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A5A48">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0202CA">
        <w:rPr>
          <w:sz w:val="24"/>
          <w:lang w:val="sk-SK"/>
        </w:rPr>
        <w:t>výzvy</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0A5A48">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A5A48">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0A5A48">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0A5A48">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style="mso-next-textbox:#_x0000_s1280" inset="0,0,0,0">
                <w:txbxContent>
                  <w:p w:rsidR="000A5A48" w:rsidRDefault="000A5A48">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0A5A48" w:rsidRDefault="000A5A48">
                    <w:pPr>
                      <w:spacing w:before="1" w:line="689" w:lineRule="exact"/>
                      <w:rPr>
                        <w:b/>
                        <w:sz w:val="60"/>
                      </w:rPr>
                    </w:pPr>
                    <w:r>
                      <w:rPr>
                        <w:b/>
                        <w:color w:val="0063A2"/>
                        <w:sz w:val="60"/>
                      </w:rPr>
                      <w:t>NENÁVRATNÉHO</w:t>
                    </w:r>
                  </w:p>
                  <w:p w:rsidR="000A5A48" w:rsidRDefault="000A5A48">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style="mso-next-textbox:#_x0000_s1279" inset="0,0,0,0">
                <w:txbxContent>
                  <w:p w:rsidR="000A5A48" w:rsidRDefault="000A5A48">
                    <w:pPr>
                      <w:spacing w:line="154" w:lineRule="exact"/>
                      <w:rPr>
                        <w:b/>
                        <w:sz w:val="14"/>
                      </w:rPr>
                    </w:pPr>
                    <w:r>
                      <w:rPr>
                        <w:b/>
                        <w:sz w:val="14"/>
                      </w:rPr>
                      <w:t>Dátum odoslania:</w:t>
                    </w:r>
                  </w:p>
                </w:txbxContent>
              </v:textbox>
            </v:shape>
            <v:shape id="_x0000_s1278" type="#_x0000_t202" style="position:absolute;left:3427;top:6469;width:255;height:221" filled="f" stroked="f">
              <v:textbox style="mso-next-textbox:#_x0000_s1278" inset="0,0,0,0">
                <w:txbxContent>
                  <w:p w:rsidR="000A5A48" w:rsidRDefault="000A5A48">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0A5A48">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A5A48">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0A5A48">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0A5A48">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0A5A48">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0A5A48">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0A5A48">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0A5A48">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0A5A48">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0A5A48">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0A5A48">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0A5A48">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0A5A48">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0A5A48">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0A5A48">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0A5A48">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0A5A48">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0A5A48">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0A5A48">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0A5A48">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0A5A48">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0A5A48">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0A5A48">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0A5A48">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0A5A48">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0A5A48">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0A5A48">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0A5A48">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0A5A48">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0A5A48">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0A5A48">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0A5A48">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0A5A48">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0A5A48"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style="mso-next-textbox:#Textové pole 10">
              <w:txbxContent>
                <w:p w:rsidR="000A5A48" w:rsidRPr="003C788F" w:rsidRDefault="000A5A48"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style="mso-next-textbox:#Textové pole 18">
              <w:txbxContent>
                <w:p w:rsidR="000A5A48" w:rsidRPr="00B10500" w:rsidRDefault="000A5A48"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del w:id="0" w:author="autor" w:date="2019-12-10T13:20:00Z">
              <w:r w:rsidRPr="00AF7178" w:rsidDel="005A681D">
                <w:rPr>
                  <w:rFonts w:ascii="Roboto" w:hAnsi="Roboto" w:cs="Roboto"/>
                  <w:color w:val="000000"/>
                  <w:sz w:val="20"/>
                  <w:szCs w:val="20"/>
                </w:rPr>
                <w:delText>c</w:delText>
              </w:r>
            </w:del>
            <w:ins w:id="1" w:author="autor" w:date="2019-12-10T13:20:00Z">
              <w:r w:rsidR="005A681D">
                <w:rPr>
                  <w:rFonts w:ascii="Roboto" w:hAnsi="Roboto" w:cs="Roboto"/>
                  <w:color w:val="000000"/>
                  <w:sz w:val="20"/>
                  <w:szCs w:val="20"/>
                </w:rPr>
                <w:t>d</w:t>
              </w:r>
            </w:ins>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0A5A48"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0A5A48" w:rsidRPr="00B10500" w:rsidRDefault="000A5A48"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0A5A48"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0A5A48" w:rsidRPr="00B10500" w:rsidRDefault="000A5A48"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0A5A48"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style="mso-next-textbox:#Textové pole 14">
              <w:txbxContent>
                <w:p w:rsidR="000A5A48" w:rsidRPr="00B10500" w:rsidRDefault="000A5A48" w:rsidP="00B27A9D">
                  <w:pPr>
                    <w:rPr>
                      <w:b/>
                      <w:lang w:val="sk-SK"/>
                    </w:rPr>
                  </w:pPr>
                  <w:r w:rsidRPr="00B10500">
                    <w:rPr>
                      <w:rFonts w:ascii="Calibri" w:eastAsia="Calibri" w:hAnsi="Calibri" w:cs="Calibri"/>
                      <w:b/>
                      <w:color w:val="000000"/>
                      <w:sz w:val="14"/>
                      <w:lang w:val="sk-SK" w:eastAsia="sk-SK"/>
                    </w:rPr>
                    <w:t>Percento NFP</w:t>
                  </w:r>
                </w:p>
              </w:txbxContent>
            </v:textbox>
          </v:shape>
        </w:pict>
      </w:r>
      <w:r>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style="mso-next-textbox:#Textové pole 22">
              <w:txbxContent>
                <w:p w:rsidR="000A5A48" w:rsidRPr="00B10500" w:rsidRDefault="000A5A48"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0A5A48"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style="mso-next-textbox:#Textové pole 24">
              <w:txbxContent>
                <w:p w:rsidR="000A5A48" w:rsidRPr="003C788F" w:rsidRDefault="000A5A48"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0A5A48"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style="mso-next-textbox:#Textové pole 26">
              <w:txbxContent>
                <w:p w:rsidR="000A5A48" w:rsidRPr="00B10500" w:rsidRDefault="000A5A48"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0A5A48"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style="mso-next-textbox:#Textové pole 28">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style="mso-next-textbox:#Textové pole 29">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0A5A48"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style="mso-next-textbox:#Textové pole 30">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0A5A48"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0A5A48"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style="mso-next-textbox:#Textové pole 32">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style="mso-next-textbox:#Textové pole 33">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0A5A48"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style="mso-next-textbox:#Textové pole 34">
              <w:txbxContent>
                <w:p w:rsidR="000A5A48" w:rsidRPr="00B10500" w:rsidRDefault="000A5A48"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0A5A48"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style="mso-next-textbox:#Textové pole 35">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0A5A48">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A5A48">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0A5A48">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0A5A48">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bookmarkStart w:id="2" w:name="_GoBack"/>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bookmarkEnd w:id="2"/>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0A5A48">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style="mso-next-textbox:#_x0000_s1122" inset="0,0,0,0">
              <w:txbxContent>
                <w:p w:rsidR="000A5A48" w:rsidRDefault="000A5A48">
                  <w:pPr>
                    <w:spacing w:line="154" w:lineRule="exact"/>
                    <w:rPr>
                      <w:b/>
                      <w:sz w:val="14"/>
                    </w:rPr>
                  </w:pPr>
                  <w:r>
                    <w:rPr>
                      <w:b/>
                      <w:w w:val="95"/>
                      <w:sz w:val="14"/>
                    </w:rPr>
                    <w:t>Subjekt:</w:t>
                  </w:r>
                </w:p>
              </w:txbxContent>
            </v:textbox>
            <w10:wrap anchorx="page"/>
          </v:shape>
        </w:pict>
      </w:r>
      <w:r w:rsidR="00686247" w:rsidRPr="00B27A9D">
        <w:rPr>
          <w:b/>
          <w:sz w:val="20"/>
          <w:lang w:val="sk-SK"/>
        </w:rPr>
        <w:t>Požadovaná výška NFP žiadateľa</w:t>
      </w:r>
    </w:p>
    <w:p w:rsidR="000E1263" w:rsidRPr="00B27A9D" w:rsidRDefault="000A5A48">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style="mso-next-textbox:#_x0000_s1117" inset="0,0,0,0">
                <w:txbxContent>
                  <w:p w:rsidR="000A5A48" w:rsidRDefault="000A5A48">
                    <w:pPr>
                      <w:spacing w:line="222" w:lineRule="exact"/>
                      <w:rPr>
                        <w:sz w:val="20"/>
                      </w:rPr>
                    </w:pPr>
                    <w:r>
                      <w:rPr>
                        <w:b/>
                        <w:sz w:val="14"/>
                      </w:rPr>
                      <w:t xml:space="preserve">Identifikátor (typ): </w:t>
                    </w:r>
                    <w:r>
                      <w:rPr>
                        <w:position w:val="-5"/>
                        <w:sz w:val="20"/>
                      </w:rPr>
                      <w:t>(154)</w:t>
                    </w:r>
                  </w:p>
                </w:txbxContent>
              </v:textbox>
            </v:shape>
            <v:shape id="_x0000_s1116" type="#_x0000_t202" style="position:absolute;left:3377;top:257;width:454;height:221" filled="f" stroked="f">
              <v:textbox style="mso-next-textbox:#_x0000_s1116" inset="0,0,0,0">
                <w:txbxContent>
                  <w:p w:rsidR="000A5A48" w:rsidRDefault="000A5A48">
                    <w:pPr>
                      <w:spacing w:line="221" w:lineRule="exact"/>
                      <w:rPr>
                        <w:sz w:val="20"/>
                      </w:rPr>
                    </w:pPr>
                    <w:r>
                      <w:rPr>
                        <w:sz w:val="20"/>
                      </w:rPr>
                      <w:t>(153)</w:t>
                    </w:r>
                  </w:p>
                </w:txbxContent>
              </v:textbox>
            </v:shape>
            <v:shape id="_x0000_s1115" type="#_x0000_t202" style="position:absolute;left:840;top:255;width:532;height:155" filled="f" stroked="f">
              <v:textbox style="mso-next-textbox:#_x0000_s1115" inset="0,0,0,0">
                <w:txbxContent>
                  <w:p w:rsidR="000A5A48" w:rsidRDefault="000A5A48">
                    <w:pPr>
                      <w:spacing w:line="154" w:lineRule="exact"/>
                      <w:rPr>
                        <w:b/>
                        <w:sz w:val="14"/>
                      </w:rPr>
                    </w:pPr>
                    <w:r>
                      <w:rPr>
                        <w:b/>
                        <w:sz w:val="14"/>
                      </w:rPr>
                      <w:t>Subjekt: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0A5A48">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0A5A48">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0A5A48">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A5A48">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style="mso-next-textbox:#_x0000_s1103" inset="0,0,0,0">
                <w:txbxContent>
                  <w:p w:rsidR="000A5A48" w:rsidRDefault="000A5A48">
                    <w:pPr>
                      <w:spacing w:line="225" w:lineRule="exact"/>
                      <w:rPr>
                        <w:sz w:val="20"/>
                      </w:rPr>
                    </w:pPr>
                    <w:r>
                      <w:rPr>
                        <w:b/>
                        <w:sz w:val="14"/>
                      </w:rPr>
                      <w:t xml:space="preserve">Identifikátor (typ): </w:t>
                    </w:r>
                    <w:r>
                      <w:rPr>
                        <w:position w:val="-5"/>
                        <w:sz w:val="20"/>
                      </w:rPr>
                      <w:t>(161)</w:t>
                    </w:r>
                  </w:p>
                </w:txbxContent>
              </v:textbox>
            </v:shape>
            <v:shape id="_x0000_s1102" type="#_x0000_t202" style="position:absolute;left:3377;top:441;width:454;height:221" filled="f" stroked="f">
              <v:textbox style="mso-next-textbox:#_x0000_s1102" inset="0,0,0,0">
                <w:txbxContent>
                  <w:p w:rsidR="000A5A48" w:rsidRDefault="000A5A48">
                    <w:pPr>
                      <w:spacing w:line="221" w:lineRule="exact"/>
                      <w:rPr>
                        <w:sz w:val="20"/>
                      </w:rPr>
                    </w:pPr>
                    <w:r>
                      <w:rPr>
                        <w:sz w:val="20"/>
                      </w:rPr>
                      <w:t>(160)</w:t>
                    </w:r>
                  </w:p>
                </w:txbxContent>
              </v:textbox>
            </v:shape>
            <v:shape id="_x0000_s1101" type="#_x0000_t202" style="position:absolute;left:840;top:437;width:532;height:155" filled="f" stroked="f">
              <v:textbox style="mso-next-textbox:#_x0000_s1101" inset="0,0,0,0">
                <w:txbxContent>
                  <w:p w:rsidR="000A5A48" w:rsidRDefault="000A5A48">
                    <w:pPr>
                      <w:spacing w:line="154" w:lineRule="exact"/>
                      <w:rPr>
                        <w:b/>
                        <w:sz w:val="14"/>
                      </w:rPr>
                    </w:pPr>
                    <w:r>
                      <w:rPr>
                        <w:b/>
                        <w:sz w:val="14"/>
                      </w:rPr>
                      <w:t>Subjekt: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A5A48">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0A5A48">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0A5A48">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style="mso-next-textbox:#_x0000_s1095" inset="0,0,0,0">
              <w:txbxContent>
                <w:p w:rsidR="000A5A48" w:rsidRDefault="000A5A48">
                  <w:pPr>
                    <w:spacing w:line="154" w:lineRule="exact"/>
                    <w:rPr>
                      <w:b/>
                      <w:sz w:val="14"/>
                    </w:rPr>
                  </w:pPr>
                  <w:r>
                    <w:rPr>
                      <w:b/>
                      <w:w w:val="95"/>
                      <w:sz w:val="14"/>
                    </w:rPr>
                    <w:t>Subjekt: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0A5A48">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5"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0A5A48">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0A5A48">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0A5A48">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0A5A48">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0A5A48">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0A5A48">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0A5A48">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0A5A48">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0A5A48">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0A5A48">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0A5A48">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A5A48">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0A5A48" w:rsidRPr="004E20E7" w:rsidRDefault="000A5A48" w:rsidP="000A5A48">
      <w:pPr>
        <w:pStyle w:val="Odsekzoznamu"/>
        <w:numPr>
          <w:ilvl w:val="0"/>
          <w:numId w:val="3"/>
        </w:numPr>
        <w:tabs>
          <w:tab w:val="left" w:pos="922"/>
          <w:tab w:val="left" w:pos="923"/>
        </w:tabs>
        <w:spacing w:before="12" w:line="218" w:lineRule="auto"/>
        <w:ind w:right="557"/>
        <w:rPr>
          <w:sz w:val="14"/>
          <w:lang w:val="sk-SK"/>
        </w:rPr>
      </w:pPr>
      <w:ins w:id="3" w:author="autor" w:date="2019-12-10T14:00:00Z">
        <w:r>
          <w:rPr>
            <w:sz w:val="14"/>
            <w:lang w:val="sk-SK"/>
          </w:rPr>
          <w:t>v</w:t>
        </w:r>
        <w:r w:rsidRPr="000A5A48">
          <w:rPr>
            <w:sz w:val="14"/>
            <w:lang w:val="sk-SK"/>
          </w:rPr>
          <w:t>oči žiadateľovi n</w:t>
        </w:r>
        <w:r>
          <w:rPr>
            <w:sz w:val="14"/>
            <w:lang w:val="sk-SK"/>
          </w:rPr>
          <w:t>i</w:t>
        </w:r>
        <w:r w:rsidRPr="000A5A48">
          <w:rPr>
            <w:sz w:val="14"/>
            <w:lang w:val="sk-SK"/>
          </w:rPr>
          <w:t>e</w:t>
        </w:r>
        <w:r>
          <w:rPr>
            <w:sz w:val="14"/>
            <w:lang w:val="sk-SK"/>
          </w:rPr>
          <w:t xml:space="preserve"> je </w:t>
        </w:r>
        <w:r w:rsidRPr="000A5A48">
          <w:rPr>
            <w:sz w:val="14"/>
            <w:lang w:val="sk-SK"/>
          </w:rPr>
          <w:t xml:space="preserve">vedený výkon rozhodnutia ani vymáhacie konanie v súlade s článkom 71 všeobecného nariadenia </w:t>
        </w:r>
        <w:r>
          <w:rPr>
            <w:sz w:val="14"/>
            <w:lang w:val="sk-SK"/>
          </w:rPr>
          <w:t>(</w:t>
        </w:r>
      </w:ins>
      <w:ins w:id="4" w:author="autor" w:date="2019-12-10T14:43:00Z">
        <w:r w:rsidR="0092558A">
          <w:rPr>
            <w:sz w:val="14"/>
            <w:lang w:val="sk-SK"/>
          </w:rPr>
          <w:t>ak relevantné)</w:t>
        </w:r>
      </w:ins>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4E20E7" w:rsidDel="000B6A50" w:rsidRDefault="000B6A50" w:rsidP="000B6A50">
      <w:pPr>
        <w:pStyle w:val="Odsekzoznamu"/>
        <w:numPr>
          <w:ilvl w:val="0"/>
          <w:numId w:val="3"/>
        </w:numPr>
        <w:tabs>
          <w:tab w:val="left" w:pos="922"/>
          <w:tab w:val="left" w:pos="923"/>
        </w:tabs>
        <w:spacing w:before="12" w:line="218" w:lineRule="auto"/>
        <w:ind w:right="557"/>
        <w:rPr>
          <w:del w:id="5" w:author="autor" w:date="2019-12-10T14:44:00Z"/>
          <w:sz w:val="14"/>
          <w:lang w:val="sk-SK"/>
        </w:rPr>
      </w:pPr>
      <w:ins w:id="6" w:author="autor" w:date="2019-12-10T14:44:00Z">
        <w:r w:rsidRPr="000B6A50">
          <w:rPr>
            <w:sz w:val="14"/>
            <w:lang w:val="sk-SK"/>
          </w:rPr>
          <w:t>žiadateľ ani štatutárny orgán žiadateľa, ani žiadny člen štatutárneho orgánu, ani prokurista/i, ani osoba splnomocnená zastupovať žiadateľa v konaní o ŽoNFP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w:t>
        </w:r>
      </w:ins>
      <w:ins w:id="7" w:author="autor" w:date="2019-12-10T14:45:00Z">
        <w:r>
          <w:rPr>
            <w:sz w:val="14"/>
            <w:lang w:val="sk-SK"/>
          </w:rPr>
          <w:t>Č</w:t>
        </w:r>
      </w:ins>
      <w:ins w:id="8" w:author="autor" w:date="2019-12-10T14:44:00Z">
        <w:r w:rsidRPr="000B6A50">
          <w:rPr>
            <w:sz w:val="14"/>
            <w:lang w:val="sk-SK"/>
          </w:rPr>
          <w:t xml:space="preserve"> poškodzovania finančných záujmov EÚ (§261 - §263 Trestného zákona), </w:t>
        </w:r>
      </w:ins>
      <w:ins w:id="9" w:author="autor" w:date="2019-12-10T14:45:00Z">
        <w:r>
          <w:rPr>
            <w:sz w:val="14"/>
            <w:lang w:val="sk-SK"/>
          </w:rPr>
          <w:t>TČ</w:t>
        </w:r>
      </w:ins>
      <w:ins w:id="10" w:author="autor" w:date="2019-12-10T14:44:00Z">
        <w:r w:rsidRPr="000B6A50">
          <w:rPr>
            <w:sz w:val="14"/>
            <w:lang w:val="sk-SK"/>
          </w:rPr>
          <w:t xml:space="preserve"> legalizácie príjmu z trestnej činnosti (§233 - §234 Trestného zákona), </w:t>
        </w:r>
      </w:ins>
      <w:ins w:id="11" w:author="autor" w:date="2019-12-10T14:45:00Z">
        <w:r>
          <w:rPr>
            <w:sz w:val="14"/>
            <w:lang w:val="sk-SK"/>
          </w:rPr>
          <w:t>TČ</w:t>
        </w:r>
      </w:ins>
      <w:ins w:id="12" w:author="autor" w:date="2019-12-10T14:44:00Z">
        <w:r w:rsidRPr="000B6A50">
          <w:rPr>
            <w:sz w:val="14"/>
            <w:lang w:val="sk-SK"/>
          </w:rPr>
          <w:t xml:space="preserve"> založenia, zosnovania a podporovania zločineckej skupiny (§296 Trestného zákona), </w:t>
        </w:r>
      </w:ins>
      <w:ins w:id="13" w:author="autor" w:date="2019-12-10T14:45:00Z">
        <w:r>
          <w:rPr>
            <w:sz w:val="14"/>
            <w:lang w:val="sk-SK"/>
          </w:rPr>
          <w:t>TČ</w:t>
        </w:r>
      </w:ins>
      <w:ins w:id="14" w:author="autor" w:date="2019-12-10T14:44:00Z">
        <w:r w:rsidRPr="000B6A50">
          <w:rPr>
            <w:sz w:val="14"/>
            <w:lang w:val="sk-SK"/>
          </w:rPr>
          <w:t xml:space="preserve"> machinácie pri verejnom obstarávaní a verejnej dražbe (§266 - §268 Trestného zákona);</w:t>
        </w:r>
      </w:ins>
      <w:del w:id="15" w:author="autor" w:date="2019-12-10T14:44:00Z">
        <w:r w:rsidR="004E20E7" w:rsidRPr="004E20E7" w:rsidDel="000B6A50">
          <w:rPr>
            <w:sz w:val="14"/>
            <w:lang w:val="sk-SK"/>
          </w:rPr>
          <w:delTex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delText>
        </w:r>
        <w:r w:rsidR="004E20E7" w:rsidDel="000B6A50">
          <w:rPr>
            <w:sz w:val="14"/>
            <w:lang w:val="sk-SK"/>
          </w:rPr>
          <w:delText xml:space="preserve">, </w:delText>
        </w:r>
      </w:del>
    </w:p>
    <w:p w:rsidR="000B6A50" w:rsidRPr="004E20E7" w:rsidRDefault="000B6A50" w:rsidP="000B6A50">
      <w:pPr>
        <w:pStyle w:val="Odsekzoznamu"/>
        <w:numPr>
          <w:ilvl w:val="0"/>
          <w:numId w:val="3"/>
        </w:numPr>
        <w:tabs>
          <w:tab w:val="left" w:pos="922"/>
          <w:tab w:val="left" w:pos="923"/>
        </w:tabs>
        <w:spacing w:before="12" w:line="218" w:lineRule="auto"/>
        <w:ind w:right="557"/>
        <w:rPr>
          <w:ins w:id="16" w:author="autor" w:date="2019-12-10T14:46:00Z"/>
          <w:sz w:val="14"/>
          <w:lang w:val="sk-SK"/>
        </w:rPr>
      </w:pPr>
      <w:ins w:id="17" w:author="autor" w:date="2019-12-10T14:46:00Z">
        <w:r w:rsidRPr="000B6A50">
          <w:rPr>
            <w:sz w:val="14"/>
            <w:lang w:val="sk-SK"/>
          </w:rPr>
          <w:t>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ins>
    </w:p>
    <w:p w:rsidR="004E20E7" w:rsidRDefault="004E20E7" w:rsidP="000202CA">
      <w:pPr>
        <w:pStyle w:val="Odsekzoznamu"/>
        <w:numPr>
          <w:ilvl w:val="0"/>
          <w:numId w:val="3"/>
        </w:numPr>
        <w:tabs>
          <w:tab w:val="left" w:pos="922"/>
          <w:tab w:val="left" w:pos="923"/>
        </w:tabs>
        <w:spacing w:before="12" w:line="218" w:lineRule="auto"/>
        <w:ind w:right="557"/>
        <w:rPr>
          <w:ins w:id="18" w:author="autor" w:date="2019-12-10T14:32:00Z"/>
          <w:sz w:val="14"/>
          <w:lang w:val="sk-SK"/>
        </w:rPr>
      </w:pPr>
      <w:del w:id="19" w:author="autor" w:date="2019-12-10T13:36:00Z">
        <w:r w:rsidRPr="000202CA" w:rsidDel="000202CA">
          <w:rPr>
            <w:sz w:val="14"/>
            <w:lang w:val="sk-SK"/>
          </w:rPr>
          <w:delText>žiadateľ neporušil zákaz nelegálnej práce a nelegálneho zamestnávania podľa zákona č. 82/2005 Z. z. o nelegálnej práci a nelegálnom zamestnávaní v znení neskorších predpisov za obdobie 5 rokov predchádzajúcich podaniu ŽoNFP</w:delText>
        </w:r>
      </w:del>
      <w:r w:rsidRPr="000202CA">
        <w:rPr>
          <w:sz w:val="14"/>
          <w:lang w:val="sk-SK"/>
        </w:rPr>
        <w:t>,</w:t>
      </w:r>
      <w:ins w:id="20" w:author="autor" w:date="2019-12-10T13:35:00Z">
        <w:r w:rsidR="000202CA" w:rsidRPr="000202CA">
          <w:rPr>
            <w:sz w:val="14"/>
            <w:lang w:val="sk-SK"/>
          </w:rPr>
          <w:t xml:space="preserve"> </w:t>
        </w:r>
        <w:r w:rsidR="000202CA" w:rsidRPr="009F7993">
          <w:rPr>
            <w:sz w:val="14"/>
            <w:lang w:val="sk-SK"/>
          </w:rPr>
          <w:t>žiadateľ neporušil zákaz nelegálneho zamestnávania štátneho príslušníka tretej krajiny za obdobie 5 rokov predchádzajúcich podaniu ŽoNFP</w:t>
        </w:r>
        <w:r w:rsidR="000202CA" w:rsidRPr="004E20E7">
          <w:rPr>
            <w:sz w:val="14"/>
            <w:lang w:val="sk-SK"/>
          </w:rPr>
          <w:t>,</w:t>
        </w:r>
      </w:ins>
    </w:p>
    <w:p w:rsidR="0092558A" w:rsidRPr="000202CA" w:rsidRDefault="0092558A" w:rsidP="0092558A">
      <w:pPr>
        <w:pStyle w:val="Odsekzoznamu"/>
        <w:numPr>
          <w:ilvl w:val="0"/>
          <w:numId w:val="3"/>
        </w:numPr>
        <w:tabs>
          <w:tab w:val="left" w:pos="922"/>
          <w:tab w:val="left" w:pos="923"/>
        </w:tabs>
        <w:spacing w:before="12" w:line="218" w:lineRule="auto"/>
        <w:ind w:right="557"/>
        <w:rPr>
          <w:sz w:val="14"/>
          <w:lang w:val="sk-SK"/>
        </w:rPr>
      </w:pPr>
      <w:ins w:id="21" w:author="autor" w:date="2019-12-10T14:32:00Z">
        <w:r w:rsidRPr="0092558A">
          <w:rPr>
            <w:sz w:val="14"/>
            <w:lang w:val="sk-SK"/>
          </w:rPr>
          <w:t>voči žiadateľovi nie je vedené konkurzné konanie, reštrukturalizačné konanie, nie je v konkurze ani v reštrukturalizácii.</w:t>
        </w:r>
      </w:ins>
    </w:p>
    <w:p w:rsidR="001C42E9" w:rsidRDefault="004E20E7" w:rsidP="004E20E7">
      <w:pPr>
        <w:pStyle w:val="Odsekzoznamu"/>
        <w:numPr>
          <w:ilvl w:val="0"/>
          <w:numId w:val="3"/>
        </w:numPr>
        <w:tabs>
          <w:tab w:val="left" w:pos="922"/>
          <w:tab w:val="left" w:pos="923"/>
        </w:tabs>
        <w:spacing w:before="12" w:line="218" w:lineRule="auto"/>
        <w:ind w:right="557"/>
        <w:rPr>
          <w:ins w:id="22" w:author="autor" w:date="2019-12-10T14:51:00Z"/>
          <w:sz w:val="14"/>
          <w:lang w:val="sk-SK"/>
        </w:rPr>
      </w:pPr>
      <w:r w:rsidRPr="004E20E7">
        <w:rPr>
          <w:sz w:val="14"/>
          <w:lang w:val="sk-SK"/>
        </w:rPr>
        <w:t>projekt ktorý je predmetom ŽoNFP, je v súlade s horizontálnymi princípmi udržateľný rozvoj, podpora rovnosti mužov a žien a nediskriminácia, ktoré sú definované v Partnerskej dohode SR na roky 2014 – 2020 a v čl. 7 a 8 všeobecného nariadenia,</w:t>
      </w:r>
      <w:r w:rsidR="00686247" w:rsidRPr="004E20E7">
        <w:rPr>
          <w:sz w:val="14"/>
          <w:lang w:val="sk-SK"/>
        </w:rPr>
        <w:t xml:space="preserve"> </w:t>
      </w:r>
    </w:p>
    <w:p w:rsidR="001C42E9" w:rsidRPr="001C42E9" w:rsidRDefault="00490A7A" w:rsidP="00490A7A">
      <w:pPr>
        <w:pStyle w:val="Odsekzoznamu"/>
        <w:numPr>
          <w:ilvl w:val="0"/>
          <w:numId w:val="3"/>
        </w:numPr>
        <w:tabs>
          <w:tab w:val="left" w:pos="922"/>
          <w:tab w:val="left" w:pos="923"/>
        </w:tabs>
        <w:spacing w:before="12" w:line="218" w:lineRule="auto"/>
        <w:ind w:right="557"/>
        <w:rPr>
          <w:sz w:val="14"/>
          <w:lang w:val="sk-SK"/>
        </w:rPr>
      </w:pPr>
      <w:ins w:id="23" w:author="autor" w:date="2019-12-10T14:54:00Z">
        <w:r>
          <w:rPr>
            <w:sz w:val="14"/>
            <w:lang w:val="sk-SK"/>
          </w:rPr>
          <w:t>ž</w:t>
        </w:r>
        <w:r w:rsidRPr="00490A7A">
          <w:rPr>
            <w:sz w:val="14"/>
            <w:lang w:val="sk-SK"/>
          </w:rPr>
          <w:t xml:space="preserve">iadateľ </w:t>
        </w:r>
        <w:r>
          <w:rPr>
            <w:sz w:val="14"/>
            <w:lang w:val="sk-SK"/>
          </w:rPr>
          <w:t>ne</w:t>
        </w:r>
        <w:r w:rsidRPr="00490A7A">
          <w:rPr>
            <w:sz w:val="14"/>
            <w:lang w:val="sk-SK"/>
          </w:rPr>
          <w:t>predložiť viacero ŽoNFP v rámci tejto výzvy resp. hodnotiace-ho kola tejto výzvy pre rovnaké aktivity a zároveň rovnakú cieľovú skupinu ak konanie o predmetnej ŽoNFP stále trvá  resp. bolo vydané Rozhodnutie o schválení ŽoNFP.</w:t>
        </w:r>
      </w:ins>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0A5A48">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0A5A48">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0A5A48">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0A5A48">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del w:id="24" w:author="autor" w:date="2019-12-10T13:22:00Z">
              <w:r w:rsidRPr="00B27A9D" w:rsidDel="005A681D">
                <w:rPr>
                  <w:sz w:val="18"/>
                  <w:lang w:val="sk-SK"/>
                </w:rPr>
                <w:delText>).</w:delText>
              </w:r>
            </w:del>
            <w:ins w:id="25" w:author="autor" w:date="2019-12-10T13:22:00Z">
              <w:r w:rsidR="005A681D">
                <w:rPr>
                  <w:sz w:val="18"/>
                  <w:szCs w:val="18"/>
                </w:rPr>
                <w:t xml:space="preserve"> ), </w:t>
              </w:r>
              <w:del w:id="26" w:author="autor">
                <w:r w:rsidR="005A681D">
                  <w:rPr>
                    <w:sz w:val="18"/>
                    <w:szCs w:val="18"/>
                  </w:rPr>
                  <w:delText>).</w:delText>
                </w:r>
              </w:del>
              <w:r w:rsidR="005A681D">
                <w:rPr>
                  <w:sz w:val="18"/>
                  <w:szCs w:val="18"/>
                </w:rPr>
                <w:t>)., čl. 13 Nariadenia Európskeho parlamentu a Rady (EÚ) 1304/2013 (ESF) a čl. 20 Nariadenia Európskeho parlamentu a Rady  (EÚ) 1299/2013 (EÚS).</w:t>
              </w:r>
              <w:del w:id="27" w:author="autor">
                <w:r w:rsidR="005A681D" w:rsidDel="00594D14">
                  <w:rPr>
                    <w:sz w:val="18"/>
                    <w:szCs w:val="18"/>
                  </w:rPr>
                  <w:delText>.</w:delText>
                </w:r>
              </w:del>
            </w:ins>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w:t>
            </w:r>
            <w:del w:id="28" w:author="autor" w:date="2019-12-10T13:24:00Z">
              <w:r w:rsidRPr="004E20E7" w:rsidDel="003615E0">
                <w:rPr>
                  <w:position w:val="6"/>
                  <w:sz w:val="12"/>
                  <w:lang w:val="sk-SK"/>
                </w:rPr>
                <w:delText>2</w:delText>
              </w:r>
            </w:del>
            <w:r w:rsidRPr="004E20E7">
              <w:rPr>
                <w:sz w:val="18"/>
                <w:lang w:val="sk-SK"/>
              </w:rPr>
              <w:t>. Žiadateľ môže mať aj viac</w:t>
            </w:r>
            <w:r w:rsidRPr="004E20E7">
              <w:rPr>
                <w:spacing w:val="-16"/>
                <w:sz w:val="18"/>
                <w:lang w:val="sk-SK"/>
              </w:rPr>
              <w:t xml:space="preserve"> </w:t>
            </w:r>
            <w:r w:rsidRPr="004E20E7">
              <w:rPr>
                <w:sz w:val="18"/>
                <w:lang w:val="sk-SK"/>
              </w:rPr>
              <w:t>partnerov</w:t>
            </w:r>
            <w:del w:id="29" w:author="autor" w:date="2019-12-10T13:24:00Z">
              <w:r w:rsidRPr="004E20E7" w:rsidDel="003615E0">
                <w:rPr>
                  <w:position w:val="6"/>
                  <w:sz w:val="12"/>
                  <w:lang w:val="sk-SK"/>
                </w:rPr>
                <w:delText>3</w:delText>
              </w:r>
            </w:del>
            <w:r w:rsidRPr="004E20E7">
              <w:rPr>
                <w:sz w:val="18"/>
                <w:lang w:val="sk-SK"/>
              </w:rPr>
              <w:t>.</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Podrobný popis hlavných aktivít vrátene podaktivít obsahuje:</w:t>
            </w:r>
          </w:p>
          <w:p w:rsidR="003615E0" w:rsidRPr="00B27A9D" w:rsidRDefault="003615E0">
            <w:pPr>
              <w:pStyle w:val="TableParagraph"/>
              <w:spacing w:line="189" w:lineRule="exact"/>
              <w:jc w:val="both"/>
              <w:rPr>
                <w:sz w:val="18"/>
                <w:lang w:val="sk-SK"/>
              </w:rPr>
            </w:pPr>
          </w:p>
        </w:tc>
      </w:tr>
    </w:tbl>
    <w:p w:rsidR="000E1263" w:rsidRPr="00B27A9D" w:rsidRDefault="000A5A48">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ako bude zabezpečená jej realizácia, t.j.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(excel), ktorý je prílohou ŽoNFP a s časťou 7.4, ktorá je prílohou ŽoNFP.</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ins w:id="30" w:author="autor" w:date="2019-12-10T13:26:00Z">
              <w:r w:rsidR="003615E0">
                <w:rPr>
                  <w:sz w:val="18"/>
                  <w:lang w:val="sk-SK"/>
                </w:rPr>
                <w:t>o</w:t>
              </w:r>
            </w:ins>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6">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ins w:id="31" w:author="autor" w:date="2019-12-10T13:28:00Z">
              <w:r w:rsidR="003615E0">
                <w:rPr>
                  <w:sz w:val="18"/>
                  <w:lang w:val="sk-SK"/>
                </w:rPr>
                <w:t>ľ</w:t>
              </w:r>
            </w:ins>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ins w:id="32" w:author="autor" w:date="2019-12-10T13:29:00Z"/>
        </w:trPr>
        <w:tc>
          <w:tcPr>
            <w:tcW w:w="770" w:type="dxa"/>
          </w:tcPr>
          <w:p w:rsidR="003615E0" w:rsidRPr="00B27A9D" w:rsidRDefault="003615E0" w:rsidP="003615E0">
            <w:pPr>
              <w:pStyle w:val="TableParagraph"/>
              <w:spacing w:line="210" w:lineRule="exact"/>
              <w:ind w:left="107"/>
              <w:rPr>
                <w:ins w:id="33" w:author="autor" w:date="2019-12-10T13:29:00Z"/>
                <w:sz w:val="20"/>
                <w:lang w:val="sk-SK"/>
              </w:rPr>
            </w:pPr>
            <w:ins w:id="34" w:author="autor" w:date="2019-12-10T13:29:00Z">
              <w:r>
                <w:rPr>
                  <w:sz w:val="20"/>
                  <w:szCs w:val="20"/>
                </w:rPr>
                <w:t>129a</w:t>
              </w:r>
            </w:ins>
          </w:p>
        </w:tc>
        <w:tc>
          <w:tcPr>
            <w:tcW w:w="2945" w:type="dxa"/>
          </w:tcPr>
          <w:p w:rsidR="003615E0" w:rsidRPr="00B27A9D" w:rsidRDefault="003615E0" w:rsidP="003615E0">
            <w:pPr>
              <w:pStyle w:val="TableParagraph"/>
              <w:spacing w:line="210" w:lineRule="exact"/>
              <w:rPr>
                <w:ins w:id="35" w:author="autor" w:date="2019-12-10T13:29:00Z"/>
                <w:b/>
                <w:sz w:val="20"/>
                <w:lang w:val="sk-SK"/>
              </w:rPr>
            </w:pPr>
            <w:ins w:id="36" w:author="autor" w:date="2019-12-10T13:29:00Z">
              <w:r>
                <w:rPr>
                  <w:rFonts w:ascii="Roboto" w:hAnsi="Roboto" w:cs="Roboto"/>
                  <w:b/>
                  <w:bCs/>
                  <w:color w:val="000000"/>
                  <w:sz w:val="20"/>
                  <w:szCs w:val="20"/>
                </w:rPr>
                <w:t>Celková výška oprávnených výdavkov</w:t>
              </w:r>
            </w:ins>
          </w:p>
        </w:tc>
        <w:tc>
          <w:tcPr>
            <w:tcW w:w="5573" w:type="dxa"/>
          </w:tcPr>
          <w:p w:rsidR="003615E0" w:rsidRPr="00B27A9D" w:rsidRDefault="003615E0" w:rsidP="003615E0">
            <w:pPr>
              <w:pStyle w:val="TableParagraph"/>
              <w:spacing w:line="207" w:lineRule="exact"/>
              <w:rPr>
                <w:ins w:id="37" w:author="autor" w:date="2019-12-10T13:29:00Z"/>
                <w:sz w:val="18"/>
                <w:lang w:val="sk-SK"/>
              </w:rPr>
            </w:pPr>
            <w:ins w:id="38" w:author="autor" w:date="2019-12-10T13:29:00Z">
              <w:r>
                <w:rPr>
                  <w:sz w:val="18"/>
                  <w:szCs w:val="18"/>
                </w:rPr>
                <w:t>Automaticky vyplnené</w:t>
              </w:r>
            </w:ins>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ins w:id="39" w:author="autor" w:date="2019-12-10T13:29:00Z"/>
        </w:trPr>
        <w:tc>
          <w:tcPr>
            <w:tcW w:w="770" w:type="dxa"/>
          </w:tcPr>
          <w:p w:rsidR="003615E0" w:rsidRPr="00B27A9D" w:rsidRDefault="003615E0" w:rsidP="003615E0">
            <w:pPr>
              <w:pStyle w:val="TableParagraph"/>
              <w:spacing w:line="228" w:lineRule="exact"/>
              <w:ind w:left="107"/>
              <w:rPr>
                <w:ins w:id="40" w:author="autor" w:date="2019-12-10T13:29:00Z"/>
                <w:sz w:val="20"/>
                <w:lang w:val="sk-SK"/>
              </w:rPr>
            </w:pPr>
            <w:ins w:id="41" w:author="autor" w:date="2019-12-10T13:29:00Z">
              <w:r>
                <w:rPr>
                  <w:sz w:val="20"/>
                  <w:szCs w:val="20"/>
                </w:rPr>
                <w:t>130a</w:t>
              </w:r>
            </w:ins>
          </w:p>
        </w:tc>
        <w:tc>
          <w:tcPr>
            <w:tcW w:w="2945" w:type="dxa"/>
          </w:tcPr>
          <w:p w:rsidR="003615E0" w:rsidRPr="00B27A9D" w:rsidRDefault="003615E0" w:rsidP="003615E0">
            <w:pPr>
              <w:pStyle w:val="TableParagraph"/>
              <w:spacing w:line="228" w:lineRule="exact"/>
              <w:rPr>
                <w:ins w:id="42" w:author="autor" w:date="2019-12-10T13:29:00Z"/>
                <w:b/>
                <w:sz w:val="20"/>
                <w:lang w:val="sk-SK"/>
              </w:rPr>
            </w:pPr>
            <w:ins w:id="43" w:author="autor" w:date="2019-12-10T13:29:00Z">
              <w:r>
                <w:rPr>
                  <w:rFonts w:ascii="Roboto" w:hAnsi="Roboto" w:cs="Roboto"/>
                  <w:b/>
                  <w:bCs/>
                  <w:color w:val="000000"/>
                  <w:sz w:val="20"/>
                  <w:szCs w:val="20"/>
                </w:rPr>
                <w:t>Celková výška oprávnených výdavkov</w:t>
              </w:r>
            </w:ins>
          </w:p>
        </w:tc>
        <w:tc>
          <w:tcPr>
            <w:tcW w:w="5573" w:type="dxa"/>
          </w:tcPr>
          <w:p w:rsidR="003615E0" w:rsidRPr="00B27A9D" w:rsidRDefault="003615E0" w:rsidP="003615E0">
            <w:pPr>
              <w:pStyle w:val="TableParagraph"/>
              <w:spacing w:before="3" w:line="206" w:lineRule="exact"/>
              <w:rPr>
                <w:ins w:id="44" w:author="autor" w:date="2019-12-10T13:29:00Z"/>
                <w:sz w:val="18"/>
                <w:lang w:val="sk-SK"/>
              </w:rPr>
            </w:pPr>
            <w:ins w:id="45" w:author="autor" w:date="2019-12-10T13:29:00Z">
              <w:r>
                <w:rPr>
                  <w:sz w:val="18"/>
                  <w:szCs w:val="18"/>
                </w:rPr>
                <w:t>Automaticky vyplnené</w:t>
              </w:r>
            </w:ins>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del w:id="46" w:author="autor" w:date="2019-12-10T13:29:00Z">
              <w:r w:rsidRPr="00B10500" w:rsidDel="003615E0">
                <w:rPr>
                  <w:sz w:val="18"/>
                  <w:szCs w:val="18"/>
                  <w:lang w:val="sk-SK"/>
                </w:rPr>
                <w:delText>RO</w:delText>
              </w:r>
            </w:del>
            <w:ins w:id="47" w:author="autor" w:date="2019-12-10T13:29:00Z">
              <w:r>
                <w:rPr>
                  <w:sz w:val="18"/>
                  <w:szCs w:val="18"/>
                  <w:lang w:val="sk-SK"/>
                </w:rPr>
                <w:t>SO</w:t>
              </w:r>
            </w:ins>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del w:id="48" w:author="autor" w:date="2019-12-10T13:30:00Z">
              <w:r w:rsidRPr="00B10500" w:rsidDel="003615E0">
                <w:rPr>
                  <w:sz w:val="20"/>
                  <w:szCs w:val="20"/>
                  <w:lang w:val="sk-SK"/>
                </w:rPr>
                <w:delText>3</w:delText>
              </w:r>
            </w:del>
            <w:ins w:id="49" w:author="autor" w:date="2019-12-10T13:30:00Z">
              <w:r>
                <w:rPr>
                  <w:sz w:val="20"/>
                  <w:szCs w:val="20"/>
                  <w:lang w:val="sk-SK"/>
                </w:rPr>
                <w:t>2</w:t>
              </w:r>
            </w:ins>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del w:id="50" w:author="autor" w:date="2019-12-10T13:30:00Z">
              <w:r w:rsidRPr="00B10500" w:rsidDel="003615E0">
                <w:rPr>
                  <w:sz w:val="20"/>
                  <w:szCs w:val="20"/>
                  <w:lang w:val="sk-SK"/>
                </w:rPr>
                <w:delText>4</w:delText>
              </w:r>
            </w:del>
            <w:ins w:id="51" w:author="autor" w:date="2019-12-10T13:30:00Z">
              <w:r>
                <w:rPr>
                  <w:sz w:val="20"/>
                  <w:szCs w:val="20"/>
                  <w:lang w:val="sk-SK"/>
                </w:rPr>
                <w:t>2</w:t>
              </w:r>
            </w:ins>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0A5A48">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ins w:id="52" w:author="autor" w:date="2019-12-10T13:31:00Z">
              <w:r w:rsidR="003615E0">
                <w:rPr>
                  <w:sz w:val="18"/>
                  <w:lang w:val="sk-SK"/>
                </w:rPr>
                <w:t>u</w:t>
              </w:r>
            </w:ins>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w:t>
            </w:r>
            <w:del w:id="53" w:author="autor" w:date="2019-12-10T13:31:00Z">
              <w:r w:rsidRPr="00B27A9D" w:rsidDel="003615E0">
                <w:rPr>
                  <w:sz w:val="18"/>
                  <w:lang w:val="sk-SK"/>
                </w:rPr>
                <w:delText>RO</w:delText>
              </w:r>
            </w:del>
            <w:ins w:id="54" w:author="autor" w:date="2019-12-10T13:31:00Z">
              <w:r w:rsidR="003615E0">
                <w:rPr>
                  <w:sz w:val="18"/>
                  <w:lang w:val="sk-SK"/>
                </w:rPr>
                <w:t>SO</w:t>
              </w:r>
            </w:ins>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A5A48">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del w:id="55" w:author="autor" w:date="2019-12-10T13:32:00Z">
              <w:r w:rsidRPr="00B27A9D" w:rsidDel="003615E0">
                <w:rPr>
                  <w:sz w:val="18"/>
                  <w:lang w:val="sk-SK"/>
                </w:rPr>
                <w:delText>RO</w:delText>
              </w:r>
            </w:del>
            <w:ins w:id="56" w:author="autor" w:date="2019-12-10T13:32:00Z">
              <w:r w:rsidR="003615E0">
                <w:rPr>
                  <w:sz w:val="18"/>
                  <w:lang w:val="sk-SK"/>
                </w:rPr>
                <w:t>SO</w:t>
              </w:r>
            </w:ins>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934" w:rsidRDefault="00C33934">
      <w:r>
        <w:separator/>
      </w:r>
    </w:p>
  </w:endnote>
  <w:endnote w:type="continuationSeparator" w:id="0">
    <w:p w:rsidR="00C33934" w:rsidRDefault="00C33934">
      <w:r>
        <w:continuationSeparator/>
      </w:r>
    </w:p>
  </w:endnote>
  <w:endnote w:type="continuationNotice" w:id="1">
    <w:p w:rsidR="00C33934" w:rsidRDefault="00C339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934" w:rsidRDefault="00C33934">
      <w:r>
        <w:separator/>
      </w:r>
    </w:p>
  </w:footnote>
  <w:footnote w:type="continuationSeparator" w:id="0">
    <w:p w:rsidR="00C33934" w:rsidRDefault="00C33934">
      <w:r>
        <w:continuationSeparator/>
      </w:r>
    </w:p>
  </w:footnote>
  <w:footnote w:type="continuationNotice" w:id="1">
    <w:p w:rsidR="00C33934" w:rsidRDefault="00C3393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2"/>
  </w:compat>
  <w:rsids>
    <w:rsidRoot w:val="000E1263"/>
    <w:rsid w:val="000061FF"/>
    <w:rsid w:val="000202CA"/>
    <w:rsid w:val="000A5A48"/>
    <w:rsid w:val="000B6A50"/>
    <w:rsid w:val="000E1263"/>
    <w:rsid w:val="001C42E9"/>
    <w:rsid w:val="00327151"/>
    <w:rsid w:val="003615E0"/>
    <w:rsid w:val="003626F9"/>
    <w:rsid w:val="003A5B2B"/>
    <w:rsid w:val="00490A7A"/>
    <w:rsid w:val="00491F9E"/>
    <w:rsid w:val="004E20E7"/>
    <w:rsid w:val="004E61D3"/>
    <w:rsid w:val="005A681D"/>
    <w:rsid w:val="00614373"/>
    <w:rsid w:val="00686247"/>
    <w:rsid w:val="008145FD"/>
    <w:rsid w:val="0092558A"/>
    <w:rsid w:val="00954CE2"/>
    <w:rsid w:val="00A11A38"/>
    <w:rsid w:val="00AF7178"/>
    <w:rsid w:val="00B05C07"/>
    <w:rsid w:val="00B10500"/>
    <w:rsid w:val="00B27A9D"/>
    <w:rsid w:val="00B53AAB"/>
    <w:rsid w:val="00C235D5"/>
    <w:rsid w:val="00C33934"/>
    <w:rsid w:val="00C54D41"/>
    <w:rsid w:val="00C75458"/>
    <w:rsid w:val="00CD06EC"/>
    <w:rsid w:val="00CE2892"/>
    <w:rsid w:val="00D953E9"/>
    <w:rsid w:val="00DA13D2"/>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749B2740"/>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metodicke-pokyny-ck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F9C00-DFA4-4287-B6E2-734DA0BD8E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3.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0F3EF3-4843-48A3-AB21-71D0D1D98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29</Pages>
  <Words>10054</Words>
  <Characters>57313</Characters>
  <Application>Microsoft Office Word</Application>
  <DocSecurity>0</DocSecurity>
  <Lines>477</Lines>
  <Paragraphs>134</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autor</cp:lastModifiedBy>
  <cp:revision>17</cp:revision>
  <cp:lastPrinted>2018-12-14T09:59:00Z</cp:lastPrinted>
  <dcterms:created xsi:type="dcterms:W3CDTF">2018-12-14T09:58:00Z</dcterms:created>
  <dcterms:modified xsi:type="dcterms:W3CDTF">2019-12-10T13:57:00Z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