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C0BA" w14:textId="3A5F7519" w:rsidR="00B43877" w:rsidRPr="006360A3" w:rsidRDefault="00B43877" w:rsidP="00B43877">
      <w:pPr>
        <w:widowControl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</w:pPr>
      <w:bookmarkStart w:id="0" w:name="_GoBack"/>
      <w:bookmarkEnd w:id="0"/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Príloha č. </w:t>
      </w:r>
      <w:r w:rsidR="00BF1809"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>2</w:t>
      </w:r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 Zmluvy </w:t>
      </w:r>
    </w:p>
    <w:p w14:paraId="1C4ABA62" w14:textId="0DF93111" w:rsidR="00BA4B39" w:rsidRPr="006360A3" w:rsidRDefault="00BA4B39" w:rsidP="00B43877">
      <w:pPr>
        <w:rPr>
          <w:rFonts w:ascii="Times New Roman" w:hAnsi="Times New Roman" w:cs="Times New Roman"/>
          <w:sz w:val="24"/>
          <w:szCs w:val="24"/>
        </w:rPr>
      </w:pPr>
    </w:p>
    <w:p w14:paraId="2BDC0310" w14:textId="5BFA657D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OPIS PROJEKTU</w:t>
      </w:r>
    </w:p>
    <w:p w14:paraId="301460ED" w14:textId="18D728E2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sk-SK"/>
        </w:rPr>
      </w:pPr>
    </w:p>
    <w:p w14:paraId="22986268" w14:textId="4B03F6E3" w:rsidR="00B43877" w:rsidRPr="006360A3" w:rsidRDefault="00B43877" w:rsidP="00B4387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2234AC3" w14:textId="7837FDE6" w:rsidR="00B43877" w:rsidRPr="006360A3" w:rsidRDefault="00B43877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Všeobecné identifikačné údaje</w:t>
      </w:r>
    </w:p>
    <w:p w14:paraId="03C02958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38A61F1" w14:textId="77777777" w:rsidR="00442570" w:rsidRPr="006360A3" w:rsidRDefault="00637C60" w:rsidP="00442570">
      <w:pPr>
        <w:jc w:val="both"/>
        <w:rPr>
          <w:rFonts w:ascii="Times New Roman" w:hAnsi="Times New Roman" w:cs="Times New Roman"/>
          <w:sz w:val="24"/>
          <w:szCs w:val="24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Komponent: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Komponent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="00E819F5" w:rsidRPr="006360A3">
        <w:rPr>
          <w:rFonts w:ascii="Times New Roman" w:hAnsi="Times New Roman" w:cs="Times New Roman"/>
          <w:sz w:val="24"/>
          <w:szCs w:val="24"/>
        </w:rPr>
        <w:t xml:space="preserve"> Dostupnosť, rozvoj a kvalita inkluzívneho vzdelávania</w:t>
      </w:r>
      <w:r w:rsidR="00442570" w:rsidRPr="006360A3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39CECE17" w14:textId="7EDC49F7" w:rsidR="00637C60" w:rsidRPr="006360A3" w:rsidRDefault="00442570" w:rsidP="006360A3">
      <w:pPr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 w:cs="Times New Roman"/>
          <w:sz w:val="24"/>
          <w:szCs w:val="24"/>
        </w:rPr>
        <w:t>všetkých stupňoch</w:t>
      </w:r>
    </w:p>
    <w:p w14:paraId="79E97727" w14:textId="4F1B83C4" w:rsidR="00637C60" w:rsidRPr="006360A3" w:rsidRDefault="00637C60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Reforma/investícia: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Reforma 1: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Zabezpečenie podmienok na implementáciu povinného predprimárneh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vzdelávania </w:t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deti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od 5 rokov a zavedenie právneho nároku na miesto v materskej škole alebo u iných poskytovateľov predprimárneho vzdelávania od 3 rokov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329E7931" w14:textId="77777777" w:rsidR="00EE62C8" w:rsidRPr="006360A3" w:rsidRDefault="00EE62C8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C5DC969" w14:textId="4FA125BE" w:rsidR="00637C60" w:rsidRPr="006360A3" w:rsidRDefault="00637C60" w:rsidP="00666844">
      <w:pPr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</w:t>
      </w:r>
      <w:r w:rsidR="009A7C6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projektu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="00EE62C8" w:rsidRPr="006360A3">
        <w:rPr>
          <w:rFonts w:ascii="Times New Roman" w:hAnsi="Times New Roman"/>
          <w:sz w:val="24"/>
        </w:rPr>
        <w:t>..................................................................................................................</w:t>
      </w:r>
    </w:p>
    <w:p w14:paraId="1CD6621F" w14:textId="6F8EB2CD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EE7911C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vykonávateľa: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Ministerstvo školstva, vedy, výskumu a športu Slovenskej republiky</w:t>
      </w:r>
    </w:p>
    <w:p w14:paraId="14B6DDBB" w14:textId="73301518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vykonávateľa: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Stromová 1, 813 30 Bratislava</w:t>
      </w:r>
    </w:p>
    <w:p w14:paraId="0DC29C5C" w14:textId="3944F34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6C7C1BC" w14:textId="1025C1A7" w:rsidR="00537589" w:rsidRPr="006360A3" w:rsidRDefault="00537589" w:rsidP="00666844">
      <w:pPr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Názov</w:t>
      </w:r>
      <w:r w:rsidR="00547815" w:rsidRPr="006360A3">
        <w:rPr>
          <w:rFonts w:ascii="Times New Roman" w:hAnsi="Times New Roman"/>
          <w:sz w:val="24"/>
        </w:rPr>
        <w:t xml:space="preserve"> </w:t>
      </w:r>
      <w:r w:rsidRPr="006360A3">
        <w:rPr>
          <w:rFonts w:ascii="Times New Roman" w:hAnsi="Times New Roman"/>
          <w:sz w:val="24"/>
        </w:rPr>
        <w:t>prijímateľa:</w:t>
      </w:r>
      <w:r w:rsidR="00547815" w:rsidRPr="006360A3">
        <w:rPr>
          <w:rFonts w:ascii="Times New Roman" w:hAnsi="Times New Roman"/>
          <w:sz w:val="24"/>
        </w:rPr>
        <w:t xml:space="preserve">    </w:t>
      </w:r>
      <w:r w:rsidRPr="006360A3">
        <w:rPr>
          <w:rFonts w:ascii="Times New Roman" w:hAnsi="Times New Roman"/>
          <w:sz w:val="24"/>
        </w:rPr>
        <w:t>...............................................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</w:p>
    <w:p w14:paraId="3A260FF7" w14:textId="23546D9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/>
          <w:sz w:val="24"/>
        </w:rPr>
        <w:t>Adresa prijímateľa:</w:t>
      </w:r>
      <w:r w:rsidR="00547815" w:rsidRPr="006360A3">
        <w:rPr>
          <w:rFonts w:ascii="Times New Roman" w:hAnsi="Times New Roman"/>
          <w:sz w:val="24"/>
        </w:rPr>
        <w:t xml:space="preserve">  </w:t>
      </w:r>
      <w:r w:rsidRPr="006360A3">
        <w:rPr>
          <w:rFonts w:ascii="Times New Roman" w:hAnsi="Times New Roman"/>
          <w:sz w:val="24"/>
        </w:rPr>
        <w:t>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  <w:r w:rsidR="00547815" w:rsidRPr="006360A3">
        <w:rPr>
          <w:rFonts w:ascii="Times New Roman" w:hAnsi="Times New Roman"/>
          <w:sz w:val="24"/>
        </w:rPr>
        <w:t>....</w:t>
      </w:r>
    </w:p>
    <w:p w14:paraId="7AD4A567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len „regionálny partner“)</w:t>
      </w:r>
    </w:p>
    <w:p w14:paraId="61E87A85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2AFE1DC" w14:textId="55802D8A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Kontaktné osoby </w:t>
      </w:r>
      <w:r w:rsidR="00482F77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prijímateľa</w:t>
      </w:r>
    </w:p>
    <w:p w14:paraId="3175D2F8" w14:textId="39364F67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7390E806" w14:textId="4AC91E59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2534F1A3" w14:textId="3688BEE4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0E8936" w14:textId="49D8C4A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Trvanie projektu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 .</w:t>
      </w:r>
      <w:r w:rsidR="00EE62C8" w:rsidRPr="006360A3">
        <w:rPr>
          <w:rFonts w:ascii="Times New Roman" w:hAnsi="Times New Roman"/>
          <w:sz w:val="24"/>
        </w:rPr>
        <w:t>.................................................</w:t>
      </w:r>
    </w:p>
    <w:p w14:paraId="7986C5C4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C22A7F" w14:textId="77777777" w:rsidR="00547815" w:rsidRPr="006360A3" w:rsidRDefault="00547815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26A372F" w14:textId="3DD6FA48" w:rsidR="0005723D" w:rsidRPr="006360A3" w:rsidRDefault="0005723D" w:rsidP="008F2713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Cieľ </w:t>
      </w:r>
      <w:r w:rsidR="002F309D"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Projektu</w:t>
      </w:r>
    </w:p>
    <w:p w14:paraId="0F38B873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9F6F3E0" w14:textId="3922BAE2" w:rsidR="005333AD" w:rsidRPr="006360A3" w:rsidRDefault="005333AD" w:rsidP="005333AD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Cieľom je podpora a poskytovanie služieb ranej starostlivosti v marginalizovaných rómskych komunitách (ďalej „MRK“) a v prostredí generačnej chudoby. Odstránen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ie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existujúcich bariér a včasná stimulácia dieťaťa v ranom veku pomôž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zvýšeniu podielu detí z MRK a z prostredia generačnej chudoby zúčastňovať sa na predprimárnom vzdelávaní.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Zníži sa tak podiel žiakov, ktorí nedosahujú ani základnú úroveň zručností, zníži </w:t>
      </w:r>
      <w:r w:rsidR="00365032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 socioekonomický vplyv na vzdelávacie výsledky žiakov a podporí sa rovný prístup vo výchove a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vzdelávaní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7DED8C4A" w14:textId="48313331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Obdobie prvých troch až šiestich rokov života dieťaťa je z hľadiska rozvoja jeho emocionálnych, mentálnych a psychomotorických schopností a jeho úspešnej socializácie kritické. Rizikové faktory spôsobené sociálnym znevýhodnením rodiny môžu mať negatívne dopady na vývin dieťaťa už počas tehotenstva matky, v ranom aj neskoršom veku. Môžu negatívne ovplyvniť výsledky dieťaťa počas školskej dochádzky, samotný proces a schopnosť učiť sa, získavať a osvojovať si nové poznatky, nadobúdať nové zručnosti počas povinnej školskej dochádzky a v konečnom dôsledku aj pri uplatnení sa v budúcom živote.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Prácou s deťmi v ranom veku, ich rodičmi a tehotnými ženami je možné deti lepšie pripraviť na vstup do formálneho predprimárneho vzdelávania, čím výzva priamo napomáha naplneniu cieľov Reformy 1/K6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Projekt napomôže nastaviť služby ranej starostlivosti v prostredí MRK a generačnej chudoby udržateľným spôsobom a tým prispieť k prelomeniu 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generačnej reprodukcie chudoby a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odstráneniu bariér prekážajúcich začleneniu detí z týchto prostredí do hlavného vzdelávacieho prúdu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tým uľahčiť aj ich začlenenie na trh práce a do spoločnosti ako takej.</w:t>
      </w:r>
    </w:p>
    <w:p w14:paraId="71D80059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51655D6E" w14:textId="5386FB95" w:rsidR="008F2713" w:rsidRPr="006360A3" w:rsidRDefault="005333AD" w:rsidP="00D26369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Dôraz je kladený na zapojenie žien priamo z komunity ovládajúcich jej jazyk a miestne podmienky, ktoré absolvujú kvalitné školenie a </w:t>
      </w:r>
      <w:proofErr w:type="spellStart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mentoring</w:t>
      </w:r>
      <w:proofErr w:type="spellEnd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Podpora služieb ranej starostlivosti zároveň posilní rovnosť žien a mužov v MRK, a to rozvojom čitateľskej gramotnosti a rodičovských zručností matiek, ktorým sa tým zvýši sebavedomie a odhodlanie uplatniť sa na trhu práce po rodičovskej dovolenke. </w:t>
      </w:r>
    </w:p>
    <w:p w14:paraId="270AE814" w14:textId="38BE35BB" w:rsidR="008F2713" w:rsidRPr="006360A3" w:rsidRDefault="008F2713" w:rsidP="008F2713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Financovanie Projektu</w:t>
      </w:r>
    </w:p>
    <w:p w14:paraId="6876048E" w14:textId="112B53DF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Projekt bude financovaný z prostriedkov mechanizmu Plánu obnovy a odolnosti </w:t>
      </w:r>
      <w:r w:rsidR="00753B8E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(POO) </w:t>
      </w:r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SR </w:t>
      </w:r>
      <w:r w:rsidRPr="005B5E24">
        <w:rPr>
          <w:rFonts w:ascii="Times New Roman" w:eastAsia="Times New Roman" w:hAnsi="Times New Roman" w:cs="Times New Roman"/>
          <w:sz w:val="24"/>
          <w:szCs w:val="24"/>
          <w:highlight w:val="green"/>
          <w:lang w:eastAsia="sk-SK"/>
        </w:rPr>
        <w:t>systémom zálohových platieb</w:t>
      </w:r>
      <w:ins w:id="1" w:author="Autor">
        <w:r w:rsidR="006C0E7F" w:rsidRPr="005B5E24">
          <w:rPr>
            <w:rFonts w:ascii="Times New Roman" w:eastAsia="Times New Roman" w:hAnsi="Times New Roman" w:cs="Times New Roman"/>
            <w:sz w:val="24"/>
            <w:szCs w:val="24"/>
            <w:highlight w:val="green"/>
            <w:lang w:eastAsia="sk-SK"/>
          </w:rPr>
          <w:t xml:space="preserve"> a refundácie</w:t>
        </w:r>
      </w:ins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zmysle Prílohy č. 3 Zmluvy: Finančné riadenie a monitorovanie projektu</w:t>
      </w:r>
      <w:r w:rsidR="00753B8E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realizácii finančných transakcií sa budú dodržiavať procesy </w:t>
      </w:r>
      <w:r w:rsidR="00146C0C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>stanovené</w:t>
      </w:r>
      <w:r w:rsidR="003E0B5B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3775D"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Systémom </w:t>
      </w:r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>implementácie POO</w:t>
      </w:r>
      <w:r w:rsidRPr="005B5E24">
        <w:rPr>
          <w:rStyle w:val="Odkaznapoznmkupodiarou"/>
          <w:rFonts w:ascii="Times New Roman" w:eastAsia="Times New Roman" w:hAnsi="Times New Roman" w:cs="Times New Roman"/>
          <w:sz w:val="24"/>
          <w:szCs w:val="24"/>
          <w:lang w:eastAsia="sk-SK"/>
        </w:rPr>
        <w:footnoteReference w:id="2"/>
      </w:r>
      <w:del w:id="2" w:author="Autor">
        <w:r w:rsidRPr="005B5E24" w:rsidDel="006C0E7F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delText>,</w:delText>
        </w:r>
      </w:del>
      <w:r w:rsidRPr="005B5E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del w:id="3" w:author="Autor">
        <w:r w:rsidRPr="005B5E24" w:rsidDel="006C0E7F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delText>časť Finančné riadenie systémom zálohových platieb v zmysle Prílohy č. 3 Zmluvy</w:delText>
        </w:r>
        <w:r w:rsidR="00777909" w:rsidRPr="005B5E24" w:rsidDel="006C0E7F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delText>.</w:delText>
        </w:r>
      </w:del>
      <w:ins w:id="4" w:author="Autor">
        <w:r w:rsidR="006C0E7F" w:rsidRPr="005B5E24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>.</w:t>
        </w:r>
      </w:ins>
    </w:p>
    <w:p w14:paraId="1299ABC2" w14:textId="7777777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069BDF" w14:textId="393AC30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Prijímateľ vo svojom účtovníctve zabezpečí samostatné nákladové stredisko / samostatnú analytickú evidenciu príjmov a výdavkov spojených s prostriedkami mechanizmu v členení z hľadiska potrieb rozpočtového a finančného riadenia účtovnej jednotky. Prijímateľ bude môcť čerpať prostriedky mechanizmu po nadobudnutí </w:t>
      </w:r>
      <w:r w:rsidR="008D79DA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účinnosti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zmluvy</w:t>
      </w:r>
      <w:r w:rsidR="00B04F14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Zmluva nadobúda účinnosť kalendárnym dňom nasledujúcim po kalendárnom dni jej prvého zverejnenia v Centrálnom registri zmlúv.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Žiadateľ bude mať povinnosť uchovať a archivovať všetky podporné dokumenty v súlade so </w:t>
      </w:r>
      <w:r w:rsidR="00365032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zákonom č. 395/2002 o archívoch a registratúrach a o doplnení niektorých zákonov</w:t>
      </w:r>
      <w:r w:rsidR="00146C0C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znení neskorších predpisov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pre potreby kontrol a auditov po dobu do 3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06.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2031, resp. počas obdobia 5 rokov od uskutočnenia poslednej platby finančnej podpory zo strany EK, podľa toho, ktorá skutočnosť nastane neskôr. </w:t>
      </w:r>
    </w:p>
    <w:p w14:paraId="0BF5A761" w14:textId="7777777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322CE9B" w14:textId="66AB44AC" w:rsidR="3BD0539B" w:rsidRPr="006360A3" w:rsidRDefault="3BD0539B" w:rsidP="3BD053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F7EB739" w14:textId="7F492990" w:rsidR="00AF2A99" w:rsidRPr="006360A3" w:rsidRDefault="009A7C6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hAnsi="Times New Roman"/>
          <w:b/>
          <w:sz w:val="24"/>
        </w:rPr>
        <w:t xml:space="preserve">AKTIVITY </w:t>
      </w: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PROJEKTU</w:t>
      </w:r>
    </w:p>
    <w:p w14:paraId="34CC8009" w14:textId="2458A387" w:rsidR="008D0630" w:rsidRPr="006360A3" w:rsidRDefault="008D063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B9BE415" w14:textId="60EC9B60" w:rsidR="00DD29D7" w:rsidRPr="006360A3" w:rsidRDefault="008D0630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Aktivity Projektu tvoria súhrn úloh</w:t>
      </w:r>
      <w:r w:rsidR="00F26C8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asistentov ranej starostlivosti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mentorov a supervízorov</w:t>
      </w:r>
      <w:r w:rsidR="00CD0AC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sú zároveň ich povinnými aktivitami, ktoré budú vykonávať.</w:t>
      </w:r>
    </w:p>
    <w:p w14:paraId="7011A14A" w14:textId="6F6597E7" w:rsidR="000C5A92" w:rsidRPr="006360A3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108C74" w14:textId="77777777" w:rsidR="00D83FFC" w:rsidRPr="00951CC0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  <w:t>DOPLNÍ PRIJÍMATEĽ</w:t>
      </w:r>
      <w:r w:rsidR="00D83FFC"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92484A6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podporené aktivity, </w:t>
      </w:r>
    </w:p>
    <w:p w14:paraId="7259FDE7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podporený počet asistentov, </w:t>
      </w:r>
    </w:p>
    <w:p w14:paraId="45F1364B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časový harmonogram, a </w:t>
      </w:r>
    </w:p>
    <w:p w14:paraId="27817B38" w14:textId="51BCAB4D" w:rsidR="000C5A92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rozpočet projektu.</w:t>
      </w:r>
    </w:p>
    <w:p w14:paraId="2D173355" w14:textId="77777777" w:rsidR="00F26C8F" w:rsidRPr="00547815" w:rsidRDefault="00F26C8F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21B1F4C" w14:textId="0894DA96" w:rsidR="000C5A92" w:rsidRPr="00547815" w:rsidRDefault="000C5A92" w:rsidP="006A49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0C5A92" w:rsidRPr="00547815" w:rsidSect="00AB3861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A42DE" w16cex:dateUtc="2023-05-01T11:53:00Z"/>
  <w16cex:commentExtensible w16cex:durableId="27FA313C" w16cex:dateUtc="2023-05-01T10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D5D7" w14:textId="77777777" w:rsidR="00C62D55" w:rsidRDefault="00C62D55" w:rsidP="00547815">
      <w:r>
        <w:separator/>
      </w:r>
    </w:p>
  </w:endnote>
  <w:endnote w:type="continuationSeparator" w:id="0">
    <w:p w14:paraId="768F8AE8" w14:textId="77777777" w:rsidR="00C62D55" w:rsidRDefault="00C62D55" w:rsidP="00547815">
      <w:r>
        <w:continuationSeparator/>
      </w:r>
    </w:p>
  </w:endnote>
  <w:endnote w:type="continuationNotice" w:id="1">
    <w:p w14:paraId="1801968D" w14:textId="77777777" w:rsidR="00C62D55" w:rsidRDefault="00C6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2718575"/>
      <w:docPartObj>
        <w:docPartGallery w:val="Page Numbers (Bottom of Page)"/>
        <w:docPartUnique/>
      </w:docPartObj>
    </w:sdtPr>
    <w:sdtEndPr/>
    <w:sdtContent>
      <w:p w14:paraId="07E15D6F" w14:textId="626E5405" w:rsidR="00B00523" w:rsidRDefault="00B0052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09B">
          <w:rPr>
            <w:noProof/>
          </w:rPr>
          <w:t>3</w:t>
        </w:r>
        <w:r>
          <w:fldChar w:fldCharType="end"/>
        </w:r>
      </w:p>
    </w:sdtContent>
  </w:sdt>
  <w:p w14:paraId="1E008368" w14:textId="77777777" w:rsidR="00B00523" w:rsidRDefault="00B005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38D63" w14:textId="77777777" w:rsidR="00C62D55" w:rsidRDefault="00C62D55" w:rsidP="00547815">
      <w:r>
        <w:separator/>
      </w:r>
    </w:p>
  </w:footnote>
  <w:footnote w:type="continuationSeparator" w:id="0">
    <w:p w14:paraId="030B836F" w14:textId="77777777" w:rsidR="00C62D55" w:rsidRDefault="00C62D55" w:rsidP="00547815">
      <w:r>
        <w:continuationSeparator/>
      </w:r>
    </w:p>
  </w:footnote>
  <w:footnote w:type="continuationNotice" w:id="1">
    <w:p w14:paraId="6D32C8AD" w14:textId="77777777" w:rsidR="00C62D55" w:rsidRDefault="00C62D55"/>
  </w:footnote>
  <w:footnote w:id="2">
    <w:p w14:paraId="4B96AB27" w14:textId="77777777" w:rsidR="008F2713" w:rsidRDefault="008F2713" w:rsidP="008F27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547815">
          <w:rPr>
            <w:rStyle w:val="Hypertextovprepojenie"/>
            <w:rFonts w:ascii="Times New Roman" w:hAnsi="Times New Roman" w:cs="Times New Roman"/>
          </w:rPr>
          <w:t>https://www.planobnovy.sk/site/assets/files/1236/sipoo.pdf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58A7"/>
    <w:multiLevelType w:val="hybridMultilevel"/>
    <w:tmpl w:val="739C9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45543"/>
    <w:multiLevelType w:val="hybridMultilevel"/>
    <w:tmpl w:val="7E1EC6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633E"/>
    <w:multiLevelType w:val="hybridMultilevel"/>
    <w:tmpl w:val="2AEE3F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C2D"/>
    <w:multiLevelType w:val="hybridMultilevel"/>
    <w:tmpl w:val="3064C1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6D4D"/>
    <w:multiLevelType w:val="hybridMultilevel"/>
    <w:tmpl w:val="02BA0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3A7A"/>
    <w:multiLevelType w:val="hybridMultilevel"/>
    <w:tmpl w:val="4F40D6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957F5"/>
    <w:multiLevelType w:val="hybridMultilevel"/>
    <w:tmpl w:val="264451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2F92"/>
    <w:multiLevelType w:val="multilevel"/>
    <w:tmpl w:val="6FBAD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95D1469"/>
    <w:multiLevelType w:val="hybridMultilevel"/>
    <w:tmpl w:val="499413FC"/>
    <w:lvl w:ilvl="0" w:tplc="0E8EB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5E1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B94F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0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E38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2109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85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98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E004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53FB7"/>
    <w:multiLevelType w:val="multilevel"/>
    <w:tmpl w:val="0032B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B950B01"/>
    <w:multiLevelType w:val="hybridMultilevel"/>
    <w:tmpl w:val="A40612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F3C0C"/>
    <w:multiLevelType w:val="hybridMultilevel"/>
    <w:tmpl w:val="6F56AA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B5D03"/>
    <w:multiLevelType w:val="hybridMultilevel"/>
    <w:tmpl w:val="14A44B5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43D47"/>
    <w:multiLevelType w:val="hybridMultilevel"/>
    <w:tmpl w:val="195AE3C6"/>
    <w:lvl w:ilvl="0" w:tplc="905A7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F36EF"/>
    <w:multiLevelType w:val="hybridMultilevel"/>
    <w:tmpl w:val="59349DBC"/>
    <w:lvl w:ilvl="0" w:tplc="041B000F">
      <w:start w:val="1"/>
      <w:numFmt w:val="decimal"/>
      <w:lvlText w:val="%1."/>
      <w:lvlJc w:val="left"/>
      <w:pPr>
        <w:ind w:left="643" w:hanging="360"/>
      </w:pPr>
    </w:lvl>
    <w:lvl w:ilvl="1" w:tplc="A59CED1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177A1"/>
    <w:multiLevelType w:val="hybridMultilevel"/>
    <w:tmpl w:val="3B768E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9520B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F2AF2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7C231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F14DA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60474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703C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83A26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9820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99668D"/>
    <w:multiLevelType w:val="hybridMultilevel"/>
    <w:tmpl w:val="092074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05DA2"/>
    <w:multiLevelType w:val="hybridMultilevel"/>
    <w:tmpl w:val="BBB836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534E0C"/>
    <w:multiLevelType w:val="hybridMultilevel"/>
    <w:tmpl w:val="B7305F9C"/>
    <w:lvl w:ilvl="0" w:tplc="C7A23B0C">
      <w:start w:val="1"/>
      <w:numFmt w:val="bullet"/>
      <w:lvlText w:val="-"/>
      <w:lvlJc w:val="left"/>
      <w:pPr>
        <w:ind w:left="111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1387FAC"/>
    <w:multiLevelType w:val="hybridMultilevel"/>
    <w:tmpl w:val="E738FE1C"/>
    <w:lvl w:ilvl="0" w:tplc="BCFA6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A7D19"/>
    <w:multiLevelType w:val="hybridMultilevel"/>
    <w:tmpl w:val="D1D0BD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32933"/>
    <w:multiLevelType w:val="multilevel"/>
    <w:tmpl w:val="8058563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9A662DB"/>
    <w:multiLevelType w:val="hybridMultilevel"/>
    <w:tmpl w:val="9A508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D4C72"/>
    <w:multiLevelType w:val="hybridMultilevel"/>
    <w:tmpl w:val="90327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B363DF"/>
    <w:multiLevelType w:val="hybridMultilevel"/>
    <w:tmpl w:val="FF6C6728"/>
    <w:lvl w:ilvl="0" w:tplc="934EB6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F6A75"/>
    <w:multiLevelType w:val="hybridMultilevel"/>
    <w:tmpl w:val="D0DE55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8"/>
  </w:num>
  <w:num w:numId="4">
    <w:abstractNumId w:val="11"/>
  </w:num>
  <w:num w:numId="5">
    <w:abstractNumId w:val="24"/>
  </w:num>
  <w:num w:numId="6">
    <w:abstractNumId w:val="22"/>
  </w:num>
  <w:num w:numId="7">
    <w:abstractNumId w:val="8"/>
  </w:num>
  <w:num w:numId="8">
    <w:abstractNumId w:val="3"/>
  </w:num>
  <w:num w:numId="9">
    <w:abstractNumId w:val="7"/>
  </w:num>
  <w:num w:numId="10">
    <w:abstractNumId w:val="16"/>
  </w:num>
  <w:num w:numId="11">
    <w:abstractNumId w:val="21"/>
  </w:num>
  <w:num w:numId="12">
    <w:abstractNumId w:val="15"/>
  </w:num>
  <w:num w:numId="13">
    <w:abstractNumId w:val="20"/>
  </w:num>
  <w:num w:numId="14">
    <w:abstractNumId w:val="17"/>
  </w:num>
  <w:num w:numId="15">
    <w:abstractNumId w:val="0"/>
  </w:num>
  <w:num w:numId="16">
    <w:abstractNumId w:val="23"/>
  </w:num>
  <w:num w:numId="17">
    <w:abstractNumId w:val="25"/>
  </w:num>
  <w:num w:numId="18">
    <w:abstractNumId w:val="4"/>
  </w:num>
  <w:num w:numId="19">
    <w:abstractNumId w:val="5"/>
  </w:num>
  <w:num w:numId="20">
    <w:abstractNumId w:val="19"/>
  </w:num>
  <w:num w:numId="21">
    <w:abstractNumId w:val="6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64"/>
    <w:rsid w:val="0000277C"/>
    <w:rsid w:val="00003ACB"/>
    <w:rsid w:val="00007BA0"/>
    <w:rsid w:val="00014921"/>
    <w:rsid w:val="000169F0"/>
    <w:rsid w:val="000170FF"/>
    <w:rsid w:val="00023388"/>
    <w:rsid w:val="00030D52"/>
    <w:rsid w:val="000337C4"/>
    <w:rsid w:val="0005723D"/>
    <w:rsid w:val="0006609D"/>
    <w:rsid w:val="000741CE"/>
    <w:rsid w:val="00093094"/>
    <w:rsid w:val="000B0957"/>
    <w:rsid w:val="000B1642"/>
    <w:rsid w:val="000C162D"/>
    <w:rsid w:val="000C5A92"/>
    <w:rsid w:val="000D42AA"/>
    <w:rsid w:val="000D6236"/>
    <w:rsid w:val="000F0B83"/>
    <w:rsid w:val="000F42B9"/>
    <w:rsid w:val="00100C4B"/>
    <w:rsid w:val="00101C07"/>
    <w:rsid w:val="00106309"/>
    <w:rsid w:val="00111689"/>
    <w:rsid w:val="00111BAC"/>
    <w:rsid w:val="00123DFE"/>
    <w:rsid w:val="00146C0C"/>
    <w:rsid w:val="001473A8"/>
    <w:rsid w:val="0014758D"/>
    <w:rsid w:val="00152D2B"/>
    <w:rsid w:val="00173CC5"/>
    <w:rsid w:val="00174D02"/>
    <w:rsid w:val="001A33C0"/>
    <w:rsid w:val="001A66BE"/>
    <w:rsid w:val="001B116E"/>
    <w:rsid w:val="001C486D"/>
    <w:rsid w:val="002070B9"/>
    <w:rsid w:val="00221A0C"/>
    <w:rsid w:val="00225B10"/>
    <w:rsid w:val="00242B34"/>
    <w:rsid w:val="002476E6"/>
    <w:rsid w:val="00280D19"/>
    <w:rsid w:val="00290423"/>
    <w:rsid w:val="002A3F07"/>
    <w:rsid w:val="002A4D66"/>
    <w:rsid w:val="002C0056"/>
    <w:rsid w:val="002D00A7"/>
    <w:rsid w:val="002E7DAA"/>
    <w:rsid w:val="002F28F9"/>
    <w:rsid w:val="002F309D"/>
    <w:rsid w:val="002F37FA"/>
    <w:rsid w:val="003224ED"/>
    <w:rsid w:val="0032499A"/>
    <w:rsid w:val="00336F9D"/>
    <w:rsid w:val="003443FD"/>
    <w:rsid w:val="003538D6"/>
    <w:rsid w:val="0036145F"/>
    <w:rsid w:val="00362F84"/>
    <w:rsid w:val="00365032"/>
    <w:rsid w:val="00372B76"/>
    <w:rsid w:val="00380ADC"/>
    <w:rsid w:val="003B38CF"/>
    <w:rsid w:val="003C0784"/>
    <w:rsid w:val="003C6294"/>
    <w:rsid w:val="003D4D4D"/>
    <w:rsid w:val="003D5365"/>
    <w:rsid w:val="003D5F3C"/>
    <w:rsid w:val="003E0B5B"/>
    <w:rsid w:val="0040125C"/>
    <w:rsid w:val="0043775D"/>
    <w:rsid w:val="00441E65"/>
    <w:rsid w:val="00442570"/>
    <w:rsid w:val="0044342E"/>
    <w:rsid w:val="00450084"/>
    <w:rsid w:val="00460156"/>
    <w:rsid w:val="004774C0"/>
    <w:rsid w:val="00482F77"/>
    <w:rsid w:val="004831B1"/>
    <w:rsid w:val="004A0B7D"/>
    <w:rsid w:val="004B1EDD"/>
    <w:rsid w:val="004C0094"/>
    <w:rsid w:val="004C14DD"/>
    <w:rsid w:val="004C2502"/>
    <w:rsid w:val="004D06AB"/>
    <w:rsid w:val="004E017A"/>
    <w:rsid w:val="00503886"/>
    <w:rsid w:val="005137DA"/>
    <w:rsid w:val="00516435"/>
    <w:rsid w:val="00520BEF"/>
    <w:rsid w:val="005333AD"/>
    <w:rsid w:val="00537589"/>
    <w:rsid w:val="00537F71"/>
    <w:rsid w:val="00547815"/>
    <w:rsid w:val="00557AB0"/>
    <w:rsid w:val="0057382E"/>
    <w:rsid w:val="00576516"/>
    <w:rsid w:val="00577A94"/>
    <w:rsid w:val="00586B49"/>
    <w:rsid w:val="005874CF"/>
    <w:rsid w:val="005A1595"/>
    <w:rsid w:val="005B5E24"/>
    <w:rsid w:val="005C22A2"/>
    <w:rsid w:val="005C2FD4"/>
    <w:rsid w:val="005C3D6D"/>
    <w:rsid w:val="005D1D7C"/>
    <w:rsid w:val="005F6FF1"/>
    <w:rsid w:val="00625228"/>
    <w:rsid w:val="006360A3"/>
    <w:rsid w:val="00637C60"/>
    <w:rsid w:val="00646B1F"/>
    <w:rsid w:val="00654198"/>
    <w:rsid w:val="0066537F"/>
    <w:rsid w:val="00666844"/>
    <w:rsid w:val="0066786A"/>
    <w:rsid w:val="006A1F5F"/>
    <w:rsid w:val="006A4974"/>
    <w:rsid w:val="006A6D18"/>
    <w:rsid w:val="006B4FFA"/>
    <w:rsid w:val="006C0E7F"/>
    <w:rsid w:val="006D17E5"/>
    <w:rsid w:val="006E1317"/>
    <w:rsid w:val="006E205A"/>
    <w:rsid w:val="00716518"/>
    <w:rsid w:val="007339C4"/>
    <w:rsid w:val="00736C95"/>
    <w:rsid w:val="00753B8E"/>
    <w:rsid w:val="00755CE9"/>
    <w:rsid w:val="007616C3"/>
    <w:rsid w:val="0076329C"/>
    <w:rsid w:val="00771A11"/>
    <w:rsid w:val="00771C5D"/>
    <w:rsid w:val="00777909"/>
    <w:rsid w:val="0078050D"/>
    <w:rsid w:val="007D0A4D"/>
    <w:rsid w:val="007D79D0"/>
    <w:rsid w:val="007F6B67"/>
    <w:rsid w:val="00800587"/>
    <w:rsid w:val="008054F7"/>
    <w:rsid w:val="00817558"/>
    <w:rsid w:val="00827568"/>
    <w:rsid w:val="00862D8D"/>
    <w:rsid w:val="0089132E"/>
    <w:rsid w:val="0089299D"/>
    <w:rsid w:val="008C6013"/>
    <w:rsid w:val="008D0630"/>
    <w:rsid w:val="008D79DA"/>
    <w:rsid w:val="008E37EB"/>
    <w:rsid w:val="008F2713"/>
    <w:rsid w:val="008F2CB5"/>
    <w:rsid w:val="00903B9D"/>
    <w:rsid w:val="0091071E"/>
    <w:rsid w:val="00916936"/>
    <w:rsid w:val="00947526"/>
    <w:rsid w:val="00951917"/>
    <w:rsid w:val="00951CC0"/>
    <w:rsid w:val="0096477A"/>
    <w:rsid w:val="00980494"/>
    <w:rsid w:val="00992CF7"/>
    <w:rsid w:val="00992FD5"/>
    <w:rsid w:val="009951D9"/>
    <w:rsid w:val="009A7C60"/>
    <w:rsid w:val="009D78B5"/>
    <w:rsid w:val="009D7DF1"/>
    <w:rsid w:val="009E682A"/>
    <w:rsid w:val="009E72E8"/>
    <w:rsid w:val="00A005A5"/>
    <w:rsid w:val="00A15192"/>
    <w:rsid w:val="00A16F6F"/>
    <w:rsid w:val="00A32CAD"/>
    <w:rsid w:val="00A36379"/>
    <w:rsid w:val="00A4300F"/>
    <w:rsid w:val="00A46D91"/>
    <w:rsid w:val="00A6123A"/>
    <w:rsid w:val="00A61D7F"/>
    <w:rsid w:val="00A64549"/>
    <w:rsid w:val="00A87D0D"/>
    <w:rsid w:val="00A96750"/>
    <w:rsid w:val="00AA0425"/>
    <w:rsid w:val="00AB3861"/>
    <w:rsid w:val="00AC28F7"/>
    <w:rsid w:val="00AD6866"/>
    <w:rsid w:val="00AD7EDB"/>
    <w:rsid w:val="00AE4B02"/>
    <w:rsid w:val="00AE6651"/>
    <w:rsid w:val="00AF1932"/>
    <w:rsid w:val="00AF2830"/>
    <w:rsid w:val="00AF2A99"/>
    <w:rsid w:val="00B00523"/>
    <w:rsid w:val="00B03065"/>
    <w:rsid w:val="00B0493F"/>
    <w:rsid w:val="00B04F14"/>
    <w:rsid w:val="00B20DD8"/>
    <w:rsid w:val="00B43877"/>
    <w:rsid w:val="00B44282"/>
    <w:rsid w:val="00B52AF3"/>
    <w:rsid w:val="00B55CC6"/>
    <w:rsid w:val="00B65621"/>
    <w:rsid w:val="00B94F6C"/>
    <w:rsid w:val="00B9576B"/>
    <w:rsid w:val="00BA1B2D"/>
    <w:rsid w:val="00BA4B39"/>
    <w:rsid w:val="00BB2B1C"/>
    <w:rsid w:val="00BC01A8"/>
    <w:rsid w:val="00BC241B"/>
    <w:rsid w:val="00BC7D79"/>
    <w:rsid w:val="00BF1809"/>
    <w:rsid w:val="00BF3145"/>
    <w:rsid w:val="00BF3A13"/>
    <w:rsid w:val="00C2012A"/>
    <w:rsid w:val="00C20F3E"/>
    <w:rsid w:val="00C27791"/>
    <w:rsid w:val="00C321B0"/>
    <w:rsid w:val="00C35C2C"/>
    <w:rsid w:val="00C52904"/>
    <w:rsid w:val="00C62D55"/>
    <w:rsid w:val="00C63682"/>
    <w:rsid w:val="00C661F3"/>
    <w:rsid w:val="00C805F0"/>
    <w:rsid w:val="00C8265E"/>
    <w:rsid w:val="00CB309B"/>
    <w:rsid w:val="00CB59A9"/>
    <w:rsid w:val="00CD0ACF"/>
    <w:rsid w:val="00CD6AEF"/>
    <w:rsid w:val="00CE62FD"/>
    <w:rsid w:val="00CE67DF"/>
    <w:rsid w:val="00D01933"/>
    <w:rsid w:val="00D030A4"/>
    <w:rsid w:val="00D23F2F"/>
    <w:rsid w:val="00D24AC6"/>
    <w:rsid w:val="00D26369"/>
    <w:rsid w:val="00D35CBC"/>
    <w:rsid w:val="00D37840"/>
    <w:rsid w:val="00D701F7"/>
    <w:rsid w:val="00D83FFC"/>
    <w:rsid w:val="00DC2E64"/>
    <w:rsid w:val="00DD29D7"/>
    <w:rsid w:val="00DD52E1"/>
    <w:rsid w:val="00DF55F9"/>
    <w:rsid w:val="00E021F5"/>
    <w:rsid w:val="00E03F9E"/>
    <w:rsid w:val="00E126C2"/>
    <w:rsid w:val="00E20894"/>
    <w:rsid w:val="00E35E0A"/>
    <w:rsid w:val="00E50CD3"/>
    <w:rsid w:val="00E54C30"/>
    <w:rsid w:val="00E57664"/>
    <w:rsid w:val="00E6182D"/>
    <w:rsid w:val="00E62B22"/>
    <w:rsid w:val="00E63305"/>
    <w:rsid w:val="00E819F5"/>
    <w:rsid w:val="00E8607F"/>
    <w:rsid w:val="00E977D7"/>
    <w:rsid w:val="00E97D2C"/>
    <w:rsid w:val="00EB3AF6"/>
    <w:rsid w:val="00EE62C8"/>
    <w:rsid w:val="00EF293E"/>
    <w:rsid w:val="00F1361E"/>
    <w:rsid w:val="00F16298"/>
    <w:rsid w:val="00F17D8D"/>
    <w:rsid w:val="00F235DD"/>
    <w:rsid w:val="00F26C8F"/>
    <w:rsid w:val="00F26F79"/>
    <w:rsid w:val="00F308CE"/>
    <w:rsid w:val="00F44E50"/>
    <w:rsid w:val="00F77F2B"/>
    <w:rsid w:val="00F93F63"/>
    <w:rsid w:val="00FA632B"/>
    <w:rsid w:val="00FB0A10"/>
    <w:rsid w:val="00FB67D5"/>
    <w:rsid w:val="00FC2705"/>
    <w:rsid w:val="00FC7F46"/>
    <w:rsid w:val="00FE3EA1"/>
    <w:rsid w:val="0114FD7F"/>
    <w:rsid w:val="028595CB"/>
    <w:rsid w:val="0444B0BB"/>
    <w:rsid w:val="044C9E41"/>
    <w:rsid w:val="091821DE"/>
    <w:rsid w:val="0F876362"/>
    <w:rsid w:val="12B67206"/>
    <w:rsid w:val="12C08A9B"/>
    <w:rsid w:val="144999AE"/>
    <w:rsid w:val="1462C20B"/>
    <w:rsid w:val="1866A8CE"/>
    <w:rsid w:val="191D0AD1"/>
    <w:rsid w:val="1AC0C8B8"/>
    <w:rsid w:val="1B9375C8"/>
    <w:rsid w:val="1D70AC01"/>
    <w:rsid w:val="2553806B"/>
    <w:rsid w:val="26D6286F"/>
    <w:rsid w:val="27975E3A"/>
    <w:rsid w:val="27B08697"/>
    <w:rsid w:val="27FD8F0D"/>
    <w:rsid w:val="29995F6E"/>
    <w:rsid w:val="2AD6EC82"/>
    <w:rsid w:val="36F439BF"/>
    <w:rsid w:val="392530B3"/>
    <w:rsid w:val="398758E8"/>
    <w:rsid w:val="3BD0539B"/>
    <w:rsid w:val="3F07F45D"/>
    <w:rsid w:val="431512D1"/>
    <w:rsid w:val="47027003"/>
    <w:rsid w:val="47EFCBE7"/>
    <w:rsid w:val="4A41FE4B"/>
    <w:rsid w:val="4B1C98E1"/>
    <w:rsid w:val="5996EC4A"/>
    <w:rsid w:val="5F2384C5"/>
    <w:rsid w:val="5F789BAE"/>
    <w:rsid w:val="60E0C864"/>
    <w:rsid w:val="6B5976B4"/>
    <w:rsid w:val="6CE4B0D6"/>
    <w:rsid w:val="70F6EC2E"/>
    <w:rsid w:val="718DBEC5"/>
    <w:rsid w:val="72D2488E"/>
    <w:rsid w:val="7827637D"/>
    <w:rsid w:val="7A9DCE74"/>
    <w:rsid w:val="7C418C5B"/>
    <w:rsid w:val="7DD56F36"/>
    <w:rsid w:val="7F7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5BC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44E50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numbered list,2,OBC Bullet,Normal 1,Task Body,Viñetas (Inicio Parrafo),Paragrafo elenco,3 Txt tabla,Zerrenda-paragrafoa,Fiche List Paragraph,Dot pt,F5 List Paragraph,List Paragraph1,No Spacing1,Bullet 1"/>
    <w:basedOn w:val="Normlny"/>
    <w:link w:val="OdsekzoznamuChar"/>
    <w:uiPriority w:val="34"/>
    <w:qFormat/>
    <w:rsid w:val="00B43877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numbered list Char,2 Char,OBC Bullet Char,Normal 1 Char,Task Body Char,Viñetas (Inicio Parrafo) Char,Paragrafo elenco Char,3 Txt tabla Char,Zerrenda-paragrafoa Char,Dot pt Char"/>
    <w:basedOn w:val="Predvolenpsmoodseku"/>
    <w:link w:val="Odsekzoznamu"/>
    <w:uiPriority w:val="34"/>
    <w:qFormat/>
    <w:locked/>
    <w:rsid w:val="00030D52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030D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0D52"/>
    <w:pPr>
      <w:spacing w:after="160"/>
    </w:pPr>
    <w:rPr>
      <w:rFonts w:eastAsiaTheme="minorHAns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0D52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0D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0D52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17E5"/>
    <w:pPr>
      <w:spacing w:after="0"/>
    </w:pPr>
    <w:rPr>
      <w:rFonts w:eastAsiaTheme="minorEastAsia"/>
      <w:b/>
      <w:bCs/>
      <w:lang w:eastAsia="zh-CN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17E5"/>
    <w:rPr>
      <w:rFonts w:eastAsiaTheme="minorEastAsia"/>
      <w:b/>
      <w:bCs/>
      <w:sz w:val="20"/>
      <w:szCs w:val="20"/>
      <w:lang w:eastAsia="zh-CN"/>
    </w:rPr>
  </w:style>
  <w:style w:type="table" w:customStyle="1" w:styleId="Mriekatabuky2">
    <w:name w:val="Mriežka tabuľky2"/>
    <w:basedOn w:val="Normlnatabuka"/>
    <w:next w:val="Mriekatabuky"/>
    <w:uiPriority w:val="39"/>
    <w:rsid w:val="00A1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y"/>
    <w:rsid w:val="00AE66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AE6651"/>
  </w:style>
  <w:style w:type="character" w:customStyle="1" w:styleId="eop">
    <w:name w:val="eop"/>
    <w:basedOn w:val="Predvolenpsmoodseku"/>
    <w:rsid w:val="00AE6651"/>
  </w:style>
  <w:style w:type="character" w:customStyle="1" w:styleId="spellingerror">
    <w:name w:val="spellingerror"/>
    <w:basedOn w:val="Predvolenpsmoodseku"/>
    <w:rsid w:val="00AE6651"/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5137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5137DA"/>
    <w:rPr>
      <w:b/>
      <w:bCs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basedOn w:val="Predvolenpsmoodseku"/>
    <w:link w:val="Normlnywebov"/>
    <w:uiPriority w:val="99"/>
    <w:semiHidden/>
    <w:locked/>
    <w:rsid w:val="00F44E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781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7815"/>
    <w:rPr>
      <w:rFonts w:eastAsiaTheme="minorEastAsia"/>
      <w:sz w:val="20"/>
      <w:szCs w:val="20"/>
      <w:lang w:eastAsia="zh-CN"/>
    </w:rPr>
  </w:style>
  <w:style w:type="character" w:styleId="Odkaznapoznmkupodiarou">
    <w:name w:val="footnote reference"/>
    <w:basedOn w:val="Predvolenpsmoodseku"/>
    <w:uiPriority w:val="99"/>
    <w:semiHidden/>
    <w:unhideWhenUsed/>
    <w:rsid w:val="00547815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547815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47815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D01933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01933"/>
  </w:style>
  <w:style w:type="paragraph" w:styleId="Revzia">
    <w:name w:val="Revision"/>
    <w:hidden/>
    <w:uiPriority w:val="99"/>
    <w:semiHidden/>
    <w:rsid w:val="00CD6AEF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B0052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0523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9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obnovy.sk/site/assets/files/1236/sipoo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9A349-FD3F-494F-9019-FFC1668A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2023-08-22T09:09:00Z</dcterms:created>
  <dcterms:modified xsi:type="dcterms:W3CDTF">2023-08-22T09:09:00Z</dcterms:modified>
</cp:coreProperties>
</file>