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7E3" w:rsidRPr="00921415" w:rsidRDefault="003F28CC">
      <w:pPr>
        <w:rPr>
          <w:b/>
        </w:rPr>
      </w:pPr>
      <w:r w:rsidRPr="00921415">
        <w:rPr>
          <w:b/>
        </w:rPr>
        <w:t>Pedagogický asistent (PA)</w:t>
      </w:r>
    </w:p>
    <w:p w:rsidR="00DC4965" w:rsidRDefault="00DC4965" w:rsidP="00DC4965">
      <w:pPr>
        <w:pStyle w:val="Odsekzoznamu"/>
        <w:numPr>
          <w:ilvl w:val="0"/>
          <w:numId w:val="1"/>
        </w:numPr>
        <w:jc w:val="both"/>
      </w:pPr>
      <w:r w:rsidRPr="00DC4965">
        <w:t xml:space="preserve">príklad je urobený pre školu s počtom žiakov 250, pričom dĺžka trvania projektu je 2 roky, t.j. </w:t>
      </w:r>
      <w:del w:id="0" w:author="A" w:date="2017-03-08T09:53:00Z">
        <w:r w:rsidRPr="00DC4965" w:rsidDel="007A5395">
          <w:delText xml:space="preserve">48 </w:delText>
        </w:r>
      </w:del>
      <w:ins w:id="1" w:author="A" w:date="2017-03-08T09:53:00Z">
        <w:r w:rsidR="007A5395">
          <w:t>24</w:t>
        </w:r>
        <w:r w:rsidR="007A5395" w:rsidRPr="00DC4965">
          <w:t xml:space="preserve"> </w:t>
        </w:r>
      </w:ins>
      <w:r w:rsidRPr="00DC4965">
        <w:t>mesiacov</w:t>
      </w:r>
    </w:p>
    <w:p w:rsidR="00DC4965" w:rsidRDefault="00DC4965" w:rsidP="00DC4965">
      <w:pPr>
        <w:pStyle w:val="Odsekzoznamu"/>
        <w:numPr>
          <w:ilvl w:val="0"/>
          <w:numId w:val="1"/>
        </w:numPr>
        <w:jc w:val="both"/>
      </w:pPr>
      <w:r w:rsidRPr="00DC4965">
        <w:t>na základe kľúča uvedené</w:t>
      </w:r>
      <w:r>
        <w:t>ho</w:t>
      </w:r>
      <w:r w:rsidRPr="00DC4965">
        <w:t xml:space="preserve"> v prílohe č. 4 výzvy má škola nárok na 2 úväzky PA (t.j. podľa kľúča ide o školu s počtom žiakov </w:t>
      </w:r>
      <w:r w:rsidRPr="00DC4965">
        <w:rPr>
          <w:rFonts w:cs="Arial Narrow"/>
          <w:color w:val="000000"/>
        </w:rPr>
        <w:t xml:space="preserve">181 – 400 žiakov – </w:t>
      </w:r>
      <w:r>
        <w:rPr>
          <w:rFonts w:cs="Arial Narrow"/>
          <w:color w:val="000000"/>
        </w:rPr>
        <w:t xml:space="preserve">t.j. </w:t>
      </w:r>
      <w:r w:rsidRPr="00DC4965">
        <w:rPr>
          <w:rFonts w:cs="Arial Narrow"/>
          <w:color w:val="000000"/>
        </w:rPr>
        <w:t>2 úväzky PA)</w:t>
      </w:r>
      <w:r w:rsidR="00CE44DF">
        <w:rPr>
          <w:rFonts w:cs="Arial Narrow"/>
          <w:color w:val="000000"/>
        </w:rPr>
        <w:t>; hodnota štandardnej stupnice jednotkových nákladov pre PA je 1005 EUR mesačne</w:t>
      </w:r>
    </w:p>
    <w:p w:rsidR="003F28CC" w:rsidRPr="00650E58" w:rsidRDefault="00650E58" w:rsidP="00650E58">
      <w:pPr>
        <w:pStyle w:val="Odsekzoznamu"/>
        <w:numPr>
          <w:ilvl w:val="0"/>
          <w:numId w:val="1"/>
        </w:numPr>
        <w:jc w:val="both"/>
      </w:pPr>
      <w:r w:rsidRPr="00650E58">
        <w:t>do počtu jednotiek</w:t>
      </w:r>
      <w:r w:rsidR="004839BC">
        <w:t xml:space="preserve"> </w:t>
      </w:r>
      <w:r w:rsidR="00CE44DF">
        <w:t>v rozpočtovej položke</w:t>
      </w:r>
      <w:r w:rsidRPr="00650E58">
        <w:t xml:space="preserve"> sa uvádza </w:t>
      </w:r>
      <w:r w:rsidR="002515A4">
        <w:t>jednotka projekt, t.j. 1</w:t>
      </w:r>
      <w:r w:rsidR="004839BC">
        <w:t>;</w:t>
      </w:r>
      <w:r w:rsidRPr="00650E58">
        <w:t xml:space="preserve"> </w:t>
      </w:r>
      <w:r w:rsidR="002515A4">
        <w:t>výpočet položky</w:t>
      </w:r>
      <w:r w:rsidR="002515A4" w:rsidRPr="002515A4">
        <w:t xml:space="preserve"> </w:t>
      </w:r>
      <w:r w:rsidR="002515A4" w:rsidRPr="00650E58">
        <w:t>pre 2 PA</w:t>
      </w:r>
      <w:r w:rsidR="002515A4">
        <w:t xml:space="preserve"> na 2 roky</w:t>
      </w:r>
      <w:r w:rsidR="002515A4" w:rsidRPr="00650E58">
        <w:t xml:space="preserve"> </w:t>
      </w:r>
      <w:r w:rsidR="002515A4">
        <w:t xml:space="preserve">je nasledovný: </w:t>
      </w:r>
      <w:r w:rsidRPr="00650E58">
        <w:t>ka</w:t>
      </w:r>
      <w:r w:rsidR="002515A4">
        <w:t xml:space="preserve">ždý PA </w:t>
      </w:r>
      <w:del w:id="2" w:author="A" w:date="2017-03-08T09:58:00Z">
        <w:r w:rsidR="002515A4" w:rsidDel="00BA1D8F">
          <w:delText xml:space="preserve">48 </w:delText>
        </w:r>
      </w:del>
      <w:ins w:id="3" w:author="A" w:date="2017-03-08T09:58:00Z">
        <w:r w:rsidR="00BA1D8F">
          <w:t>24</w:t>
        </w:r>
        <w:r w:rsidR="00BA1D8F">
          <w:t xml:space="preserve"> </w:t>
        </w:r>
      </w:ins>
      <w:r w:rsidR="002515A4">
        <w:t xml:space="preserve">mesiacov – 2 x 1005 x </w:t>
      </w:r>
      <w:del w:id="4" w:author="A" w:date="2017-03-08T09:53:00Z">
        <w:r w:rsidR="002515A4" w:rsidDel="007A5395">
          <w:delText xml:space="preserve">48 </w:delText>
        </w:r>
      </w:del>
      <w:ins w:id="5" w:author="A" w:date="2017-03-08T09:53:00Z">
        <w:r w:rsidR="007A5395">
          <w:t>24</w:t>
        </w:r>
        <w:r w:rsidR="007A5395">
          <w:t xml:space="preserve"> </w:t>
        </w:r>
      </w:ins>
      <w:r w:rsidR="002515A4">
        <w:t xml:space="preserve">= </w:t>
      </w:r>
      <w:del w:id="6" w:author="A" w:date="2017-03-08T09:53:00Z">
        <w:r w:rsidR="002515A4" w:rsidDel="007A5395">
          <w:delText>96 480</w:delText>
        </w:r>
      </w:del>
      <w:ins w:id="7" w:author="A" w:date="2017-03-08T09:53:00Z">
        <w:r w:rsidR="007A5395">
          <w:t>48 240</w:t>
        </w:r>
      </w:ins>
      <w:r w:rsidR="002515A4">
        <w:t>; rozpis výpočtu je potrebné uviesť do komentára rozpočtu</w:t>
      </w:r>
    </w:p>
    <w:p w:rsidR="00F76966" w:rsidRPr="00650E58" w:rsidRDefault="00F76966" w:rsidP="00650E58">
      <w:pPr>
        <w:pStyle w:val="Odsekzoznamu"/>
        <w:numPr>
          <w:ilvl w:val="0"/>
          <w:numId w:val="1"/>
        </w:numPr>
        <w:jc w:val="both"/>
      </w:pPr>
      <w:r>
        <w:t>v rozpočte sa vypĺňa iba časť 4.6 zjednodušené vykazovanie výdavkov – položka 4.6.1</w:t>
      </w:r>
    </w:p>
    <w:p w:rsidR="003F28CC" w:rsidRPr="00921415" w:rsidRDefault="00650E58" w:rsidP="00650E58">
      <w:pPr>
        <w:rPr>
          <w:b/>
        </w:rPr>
      </w:pPr>
      <w:r w:rsidRPr="00921415">
        <w:rPr>
          <w:b/>
        </w:rPr>
        <w:t>Asistent učiteľa pre žiakov so zdravotným znevýhodnením (AU)</w:t>
      </w:r>
    </w:p>
    <w:p w:rsidR="00DC4965" w:rsidRDefault="00DC4965" w:rsidP="00DC4965">
      <w:pPr>
        <w:pStyle w:val="Odsekzoznamu"/>
        <w:numPr>
          <w:ilvl w:val="0"/>
          <w:numId w:val="1"/>
        </w:numPr>
        <w:jc w:val="both"/>
      </w:pPr>
      <w:r w:rsidRPr="00DC4965">
        <w:t xml:space="preserve">príklad je urobený pre školu s počtom žiakov </w:t>
      </w:r>
      <w:r>
        <w:t>1</w:t>
      </w:r>
      <w:r w:rsidRPr="00DC4965">
        <w:t xml:space="preserve">50, pričom dĺžka trvania projektu je 2 roky, t.j. </w:t>
      </w:r>
      <w:del w:id="8" w:author="A" w:date="2017-03-08T09:53:00Z">
        <w:r w:rsidRPr="00DC4965" w:rsidDel="007A5395">
          <w:delText xml:space="preserve">48 </w:delText>
        </w:r>
      </w:del>
      <w:ins w:id="9" w:author="A" w:date="2017-03-08T09:53:00Z">
        <w:r w:rsidR="007A5395">
          <w:t>24</w:t>
        </w:r>
        <w:r w:rsidR="007A5395" w:rsidRPr="00DC4965">
          <w:t xml:space="preserve"> </w:t>
        </w:r>
      </w:ins>
      <w:r w:rsidRPr="00DC4965">
        <w:t>mesiacov</w:t>
      </w:r>
    </w:p>
    <w:p w:rsidR="00DC4965" w:rsidRDefault="00DC4965" w:rsidP="00CE44DF">
      <w:pPr>
        <w:pStyle w:val="Odsekzoznamu"/>
        <w:numPr>
          <w:ilvl w:val="0"/>
          <w:numId w:val="1"/>
        </w:numPr>
        <w:jc w:val="both"/>
      </w:pPr>
      <w:r w:rsidRPr="00DC4965">
        <w:t>na základe kľúča uvedené</w:t>
      </w:r>
      <w:r>
        <w:t>ho</w:t>
      </w:r>
      <w:r w:rsidRPr="00DC4965">
        <w:t xml:space="preserve"> v prílohe č. 4 výzvy má škola nárok na 2 úväzky PA (t.j. podľa kľúča ide o školu s počtom žiakov </w:t>
      </w:r>
      <w:r>
        <w:rPr>
          <w:sz w:val="20"/>
          <w:szCs w:val="20"/>
        </w:rPr>
        <w:t xml:space="preserve">od 101 do 200 </w:t>
      </w:r>
      <w:r w:rsidRPr="00650E58">
        <w:rPr>
          <w:sz w:val="20"/>
          <w:szCs w:val="20"/>
        </w:rPr>
        <w:t xml:space="preserve">žiakov, t.j. </w:t>
      </w:r>
      <w:r>
        <w:rPr>
          <w:sz w:val="20"/>
          <w:szCs w:val="20"/>
        </w:rPr>
        <w:t xml:space="preserve">max. 2 úväzky </w:t>
      </w:r>
      <w:r w:rsidRPr="00650E58">
        <w:rPr>
          <w:sz w:val="20"/>
          <w:szCs w:val="20"/>
        </w:rPr>
        <w:t>A</w:t>
      </w:r>
      <w:r>
        <w:rPr>
          <w:sz w:val="20"/>
          <w:szCs w:val="20"/>
        </w:rPr>
        <w:t>U</w:t>
      </w:r>
      <w:r w:rsidRPr="00DC4965">
        <w:rPr>
          <w:rFonts w:cs="Arial Narrow"/>
          <w:color w:val="000000"/>
        </w:rPr>
        <w:t>)</w:t>
      </w:r>
      <w:r>
        <w:rPr>
          <w:rFonts w:cs="Arial Narrow"/>
          <w:color w:val="000000"/>
        </w:rPr>
        <w:t xml:space="preserve">; </w:t>
      </w:r>
      <w:r w:rsidR="00CE44DF">
        <w:rPr>
          <w:rFonts w:cs="Arial Narrow"/>
          <w:color w:val="000000"/>
        </w:rPr>
        <w:t>hodnota štandardnej stupnice jednotkových nákladov pre AU je 865 EUR mesačne</w:t>
      </w:r>
    </w:p>
    <w:p w:rsidR="002515A4" w:rsidRPr="00650E58" w:rsidRDefault="00CE44DF" w:rsidP="002515A4">
      <w:pPr>
        <w:pStyle w:val="Odsekzoznamu"/>
        <w:numPr>
          <w:ilvl w:val="0"/>
          <w:numId w:val="1"/>
        </w:numPr>
        <w:jc w:val="both"/>
      </w:pPr>
      <w:r w:rsidRPr="00650E58">
        <w:t>do počtu jednotiek</w:t>
      </w:r>
      <w:r>
        <w:t xml:space="preserve"> v rozpočtovej položke</w:t>
      </w:r>
      <w:r w:rsidRPr="00650E58">
        <w:t xml:space="preserve"> sa uvádza </w:t>
      </w:r>
      <w:r>
        <w:t xml:space="preserve">jednotka projekt, t.j. 1; </w:t>
      </w:r>
      <w:r w:rsidR="002515A4" w:rsidRPr="00650E58">
        <w:t xml:space="preserve"> </w:t>
      </w:r>
      <w:r w:rsidR="002515A4">
        <w:t>výpočet položky</w:t>
      </w:r>
      <w:r w:rsidR="002515A4" w:rsidRPr="002515A4">
        <w:t xml:space="preserve"> </w:t>
      </w:r>
      <w:r w:rsidR="002515A4">
        <w:t xml:space="preserve">pre 2 </w:t>
      </w:r>
      <w:r w:rsidR="002515A4" w:rsidRPr="00650E58">
        <w:t>A</w:t>
      </w:r>
      <w:r w:rsidR="002515A4">
        <w:t>U na 2 roky</w:t>
      </w:r>
      <w:r w:rsidR="002515A4" w:rsidRPr="00650E58">
        <w:t xml:space="preserve"> </w:t>
      </w:r>
      <w:r w:rsidR="002515A4">
        <w:t xml:space="preserve">je nasledovný: </w:t>
      </w:r>
      <w:r w:rsidR="002515A4" w:rsidRPr="00650E58">
        <w:t>ka</w:t>
      </w:r>
      <w:r w:rsidR="002515A4">
        <w:t xml:space="preserve">ždý AU </w:t>
      </w:r>
      <w:del w:id="10" w:author="A" w:date="2017-03-08T09:58:00Z">
        <w:r w:rsidR="002515A4" w:rsidDel="00BA1D8F">
          <w:delText xml:space="preserve">48 </w:delText>
        </w:r>
      </w:del>
      <w:ins w:id="11" w:author="A" w:date="2017-03-08T09:58:00Z">
        <w:r w:rsidR="00BA1D8F">
          <w:t>24</w:t>
        </w:r>
        <w:r w:rsidR="00BA1D8F">
          <w:t xml:space="preserve"> </w:t>
        </w:r>
      </w:ins>
      <w:r w:rsidR="002515A4">
        <w:t xml:space="preserve">mesiacov – 2 x 865 x </w:t>
      </w:r>
      <w:del w:id="12" w:author="A" w:date="2017-03-08T09:53:00Z">
        <w:r w:rsidR="002515A4" w:rsidDel="007A5395">
          <w:delText xml:space="preserve">48 </w:delText>
        </w:r>
      </w:del>
      <w:ins w:id="13" w:author="A" w:date="2017-03-08T09:53:00Z">
        <w:r w:rsidR="007A5395">
          <w:t>24</w:t>
        </w:r>
        <w:r w:rsidR="007A5395">
          <w:t xml:space="preserve"> </w:t>
        </w:r>
      </w:ins>
      <w:r w:rsidR="002515A4">
        <w:t xml:space="preserve">= </w:t>
      </w:r>
      <w:del w:id="14" w:author="A" w:date="2017-03-08T09:53:00Z">
        <w:r w:rsidR="002515A4" w:rsidDel="007A5395">
          <w:delText>83 040</w:delText>
        </w:r>
      </w:del>
      <w:ins w:id="15" w:author="A" w:date="2017-03-08T09:53:00Z">
        <w:r w:rsidR="007A5395">
          <w:t>41 520</w:t>
        </w:r>
      </w:ins>
      <w:r w:rsidR="002515A4">
        <w:t>; rozpis výpočtu je potrebné uviesť do komentára rozpočtu</w:t>
      </w:r>
    </w:p>
    <w:p w:rsidR="00DC4965" w:rsidRPr="00650E58" w:rsidRDefault="00DC4965" w:rsidP="00DC4965">
      <w:pPr>
        <w:pStyle w:val="Odsekzoznamu"/>
        <w:numPr>
          <w:ilvl w:val="0"/>
          <w:numId w:val="1"/>
        </w:numPr>
        <w:jc w:val="both"/>
      </w:pPr>
      <w:r>
        <w:t>v rozpočte sa vypĺňa iba časť 4.6 zjednodušené vykazovanie výdavkov – položka 4.6.1</w:t>
      </w:r>
    </w:p>
    <w:p w:rsidR="00650E58" w:rsidRDefault="00650E58" w:rsidP="00650E58"/>
    <w:p w:rsidR="002515A4" w:rsidRPr="002515A4" w:rsidRDefault="002515A4" w:rsidP="00650E58">
      <w:pPr>
        <w:rPr>
          <w:b/>
        </w:rPr>
      </w:pPr>
      <w:proofErr w:type="spellStart"/>
      <w:r w:rsidRPr="002515A4">
        <w:rPr>
          <w:b/>
        </w:rPr>
        <w:t>Inkluzívny</w:t>
      </w:r>
      <w:proofErr w:type="spellEnd"/>
      <w:r w:rsidRPr="002515A4">
        <w:rPr>
          <w:b/>
        </w:rPr>
        <w:t xml:space="preserve"> tím </w:t>
      </w:r>
    </w:p>
    <w:p w:rsidR="00DC4965" w:rsidRDefault="00DC4965" w:rsidP="00DC4965">
      <w:pPr>
        <w:pStyle w:val="Odsekzoznamu"/>
        <w:numPr>
          <w:ilvl w:val="0"/>
          <w:numId w:val="1"/>
        </w:numPr>
        <w:jc w:val="both"/>
      </w:pPr>
      <w:r w:rsidRPr="00DC4965">
        <w:t xml:space="preserve">príklad je urobený pre školu s počtom žiakov 250, pričom dĺžka trvania projektu je 2 roky, t.j. </w:t>
      </w:r>
      <w:del w:id="16" w:author="A" w:date="2017-03-08T09:54:00Z">
        <w:r w:rsidRPr="00DC4965" w:rsidDel="007A5395">
          <w:delText xml:space="preserve">48 </w:delText>
        </w:r>
      </w:del>
      <w:ins w:id="17" w:author="A" w:date="2017-03-08T09:54:00Z">
        <w:r w:rsidR="007A5395">
          <w:t>24</w:t>
        </w:r>
        <w:r w:rsidR="007A5395" w:rsidRPr="00DC4965">
          <w:t xml:space="preserve"> </w:t>
        </w:r>
      </w:ins>
      <w:r w:rsidRPr="00DC4965">
        <w:t>mesiacov</w:t>
      </w:r>
    </w:p>
    <w:p w:rsidR="00DC4965" w:rsidRDefault="00DC4965" w:rsidP="00CE44DF">
      <w:pPr>
        <w:pStyle w:val="Odsekzoznamu"/>
        <w:numPr>
          <w:ilvl w:val="0"/>
          <w:numId w:val="1"/>
        </w:numPr>
        <w:jc w:val="both"/>
      </w:pPr>
      <w:r w:rsidRPr="00DC4965">
        <w:t>na základe kľúča uvedené</w:t>
      </w:r>
      <w:r>
        <w:t>ho</w:t>
      </w:r>
      <w:r w:rsidRPr="00DC4965">
        <w:t xml:space="preserve"> v prílohe č. 4 výzvy má škola nárok na </w:t>
      </w:r>
      <w:r>
        <w:t>1</w:t>
      </w:r>
      <w:r w:rsidRPr="002515A4">
        <w:rPr>
          <w:rFonts w:cs="Arial Narrow"/>
          <w:color w:val="000000"/>
        </w:rPr>
        <w:t xml:space="preserve">,5 úväzku člena </w:t>
      </w:r>
      <w:proofErr w:type="spellStart"/>
      <w:r w:rsidRPr="002515A4">
        <w:rPr>
          <w:rFonts w:cs="Arial Narrow"/>
          <w:color w:val="000000"/>
        </w:rPr>
        <w:t>ink</w:t>
      </w:r>
      <w:r>
        <w:rPr>
          <w:rFonts w:cs="Arial Narrow"/>
          <w:color w:val="000000"/>
        </w:rPr>
        <w:t>l</w:t>
      </w:r>
      <w:r w:rsidRPr="002515A4">
        <w:rPr>
          <w:rFonts w:cs="Arial Narrow"/>
          <w:color w:val="000000"/>
        </w:rPr>
        <w:t>uzívneho</w:t>
      </w:r>
      <w:proofErr w:type="spellEnd"/>
      <w:r w:rsidRPr="002515A4">
        <w:rPr>
          <w:rFonts w:cs="Arial Narrow"/>
          <w:color w:val="000000"/>
        </w:rPr>
        <w:t xml:space="preserve"> tímu</w:t>
      </w:r>
      <w:r w:rsidRPr="00DC4965">
        <w:t xml:space="preserve"> (t.j. podľa kľúča ide o školu s počtom žiakov </w:t>
      </w:r>
      <w:r w:rsidRPr="002515A4">
        <w:rPr>
          <w:rFonts w:cs="Arial Narrow"/>
          <w:color w:val="000000"/>
        </w:rPr>
        <w:t xml:space="preserve">181 – 400 žiakov – 1,5 úväzku člena </w:t>
      </w:r>
      <w:proofErr w:type="spellStart"/>
      <w:r w:rsidRPr="002515A4">
        <w:rPr>
          <w:rFonts w:cs="Arial Narrow"/>
          <w:color w:val="000000"/>
        </w:rPr>
        <w:t>ink</w:t>
      </w:r>
      <w:r>
        <w:rPr>
          <w:rFonts w:cs="Arial Narrow"/>
          <w:color w:val="000000"/>
        </w:rPr>
        <w:t>l</w:t>
      </w:r>
      <w:r w:rsidRPr="002515A4">
        <w:rPr>
          <w:rFonts w:cs="Arial Narrow"/>
          <w:color w:val="000000"/>
        </w:rPr>
        <w:t>uzívneho</w:t>
      </w:r>
      <w:proofErr w:type="spellEnd"/>
      <w:r w:rsidRPr="002515A4">
        <w:rPr>
          <w:rFonts w:cs="Arial Narrow"/>
          <w:color w:val="000000"/>
        </w:rPr>
        <w:t xml:space="preserve"> tímu</w:t>
      </w:r>
      <w:r w:rsidRPr="00DC4965">
        <w:rPr>
          <w:rFonts w:cs="Arial Narrow"/>
          <w:color w:val="000000"/>
        </w:rPr>
        <w:t>)</w:t>
      </w:r>
      <w:r>
        <w:rPr>
          <w:rFonts w:cs="Arial Narrow"/>
          <w:color w:val="000000"/>
        </w:rPr>
        <w:t xml:space="preserve">; </w:t>
      </w:r>
      <w:r>
        <w:t xml:space="preserve">rozhodnutie na zložení členov </w:t>
      </w:r>
      <w:proofErr w:type="spellStart"/>
      <w:r>
        <w:t>inkluzívneho</w:t>
      </w:r>
      <w:proofErr w:type="spellEnd"/>
      <w:r>
        <w:t xml:space="preserve"> tímu je na ZŠ, existuje iba jedno obmedzenie pri rozhodovaní školy o zložení členov </w:t>
      </w:r>
      <w:proofErr w:type="spellStart"/>
      <w:r>
        <w:t>inkluzívneho</w:t>
      </w:r>
      <w:proofErr w:type="spellEnd"/>
      <w:r>
        <w:t xml:space="preserve"> tímu - </w:t>
      </w:r>
      <w:r w:rsidRPr="00F76966">
        <w:rPr>
          <w:bCs/>
        </w:rPr>
        <w:t xml:space="preserve">v školách s väčším počtom OZ môže byť max. 1 úväzok školského psychológa, a to aj vtedy keď počet členov </w:t>
      </w:r>
      <w:proofErr w:type="spellStart"/>
      <w:r w:rsidRPr="00F76966">
        <w:rPr>
          <w:bCs/>
        </w:rPr>
        <w:t>inluzívneho</w:t>
      </w:r>
      <w:proofErr w:type="spellEnd"/>
      <w:r w:rsidRPr="00F76966">
        <w:rPr>
          <w:bCs/>
        </w:rPr>
        <w:t xml:space="preserve"> tímu je dva a viac</w:t>
      </w:r>
      <w:r w:rsidRPr="00F76966">
        <w:t>)</w:t>
      </w:r>
      <w:r w:rsidR="00CE44DF">
        <w:t xml:space="preserve">; </w:t>
      </w:r>
      <w:r w:rsidR="00CE44DF">
        <w:rPr>
          <w:rFonts w:cs="Arial Narrow"/>
          <w:color w:val="000000"/>
        </w:rPr>
        <w:t>hodnota štandardnej stupnice jednotkových nákladov pre školského psychológa je 1235 EUR mesačne; hodnota štandardnej stupnice jednotkových nákladov pre špeciálneho pedagóga je 1440 EUR mesačne</w:t>
      </w:r>
    </w:p>
    <w:p w:rsidR="002515A4" w:rsidRDefault="00CE44DF" w:rsidP="00DC4965">
      <w:pPr>
        <w:pStyle w:val="Odsekzoznamu"/>
        <w:numPr>
          <w:ilvl w:val="0"/>
          <w:numId w:val="1"/>
        </w:numPr>
        <w:jc w:val="both"/>
      </w:pPr>
      <w:r w:rsidRPr="00650E58">
        <w:t>do počtu jednotiek</w:t>
      </w:r>
      <w:r>
        <w:t xml:space="preserve"> v rozpočtovej položke</w:t>
      </w:r>
      <w:r w:rsidRPr="00650E58">
        <w:t xml:space="preserve"> sa uvádza </w:t>
      </w:r>
      <w:r>
        <w:t xml:space="preserve">jednotka projekt, t.j. 1; </w:t>
      </w:r>
      <w:r w:rsidR="002515A4">
        <w:t>výpočet položky</w:t>
      </w:r>
      <w:r w:rsidR="002515A4" w:rsidRPr="002515A4">
        <w:t xml:space="preserve"> </w:t>
      </w:r>
      <w:r w:rsidR="002515A4">
        <w:t xml:space="preserve">pre </w:t>
      </w:r>
      <w:r w:rsidR="00F76966">
        <w:t xml:space="preserve">1,5 úväzku člena </w:t>
      </w:r>
      <w:proofErr w:type="spellStart"/>
      <w:r w:rsidR="00F76966">
        <w:t>inkluzívneho</w:t>
      </w:r>
      <w:proofErr w:type="spellEnd"/>
      <w:r w:rsidR="00F76966">
        <w:t xml:space="preserve"> tímu je nasledovný</w:t>
      </w:r>
      <w:r w:rsidR="002515A4">
        <w:t xml:space="preserve"> na 2 roky</w:t>
      </w:r>
      <w:r w:rsidR="002515A4" w:rsidRPr="00650E58">
        <w:t xml:space="preserve"> </w:t>
      </w:r>
      <w:r w:rsidR="002515A4">
        <w:t xml:space="preserve">je nasledovný: </w:t>
      </w:r>
      <w:r w:rsidR="002515A4" w:rsidRPr="00650E58">
        <w:t>ka</w:t>
      </w:r>
      <w:r w:rsidR="002515A4">
        <w:t xml:space="preserve">ždý </w:t>
      </w:r>
      <w:r w:rsidR="00F76966">
        <w:t xml:space="preserve">člen </w:t>
      </w:r>
      <w:proofErr w:type="spellStart"/>
      <w:r w:rsidR="00F76966">
        <w:t>inkluzívneho</w:t>
      </w:r>
      <w:proofErr w:type="spellEnd"/>
      <w:r w:rsidR="00F76966">
        <w:t xml:space="preserve"> tímu</w:t>
      </w:r>
      <w:r w:rsidR="002515A4">
        <w:t xml:space="preserve"> </w:t>
      </w:r>
      <w:del w:id="18" w:author="A" w:date="2017-03-08T09:54:00Z">
        <w:r w:rsidR="002515A4" w:rsidDel="007A5395">
          <w:delText xml:space="preserve">48 </w:delText>
        </w:r>
      </w:del>
      <w:ins w:id="19" w:author="A" w:date="2017-03-08T09:54:00Z">
        <w:r w:rsidR="007A5395">
          <w:t>24</w:t>
        </w:r>
        <w:r w:rsidR="007A5395">
          <w:t xml:space="preserve"> </w:t>
        </w:r>
      </w:ins>
      <w:r w:rsidR="002515A4">
        <w:t>mesiacov</w:t>
      </w:r>
      <w:r w:rsidR="00F76966">
        <w:t xml:space="preserve">, pričom sa škola rozhodla, že chce na 0,5 úväzku školského psychológa a na 1 úväzok špeciálneho pedagóga – </w:t>
      </w:r>
      <w:r w:rsidR="007539F9">
        <w:t xml:space="preserve">školský psychológ: 0,5 x 1235 x </w:t>
      </w:r>
      <w:del w:id="20" w:author="A" w:date="2017-03-08T09:54:00Z">
        <w:r w:rsidR="007539F9" w:rsidDel="007A5395">
          <w:delText xml:space="preserve">48 </w:delText>
        </w:r>
      </w:del>
      <w:ins w:id="21" w:author="A" w:date="2017-03-08T09:54:00Z">
        <w:r w:rsidR="007A5395">
          <w:t>24</w:t>
        </w:r>
        <w:r w:rsidR="007A5395">
          <w:t xml:space="preserve"> </w:t>
        </w:r>
      </w:ins>
      <w:r w:rsidR="007539F9">
        <w:t xml:space="preserve">= </w:t>
      </w:r>
      <w:del w:id="22" w:author="A" w:date="2017-03-08T09:54:00Z">
        <w:r w:rsidR="00F76966" w:rsidDel="007A5395">
          <w:delText>29</w:delText>
        </w:r>
        <w:r w:rsidR="007539F9" w:rsidDel="007A5395">
          <w:delText> </w:delText>
        </w:r>
        <w:r w:rsidR="00F76966" w:rsidDel="007A5395">
          <w:delText>640</w:delText>
        </w:r>
      </w:del>
      <w:ins w:id="23" w:author="A" w:date="2017-03-08T09:54:00Z">
        <w:r w:rsidR="007A5395">
          <w:t>14 820</w:t>
        </w:r>
      </w:ins>
      <w:r w:rsidR="007539F9">
        <w:t xml:space="preserve">; špeciálny pedagóg: </w:t>
      </w:r>
      <w:r w:rsidR="00F76966">
        <w:t xml:space="preserve">1 </w:t>
      </w:r>
      <w:r w:rsidR="002515A4">
        <w:t xml:space="preserve">x </w:t>
      </w:r>
      <w:r w:rsidR="00F76966">
        <w:t>1440</w:t>
      </w:r>
      <w:r w:rsidR="002515A4">
        <w:t xml:space="preserve"> x </w:t>
      </w:r>
      <w:del w:id="24" w:author="A" w:date="2017-03-08T09:54:00Z">
        <w:r w:rsidR="002515A4" w:rsidDel="007A5395">
          <w:delText>48</w:delText>
        </w:r>
        <w:r w:rsidR="007539F9" w:rsidDel="007A5395">
          <w:delText xml:space="preserve"> </w:delText>
        </w:r>
      </w:del>
      <w:ins w:id="25" w:author="A" w:date="2017-03-08T09:54:00Z">
        <w:r w:rsidR="007A5395">
          <w:t>24</w:t>
        </w:r>
        <w:r w:rsidR="007A5395">
          <w:t xml:space="preserve"> </w:t>
        </w:r>
      </w:ins>
      <w:r w:rsidR="007539F9">
        <w:t xml:space="preserve">= </w:t>
      </w:r>
      <w:del w:id="26" w:author="A" w:date="2017-03-08T09:54:00Z">
        <w:r w:rsidR="00F76966" w:rsidDel="007A5395">
          <w:delText>69 120</w:delText>
        </w:r>
      </w:del>
      <w:ins w:id="27" w:author="A" w:date="2017-03-08T09:54:00Z">
        <w:r w:rsidR="007A5395">
          <w:t>34 560</w:t>
        </w:r>
      </w:ins>
      <w:r w:rsidR="002515A4">
        <w:t>; rozpis výpočtu je potrebné uviesť do komentára rozpočtu</w:t>
      </w:r>
    </w:p>
    <w:p w:rsidR="00CE44DF" w:rsidRDefault="00DC4965" w:rsidP="003522A5">
      <w:pPr>
        <w:pStyle w:val="Odsekzoznamu"/>
        <w:numPr>
          <w:ilvl w:val="0"/>
          <w:numId w:val="1"/>
        </w:numPr>
        <w:jc w:val="both"/>
      </w:pPr>
      <w:r>
        <w:t>v rozpočte sa vypĺňa iba časť 4.6 zjednodušené vykazovanie výdavkov – položka 4.6.1 a položka 4.6.2</w:t>
      </w:r>
    </w:p>
    <w:p w:rsidR="00CE44DF" w:rsidRDefault="00CE44DF" w:rsidP="00CE44DF">
      <w:pPr>
        <w:pStyle w:val="Odsekzoznamu"/>
        <w:jc w:val="both"/>
      </w:pPr>
    </w:p>
    <w:p w:rsidR="003522A5" w:rsidRPr="00CE44DF" w:rsidRDefault="003522A5" w:rsidP="00CE44DF">
      <w:pPr>
        <w:ind w:left="360"/>
        <w:jc w:val="both"/>
      </w:pPr>
      <w:r w:rsidRPr="00CE44DF">
        <w:rPr>
          <w:b/>
        </w:rPr>
        <w:lastRenderedPageBreak/>
        <w:t xml:space="preserve">Pedagogický asistent + </w:t>
      </w:r>
      <w:proofErr w:type="spellStart"/>
      <w:r w:rsidRPr="00CE44DF">
        <w:rPr>
          <w:b/>
        </w:rPr>
        <w:t>inkluzívny</w:t>
      </w:r>
      <w:proofErr w:type="spellEnd"/>
      <w:r w:rsidRPr="00CE44DF">
        <w:rPr>
          <w:b/>
        </w:rPr>
        <w:t xml:space="preserve"> tím</w:t>
      </w:r>
    </w:p>
    <w:p w:rsidR="003522A5" w:rsidRPr="00DC4965" w:rsidRDefault="003522A5" w:rsidP="003522A5">
      <w:pPr>
        <w:pStyle w:val="Odsekzoznamu"/>
        <w:numPr>
          <w:ilvl w:val="0"/>
          <w:numId w:val="2"/>
        </w:numPr>
        <w:jc w:val="both"/>
      </w:pPr>
      <w:r w:rsidRPr="00DC4965">
        <w:t xml:space="preserve">príklad je urobený pre školu s počtom žiakov 250, pričom dĺžka trvania projektu je 2 roky, t.j. </w:t>
      </w:r>
      <w:del w:id="28" w:author="A" w:date="2017-03-08T09:55:00Z">
        <w:r w:rsidRPr="00DC4965" w:rsidDel="007A5395">
          <w:delText xml:space="preserve">48 </w:delText>
        </w:r>
      </w:del>
      <w:ins w:id="29" w:author="A" w:date="2017-03-08T09:55:00Z">
        <w:r w:rsidR="007A5395">
          <w:t>24</w:t>
        </w:r>
        <w:r w:rsidR="007A5395" w:rsidRPr="00DC4965">
          <w:t xml:space="preserve"> </w:t>
        </w:r>
      </w:ins>
      <w:r w:rsidRPr="00DC4965">
        <w:t>mesiacov</w:t>
      </w:r>
    </w:p>
    <w:p w:rsidR="003522A5" w:rsidRPr="007539F9" w:rsidRDefault="003522A5" w:rsidP="00CE44DF">
      <w:pPr>
        <w:pStyle w:val="Odsekzoznamu"/>
        <w:numPr>
          <w:ilvl w:val="0"/>
          <w:numId w:val="1"/>
        </w:numPr>
        <w:jc w:val="both"/>
      </w:pPr>
      <w:r w:rsidRPr="00DC4965">
        <w:t xml:space="preserve">pedagogický asistent (PA): na základe kľúča uvedené v prílohe č. 4 výzvy má škola nárok na 2 úväzky PA (t.j. podľa kľúča ide o školu s počtom žiakov </w:t>
      </w:r>
      <w:r w:rsidRPr="00DC4965">
        <w:rPr>
          <w:rFonts w:cs="Arial Narrow"/>
          <w:color w:val="000000"/>
        </w:rPr>
        <w:t>181 – 400 žiakov – 2 úväzky PA)</w:t>
      </w:r>
      <w:r>
        <w:rPr>
          <w:rFonts w:cs="Arial Narrow"/>
          <w:color w:val="000000"/>
        </w:rPr>
        <w:t xml:space="preserve">; </w:t>
      </w:r>
      <w:r w:rsidR="00CE44DF">
        <w:rPr>
          <w:rFonts w:cs="Arial Narrow"/>
          <w:color w:val="000000"/>
        </w:rPr>
        <w:t xml:space="preserve">hodnota štandardnej stupnice jednotkových nákladov pre PA je 1005 EUR mesačne; </w:t>
      </w:r>
      <w:r w:rsidR="00CE44DF" w:rsidRPr="00650E58">
        <w:t>do počtu jednotiek</w:t>
      </w:r>
      <w:r w:rsidR="00CE44DF">
        <w:t xml:space="preserve"> v rozpočtovej položke</w:t>
      </w:r>
      <w:r w:rsidR="00CE44DF" w:rsidRPr="00650E58">
        <w:t xml:space="preserve"> sa uvádza </w:t>
      </w:r>
      <w:r w:rsidR="00CE44DF">
        <w:t xml:space="preserve">jednotka projekt, t.j. 1; </w:t>
      </w:r>
      <w:r w:rsidRPr="00CE44DF">
        <w:rPr>
          <w:rFonts w:cs="Arial Narrow"/>
          <w:color w:val="000000"/>
        </w:rPr>
        <w:t xml:space="preserve">výpočet </w:t>
      </w:r>
      <w:r w:rsidR="00CE44DF">
        <w:rPr>
          <w:rFonts w:cs="Arial Narrow"/>
          <w:color w:val="000000"/>
        </w:rPr>
        <w:t xml:space="preserve">pre 2 </w:t>
      </w:r>
      <w:r w:rsidRPr="00CE44DF">
        <w:rPr>
          <w:rFonts w:cs="Arial Narrow"/>
          <w:color w:val="000000"/>
        </w:rPr>
        <w:t>PA</w:t>
      </w:r>
      <w:r w:rsidR="00CE44DF">
        <w:rPr>
          <w:rFonts w:cs="Arial Narrow"/>
          <w:color w:val="000000"/>
        </w:rPr>
        <w:t xml:space="preserve"> na 2 roky je nasledovný</w:t>
      </w:r>
      <w:r w:rsidRPr="00CE44DF">
        <w:rPr>
          <w:rFonts w:cs="Arial Narrow"/>
          <w:color w:val="000000"/>
        </w:rPr>
        <w:t xml:space="preserve">: 2 x 1005 x </w:t>
      </w:r>
      <w:ins w:id="30" w:author="A" w:date="2017-03-08T09:55:00Z">
        <w:r w:rsidR="007A5395">
          <w:rPr>
            <w:rFonts w:cs="Arial Narrow"/>
            <w:color w:val="000000"/>
          </w:rPr>
          <w:t>24</w:t>
        </w:r>
      </w:ins>
      <w:del w:id="31" w:author="A" w:date="2017-03-08T09:55:00Z">
        <w:r w:rsidRPr="00CE44DF" w:rsidDel="007A5395">
          <w:rPr>
            <w:rFonts w:cs="Arial Narrow"/>
            <w:color w:val="000000"/>
          </w:rPr>
          <w:delText>48</w:delText>
        </w:r>
      </w:del>
      <w:r w:rsidRPr="00CE44DF">
        <w:rPr>
          <w:rFonts w:cs="Arial Narrow"/>
          <w:color w:val="000000"/>
        </w:rPr>
        <w:t xml:space="preserve"> = </w:t>
      </w:r>
      <w:del w:id="32" w:author="A" w:date="2017-03-08T09:55:00Z">
        <w:r w:rsidRPr="00CE44DF" w:rsidDel="007A5395">
          <w:rPr>
            <w:rFonts w:cs="Arial Narrow"/>
            <w:color w:val="000000"/>
          </w:rPr>
          <w:delText>96</w:delText>
        </w:r>
        <w:r w:rsidR="004839BC" w:rsidRPr="00CE44DF" w:rsidDel="007A5395">
          <w:rPr>
            <w:rFonts w:cs="Arial Narrow"/>
            <w:color w:val="000000"/>
          </w:rPr>
          <w:delText> </w:delText>
        </w:r>
        <w:r w:rsidRPr="00CE44DF" w:rsidDel="007A5395">
          <w:rPr>
            <w:rFonts w:cs="Arial Narrow"/>
            <w:color w:val="000000"/>
          </w:rPr>
          <w:delText>480</w:delText>
        </w:r>
      </w:del>
      <w:ins w:id="33" w:author="A" w:date="2017-03-08T09:55:00Z">
        <w:r w:rsidR="007A5395">
          <w:rPr>
            <w:rFonts w:cs="Arial Narrow"/>
            <w:color w:val="000000"/>
          </w:rPr>
          <w:t>48 240</w:t>
        </w:r>
      </w:ins>
      <w:r w:rsidR="004839BC" w:rsidRPr="00CE44DF">
        <w:rPr>
          <w:rFonts w:cs="Arial Narrow"/>
          <w:color w:val="000000"/>
        </w:rPr>
        <w:t xml:space="preserve">; </w:t>
      </w:r>
      <w:r w:rsidR="004839BC">
        <w:t>rozpis výpočtu je potrebné uviesť do komentára rozpočtu</w:t>
      </w:r>
      <w:r w:rsidR="004839BC" w:rsidRPr="007539F9">
        <w:t xml:space="preserve"> </w:t>
      </w:r>
    </w:p>
    <w:p w:rsidR="003522A5" w:rsidRPr="007539F9" w:rsidRDefault="003522A5" w:rsidP="00CE44DF">
      <w:pPr>
        <w:pStyle w:val="Odsekzoznamu"/>
        <w:numPr>
          <w:ilvl w:val="0"/>
          <w:numId w:val="1"/>
        </w:numPr>
        <w:jc w:val="both"/>
      </w:pPr>
      <w:proofErr w:type="spellStart"/>
      <w:r w:rsidRPr="007539F9">
        <w:t>inkluzívny</w:t>
      </w:r>
      <w:proofErr w:type="spellEnd"/>
      <w:r w:rsidRPr="007539F9">
        <w:t xml:space="preserve"> tím: na základe kľúča uvedené v prílohe č. 4 výzvy má škola nárok na </w:t>
      </w:r>
      <w:r w:rsidRPr="007539F9">
        <w:rPr>
          <w:rFonts w:cs="Arial Narrow"/>
          <w:color w:val="000000"/>
        </w:rPr>
        <w:t xml:space="preserve">1,5 úväzku člena </w:t>
      </w:r>
      <w:proofErr w:type="spellStart"/>
      <w:r w:rsidRPr="007539F9">
        <w:rPr>
          <w:rFonts w:cs="Arial Narrow"/>
          <w:color w:val="000000"/>
        </w:rPr>
        <w:t>inkuzívneho</w:t>
      </w:r>
      <w:proofErr w:type="spellEnd"/>
      <w:r w:rsidRPr="007539F9">
        <w:rPr>
          <w:rFonts w:cs="Arial Narrow"/>
          <w:color w:val="000000"/>
        </w:rPr>
        <w:t xml:space="preserve"> tímu (t.j. </w:t>
      </w:r>
      <w:r w:rsidRPr="007539F9">
        <w:t xml:space="preserve">(t.j. podľa kľúča ide o školu s počtom žiakov </w:t>
      </w:r>
      <w:r w:rsidRPr="007539F9">
        <w:rPr>
          <w:rFonts w:cs="Arial Narrow"/>
          <w:color w:val="000000"/>
        </w:rPr>
        <w:t xml:space="preserve">181 – 400 žiakov – 1,5 úväzku člena </w:t>
      </w:r>
      <w:proofErr w:type="spellStart"/>
      <w:r w:rsidRPr="007539F9">
        <w:rPr>
          <w:rFonts w:cs="Arial Narrow"/>
          <w:color w:val="000000"/>
        </w:rPr>
        <w:t>inkuzívneho</w:t>
      </w:r>
      <w:proofErr w:type="spellEnd"/>
      <w:r w:rsidRPr="007539F9">
        <w:rPr>
          <w:rFonts w:cs="Arial Narrow"/>
          <w:color w:val="000000"/>
        </w:rPr>
        <w:t xml:space="preserve"> tímu)</w:t>
      </w:r>
      <w:r>
        <w:rPr>
          <w:rFonts w:cs="Arial Narrow"/>
          <w:color w:val="000000"/>
        </w:rPr>
        <w:t xml:space="preserve">; </w:t>
      </w:r>
      <w:r>
        <w:t xml:space="preserve">pričom sa škola rozhodla, že chce na 0,5 úväzku školského psychológa a na </w:t>
      </w:r>
      <w:r w:rsidR="00CE44DF">
        <w:t xml:space="preserve">1 úväzok špeciálneho pedagóga; </w:t>
      </w:r>
      <w:r w:rsidR="00CE44DF">
        <w:rPr>
          <w:rFonts w:cs="Arial Narrow"/>
          <w:color w:val="000000"/>
        </w:rPr>
        <w:t xml:space="preserve">hodnota štandardnej stupnice jednotkových nákladov pre školského psychológa je 1235 EUR mesačne; hodnota štandardnej stupnice jednotkových nákladov pre špeciálneho pedagóga je 1440 EUR mesačne; </w:t>
      </w:r>
      <w:r w:rsidR="00CE44DF">
        <w:t>výpočet:</w:t>
      </w:r>
      <w:r>
        <w:t xml:space="preserve"> </w:t>
      </w:r>
      <w:r w:rsidR="00CE44DF" w:rsidRPr="00650E58">
        <w:t>do počtu jednotiek</w:t>
      </w:r>
      <w:r w:rsidR="00CE44DF">
        <w:t xml:space="preserve"> v rozpočtovej položke</w:t>
      </w:r>
      <w:r w:rsidR="00CE44DF" w:rsidRPr="00650E58">
        <w:t xml:space="preserve"> sa uvádza </w:t>
      </w:r>
      <w:r w:rsidR="00CE44DF">
        <w:t xml:space="preserve">jednotka projekt, t.j. 1; výpočet pre 1,5 úväzku členov </w:t>
      </w:r>
      <w:proofErr w:type="spellStart"/>
      <w:r w:rsidR="00CE44DF">
        <w:t>inkluzívneho</w:t>
      </w:r>
      <w:proofErr w:type="spellEnd"/>
      <w:r w:rsidR="00CE44DF">
        <w:t xml:space="preserve"> tímu na 2 roky je nasledovný: </w:t>
      </w:r>
      <w:r>
        <w:t xml:space="preserve">školský psychológ: 0,5 x 1235 x </w:t>
      </w:r>
      <w:del w:id="34" w:author="A" w:date="2017-03-08T09:55:00Z">
        <w:r w:rsidDel="007A5395">
          <w:delText xml:space="preserve">48 </w:delText>
        </w:r>
      </w:del>
      <w:ins w:id="35" w:author="A" w:date="2017-03-08T09:55:00Z">
        <w:r w:rsidR="007A5395">
          <w:t>24</w:t>
        </w:r>
        <w:r w:rsidR="007A5395">
          <w:t xml:space="preserve"> </w:t>
        </w:r>
      </w:ins>
      <w:r>
        <w:t xml:space="preserve">= </w:t>
      </w:r>
      <w:del w:id="36" w:author="A" w:date="2017-03-08T09:55:00Z">
        <w:r w:rsidDel="007A5395">
          <w:delText>29 640</w:delText>
        </w:r>
      </w:del>
      <w:ins w:id="37" w:author="A" w:date="2017-03-08T09:55:00Z">
        <w:r w:rsidR="007A5395">
          <w:t>14 820</w:t>
        </w:r>
      </w:ins>
      <w:r>
        <w:t xml:space="preserve">; špeciálny pedagóg: 1 x 1440 x </w:t>
      </w:r>
      <w:del w:id="38" w:author="A" w:date="2017-03-08T09:55:00Z">
        <w:r w:rsidDel="007A5395">
          <w:delText xml:space="preserve">48 </w:delText>
        </w:r>
      </w:del>
      <w:ins w:id="39" w:author="A" w:date="2017-03-08T09:55:00Z">
        <w:r w:rsidR="007A5395">
          <w:t>24</w:t>
        </w:r>
        <w:r w:rsidR="007A5395">
          <w:t xml:space="preserve"> </w:t>
        </w:r>
      </w:ins>
      <w:r>
        <w:t xml:space="preserve">= </w:t>
      </w:r>
      <w:del w:id="40" w:author="A" w:date="2017-03-08T09:56:00Z">
        <w:r w:rsidDel="007A5395">
          <w:delText>69 120</w:delText>
        </w:r>
      </w:del>
      <w:ins w:id="41" w:author="A" w:date="2017-03-08T09:56:00Z">
        <w:r w:rsidR="007A5395">
          <w:t>34 560</w:t>
        </w:r>
      </w:ins>
      <w:r>
        <w:t>; rozpis výpočtu je potrebné uviesť do komentára rozpočtu</w:t>
      </w:r>
      <w:r w:rsidRPr="007539F9">
        <w:t xml:space="preserve"> </w:t>
      </w:r>
    </w:p>
    <w:p w:rsidR="003522A5" w:rsidRDefault="003522A5" w:rsidP="003522A5">
      <w:pPr>
        <w:pStyle w:val="Odsekzoznamu"/>
        <w:numPr>
          <w:ilvl w:val="0"/>
          <w:numId w:val="2"/>
        </w:numPr>
        <w:jc w:val="both"/>
      </w:pPr>
      <w:r>
        <w:t>v rozpočte sa vypĺňa iba časť 4.6 zjednodušené vykazovanie výdavkov – položka 4.6.1 a časť 5.6 zjednodušené vykazovanie výdavkov – položka 5.6.1 a položka 5.6.2 (do rozpočtu sa doplnia ďalšie riadky, keď</w:t>
      </w:r>
      <w:r w:rsidR="004839BC">
        <w:t>že platí,</w:t>
      </w:r>
      <w:r>
        <w:t xml:space="preserve"> že každá štandardná stupnica jednotkových nákladov musí mať samostatnú aktivitu)</w:t>
      </w:r>
    </w:p>
    <w:p w:rsidR="003522A5" w:rsidRPr="00DC4965" w:rsidRDefault="003522A5" w:rsidP="003522A5">
      <w:pPr>
        <w:jc w:val="both"/>
        <w:rPr>
          <w:b/>
        </w:rPr>
      </w:pPr>
      <w:r w:rsidRPr="00921415">
        <w:rPr>
          <w:b/>
        </w:rPr>
        <w:t xml:space="preserve">Asistent učiteľa pre žiakov so zdravotným znevýhodnením </w:t>
      </w:r>
      <w:r w:rsidRPr="00DC4965">
        <w:rPr>
          <w:b/>
        </w:rPr>
        <w:t xml:space="preserve">+ </w:t>
      </w:r>
      <w:proofErr w:type="spellStart"/>
      <w:r w:rsidRPr="00DC4965">
        <w:rPr>
          <w:b/>
        </w:rPr>
        <w:t>inkluzívny</w:t>
      </w:r>
      <w:proofErr w:type="spellEnd"/>
      <w:r w:rsidRPr="00DC4965">
        <w:rPr>
          <w:b/>
        </w:rPr>
        <w:t xml:space="preserve"> tím</w:t>
      </w:r>
    </w:p>
    <w:p w:rsidR="003522A5" w:rsidRDefault="003522A5" w:rsidP="003522A5">
      <w:pPr>
        <w:pStyle w:val="Odsekzoznamu"/>
        <w:numPr>
          <w:ilvl w:val="0"/>
          <w:numId w:val="2"/>
        </w:numPr>
        <w:jc w:val="both"/>
      </w:pPr>
      <w:r w:rsidRPr="00DC4965">
        <w:t xml:space="preserve">príklad je urobený pre školu s počtom žiakov 250, pričom dĺžka trvania projektu je 2 roky, t.j. </w:t>
      </w:r>
      <w:del w:id="42" w:author="A" w:date="2017-03-08T09:56:00Z">
        <w:r w:rsidRPr="00DC4965" w:rsidDel="007A5395">
          <w:delText xml:space="preserve">48 </w:delText>
        </w:r>
      </w:del>
      <w:ins w:id="43" w:author="A" w:date="2017-03-08T09:56:00Z">
        <w:r w:rsidR="007A5395">
          <w:t>24</w:t>
        </w:r>
        <w:r w:rsidR="007A5395" w:rsidRPr="00DC4965">
          <w:t xml:space="preserve"> </w:t>
        </w:r>
      </w:ins>
      <w:r w:rsidRPr="00DC4965">
        <w:t>mesiacov</w:t>
      </w:r>
    </w:p>
    <w:p w:rsidR="003522A5" w:rsidRPr="003522A5" w:rsidRDefault="003522A5" w:rsidP="00CE44DF">
      <w:pPr>
        <w:pStyle w:val="Odsekzoznamu"/>
        <w:numPr>
          <w:ilvl w:val="0"/>
          <w:numId w:val="1"/>
        </w:numPr>
        <w:jc w:val="both"/>
      </w:pPr>
      <w:r w:rsidRPr="003522A5">
        <w:t xml:space="preserve">asistent učiteľa (AU): na základe kľúča uvedené v prílohe č. 4 výzvy má škola nárok na 3 úväzky AU (t.j. podľa kľúča ide o školu s počtom žiakov </w:t>
      </w:r>
      <w:r w:rsidRPr="003522A5">
        <w:rPr>
          <w:rFonts w:cs="Arial Narrow"/>
          <w:color w:val="000000"/>
        </w:rPr>
        <w:t>škola od 201 do 300 žiakov – max. 3 úväzky AU)</w:t>
      </w:r>
      <w:r>
        <w:rPr>
          <w:rFonts w:cs="Arial Narrow"/>
          <w:color w:val="000000"/>
        </w:rPr>
        <w:t xml:space="preserve">; </w:t>
      </w:r>
      <w:r w:rsidR="00CE44DF">
        <w:rPr>
          <w:rFonts w:cs="Arial Narrow"/>
          <w:color w:val="000000"/>
        </w:rPr>
        <w:t xml:space="preserve">hodnota štandardnej stupnice jednotkových nákladov pre AU je 865 EUR mesačne; </w:t>
      </w:r>
      <w:r w:rsidRPr="00CE44DF">
        <w:rPr>
          <w:rFonts w:cs="Arial Narrow"/>
          <w:color w:val="000000"/>
        </w:rPr>
        <w:t xml:space="preserve">výpočet </w:t>
      </w:r>
      <w:r w:rsidR="00CE44DF">
        <w:rPr>
          <w:rFonts w:cs="Arial Narrow"/>
          <w:color w:val="000000"/>
        </w:rPr>
        <w:t xml:space="preserve">pre </w:t>
      </w:r>
      <w:r w:rsidR="00CE44DF" w:rsidRPr="00CE44DF">
        <w:rPr>
          <w:rFonts w:cs="Arial Narrow"/>
          <w:color w:val="000000"/>
        </w:rPr>
        <w:t xml:space="preserve">3 </w:t>
      </w:r>
      <w:r w:rsidRPr="00CE44DF">
        <w:rPr>
          <w:rFonts w:cs="Arial Narrow"/>
          <w:color w:val="000000"/>
        </w:rPr>
        <w:t>AU</w:t>
      </w:r>
      <w:r w:rsidR="00CE44DF" w:rsidRPr="00CE44DF">
        <w:rPr>
          <w:rFonts w:cs="Arial Narrow"/>
          <w:color w:val="000000"/>
        </w:rPr>
        <w:t xml:space="preserve"> na 2 roky je nasledovný</w:t>
      </w:r>
      <w:r w:rsidRPr="00CE44DF">
        <w:rPr>
          <w:rFonts w:cs="Arial Narrow"/>
          <w:color w:val="000000"/>
        </w:rPr>
        <w:t xml:space="preserve">: 3 x 865 x </w:t>
      </w:r>
      <w:del w:id="44" w:author="A" w:date="2017-03-08T09:56:00Z">
        <w:r w:rsidRPr="00CE44DF" w:rsidDel="007A5395">
          <w:rPr>
            <w:rFonts w:cs="Arial Narrow"/>
            <w:color w:val="000000"/>
          </w:rPr>
          <w:delText xml:space="preserve">48 </w:delText>
        </w:r>
      </w:del>
      <w:ins w:id="45" w:author="A" w:date="2017-03-08T09:56:00Z">
        <w:r w:rsidR="007A5395">
          <w:rPr>
            <w:rFonts w:cs="Arial Narrow"/>
            <w:color w:val="000000"/>
          </w:rPr>
          <w:t>24</w:t>
        </w:r>
        <w:r w:rsidR="007A5395" w:rsidRPr="00CE44DF">
          <w:rPr>
            <w:rFonts w:cs="Arial Narrow"/>
            <w:color w:val="000000"/>
          </w:rPr>
          <w:t xml:space="preserve"> </w:t>
        </w:r>
      </w:ins>
      <w:r w:rsidRPr="00CE44DF">
        <w:rPr>
          <w:rFonts w:cs="Arial Narrow"/>
          <w:color w:val="000000"/>
        </w:rPr>
        <w:t xml:space="preserve">= </w:t>
      </w:r>
      <w:del w:id="46" w:author="A" w:date="2017-03-08T09:56:00Z">
        <w:r w:rsidRPr="00CE44DF" w:rsidDel="007A5395">
          <w:rPr>
            <w:rFonts w:cs="Arial Narrow"/>
            <w:color w:val="000000"/>
          </w:rPr>
          <w:delText>124</w:delText>
        </w:r>
        <w:r w:rsidR="004839BC" w:rsidRPr="00CE44DF" w:rsidDel="007A5395">
          <w:rPr>
            <w:rFonts w:cs="Arial Narrow"/>
            <w:color w:val="000000"/>
          </w:rPr>
          <w:delText> </w:delText>
        </w:r>
        <w:r w:rsidRPr="00CE44DF" w:rsidDel="007A5395">
          <w:rPr>
            <w:rFonts w:cs="Arial Narrow"/>
            <w:color w:val="000000"/>
          </w:rPr>
          <w:delText>560</w:delText>
        </w:r>
      </w:del>
      <w:ins w:id="47" w:author="A" w:date="2017-03-08T09:56:00Z">
        <w:r w:rsidR="007A5395">
          <w:rPr>
            <w:rFonts w:cs="Arial Narrow"/>
            <w:color w:val="000000"/>
          </w:rPr>
          <w:t>62 280</w:t>
        </w:r>
      </w:ins>
      <w:r w:rsidR="004839BC" w:rsidRPr="00CE44DF">
        <w:rPr>
          <w:rFonts w:cs="Arial Narrow"/>
          <w:color w:val="000000"/>
        </w:rPr>
        <w:t xml:space="preserve">; </w:t>
      </w:r>
      <w:r w:rsidR="004839BC">
        <w:t>rozpis výpočtu je potrebné uviesť do komentára rozpočtu</w:t>
      </w:r>
    </w:p>
    <w:p w:rsidR="00CE44DF" w:rsidRPr="007539F9" w:rsidRDefault="00CE44DF" w:rsidP="00CE44DF">
      <w:pPr>
        <w:pStyle w:val="Odsekzoznamu"/>
        <w:numPr>
          <w:ilvl w:val="0"/>
          <w:numId w:val="1"/>
        </w:numPr>
        <w:jc w:val="both"/>
      </w:pPr>
      <w:proofErr w:type="spellStart"/>
      <w:r w:rsidRPr="007539F9">
        <w:t>inkluzívny</w:t>
      </w:r>
      <w:proofErr w:type="spellEnd"/>
      <w:r w:rsidRPr="007539F9">
        <w:t xml:space="preserve"> tím: na základe kľúča uvedené v prílohe č. 4 výzvy má škola nárok na </w:t>
      </w:r>
      <w:r w:rsidRPr="007539F9">
        <w:rPr>
          <w:rFonts w:cs="Arial Narrow"/>
          <w:color w:val="000000"/>
        </w:rPr>
        <w:t xml:space="preserve">1,5 úväzku člena </w:t>
      </w:r>
      <w:proofErr w:type="spellStart"/>
      <w:r w:rsidRPr="007539F9">
        <w:rPr>
          <w:rFonts w:cs="Arial Narrow"/>
          <w:color w:val="000000"/>
        </w:rPr>
        <w:t>inkuzívneho</w:t>
      </w:r>
      <w:proofErr w:type="spellEnd"/>
      <w:r w:rsidRPr="007539F9">
        <w:rPr>
          <w:rFonts w:cs="Arial Narrow"/>
          <w:color w:val="000000"/>
        </w:rPr>
        <w:t xml:space="preserve"> tímu (t.j. </w:t>
      </w:r>
      <w:r w:rsidRPr="007539F9">
        <w:t xml:space="preserve">(t.j. podľa kľúča ide o školu s počtom žiakov </w:t>
      </w:r>
      <w:r w:rsidRPr="007539F9">
        <w:rPr>
          <w:rFonts w:cs="Arial Narrow"/>
          <w:color w:val="000000"/>
        </w:rPr>
        <w:t xml:space="preserve">181 – 400 žiakov – 1,5 úväzku člena </w:t>
      </w:r>
      <w:proofErr w:type="spellStart"/>
      <w:r w:rsidRPr="007539F9">
        <w:rPr>
          <w:rFonts w:cs="Arial Narrow"/>
          <w:color w:val="000000"/>
        </w:rPr>
        <w:t>inkuzívneho</w:t>
      </w:r>
      <w:proofErr w:type="spellEnd"/>
      <w:r w:rsidRPr="007539F9">
        <w:rPr>
          <w:rFonts w:cs="Arial Narrow"/>
          <w:color w:val="000000"/>
        </w:rPr>
        <w:t xml:space="preserve"> tímu)</w:t>
      </w:r>
      <w:r>
        <w:rPr>
          <w:rFonts w:cs="Arial Narrow"/>
          <w:color w:val="000000"/>
        </w:rPr>
        <w:t xml:space="preserve">; </w:t>
      </w:r>
      <w:r>
        <w:t xml:space="preserve">pričom sa škola rozhodla, že chce na 0,5 úväzku školského psychológa a na 1 úväzok špeciálneho pedagóga; </w:t>
      </w:r>
      <w:r>
        <w:rPr>
          <w:rFonts w:cs="Arial Narrow"/>
          <w:color w:val="000000"/>
        </w:rPr>
        <w:t xml:space="preserve">hodnota štandardnej stupnice jednotkových nákladov pre školského psychológa je 1235 EUR mesačne; hodnota štandardnej stupnice jednotkových nákladov pre špeciálneho pedagóga je 1440 EUR mesačne; </w:t>
      </w:r>
      <w:r>
        <w:t xml:space="preserve">výpočet: </w:t>
      </w:r>
      <w:r w:rsidRPr="00650E58">
        <w:t>do počtu jednotiek</w:t>
      </w:r>
      <w:r>
        <w:t xml:space="preserve"> v rozpočtovej položke</w:t>
      </w:r>
      <w:r w:rsidRPr="00650E58">
        <w:t xml:space="preserve"> sa uvádza </w:t>
      </w:r>
      <w:r>
        <w:t xml:space="preserve">jednotka projekt, t.j. 1; výpočet pre 1,5 úväzku členov </w:t>
      </w:r>
      <w:proofErr w:type="spellStart"/>
      <w:r>
        <w:t>inkluzívneho</w:t>
      </w:r>
      <w:proofErr w:type="spellEnd"/>
      <w:r>
        <w:t xml:space="preserve"> tímu na 2 roky je nasledovný: školský psychológ: 0,5 x 1235 x </w:t>
      </w:r>
      <w:del w:id="48" w:author="A" w:date="2017-03-08T09:57:00Z">
        <w:r w:rsidDel="007A5395">
          <w:delText>48</w:delText>
        </w:r>
      </w:del>
      <w:ins w:id="49" w:author="A" w:date="2017-03-08T09:57:00Z">
        <w:r w:rsidR="007A5395">
          <w:t>24</w:t>
        </w:r>
      </w:ins>
      <w:r>
        <w:t xml:space="preserve"> = </w:t>
      </w:r>
      <w:del w:id="50" w:author="A" w:date="2017-03-08T09:57:00Z">
        <w:r w:rsidDel="007A5395">
          <w:delText>29 640</w:delText>
        </w:r>
      </w:del>
      <w:ins w:id="51" w:author="A" w:date="2017-03-08T09:57:00Z">
        <w:r w:rsidR="007A5395">
          <w:t>14 820</w:t>
        </w:r>
      </w:ins>
      <w:r>
        <w:t xml:space="preserve">; špeciálny pedagóg: 1 x 1440 x </w:t>
      </w:r>
      <w:bookmarkStart w:id="52" w:name="_GoBack"/>
      <w:del w:id="53" w:author="A" w:date="2017-03-08T09:57:00Z">
        <w:r w:rsidDel="007A5395">
          <w:delText>48</w:delText>
        </w:r>
        <w:bookmarkEnd w:id="52"/>
        <w:r w:rsidDel="007A5395">
          <w:delText xml:space="preserve"> </w:delText>
        </w:r>
      </w:del>
      <w:ins w:id="54" w:author="A" w:date="2017-03-08T09:57:00Z">
        <w:r w:rsidR="007A5395">
          <w:t>24</w:t>
        </w:r>
        <w:r w:rsidR="007A5395">
          <w:t xml:space="preserve"> </w:t>
        </w:r>
      </w:ins>
      <w:r>
        <w:t xml:space="preserve">= </w:t>
      </w:r>
      <w:del w:id="55" w:author="A" w:date="2017-03-08T09:57:00Z">
        <w:r w:rsidDel="007A5395">
          <w:delText>69 120</w:delText>
        </w:r>
      </w:del>
      <w:ins w:id="56" w:author="A" w:date="2017-03-08T09:57:00Z">
        <w:r w:rsidR="007A5395">
          <w:t>34 560</w:t>
        </w:r>
      </w:ins>
      <w:r>
        <w:t>; rozpis výpočtu je potrebné uviesť do komentára rozpočtu</w:t>
      </w:r>
      <w:r w:rsidRPr="007539F9">
        <w:t xml:space="preserve"> </w:t>
      </w:r>
    </w:p>
    <w:p w:rsidR="003522A5" w:rsidRDefault="003522A5" w:rsidP="003522A5">
      <w:pPr>
        <w:pStyle w:val="Odsekzoznamu"/>
        <w:numPr>
          <w:ilvl w:val="0"/>
          <w:numId w:val="2"/>
        </w:numPr>
        <w:jc w:val="both"/>
      </w:pPr>
      <w:r>
        <w:t xml:space="preserve">v rozpočte sa vypĺňa iba časť 4.6 zjednodušené vykazovanie výdavkov – položka 4.6.1 a časť 5.6 zjednodušené vykazovanie výdavkov – položka 5.6.1 a položka 5.6.2 (do rozpočtu sa </w:t>
      </w:r>
      <w:r>
        <w:lastRenderedPageBreak/>
        <w:t>doplnia ďalšie riadky, keď</w:t>
      </w:r>
      <w:r w:rsidR="004839BC">
        <w:t>že platí,</w:t>
      </w:r>
      <w:r>
        <w:t xml:space="preserve"> že každá štandardná stupnica jednotkových nákladov musí mať samostatnú aktivitu)</w:t>
      </w:r>
    </w:p>
    <w:p w:rsidR="00DC4965" w:rsidRDefault="00DC4965" w:rsidP="00DC4965">
      <w:pPr>
        <w:pStyle w:val="Odsekzoznamu"/>
        <w:jc w:val="both"/>
      </w:pPr>
    </w:p>
    <w:p w:rsidR="00DC4965" w:rsidRPr="00F76966" w:rsidRDefault="00DC4965" w:rsidP="00DC4965">
      <w:pPr>
        <w:ind w:left="360"/>
        <w:jc w:val="both"/>
      </w:pPr>
    </w:p>
    <w:p w:rsidR="002515A4" w:rsidRDefault="002515A4" w:rsidP="00650E58"/>
    <w:sectPr w:rsidR="00251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B35C8"/>
    <w:multiLevelType w:val="hybridMultilevel"/>
    <w:tmpl w:val="E458A8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B5AEC"/>
    <w:multiLevelType w:val="hybridMultilevel"/>
    <w:tmpl w:val="B69C0A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8CC"/>
    <w:rsid w:val="002515A4"/>
    <w:rsid w:val="003522A5"/>
    <w:rsid w:val="003F28CC"/>
    <w:rsid w:val="004839BC"/>
    <w:rsid w:val="00650E58"/>
    <w:rsid w:val="007117E3"/>
    <w:rsid w:val="007539F9"/>
    <w:rsid w:val="0079273A"/>
    <w:rsid w:val="007A5395"/>
    <w:rsid w:val="00921415"/>
    <w:rsid w:val="00BA1D8F"/>
    <w:rsid w:val="00CE44DF"/>
    <w:rsid w:val="00DC4965"/>
    <w:rsid w:val="00F7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28CC"/>
    <w:pPr>
      <w:ind w:left="720"/>
      <w:contextualSpacing/>
    </w:pPr>
  </w:style>
  <w:style w:type="paragraph" w:customStyle="1" w:styleId="Default">
    <w:name w:val="Default"/>
    <w:rsid w:val="003F28CC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28CC"/>
    <w:pPr>
      <w:ind w:left="720"/>
      <w:contextualSpacing/>
    </w:pPr>
  </w:style>
  <w:style w:type="paragraph" w:customStyle="1" w:styleId="Default">
    <w:name w:val="Default"/>
    <w:rsid w:val="003F28CC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A</cp:lastModifiedBy>
  <cp:revision>3</cp:revision>
  <dcterms:created xsi:type="dcterms:W3CDTF">2017-03-08T08:57:00Z</dcterms:created>
  <dcterms:modified xsi:type="dcterms:W3CDTF">2017-03-08T09:00:00Z</dcterms:modified>
</cp:coreProperties>
</file>