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8D0C0" w14:textId="68581223" w:rsidR="00E25FBE" w:rsidRPr="00406148" w:rsidRDefault="00E25FBE" w:rsidP="00406148">
      <w:pPr>
        <w:widowControl w:val="0"/>
        <w:autoSpaceDE w:val="0"/>
        <w:autoSpaceDN w:val="0"/>
        <w:adjustRightInd w:val="0"/>
        <w:spacing w:after="0" w:line="240" w:lineRule="auto"/>
        <w:rPr>
          <w:rFonts w:ascii="Roboto" w:hAnsi="Roboto"/>
          <w:sz w:val="44"/>
          <w:szCs w:val="44"/>
        </w:rPr>
      </w:pPr>
      <w:del w:id="0" w:author="Autor">
        <w:r w:rsidRPr="00406148" w:rsidDel="00DD40DA">
          <w:rPr>
            <w:rFonts w:ascii="Roboto" w:hAnsi="Roboto" w:cs="Roboto"/>
            <w:b/>
            <w:bCs/>
            <w:color w:val="0064A3"/>
            <w:sz w:val="44"/>
            <w:szCs w:val="44"/>
          </w:rPr>
          <w:delText>MONITOROVACIA</w:delText>
        </w:r>
        <w:bookmarkStart w:id="1" w:name="_GoBack"/>
        <w:bookmarkEnd w:id="1"/>
        <w:r w:rsidRPr="00406148" w:rsidDel="00DD40DA">
          <w:rPr>
            <w:rFonts w:ascii="Roboto" w:hAnsi="Roboto" w:cs="Roboto"/>
            <w:b/>
            <w:bCs/>
            <w:color w:val="0064A3"/>
            <w:sz w:val="44"/>
            <w:szCs w:val="44"/>
          </w:rPr>
          <w:delText xml:space="preserve"> SPRÁVA PROJEKTU</w:delText>
        </w:r>
      </w:del>
      <w:ins w:id="2" w:author="Autor">
        <w:r w:rsidR="00DD40DA">
          <w:rPr>
            <w:rFonts w:ascii="Roboto" w:hAnsi="Roboto" w:cs="Roboto"/>
            <w:b/>
            <w:bCs/>
            <w:color w:val="0064A3"/>
            <w:sz w:val="44"/>
            <w:szCs w:val="44"/>
          </w:rPr>
          <w:t>Popis k vyplneniu monitorovacích správ projektu</w:t>
        </w:r>
      </w:ins>
      <w:r w:rsidR="00FF62A4" w:rsidRPr="00406148">
        <w:rPr>
          <w:rFonts w:ascii="Roboto" w:hAnsi="Roboto" w:cs="Roboto"/>
          <w:b/>
          <w:bCs/>
          <w:color w:val="0064A3"/>
          <w:sz w:val="44"/>
          <w:szCs w:val="44"/>
        </w:rPr>
        <w:t xml:space="preserve"> </w:t>
      </w:r>
      <w:r w:rsidR="00557749" w:rsidRPr="00406148">
        <w:rPr>
          <w:rFonts w:ascii="Roboto" w:hAnsi="Roboto" w:cs="Roboto"/>
          <w:b/>
          <w:bCs/>
          <w:color w:val="0064A3"/>
          <w:sz w:val="44"/>
          <w:szCs w:val="44"/>
        </w:rPr>
        <w:t>(</w:t>
      </w:r>
      <w:del w:id="3" w:author="Autor">
        <w:r w:rsidR="00A46799" w:rsidRPr="00406148" w:rsidDel="00D77360">
          <w:rPr>
            <w:rFonts w:ascii="Roboto" w:hAnsi="Roboto" w:cs="Roboto"/>
            <w:b/>
            <w:bCs/>
            <w:color w:val="0064A3"/>
            <w:sz w:val="44"/>
            <w:szCs w:val="44"/>
          </w:rPr>
          <w:delText>Popis k vzoru CKO č. 25, 27, 31</w:delText>
        </w:r>
      </w:del>
      <w:ins w:id="4" w:author="Autor">
        <w:r w:rsidR="00D77360">
          <w:rPr>
            <w:rFonts w:ascii="Roboto" w:hAnsi="Roboto" w:cs="Roboto"/>
            <w:b/>
            <w:bCs/>
            <w:color w:val="0064A3"/>
            <w:sz w:val="44"/>
            <w:szCs w:val="44"/>
          </w:rPr>
          <w:t>výročná, záverečná, následná, mimoriadna</w:t>
        </w:r>
      </w:ins>
      <w:r w:rsidR="00557749" w:rsidRPr="00406148">
        <w:rPr>
          <w:rFonts w:ascii="Roboto" w:hAnsi="Roboto" w:cs="Roboto"/>
          <w:b/>
          <w:bCs/>
          <w:color w:val="0064A3"/>
          <w:sz w:val="44"/>
          <w:szCs w:val="44"/>
        </w:rPr>
        <w:t>)</w:t>
      </w:r>
    </w:p>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14:paraId="3C20F871" w14:textId="77777777" w:rsidTr="00E028E6">
        <w:tc>
          <w:tcPr>
            <w:tcW w:w="704" w:type="dxa"/>
          </w:tcPr>
          <w:p w14:paraId="7B9D1A88" w14:textId="77777777" w:rsidR="00E25FBE" w:rsidRPr="004D6168" w:rsidRDefault="00E25FBE" w:rsidP="00E25FBE">
            <w:pPr>
              <w:rPr>
                <w:sz w:val="20"/>
                <w:szCs w:val="20"/>
              </w:rPr>
            </w:pPr>
            <w:r w:rsidRPr="004D6168">
              <w:rPr>
                <w:sz w:val="20"/>
                <w:szCs w:val="20"/>
              </w:rPr>
              <w:t>1</w:t>
            </w:r>
          </w:p>
        </w:tc>
        <w:tc>
          <w:tcPr>
            <w:tcW w:w="3544" w:type="dxa"/>
            <w:gridSpan w:val="3"/>
          </w:tcPr>
          <w:p w14:paraId="550FC9DE"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59C02A3B" w14:textId="10209095"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ins w:id="5" w:author="Autor">
              <w:r w:rsidR="00C6066D">
                <w:rPr>
                  <w:sz w:val="18"/>
                  <w:szCs w:val="18"/>
                </w:rPr>
                <w:t xml:space="preserve"> (výročná, záverečná, následná, mimoriadna)</w:t>
              </w:r>
            </w:ins>
          </w:p>
        </w:tc>
      </w:tr>
      <w:tr w:rsidR="00E25FBE" w:rsidRPr="004D6168" w14:paraId="5E362161" w14:textId="77777777" w:rsidTr="00E028E6">
        <w:tc>
          <w:tcPr>
            <w:tcW w:w="704" w:type="dxa"/>
          </w:tcPr>
          <w:p w14:paraId="57E7ED2D" w14:textId="77777777" w:rsidR="00E25FBE" w:rsidRPr="004D6168" w:rsidRDefault="00E25FBE" w:rsidP="00E25FBE">
            <w:pPr>
              <w:rPr>
                <w:sz w:val="20"/>
                <w:szCs w:val="20"/>
              </w:rPr>
            </w:pPr>
            <w:r w:rsidRPr="004D6168">
              <w:rPr>
                <w:sz w:val="20"/>
                <w:szCs w:val="20"/>
              </w:rPr>
              <w:t>2</w:t>
            </w:r>
          </w:p>
        </w:tc>
        <w:tc>
          <w:tcPr>
            <w:tcW w:w="3544" w:type="dxa"/>
            <w:gridSpan w:val="3"/>
          </w:tcPr>
          <w:p w14:paraId="7782C74A"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14:paraId="6F2449F5" w14:textId="77777777" w:rsidR="00E25FBE" w:rsidRPr="004D6168" w:rsidRDefault="004D6168" w:rsidP="00E25FBE">
            <w:pPr>
              <w:rPr>
                <w:sz w:val="20"/>
                <w:szCs w:val="20"/>
              </w:rPr>
            </w:pPr>
            <w:r>
              <w:rPr>
                <w:sz w:val="18"/>
                <w:szCs w:val="18"/>
              </w:rPr>
              <w:t>Automaticky vyplnené</w:t>
            </w:r>
          </w:p>
        </w:tc>
      </w:tr>
      <w:tr w:rsidR="00E25FBE" w:rsidRPr="004D6168" w14:paraId="3453EB12" w14:textId="77777777" w:rsidTr="00E028E6">
        <w:tc>
          <w:tcPr>
            <w:tcW w:w="704" w:type="dxa"/>
          </w:tcPr>
          <w:p w14:paraId="5DAB7D4C" w14:textId="77777777" w:rsidR="00E25FBE" w:rsidRPr="004D6168" w:rsidRDefault="00E25FBE" w:rsidP="00E25FBE">
            <w:pPr>
              <w:rPr>
                <w:sz w:val="20"/>
                <w:szCs w:val="20"/>
              </w:rPr>
            </w:pPr>
            <w:r w:rsidRPr="004D6168">
              <w:rPr>
                <w:sz w:val="20"/>
                <w:szCs w:val="20"/>
              </w:rPr>
              <w:t>3</w:t>
            </w:r>
          </w:p>
        </w:tc>
        <w:tc>
          <w:tcPr>
            <w:tcW w:w="3544" w:type="dxa"/>
            <w:gridSpan w:val="3"/>
          </w:tcPr>
          <w:p w14:paraId="16F2BE81" w14:textId="77777777"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14:paraId="79B30660" w14:textId="77777777" w:rsidR="00C6066D" w:rsidRDefault="0044080A" w:rsidP="00C6066D">
            <w:pPr>
              <w:rPr>
                <w:ins w:id="6" w:author="Autor"/>
                <w:sz w:val="18"/>
                <w:szCs w:val="18"/>
              </w:rPr>
            </w:pPr>
            <w:r w:rsidRPr="00D5119B">
              <w:rPr>
                <w:sz w:val="18"/>
                <w:szCs w:val="18"/>
              </w:rPr>
              <w:t>Vypĺňa prijímateľ</w:t>
            </w:r>
            <w:r w:rsidR="008001E8">
              <w:rPr>
                <w:sz w:val="18"/>
                <w:szCs w:val="18"/>
              </w:rPr>
              <w:t xml:space="preserve"> </w:t>
            </w:r>
            <w:del w:id="7" w:author="Autor">
              <w:r w:rsidR="008001E8" w:rsidDel="00C6066D">
                <w:rPr>
                  <w:sz w:val="18"/>
                  <w:szCs w:val="18"/>
                </w:rPr>
                <w:delText>- v</w:delText>
              </w:r>
              <w:r w:rsidR="00D5119B" w:rsidRPr="00362B9E" w:rsidDel="00C6066D">
                <w:rPr>
                  <w:sz w:val="18"/>
                  <w:szCs w:val="18"/>
                </w:rPr>
                <w:delText xml:space="preserve"> prípade, </w:delText>
              </w:r>
            </w:del>
          </w:p>
          <w:p w14:paraId="365F4D46" w14:textId="21A815BE" w:rsidR="00C6066D" w:rsidRPr="00FD4003" w:rsidRDefault="00C6066D" w:rsidP="00C6066D">
            <w:pPr>
              <w:rPr>
                <w:ins w:id="8" w:author="Autor"/>
                <w:b/>
                <w:sz w:val="18"/>
                <w:szCs w:val="18"/>
                <w:u w:val="single"/>
              </w:rPr>
            </w:pPr>
            <w:ins w:id="9" w:author="Autor">
              <w:r w:rsidRPr="00FD4003">
                <w:rPr>
                  <w:b/>
                  <w:sz w:val="18"/>
                  <w:szCs w:val="18"/>
                  <w:u w:val="single"/>
                </w:rPr>
                <w:t>Výročná monitorovacia správa</w:t>
              </w:r>
            </w:ins>
          </w:p>
          <w:p w14:paraId="3EB29896" w14:textId="77777777" w:rsidR="00C6066D" w:rsidRDefault="00D5119B" w:rsidP="00C6066D">
            <w:pPr>
              <w:rPr>
                <w:ins w:id="10" w:author="Autor"/>
                <w:sz w:val="18"/>
                <w:szCs w:val="18"/>
              </w:rPr>
            </w:pPr>
            <w:del w:id="11" w:author="Autor">
              <w:r w:rsidRPr="00362B9E" w:rsidDel="00C6066D">
                <w:rPr>
                  <w:sz w:val="18"/>
                  <w:szCs w:val="18"/>
                </w:rPr>
                <w:delText xml:space="preserve">ak </w:delText>
              </w:r>
            </w:del>
            <w:ins w:id="12" w:author="Autor">
              <w:r w:rsidR="00C6066D">
                <w:rPr>
                  <w:sz w:val="18"/>
                  <w:szCs w:val="18"/>
                </w:rPr>
                <w:t>A</w:t>
              </w:r>
              <w:r w:rsidR="00C6066D" w:rsidRPr="00362B9E">
                <w:rPr>
                  <w:sz w:val="18"/>
                  <w:szCs w:val="18"/>
                </w:rPr>
                <w:t xml:space="preserve">k </w:t>
              </w:r>
            </w:ins>
            <w:r w:rsidRPr="00362B9E">
              <w:rPr>
                <w:sz w:val="18"/>
                <w:szCs w:val="18"/>
              </w:rPr>
              <w:t>sa jedná o</w:t>
            </w:r>
            <w:ins w:id="13" w:author="Autor">
              <w:r w:rsidR="00C6066D">
                <w:rPr>
                  <w:sz w:val="18"/>
                  <w:szCs w:val="18"/>
                </w:rPr>
                <w:t xml:space="preserve"> prvú</w:t>
              </w:r>
            </w:ins>
            <w:r w:rsidRPr="00362B9E">
              <w:rPr>
                <w:sz w:val="18"/>
                <w:szCs w:val="18"/>
              </w:rPr>
              <w:t> výročnú monitorovaciu správu</w:t>
            </w:r>
            <w:r w:rsidR="00843E6F">
              <w:rPr>
                <w:sz w:val="18"/>
                <w:szCs w:val="18"/>
              </w:rPr>
              <w:t>,</w:t>
            </w:r>
            <w:r w:rsidRPr="00362B9E">
              <w:rPr>
                <w:sz w:val="18"/>
                <w:szCs w:val="18"/>
              </w:rPr>
              <w:t xml:space="preserve"> vyplní prijímateľ monitorované obdobie v zmysle zmluvy </w:t>
            </w:r>
            <w:del w:id="14" w:author="Autor">
              <w:r w:rsidRPr="00362B9E" w:rsidDel="00C6066D">
                <w:rPr>
                  <w:sz w:val="18"/>
                  <w:szCs w:val="18"/>
                </w:rPr>
                <w:delText xml:space="preserve">o poskytnutí nenávratného finančného príspevku (napr. od účinnosti zmluvy </w:delText>
              </w:r>
            </w:del>
            <w:r w:rsidRPr="00362B9E">
              <w:rPr>
                <w:sz w:val="18"/>
                <w:szCs w:val="18"/>
              </w:rPr>
              <w:t>o</w:t>
            </w:r>
            <w:r w:rsidR="007A707A">
              <w:rPr>
                <w:sz w:val="18"/>
                <w:szCs w:val="18"/>
              </w:rPr>
              <w:t xml:space="preserve"> poskytnutí </w:t>
            </w:r>
            <w:r w:rsidRPr="00362B9E">
              <w:rPr>
                <w:sz w:val="18"/>
                <w:szCs w:val="18"/>
              </w:rPr>
              <w:t>NFP</w:t>
            </w:r>
            <w:ins w:id="15" w:author="Autor">
              <w:r w:rsidR="00C6066D">
                <w:rPr>
                  <w:sz w:val="18"/>
                  <w:szCs w:val="18"/>
                </w:rPr>
                <w:t xml:space="preserve"> alebo </w:t>
              </w:r>
            </w:ins>
            <w:r w:rsidRPr="00362B9E">
              <w:rPr>
                <w:sz w:val="18"/>
                <w:szCs w:val="18"/>
              </w:rPr>
              <w:t xml:space="preserve"> </w:t>
            </w:r>
            <w:ins w:id="16" w:author="Autor">
              <w:r w:rsidR="00C6066D" w:rsidRPr="00190227">
                <w:rPr>
                  <w:sz w:val="18"/>
                  <w:szCs w:val="18"/>
                </w:rPr>
                <w:t xml:space="preserve">Rozhodnutia o schválení ŽoNFP pri projektoch, kde sa nevypracováva zmluva o NFP (ďalej </w:t>
              </w:r>
              <w:r w:rsidR="00C6066D">
                <w:rPr>
                  <w:sz w:val="18"/>
                  <w:szCs w:val="18"/>
                </w:rPr>
                <w:t>aj</w:t>
              </w:r>
              <w:r w:rsidR="00C6066D" w:rsidRPr="00190227">
                <w:rPr>
                  <w:sz w:val="18"/>
                  <w:szCs w:val="18"/>
                </w:rPr>
                <w:t xml:space="preserve"> „zmluva o  NFP“). </w:t>
              </w:r>
            </w:ins>
          </w:p>
          <w:p w14:paraId="64949432" w14:textId="77777777" w:rsidR="00C6066D" w:rsidRDefault="00C6066D" w:rsidP="00C6066D">
            <w:pPr>
              <w:rPr>
                <w:ins w:id="17" w:author="Autor"/>
                <w:sz w:val="18"/>
                <w:szCs w:val="18"/>
              </w:rPr>
            </w:pPr>
            <w:ins w:id="18" w:author="Autor">
              <w:r w:rsidRPr="00190227">
                <w:rPr>
                  <w:sz w:val="18"/>
                  <w:szCs w:val="18"/>
                  <w:u w:val="single"/>
                </w:rPr>
                <w:t>Začiatok monitorovaného obdobia môže byť:</w:t>
              </w:r>
              <w:r w:rsidRPr="00190227">
                <w:rPr>
                  <w:sz w:val="18"/>
                  <w:szCs w:val="18"/>
                </w:rPr>
                <w:t xml:space="preserve"> </w:t>
              </w:r>
            </w:ins>
          </w:p>
          <w:p w14:paraId="33063CF9" w14:textId="77777777" w:rsidR="00C6066D" w:rsidRDefault="00C6066D" w:rsidP="00C6066D">
            <w:pPr>
              <w:rPr>
                <w:ins w:id="19" w:author="Autor"/>
                <w:sz w:val="18"/>
                <w:szCs w:val="18"/>
              </w:rPr>
            </w:pPr>
            <w:ins w:id="20" w:author="Auto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ins>
          </w:p>
          <w:p w14:paraId="115DEB23" w14:textId="77777777" w:rsidR="00C6066D" w:rsidRDefault="00C6066D" w:rsidP="00C6066D">
            <w:pPr>
              <w:rPr>
                <w:ins w:id="21" w:author="Autor"/>
                <w:sz w:val="18"/>
                <w:szCs w:val="18"/>
              </w:rPr>
            </w:pPr>
            <w:ins w:id="22" w:author="Auto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ins>
          </w:p>
          <w:p w14:paraId="771FD80B" w14:textId="77777777" w:rsidR="00387F84" w:rsidRDefault="00C6066D" w:rsidP="00C6066D">
            <w:pPr>
              <w:rPr>
                <w:ins w:id="23" w:author="Autor"/>
                <w:sz w:val="18"/>
                <w:szCs w:val="18"/>
              </w:rPr>
            </w:pPr>
            <w:ins w:id="24" w:author="Autor">
              <w:r w:rsidRPr="00190227">
                <w:rPr>
                  <w:sz w:val="18"/>
                  <w:szCs w:val="18"/>
                  <w:u w:val="single"/>
                </w:rPr>
                <w:t>Koniec monitorovaného obdobia</w:t>
              </w:r>
              <w:r w:rsidRPr="00190227">
                <w:rPr>
                  <w:sz w:val="18"/>
                  <w:szCs w:val="18"/>
                </w:rPr>
                <w:t xml:space="preserve"> je 31.12. roku, </w:t>
              </w:r>
              <w:r>
                <w:rPr>
                  <w:sz w:val="18"/>
                  <w:szCs w:val="18"/>
                </w:rPr>
                <w:t xml:space="preserve">za ktorý </w:t>
              </w:r>
              <w:r w:rsidRPr="00190227">
                <w:rPr>
                  <w:sz w:val="18"/>
                  <w:szCs w:val="18"/>
                </w:rPr>
                <w:t>prijímateľ predkladá prvú výročnú správu (rok "n"). V ďalších rokoch je monitorované obdobie od 1.1.</w:t>
              </w:r>
              <w:r>
                <w:rPr>
                  <w:sz w:val="18"/>
                  <w:szCs w:val="18"/>
                </w:rPr>
                <w:t xml:space="preserve"> </w:t>
              </w:r>
            </w:ins>
            <w:r w:rsidR="00D5119B" w:rsidRPr="00362B9E">
              <w:rPr>
                <w:sz w:val="18"/>
                <w:szCs w:val="18"/>
              </w:rPr>
              <w:t xml:space="preserve">do 31.12. roku </w:t>
            </w:r>
            <w:ins w:id="25" w:author="Autor">
              <w:r>
                <w:rPr>
                  <w:sz w:val="18"/>
                  <w:szCs w:val="18"/>
                </w:rPr>
                <w:t>„</w:t>
              </w:r>
            </w:ins>
            <w:r w:rsidR="00D5119B" w:rsidRPr="00362B9E">
              <w:rPr>
                <w:sz w:val="18"/>
                <w:szCs w:val="18"/>
              </w:rPr>
              <w:t>n</w:t>
            </w:r>
            <w:ins w:id="26" w:author="Autor">
              <w:r>
                <w:rPr>
                  <w:sz w:val="18"/>
                  <w:szCs w:val="18"/>
                </w:rPr>
                <w:t>+1“</w:t>
              </w:r>
            </w:ins>
            <w:del w:id="27" w:author="Autor">
              <w:r w:rsidR="00D5119B" w:rsidRPr="00362B9E" w:rsidDel="00C6066D">
                <w:rPr>
                  <w:sz w:val="18"/>
                  <w:szCs w:val="18"/>
                </w:rPr>
                <w:delText>,</w:delText>
              </w:r>
            </w:del>
            <w:ins w:id="28" w:author="Autor">
              <w:r>
                <w:rPr>
                  <w:sz w:val="18"/>
                  <w:szCs w:val="18"/>
                </w:rPr>
                <w:t>a pod.</w:t>
              </w:r>
            </w:ins>
            <w:r w:rsidR="00D5119B" w:rsidRPr="00362B9E">
              <w:rPr>
                <w:sz w:val="18"/>
                <w:szCs w:val="18"/>
              </w:rPr>
              <w:t xml:space="preserve"> </w:t>
            </w:r>
          </w:p>
          <w:p w14:paraId="039F9914" w14:textId="4B87C9EF" w:rsidR="00387F84" w:rsidRPr="00190227" w:rsidRDefault="00387F84" w:rsidP="00387F84">
            <w:pPr>
              <w:rPr>
                <w:ins w:id="29" w:author="Autor"/>
                <w:sz w:val="18"/>
                <w:szCs w:val="18"/>
              </w:rPr>
            </w:pPr>
            <w:ins w:id="30" w:author="Autor">
              <w:r>
                <w:rPr>
                  <w:sz w:val="18"/>
                  <w:szCs w:val="18"/>
                </w:rPr>
                <w:t xml:space="preserve">V prípade, že účinnosť zmluvy o NFP je </w:t>
              </w:r>
            </w:ins>
            <w:r w:rsidR="00D5119B" w:rsidRPr="00362B9E">
              <w:rPr>
                <w:sz w:val="18"/>
                <w:szCs w:val="18"/>
              </w:rPr>
              <w:t xml:space="preserve">od </w:t>
            </w:r>
            <w:del w:id="31" w:author="Autor">
              <w:r w:rsidR="00D5119B" w:rsidRPr="00362B9E" w:rsidDel="00387F84">
                <w:rPr>
                  <w:sz w:val="18"/>
                  <w:szCs w:val="18"/>
                </w:rPr>
                <w:delText>1.1. do</w:delText>
              </w:r>
            </w:del>
            <w:r w:rsidR="00D5119B" w:rsidRPr="00362B9E">
              <w:rPr>
                <w:sz w:val="18"/>
                <w:szCs w:val="18"/>
              </w:rPr>
              <w:t xml:space="preserve"> 31.12. roku </w:t>
            </w:r>
            <w:ins w:id="32" w:author="Autor">
              <w:r>
                <w:rPr>
                  <w:sz w:val="18"/>
                  <w:szCs w:val="18"/>
                </w:rPr>
                <w:t>„</w:t>
              </w:r>
            </w:ins>
            <w:r w:rsidR="00D5119B" w:rsidRPr="00362B9E">
              <w:rPr>
                <w:sz w:val="18"/>
                <w:szCs w:val="18"/>
              </w:rPr>
              <w:t>n</w:t>
            </w:r>
            <w:ins w:id="33" w:author="Autor">
              <w:r>
                <w:rPr>
                  <w:sz w:val="18"/>
                  <w:szCs w:val="18"/>
                </w:rPr>
                <w:t>“</w:t>
              </w:r>
            </w:ins>
            <w:r w:rsidR="00D5119B" w:rsidRPr="00362B9E">
              <w:rPr>
                <w:sz w:val="18"/>
                <w:szCs w:val="18"/>
              </w:rPr>
              <w:t xml:space="preserve"> a </w:t>
            </w:r>
            <w:del w:id="34" w:author="Autor">
              <w:r w:rsidR="00D5119B" w:rsidRPr="00362B9E" w:rsidDel="00387F84">
                <w:rPr>
                  <w:sz w:val="18"/>
                  <w:szCs w:val="18"/>
                </w:rPr>
                <w:delText>pod.)</w:delText>
              </w:r>
              <w:r w:rsidR="00843E6F" w:rsidDel="00387F84">
                <w:rPr>
                  <w:sz w:val="18"/>
                  <w:szCs w:val="18"/>
                </w:rPr>
                <w:delText>;</w:delText>
              </w:r>
              <w:r w:rsidR="00D5119B" w:rsidRPr="00362B9E" w:rsidDel="00387F84">
                <w:rPr>
                  <w:sz w:val="18"/>
                  <w:szCs w:val="18"/>
                </w:rPr>
                <w:delText xml:space="preserve"> v prípade, ak sa jedná o </w:delText>
              </w:r>
            </w:del>
            <w:ins w:id="35" w:author="Autor">
              <w:r>
                <w:rPr>
                  <w:sz w:val="18"/>
                  <w:szCs w:val="18"/>
                </w:rPr>
                <w:t> </w:t>
              </w:r>
            </w:ins>
            <w:del w:id="36" w:author="Autor">
              <w:r w:rsidR="00D5119B" w:rsidRPr="00362B9E" w:rsidDel="00387F84">
                <w:rPr>
                  <w:sz w:val="18"/>
                  <w:szCs w:val="18"/>
                </w:rPr>
                <w:delText>záverečnú</w:delText>
              </w:r>
            </w:del>
            <w:ins w:id="37" w:author="Autor">
              <w:r>
                <w:rPr>
                  <w:sz w:val="18"/>
                  <w:szCs w:val="18"/>
                </w:rPr>
                <w:t>ešte neboli začaté hlavné aktivity, prijímateľ nepredkladá výročnú</w:t>
              </w:r>
            </w:ins>
            <w:r w:rsidR="00D5119B" w:rsidRPr="00362B9E">
              <w:rPr>
                <w:sz w:val="18"/>
                <w:szCs w:val="18"/>
              </w:rPr>
              <w:t xml:space="preserve"> monitorovaciu správu</w:t>
            </w:r>
            <w:ins w:id="38" w:author="Autor">
              <w:r>
                <w:rPr>
                  <w:sz w:val="18"/>
                  <w:szCs w:val="18"/>
                </w:rPr>
                <w:t xml:space="preserve"> za rok „n</w:t>
              </w:r>
            </w:ins>
            <w:del w:id="39" w:author="Autor">
              <w:r w:rsidR="00C71F83" w:rsidDel="00387F84">
                <w:rPr>
                  <w:sz w:val="18"/>
                  <w:szCs w:val="18"/>
                </w:rPr>
                <w:delText>,</w:delText>
              </w:r>
              <w:r w:rsidR="003644D6" w:rsidDel="00387F84">
                <w:rPr>
                  <w:sz w:val="18"/>
                  <w:szCs w:val="18"/>
                </w:rPr>
                <w:delText xml:space="preserve"> </w:delText>
              </w:r>
            </w:del>
            <w:ins w:id="40" w:author="Autor">
              <w:r>
                <w:rPr>
                  <w:sz w:val="18"/>
                  <w:szCs w:val="18"/>
                </w:rPr>
                <w:t>“.</w:t>
              </w:r>
              <w:r w:rsidRPr="00190227">
                <w:rPr>
                  <w:sz w:val="18"/>
                  <w:szCs w:val="18"/>
                </w:rPr>
                <w:t xml:space="preserve"> Ďalšia výročná monitorovacia správa za rok "n+1" bude mať začiatok monitorovaného obdobia od 31.12. roku "n" a koniec monitorovaného obdobia 31.12. roku "n+1".  V ďalších rokoch je monitorované obdobie od 1.1.roku "n+2" do 31.12. roku "n+2" atď. </w:t>
              </w:r>
            </w:ins>
          </w:p>
          <w:p w14:paraId="1CC050BC" w14:textId="77777777" w:rsidR="00387F84" w:rsidRPr="00190227" w:rsidRDefault="00387F84" w:rsidP="00387F84">
            <w:pPr>
              <w:rPr>
                <w:ins w:id="41" w:author="Autor"/>
                <w:sz w:val="18"/>
                <w:szCs w:val="18"/>
              </w:rPr>
            </w:pPr>
            <w:ins w:id="42" w:author="Auto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ins>
          </w:p>
          <w:p w14:paraId="18E6062E" w14:textId="77777777" w:rsidR="00387F84" w:rsidRPr="00190227" w:rsidRDefault="00387F84" w:rsidP="00387F84">
            <w:pPr>
              <w:rPr>
                <w:ins w:id="43" w:author="Autor"/>
                <w:b/>
                <w:sz w:val="18"/>
                <w:szCs w:val="18"/>
                <w:u w:val="single"/>
              </w:rPr>
            </w:pPr>
            <w:ins w:id="44" w:author="Autor">
              <w:r w:rsidRPr="00190227">
                <w:rPr>
                  <w:b/>
                  <w:sz w:val="18"/>
                  <w:szCs w:val="18"/>
                  <w:u w:val="single"/>
                </w:rPr>
                <w:t>Záverečná monitorovacia správa</w:t>
              </w:r>
            </w:ins>
          </w:p>
          <w:p w14:paraId="15A13F86" w14:textId="77777777" w:rsidR="00703993" w:rsidRDefault="00387F84" w:rsidP="00703993">
            <w:pPr>
              <w:rPr>
                <w:ins w:id="45" w:author="Autor"/>
                <w:sz w:val="18"/>
                <w:szCs w:val="18"/>
              </w:rPr>
            </w:pPr>
            <w:ins w:id="46" w:author="Autor">
              <w:r>
                <w:rPr>
                  <w:sz w:val="18"/>
                  <w:szCs w:val="18"/>
                </w:rPr>
                <w:t xml:space="preserve"> Za monitorované obdobie sa považuje </w:t>
              </w:r>
            </w:ins>
            <w:r w:rsidR="00D5119B" w:rsidRPr="00362B9E">
              <w:rPr>
                <w:sz w:val="18"/>
                <w:szCs w:val="18"/>
              </w:rPr>
              <w:t>obdobie od účinnosti zmluvy o </w:t>
            </w:r>
            <w:del w:id="47" w:author="Autor">
              <w:r w:rsidR="00D5119B" w:rsidRPr="00362B9E" w:rsidDel="00387F84">
                <w:rPr>
                  <w:sz w:val="18"/>
                  <w:szCs w:val="18"/>
                </w:rPr>
                <w:delText>poskytnutí nenávratného finančného príspevku</w:delText>
              </w:r>
            </w:del>
            <w:ins w:id="48" w:author="Autor">
              <w:r>
                <w:rPr>
                  <w:sz w:val="18"/>
                  <w:szCs w:val="18"/>
                </w:rPr>
                <w:t>NFP</w:t>
              </w:r>
            </w:ins>
            <w:r w:rsidR="00D5119B" w:rsidRPr="00362B9E">
              <w:rPr>
                <w:sz w:val="18"/>
                <w:szCs w:val="18"/>
              </w:rPr>
              <w:t xml:space="preserve"> do momentu ukonče</w:t>
            </w:r>
            <w:r w:rsidR="00515AEA">
              <w:rPr>
                <w:sz w:val="18"/>
                <w:szCs w:val="18"/>
              </w:rPr>
              <w:t>nia realizácie aktivít projektu</w:t>
            </w:r>
            <w:del w:id="49" w:author="Autor">
              <w:r w:rsidR="00843E6F" w:rsidDel="00703993">
                <w:rPr>
                  <w:sz w:val="18"/>
                  <w:szCs w:val="18"/>
                </w:rPr>
                <w:delText>;</w:delText>
              </w:r>
              <w:r w:rsidR="00515AEA" w:rsidDel="00703993">
                <w:rPr>
                  <w:sz w:val="18"/>
                  <w:szCs w:val="18"/>
                </w:rPr>
                <w:delText xml:space="preserve"> v prípade mimoriadnej monitorovacej správy</w:delText>
              </w:r>
            </w:del>
            <w:ins w:id="50" w:author="Autor">
              <w:r w:rsidR="00703993">
                <w:rPr>
                  <w:sz w:val="18"/>
                  <w:szCs w:val="18"/>
                </w:rPr>
                <w:t xml:space="preserve"> alebo od začiatku realizácie hlavných aktivít</w:t>
              </w:r>
            </w:ins>
            <w:r w:rsidR="00515AEA">
              <w:rPr>
                <w:sz w:val="18"/>
                <w:szCs w:val="18"/>
              </w:rPr>
              <w:t xml:space="preserve"> projektu</w:t>
            </w:r>
            <w:del w:id="51" w:author="Autor">
              <w:r w:rsidR="00C71F83" w:rsidDel="00703993">
                <w:rPr>
                  <w:sz w:val="18"/>
                  <w:szCs w:val="18"/>
                </w:rPr>
                <w:delText>,</w:delText>
              </w:r>
              <w:r w:rsidR="00515AEA" w:rsidDel="00703993">
                <w:rPr>
                  <w:sz w:val="18"/>
                  <w:szCs w:val="18"/>
                </w:rPr>
                <w:delText xml:space="preserve"> </w:delText>
              </w:r>
              <w:r w:rsidR="00515AEA" w:rsidRPr="00362B9E" w:rsidDel="00703993">
                <w:rPr>
                  <w:sz w:val="18"/>
                  <w:szCs w:val="18"/>
                </w:rPr>
                <w:delText>od účinnosti zmluvy o poskytnutí nenávratného finančného príspevku</w:delText>
              </w:r>
            </w:del>
            <w:r w:rsidR="00515AEA" w:rsidRPr="00362B9E">
              <w:rPr>
                <w:sz w:val="18"/>
                <w:szCs w:val="18"/>
              </w:rPr>
              <w:t xml:space="preserve"> </w:t>
            </w:r>
            <w:ins w:id="52" w:author="Autor">
              <w:r w:rsidR="00703993" w:rsidRPr="00855CB3">
                <w:rPr>
                  <w:sz w:val="18"/>
                  <w:szCs w:val="18"/>
                </w:rPr>
                <w:t>(ak realizácia hlavných aktivít projektu začala pred účinnosťou zmluvy o NFP)</w:t>
              </w:r>
              <w:r w:rsidR="00703993">
                <w:rPr>
                  <w:sz w:val="18"/>
                  <w:szCs w:val="18"/>
                </w:rPr>
                <w:t xml:space="preserve"> </w:t>
              </w:r>
            </w:ins>
            <w:r w:rsidR="00515AEA" w:rsidRPr="00362B9E">
              <w:rPr>
                <w:sz w:val="18"/>
                <w:szCs w:val="18"/>
              </w:rPr>
              <w:t>do</w:t>
            </w:r>
            <w:r w:rsidR="00515AEA">
              <w:rPr>
                <w:sz w:val="18"/>
                <w:szCs w:val="18"/>
              </w:rPr>
              <w:t xml:space="preserve"> momentu </w:t>
            </w:r>
            <w:del w:id="53" w:author="Autor">
              <w:r w:rsidR="00515AEA" w:rsidDel="00703993">
                <w:rPr>
                  <w:sz w:val="18"/>
                  <w:szCs w:val="18"/>
                </w:rPr>
                <w:delText>predloženia vybraných typov ŽoP alebo do 6 mesiacov od nadobudnutia účinnosti zmluvy o</w:delText>
              </w:r>
              <w:r w:rsidR="007A707A" w:rsidDel="00703993">
                <w:rPr>
                  <w:sz w:val="18"/>
                  <w:szCs w:val="18"/>
                </w:rPr>
                <w:delText xml:space="preserve"> poskytnutí </w:delText>
              </w:r>
              <w:r w:rsidR="00515AEA" w:rsidDel="00703993">
                <w:rPr>
                  <w:sz w:val="18"/>
                  <w:szCs w:val="18"/>
                </w:rPr>
                <w:delText xml:space="preserve">NFP, ak neboli naplnené podmienky </w:delText>
              </w:r>
            </w:del>
            <w:ins w:id="54" w:author="Autor">
              <w:r w:rsidR="00703993">
                <w:rPr>
                  <w:sz w:val="18"/>
                  <w:szCs w:val="18"/>
                </w:rPr>
                <w:t xml:space="preserve">ukončenia realizácie aktivít projektu alebo </w:t>
              </w:r>
            </w:ins>
            <w:r w:rsidR="00515AEA">
              <w:rPr>
                <w:sz w:val="18"/>
                <w:szCs w:val="18"/>
              </w:rPr>
              <w:t>na</w:t>
            </w:r>
            <w:ins w:id="55" w:author="Autor">
              <w:r w:rsidR="00703993">
                <w:rPr>
                  <w:sz w:val="18"/>
                  <w:szCs w:val="18"/>
                </w:rPr>
                <w:t xml:space="preserve"> základe stanovenia monitorovaného obdobia zo strany RO.</w:t>
              </w:r>
            </w:ins>
            <w:r w:rsidR="00515AEA">
              <w:rPr>
                <w:sz w:val="18"/>
                <w:szCs w:val="18"/>
              </w:rPr>
              <w:t xml:space="preserve"> </w:t>
            </w:r>
          </w:p>
          <w:p w14:paraId="230CD255" w14:textId="77777777" w:rsidR="00CB252D" w:rsidRDefault="00703993" w:rsidP="00CB252D">
            <w:pPr>
              <w:rPr>
                <w:ins w:id="56" w:author="Autor"/>
                <w:sz w:val="18"/>
                <w:szCs w:val="18"/>
              </w:rPr>
            </w:pPr>
            <w:ins w:id="57" w:author="Autor">
              <w:r w:rsidRPr="00FD4003">
                <w:rPr>
                  <w:b/>
                  <w:sz w:val="18"/>
                  <w:szCs w:val="18"/>
                  <w:u w:val="single"/>
                </w:rPr>
                <w:t>Následná monitorovacia správa</w:t>
              </w:r>
              <w:r>
                <w:rPr>
                  <w:sz w:val="18"/>
                  <w:szCs w:val="18"/>
                </w:rPr>
                <w:t xml:space="preserve"> </w:t>
              </w:r>
            </w:ins>
            <w:del w:id="58" w:author="Autor">
              <w:r w:rsidR="00515AEA" w:rsidDel="00CB252D">
                <w:rPr>
                  <w:sz w:val="18"/>
                  <w:szCs w:val="18"/>
                </w:rPr>
                <w:delText>predloženie výročnej MS, resp. v iných prípadoch, stanovených v MP CKO č. 15 k monitorovaniu projektov</w:delText>
              </w:r>
              <w:r w:rsidR="00515AEA" w:rsidRPr="00C71F83" w:rsidDel="00CB252D">
                <w:rPr>
                  <w:sz w:val="18"/>
                  <w:szCs w:val="18"/>
                </w:rPr>
                <w:delText>.</w:delText>
              </w:r>
              <w:r w:rsidR="00C71F83" w:rsidRPr="00C71F83" w:rsidDel="00CB252D">
                <w:rPr>
                  <w:sz w:val="18"/>
                  <w:szCs w:val="18"/>
                </w:rPr>
                <w:delText xml:space="preserve"> </w:delText>
              </w:r>
            </w:del>
          </w:p>
          <w:p w14:paraId="798311EF" w14:textId="221646F2" w:rsidR="00A90E22" w:rsidRPr="00362B9E" w:rsidRDefault="00C71F83" w:rsidP="00CB252D">
            <w:pPr>
              <w:rPr>
                <w:sz w:val="18"/>
                <w:szCs w:val="18"/>
              </w:rPr>
            </w:pPr>
            <w:r w:rsidRPr="00C71F83">
              <w:rPr>
                <w:sz w:val="18"/>
                <w:szCs w:val="18"/>
              </w:rPr>
              <w:t>Monitor</w:t>
            </w:r>
            <w:r w:rsidR="00061E55">
              <w:rPr>
                <w:sz w:val="18"/>
                <w:szCs w:val="18"/>
              </w:rPr>
              <w:t>ované obdobie prvej následnej monitorovacej správy</w:t>
            </w:r>
            <w:r w:rsidRPr="00C71F83">
              <w:rPr>
                <w:sz w:val="18"/>
                <w:szCs w:val="18"/>
              </w:rPr>
              <w:t xml:space="preserve"> je obdobie od ukončenia realizácie </w:t>
            </w:r>
            <w:ins w:id="59" w:author="Autor">
              <w:r w:rsidR="00CB252D">
                <w:rPr>
                  <w:sz w:val="18"/>
                  <w:szCs w:val="18"/>
                </w:rPr>
                <w:t xml:space="preserve">(hlavných aj podporných) </w:t>
              </w:r>
            </w:ins>
            <w:r w:rsidRPr="00C71F83">
              <w:rPr>
                <w:sz w:val="18"/>
                <w:szCs w:val="18"/>
              </w:rPr>
              <w:t>aktivít projektu (t.</w:t>
            </w:r>
            <w:r w:rsidR="007A707A">
              <w:rPr>
                <w:sz w:val="18"/>
                <w:szCs w:val="18"/>
              </w:rPr>
              <w:t xml:space="preserve"> </w:t>
            </w:r>
            <w:r w:rsidRPr="00C71F83">
              <w:rPr>
                <w:sz w:val="18"/>
                <w:szCs w:val="18"/>
              </w:rPr>
              <w:t xml:space="preserve">j. deň nasledujúci po poslednom dni </w:t>
            </w:r>
            <w:r w:rsidRPr="00C71F83">
              <w:rPr>
                <w:sz w:val="18"/>
                <w:szCs w:val="18"/>
              </w:rPr>
              <w:lastRenderedPageBreak/>
              <w:t>monitorovaného obdobia záverečnej monitorovacej správy projektu) do 12 mesiacov odo dňa finančného ukončenia projektu. Ďalšie následné monitorovacie správy sa predkladajú každých 12 mesiacov až do doby uplynutia obdobia udržateľnosti projektu)</w:t>
            </w:r>
            <w:ins w:id="60" w:author="Autor">
              <w:r w:rsidR="00500BFD">
                <w:rPr>
                  <w:sz w:val="18"/>
                  <w:szCs w:val="18"/>
                </w:rPr>
                <w:t>.</w:t>
              </w:r>
            </w:ins>
          </w:p>
        </w:tc>
      </w:tr>
      <w:tr w:rsidR="00E25FBE" w14:paraId="1CFA44C7" w14:textId="77777777" w:rsidTr="008E46B1">
        <w:tc>
          <w:tcPr>
            <w:tcW w:w="9062" w:type="dxa"/>
            <w:gridSpan w:val="6"/>
          </w:tcPr>
          <w:p w14:paraId="126DE516" w14:textId="77777777"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lastRenderedPageBreak/>
              <w:t xml:space="preserve">1. </w:t>
            </w:r>
            <w:r w:rsidR="00E25FBE">
              <w:rPr>
                <w:rFonts w:ascii="Roboto" w:hAnsi="Roboto" w:cs="Roboto"/>
                <w:b/>
                <w:bCs/>
                <w:color w:val="0064A3"/>
                <w:sz w:val="42"/>
                <w:szCs w:val="42"/>
              </w:rPr>
              <w:t>Základné údaje o projekte</w:t>
            </w:r>
          </w:p>
        </w:tc>
      </w:tr>
      <w:tr w:rsidR="00E25FBE" w:rsidRPr="004D6168" w14:paraId="015A25AB" w14:textId="77777777" w:rsidTr="00E028E6">
        <w:tc>
          <w:tcPr>
            <w:tcW w:w="704" w:type="dxa"/>
          </w:tcPr>
          <w:p w14:paraId="482D3A38" w14:textId="77777777" w:rsidR="00E25FBE" w:rsidRPr="004D6168" w:rsidRDefault="00E25FBE" w:rsidP="00E25FBE">
            <w:pPr>
              <w:rPr>
                <w:sz w:val="20"/>
                <w:szCs w:val="20"/>
              </w:rPr>
            </w:pPr>
            <w:r w:rsidRPr="004D6168">
              <w:rPr>
                <w:sz w:val="20"/>
                <w:szCs w:val="20"/>
              </w:rPr>
              <w:t>4</w:t>
            </w:r>
          </w:p>
        </w:tc>
        <w:tc>
          <w:tcPr>
            <w:tcW w:w="3544" w:type="dxa"/>
            <w:gridSpan w:val="3"/>
          </w:tcPr>
          <w:p w14:paraId="0A1F4B77"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6D9ED4E4" w14:textId="77777777" w:rsidR="00E25FBE" w:rsidRPr="004D6168" w:rsidRDefault="00156CFA" w:rsidP="00E25FBE">
            <w:pPr>
              <w:rPr>
                <w:sz w:val="20"/>
                <w:szCs w:val="20"/>
              </w:rPr>
            </w:pPr>
            <w:r>
              <w:rPr>
                <w:sz w:val="18"/>
                <w:szCs w:val="18"/>
              </w:rPr>
              <w:t>Automaticky vyplnené</w:t>
            </w:r>
          </w:p>
        </w:tc>
      </w:tr>
      <w:tr w:rsidR="00E25FBE" w:rsidRPr="004D6168" w14:paraId="74AB0F97" w14:textId="77777777" w:rsidTr="00E028E6">
        <w:tc>
          <w:tcPr>
            <w:tcW w:w="704" w:type="dxa"/>
          </w:tcPr>
          <w:p w14:paraId="7A63C7E4" w14:textId="77777777" w:rsidR="00E25FBE" w:rsidRPr="004D6168" w:rsidRDefault="00E25FBE" w:rsidP="00E25FBE">
            <w:pPr>
              <w:rPr>
                <w:sz w:val="20"/>
                <w:szCs w:val="20"/>
              </w:rPr>
            </w:pPr>
            <w:r w:rsidRPr="004D6168">
              <w:rPr>
                <w:sz w:val="20"/>
                <w:szCs w:val="20"/>
              </w:rPr>
              <w:t>5</w:t>
            </w:r>
          </w:p>
        </w:tc>
        <w:tc>
          <w:tcPr>
            <w:tcW w:w="3544" w:type="dxa"/>
            <w:gridSpan w:val="3"/>
          </w:tcPr>
          <w:p w14:paraId="60F86D90"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35901CBB" w14:textId="77777777" w:rsidR="00E25FBE" w:rsidRPr="004D6168" w:rsidRDefault="00156CFA" w:rsidP="00E25FBE">
            <w:pPr>
              <w:rPr>
                <w:sz w:val="20"/>
                <w:szCs w:val="20"/>
              </w:rPr>
            </w:pPr>
            <w:r>
              <w:rPr>
                <w:sz w:val="18"/>
                <w:szCs w:val="18"/>
              </w:rPr>
              <w:t>Automaticky vyplnené</w:t>
            </w:r>
          </w:p>
        </w:tc>
      </w:tr>
      <w:tr w:rsidR="00E25FBE" w:rsidRPr="004D6168" w14:paraId="5DC6E70E" w14:textId="77777777" w:rsidTr="00E028E6">
        <w:tc>
          <w:tcPr>
            <w:tcW w:w="704" w:type="dxa"/>
          </w:tcPr>
          <w:p w14:paraId="61821601" w14:textId="77777777" w:rsidR="00E25FBE" w:rsidRPr="004D6168" w:rsidRDefault="00E25FBE" w:rsidP="00E25FBE">
            <w:pPr>
              <w:rPr>
                <w:sz w:val="20"/>
                <w:szCs w:val="20"/>
              </w:rPr>
            </w:pPr>
            <w:r w:rsidRPr="004D6168">
              <w:rPr>
                <w:sz w:val="20"/>
                <w:szCs w:val="20"/>
              </w:rPr>
              <w:t>6</w:t>
            </w:r>
          </w:p>
        </w:tc>
        <w:tc>
          <w:tcPr>
            <w:tcW w:w="3544" w:type="dxa"/>
            <w:gridSpan w:val="3"/>
          </w:tcPr>
          <w:p w14:paraId="569311D5"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632000AD" w14:textId="77777777" w:rsidR="00E25FBE" w:rsidRPr="004D6168" w:rsidRDefault="00156CFA" w:rsidP="00E25FBE">
            <w:pPr>
              <w:rPr>
                <w:sz w:val="20"/>
                <w:szCs w:val="20"/>
              </w:rPr>
            </w:pPr>
            <w:r>
              <w:rPr>
                <w:sz w:val="18"/>
                <w:szCs w:val="18"/>
              </w:rPr>
              <w:t>Automaticky vyplnené</w:t>
            </w:r>
          </w:p>
        </w:tc>
      </w:tr>
      <w:tr w:rsidR="00E25FBE" w:rsidRPr="004D6168" w14:paraId="06F8C3CC" w14:textId="77777777" w:rsidTr="00E028E6">
        <w:tc>
          <w:tcPr>
            <w:tcW w:w="704" w:type="dxa"/>
          </w:tcPr>
          <w:p w14:paraId="329AE7BE" w14:textId="77777777" w:rsidR="00E25FBE" w:rsidRPr="004D6168" w:rsidRDefault="00E25FBE" w:rsidP="00E25FBE">
            <w:pPr>
              <w:rPr>
                <w:sz w:val="20"/>
                <w:szCs w:val="20"/>
              </w:rPr>
            </w:pPr>
            <w:r w:rsidRPr="004D6168">
              <w:rPr>
                <w:sz w:val="20"/>
                <w:szCs w:val="20"/>
              </w:rPr>
              <w:t>7</w:t>
            </w:r>
          </w:p>
        </w:tc>
        <w:tc>
          <w:tcPr>
            <w:tcW w:w="3544" w:type="dxa"/>
            <w:gridSpan w:val="3"/>
          </w:tcPr>
          <w:p w14:paraId="7BB92DD3"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A1FF4A3" w14:textId="77777777" w:rsidR="00E25FBE" w:rsidRPr="004D6168" w:rsidRDefault="00156CFA" w:rsidP="00E25FBE">
            <w:pPr>
              <w:rPr>
                <w:sz w:val="20"/>
                <w:szCs w:val="20"/>
              </w:rPr>
            </w:pPr>
            <w:r>
              <w:rPr>
                <w:sz w:val="18"/>
                <w:szCs w:val="18"/>
              </w:rPr>
              <w:t>Automaticky vyplnené</w:t>
            </w:r>
          </w:p>
        </w:tc>
      </w:tr>
      <w:tr w:rsidR="00E25FBE" w:rsidRPr="004D6168" w14:paraId="1FA601C7" w14:textId="77777777" w:rsidTr="00E028E6">
        <w:tc>
          <w:tcPr>
            <w:tcW w:w="704" w:type="dxa"/>
          </w:tcPr>
          <w:p w14:paraId="107C0D87" w14:textId="77777777" w:rsidR="00E25FBE" w:rsidRPr="004D6168" w:rsidRDefault="00E25FBE" w:rsidP="00E25FBE">
            <w:pPr>
              <w:rPr>
                <w:sz w:val="20"/>
                <w:szCs w:val="20"/>
              </w:rPr>
            </w:pPr>
            <w:r w:rsidRPr="004D6168">
              <w:rPr>
                <w:sz w:val="20"/>
                <w:szCs w:val="20"/>
              </w:rPr>
              <w:t>8</w:t>
            </w:r>
          </w:p>
        </w:tc>
        <w:tc>
          <w:tcPr>
            <w:tcW w:w="3544" w:type="dxa"/>
            <w:gridSpan w:val="3"/>
          </w:tcPr>
          <w:p w14:paraId="021FB22A"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150298A0" w14:textId="77777777" w:rsidR="00E25FBE" w:rsidRPr="004D6168" w:rsidRDefault="00156CFA" w:rsidP="00E25FBE">
            <w:pPr>
              <w:rPr>
                <w:sz w:val="20"/>
                <w:szCs w:val="20"/>
              </w:rPr>
            </w:pPr>
            <w:r>
              <w:rPr>
                <w:sz w:val="18"/>
                <w:szCs w:val="18"/>
              </w:rPr>
              <w:t>Automaticky vyplnené</w:t>
            </w:r>
          </w:p>
        </w:tc>
      </w:tr>
      <w:tr w:rsidR="00E25FBE" w:rsidRPr="004D6168" w14:paraId="5726387D" w14:textId="77777777" w:rsidTr="00E028E6">
        <w:tc>
          <w:tcPr>
            <w:tcW w:w="704" w:type="dxa"/>
          </w:tcPr>
          <w:p w14:paraId="3E9EFCFE" w14:textId="77777777" w:rsidR="00E25FBE" w:rsidRPr="004D6168" w:rsidRDefault="00E25FBE" w:rsidP="00E25FBE">
            <w:pPr>
              <w:rPr>
                <w:sz w:val="20"/>
                <w:szCs w:val="20"/>
              </w:rPr>
            </w:pPr>
            <w:r w:rsidRPr="004D6168">
              <w:rPr>
                <w:sz w:val="20"/>
                <w:szCs w:val="20"/>
              </w:rPr>
              <w:t>9</w:t>
            </w:r>
          </w:p>
        </w:tc>
        <w:tc>
          <w:tcPr>
            <w:tcW w:w="3544" w:type="dxa"/>
            <w:gridSpan w:val="3"/>
          </w:tcPr>
          <w:p w14:paraId="745C83F9"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1C3FD049" w14:textId="77777777" w:rsidR="00E25FBE" w:rsidRPr="004D6168" w:rsidRDefault="00156CFA" w:rsidP="00E25FBE">
            <w:pPr>
              <w:rPr>
                <w:sz w:val="20"/>
                <w:szCs w:val="20"/>
              </w:rPr>
            </w:pPr>
            <w:r>
              <w:rPr>
                <w:sz w:val="18"/>
                <w:szCs w:val="18"/>
              </w:rPr>
              <w:t>Automaticky vyplnené</w:t>
            </w:r>
          </w:p>
        </w:tc>
      </w:tr>
      <w:tr w:rsidR="00E25FBE" w:rsidRPr="004D6168" w14:paraId="1A85B4E5" w14:textId="77777777" w:rsidTr="00E028E6">
        <w:tc>
          <w:tcPr>
            <w:tcW w:w="704" w:type="dxa"/>
          </w:tcPr>
          <w:p w14:paraId="7052078C" w14:textId="77777777" w:rsidR="00E25FBE" w:rsidRPr="004D6168" w:rsidRDefault="00E25FBE" w:rsidP="00E25FBE">
            <w:pPr>
              <w:rPr>
                <w:sz w:val="20"/>
                <w:szCs w:val="20"/>
              </w:rPr>
            </w:pPr>
            <w:r w:rsidRPr="004D6168">
              <w:rPr>
                <w:sz w:val="20"/>
                <w:szCs w:val="20"/>
              </w:rPr>
              <w:t>10</w:t>
            </w:r>
          </w:p>
        </w:tc>
        <w:tc>
          <w:tcPr>
            <w:tcW w:w="3544" w:type="dxa"/>
            <w:gridSpan w:val="3"/>
          </w:tcPr>
          <w:p w14:paraId="15F87488"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779B43D2" w14:textId="77777777" w:rsidR="00E25FBE" w:rsidRPr="004D6168" w:rsidRDefault="00156CFA" w:rsidP="00E25FBE">
            <w:pPr>
              <w:rPr>
                <w:sz w:val="20"/>
                <w:szCs w:val="20"/>
              </w:rPr>
            </w:pPr>
            <w:r>
              <w:rPr>
                <w:sz w:val="18"/>
                <w:szCs w:val="18"/>
              </w:rPr>
              <w:t>Automaticky vyplnené</w:t>
            </w:r>
          </w:p>
        </w:tc>
      </w:tr>
      <w:tr w:rsidR="00E25FBE" w:rsidRPr="004D6168" w14:paraId="6BC3BE92" w14:textId="77777777" w:rsidTr="00E028E6">
        <w:tc>
          <w:tcPr>
            <w:tcW w:w="704" w:type="dxa"/>
          </w:tcPr>
          <w:p w14:paraId="1679745C" w14:textId="77777777" w:rsidR="00E25FBE" w:rsidRPr="004D6168" w:rsidRDefault="00E25FBE" w:rsidP="00E25FBE">
            <w:pPr>
              <w:rPr>
                <w:sz w:val="20"/>
                <w:szCs w:val="20"/>
              </w:rPr>
            </w:pPr>
            <w:r w:rsidRPr="004D6168">
              <w:rPr>
                <w:sz w:val="20"/>
                <w:szCs w:val="20"/>
              </w:rPr>
              <w:t>11</w:t>
            </w:r>
          </w:p>
        </w:tc>
        <w:tc>
          <w:tcPr>
            <w:tcW w:w="3544" w:type="dxa"/>
            <w:gridSpan w:val="3"/>
          </w:tcPr>
          <w:p w14:paraId="4C71A59E"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3EEB8114" w14:textId="77777777" w:rsidR="00E25FBE" w:rsidRPr="004D6168" w:rsidRDefault="00156CFA" w:rsidP="00E25FBE">
            <w:pPr>
              <w:rPr>
                <w:sz w:val="20"/>
                <w:szCs w:val="20"/>
              </w:rPr>
            </w:pPr>
            <w:r>
              <w:rPr>
                <w:sz w:val="18"/>
                <w:szCs w:val="18"/>
              </w:rPr>
              <w:t>Automaticky vyplnené</w:t>
            </w:r>
          </w:p>
        </w:tc>
      </w:tr>
      <w:tr w:rsidR="00E25FBE" w:rsidRPr="004D6168" w14:paraId="0D865255" w14:textId="77777777" w:rsidTr="00E028E6">
        <w:tc>
          <w:tcPr>
            <w:tcW w:w="704" w:type="dxa"/>
          </w:tcPr>
          <w:p w14:paraId="4F72CCDE" w14:textId="77777777" w:rsidR="00E25FBE" w:rsidRPr="004D6168" w:rsidRDefault="00E25FBE" w:rsidP="00E25FBE">
            <w:pPr>
              <w:rPr>
                <w:sz w:val="20"/>
                <w:szCs w:val="20"/>
              </w:rPr>
            </w:pPr>
            <w:r w:rsidRPr="004D6168">
              <w:rPr>
                <w:sz w:val="20"/>
                <w:szCs w:val="20"/>
              </w:rPr>
              <w:t>12</w:t>
            </w:r>
          </w:p>
        </w:tc>
        <w:tc>
          <w:tcPr>
            <w:tcW w:w="3544" w:type="dxa"/>
            <w:gridSpan w:val="3"/>
          </w:tcPr>
          <w:p w14:paraId="022A34CC"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tátnej pomoci/schéma de minimis</w:t>
            </w:r>
          </w:p>
        </w:tc>
        <w:tc>
          <w:tcPr>
            <w:tcW w:w="4814" w:type="dxa"/>
            <w:gridSpan w:val="2"/>
          </w:tcPr>
          <w:p w14:paraId="283828EA" w14:textId="77777777" w:rsidR="00E25FBE" w:rsidRPr="004D6168" w:rsidRDefault="00156CFA" w:rsidP="00E25FBE">
            <w:pPr>
              <w:rPr>
                <w:sz w:val="20"/>
                <w:szCs w:val="20"/>
              </w:rPr>
            </w:pPr>
            <w:r>
              <w:rPr>
                <w:sz w:val="18"/>
                <w:szCs w:val="18"/>
              </w:rPr>
              <w:t>Automaticky vyplnené</w:t>
            </w:r>
          </w:p>
        </w:tc>
      </w:tr>
      <w:tr w:rsidR="00E25FBE" w:rsidRPr="004D6168" w14:paraId="1ACA30B5" w14:textId="77777777" w:rsidTr="00E028E6">
        <w:tc>
          <w:tcPr>
            <w:tcW w:w="704" w:type="dxa"/>
          </w:tcPr>
          <w:p w14:paraId="75114FA2" w14:textId="77777777" w:rsidR="00E25FBE" w:rsidRPr="004D6168" w:rsidRDefault="00E25FBE" w:rsidP="00E25FBE">
            <w:pPr>
              <w:rPr>
                <w:sz w:val="20"/>
                <w:szCs w:val="20"/>
              </w:rPr>
            </w:pPr>
            <w:r w:rsidRPr="004D6168">
              <w:rPr>
                <w:sz w:val="20"/>
                <w:szCs w:val="20"/>
              </w:rPr>
              <w:t>13</w:t>
            </w:r>
          </w:p>
        </w:tc>
        <w:tc>
          <w:tcPr>
            <w:tcW w:w="3544" w:type="dxa"/>
            <w:gridSpan w:val="3"/>
          </w:tcPr>
          <w:p w14:paraId="3428E201"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F73066C" w14:textId="77777777" w:rsidR="00E25FBE" w:rsidRPr="004D6168" w:rsidRDefault="00156CFA" w:rsidP="00E25FBE">
            <w:pPr>
              <w:rPr>
                <w:sz w:val="20"/>
                <w:szCs w:val="20"/>
              </w:rPr>
            </w:pPr>
            <w:r>
              <w:rPr>
                <w:sz w:val="18"/>
                <w:szCs w:val="18"/>
              </w:rPr>
              <w:t>Automaticky vyplnené</w:t>
            </w:r>
          </w:p>
        </w:tc>
      </w:tr>
      <w:tr w:rsidR="00EF7053" w:rsidRPr="004D6168" w14:paraId="020EA917" w14:textId="77777777" w:rsidTr="008E46B1">
        <w:tc>
          <w:tcPr>
            <w:tcW w:w="9062" w:type="dxa"/>
            <w:gridSpan w:val="6"/>
          </w:tcPr>
          <w:p w14:paraId="59BB5091"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14:paraId="7CBF2841" w14:textId="77777777" w:rsidTr="00E028E6">
        <w:tc>
          <w:tcPr>
            <w:tcW w:w="704" w:type="dxa"/>
          </w:tcPr>
          <w:p w14:paraId="077985BD" w14:textId="77777777" w:rsidR="00E25FBE" w:rsidRPr="004D6168" w:rsidRDefault="00EF7053" w:rsidP="00E25FBE">
            <w:pPr>
              <w:rPr>
                <w:sz w:val="20"/>
                <w:szCs w:val="20"/>
              </w:rPr>
            </w:pPr>
            <w:r w:rsidRPr="004D6168">
              <w:rPr>
                <w:sz w:val="20"/>
                <w:szCs w:val="20"/>
              </w:rPr>
              <w:t>14</w:t>
            </w:r>
          </w:p>
        </w:tc>
        <w:tc>
          <w:tcPr>
            <w:tcW w:w="3544" w:type="dxa"/>
            <w:gridSpan w:val="3"/>
          </w:tcPr>
          <w:p w14:paraId="5C0C67D9" w14:textId="77777777"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2F8C58A" w14:textId="77777777" w:rsidR="00E25FBE" w:rsidRPr="004D6168" w:rsidRDefault="00156CFA" w:rsidP="00E25FBE">
            <w:pPr>
              <w:rPr>
                <w:sz w:val="20"/>
                <w:szCs w:val="20"/>
              </w:rPr>
            </w:pPr>
            <w:r>
              <w:rPr>
                <w:sz w:val="18"/>
                <w:szCs w:val="18"/>
              </w:rPr>
              <w:t>Automaticky vyplnené</w:t>
            </w:r>
          </w:p>
        </w:tc>
      </w:tr>
      <w:tr w:rsidR="00E25FBE" w:rsidRPr="004D6168" w14:paraId="73BC5409" w14:textId="77777777" w:rsidTr="00E028E6">
        <w:tc>
          <w:tcPr>
            <w:tcW w:w="704" w:type="dxa"/>
          </w:tcPr>
          <w:p w14:paraId="4C783FBF" w14:textId="77777777" w:rsidR="00E25FBE" w:rsidRPr="004D6168" w:rsidRDefault="00EF7053" w:rsidP="00E25FBE">
            <w:pPr>
              <w:rPr>
                <w:sz w:val="20"/>
                <w:szCs w:val="20"/>
              </w:rPr>
            </w:pPr>
            <w:r w:rsidRPr="004D6168">
              <w:rPr>
                <w:sz w:val="20"/>
                <w:szCs w:val="20"/>
              </w:rPr>
              <w:t>15</w:t>
            </w:r>
          </w:p>
        </w:tc>
        <w:tc>
          <w:tcPr>
            <w:tcW w:w="3544" w:type="dxa"/>
            <w:gridSpan w:val="3"/>
          </w:tcPr>
          <w:p w14:paraId="3C325F39" w14:textId="77777777"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14:paraId="737BE991" w14:textId="77777777" w:rsidR="00E25FBE" w:rsidRPr="004D6168" w:rsidRDefault="00156CFA" w:rsidP="00E25FBE">
            <w:pPr>
              <w:rPr>
                <w:sz w:val="20"/>
                <w:szCs w:val="20"/>
              </w:rPr>
            </w:pPr>
            <w:r>
              <w:rPr>
                <w:sz w:val="18"/>
                <w:szCs w:val="18"/>
              </w:rPr>
              <w:t>Automaticky vyplnené</w:t>
            </w:r>
          </w:p>
        </w:tc>
      </w:tr>
      <w:tr w:rsidR="00E25FBE" w:rsidRPr="004D6168" w14:paraId="469FEA2E" w14:textId="77777777" w:rsidTr="00E028E6">
        <w:tc>
          <w:tcPr>
            <w:tcW w:w="704" w:type="dxa"/>
          </w:tcPr>
          <w:p w14:paraId="1AF0E0EC" w14:textId="77777777" w:rsidR="00E25FBE" w:rsidRPr="004D6168" w:rsidRDefault="00EF7053" w:rsidP="00E25FBE">
            <w:pPr>
              <w:rPr>
                <w:sz w:val="20"/>
                <w:szCs w:val="20"/>
              </w:rPr>
            </w:pPr>
            <w:r w:rsidRPr="004D6168">
              <w:rPr>
                <w:sz w:val="20"/>
                <w:szCs w:val="20"/>
              </w:rPr>
              <w:t>16</w:t>
            </w:r>
          </w:p>
        </w:tc>
        <w:tc>
          <w:tcPr>
            <w:tcW w:w="3544" w:type="dxa"/>
            <w:gridSpan w:val="3"/>
          </w:tcPr>
          <w:p w14:paraId="25F176C2" w14:textId="77777777"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3B65ACB8" w14:textId="77777777" w:rsidR="00E25FBE" w:rsidRPr="004D6168" w:rsidRDefault="00156CFA" w:rsidP="00E25FBE">
            <w:pPr>
              <w:rPr>
                <w:sz w:val="20"/>
                <w:szCs w:val="20"/>
              </w:rPr>
            </w:pPr>
            <w:r>
              <w:rPr>
                <w:sz w:val="18"/>
                <w:szCs w:val="18"/>
              </w:rPr>
              <w:t>Automaticky vyplnené</w:t>
            </w:r>
          </w:p>
        </w:tc>
      </w:tr>
      <w:tr w:rsidR="00EF7053" w:rsidRPr="004D6168" w14:paraId="7B3CB716" w14:textId="77777777" w:rsidTr="008E46B1">
        <w:tc>
          <w:tcPr>
            <w:tcW w:w="9062" w:type="dxa"/>
            <w:gridSpan w:val="6"/>
          </w:tcPr>
          <w:p w14:paraId="7FE7D0A8"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14:paraId="649BAE84" w14:textId="77777777" w:rsidTr="00E028E6">
        <w:tc>
          <w:tcPr>
            <w:tcW w:w="704" w:type="dxa"/>
          </w:tcPr>
          <w:p w14:paraId="6348C326" w14:textId="77777777" w:rsidR="00E25FBE" w:rsidRPr="004D6168" w:rsidRDefault="00EF7053" w:rsidP="00E25FBE">
            <w:pPr>
              <w:rPr>
                <w:sz w:val="20"/>
                <w:szCs w:val="20"/>
              </w:rPr>
            </w:pPr>
            <w:r w:rsidRPr="004D6168">
              <w:rPr>
                <w:sz w:val="20"/>
                <w:szCs w:val="20"/>
              </w:rPr>
              <w:t>17</w:t>
            </w:r>
          </w:p>
        </w:tc>
        <w:tc>
          <w:tcPr>
            <w:tcW w:w="3544" w:type="dxa"/>
            <w:gridSpan w:val="3"/>
          </w:tcPr>
          <w:p w14:paraId="797361E4" w14:textId="77777777"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5A7F66E8" w14:textId="77777777" w:rsidR="00E25FBE" w:rsidRPr="004D6168" w:rsidRDefault="00156CFA" w:rsidP="00E25FBE">
            <w:pPr>
              <w:rPr>
                <w:sz w:val="20"/>
                <w:szCs w:val="20"/>
              </w:rPr>
            </w:pPr>
            <w:r>
              <w:rPr>
                <w:sz w:val="18"/>
                <w:szCs w:val="18"/>
              </w:rPr>
              <w:t>Automaticky vyplnené</w:t>
            </w:r>
          </w:p>
        </w:tc>
      </w:tr>
      <w:tr w:rsidR="00E25FBE" w:rsidRPr="004D6168" w14:paraId="352738D1" w14:textId="77777777" w:rsidTr="00E028E6">
        <w:tc>
          <w:tcPr>
            <w:tcW w:w="704" w:type="dxa"/>
          </w:tcPr>
          <w:p w14:paraId="4382EECC" w14:textId="77777777" w:rsidR="00E25FBE" w:rsidRPr="004D6168" w:rsidRDefault="00EF7053" w:rsidP="00E25FBE">
            <w:pPr>
              <w:rPr>
                <w:sz w:val="20"/>
                <w:szCs w:val="20"/>
              </w:rPr>
            </w:pPr>
            <w:r w:rsidRPr="004D6168">
              <w:rPr>
                <w:sz w:val="20"/>
                <w:szCs w:val="20"/>
              </w:rPr>
              <w:t>18</w:t>
            </w:r>
          </w:p>
        </w:tc>
        <w:tc>
          <w:tcPr>
            <w:tcW w:w="3544" w:type="dxa"/>
            <w:gridSpan w:val="3"/>
          </w:tcPr>
          <w:p w14:paraId="110FD0B8" w14:textId="77777777"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14:paraId="26C6D6B2" w14:textId="77777777" w:rsidR="00E25FBE" w:rsidRPr="004D6168" w:rsidRDefault="00156CFA" w:rsidP="00E25FBE">
            <w:pPr>
              <w:rPr>
                <w:sz w:val="20"/>
                <w:szCs w:val="20"/>
              </w:rPr>
            </w:pPr>
            <w:r>
              <w:rPr>
                <w:sz w:val="18"/>
                <w:szCs w:val="18"/>
              </w:rPr>
              <w:t>Automaticky vyplnené</w:t>
            </w:r>
          </w:p>
        </w:tc>
      </w:tr>
      <w:tr w:rsidR="00E25FBE" w:rsidRPr="004D6168" w14:paraId="308FE574" w14:textId="77777777" w:rsidTr="00E028E6">
        <w:tc>
          <w:tcPr>
            <w:tcW w:w="704" w:type="dxa"/>
          </w:tcPr>
          <w:p w14:paraId="3CBB6EB6" w14:textId="77777777" w:rsidR="00E25FBE" w:rsidRPr="004D6168" w:rsidRDefault="00EF7053" w:rsidP="00E25FBE">
            <w:pPr>
              <w:rPr>
                <w:sz w:val="20"/>
                <w:szCs w:val="20"/>
              </w:rPr>
            </w:pPr>
            <w:r w:rsidRPr="004D6168">
              <w:rPr>
                <w:sz w:val="20"/>
                <w:szCs w:val="20"/>
              </w:rPr>
              <w:t>19</w:t>
            </w:r>
          </w:p>
        </w:tc>
        <w:tc>
          <w:tcPr>
            <w:tcW w:w="3544" w:type="dxa"/>
            <w:gridSpan w:val="3"/>
          </w:tcPr>
          <w:p w14:paraId="7D930C36" w14:textId="77777777"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14:paraId="0D487A7E" w14:textId="77777777" w:rsidR="00E25FBE" w:rsidRPr="004D6168" w:rsidRDefault="00156CFA" w:rsidP="00E25FBE">
            <w:pPr>
              <w:rPr>
                <w:sz w:val="20"/>
                <w:szCs w:val="20"/>
              </w:rPr>
            </w:pPr>
            <w:r>
              <w:rPr>
                <w:sz w:val="18"/>
                <w:szCs w:val="18"/>
              </w:rPr>
              <w:t>Automaticky vyplnené</w:t>
            </w:r>
          </w:p>
        </w:tc>
      </w:tr>
      <w:tr w:rsidR="00EF7053" w14:paraId="26B170C0" w14:textId="77777777" w:rsidTr="008E46B1">
        <w:tc>
          <w:tcPr>
            <w:tcW w:w="9062" w:type="dxa"/>
            <w:gridSpan w:val="6"/>
          </w:tcPr>
          <w:p w14:paraId="1B625707" w14:textId="77777777"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14:paraId="7012A827" w14:textId="77777777" w:rsidTr="00E028E6">
        <w:tc>
          <w:tcPr>
            <w:tcW w:w="704" w:type="dxa"/>
          </w:tcPr>
          <w:p w14:paraId="003F3AFD" w14:textId="77777777" w:rsidR="00E25FBE" w:rsidRPr="004D6168" w:rsidRDefault="00E028E6" w:rsidP="00E25FBE">
            <w:pPr>
              <w:rPr>
                <w:sz w:val="20"/>
                <w:szCs w:val="20"/>
              </w:rPr>
            </w:pPr>
            <w:r w:rsidRPr="004D6168">
              <w:rPr>
                <w:sz w:val="20"/>
                <w:szCs w:val="20"/>
              </w:rPr>
              <w:t>20</w:t>
            </w:r>
          </w:p>
        </w:tc>
        <w:tc>
          <w:tcPr>
            <w:tcW w:w="3544" w:type="dxa"/>
            <w:gridSpan w:val="3"/>
          </w:tcPr>
          <w:p w14:paraId="14C6A918" w14:textId="77777777" w:rsidR="00E25FBE"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P.č.</w:t>
            </w:r>
          </w:p>
        </w:tc>
        <w:tc>
          <w:tcPr>
            <w:tcW w:w="4814" w:type="dxa"/>
            <w:gridSpan w:val="2"/>
          </w:tcPr>
          <w:p w14:paraId="2451C581" w14:textId="77777777" w:rsidR="00E25FBE" w:rsidRPr="004D6168" w:rsidRDefault="000A3BC3" w:rsidP="00E25FBE">
            <w:pPr>
              <w:rPr>
                <w:sz w:val="20"/>
                <w:szCs w:val="20"/>
              </w:rPr>
            </w:pPr>
            <w:r>
              <w:rPr>
                <w:sz w:val="18"/>
                <w:szCs w:val="18"/>
              </w:rPr>
              <w:t>Automaticky vyplnené</w:t>
            </w:r>
          </w:p>
        </w:tc>
      </w:tr>
      <w:tr w:rsidR="00EF7053" w:rsidRPr="004D6168" w14:paraId="076D5AE4" w14:textId="77777777" w:rsidTr="00E028E6">
        <w:tc>
          <w:tcPr>
            <w:tcW w:w="704" w:type="dxa"/>
          </w:tcPr>
          <w:p w14:paraId="16C9DEBA" w14:textId="77777777" w:rsidR="00EF7053" w:rsidRPr="004D6168" w:rsidRDefault="00E028E6" w:rsidP="00E25FBE">
            <w:pPr>
              <w:rPr>
                <w:sz w:val="20"/>
                <w:szCs w:val="20"/>
              </w:rPr>
            </w:pPr>
            <w:r w:rsidRPr="004D6168">
              <w:rPr>
                <w:sz w:val="20"/>
                <w:szCs w:val="20"/>
              </w:rPr>
              <w:t>21</w:t>
            </w:r>
          </w:p>
        </w:tc>
        <w:tc>
          <w:tcPr>
            <w:tcW w:w="3544" w:type="dxa"/>
            <w:gridSpan w:val="3"/>
          </w:tcPr>
          <w:p w14:paraId="5972311A" w14:textId="77777777"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0CD2A0BE" w14:textId="77777777" w:rsidR="00EF7053" w:rsidRPr="004D6168" w:rsidRDefault="000A3BC3" w:rsidP="00E25FBE">
            <w:pPr>
              <w:rPr>
                <w:sz w:val="20"/>
                <w:szCs w:val="20"/>
              </w:rPr>
            </w:pPr>
            <w:r>
              <w:rPr>
                <w:sz w:val="18"/>
                <w:szCs w:val="18"/>
              </w:rPr>
              <w:t>Automaticky vyplnené</w:t>
            </w:r>
          </w:p>
        </w:tc>
      </w:tr>
      <w:tr w:rsidR="00EF7053" w:rsidRPr="004D6168" w14:paraId="72F8CA0B" w14:textId="77777777" w:rsidTr="00E028E6">
        <w:tc>
          <w:tcPr>
            <w:tcW w:w="704" w:type="dxa"/>
          </w:tcPr>
          <w:p w14:paraId="09448358" w14:textId="77777777" w:rsidR="00EF7053" w:rsidRPr="004D6168" w:rsidRDefault="00E028E6" w:rsidP="00E25FBE">
            <w:pPr>
              <w:rPr>
                <w:sz w:val="20"/>
                <w:szCs w:val="20"/>
              </w:rPr>
            </w:pPr>
            <w:r w:rsidRPr="004D6168">
              <w:rPr>
                <w:sz w:val="20"/>
                <w:szCs w:val="20"/>
              </w:rPr>
              <w:t>22</w:t>
            </w:r>
          </w:p>
        </w:tc>
        <w:tc>
          <w:tcPr>
            <w:tcW w:w="3544" w:type="dxa"/>
            <w:gridSpan w:val="3"/>
          </w:tcPr>
          <w:p w14:paraId="246F8862" w14:textId="77777777"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14:paraId="65CFE108" w14:textId="77777777" w:rsidR="00EF7053" w:rsidRPr="004D6168" w:rsidRDefault="000A3BC3" w:rsidP="00E25FBE">
            <w:pPr>
              <w:rPr>
                <w:sz w:val="20"/>
                <w:szCs w:val="20"/>
              </w:rPr>
            </w:pPr>
            <w:r>
              <w:rPr>
                <w:sz w:val="18"/>
                <w:szCs w:val="18"/>
              </w:rPr>
              <w:t>Automaticky vyplnené</w:t>
            </w:r>
          </w:p>
        </w:tc>
      </w:tr>
      <w:tr w:rsidR="00EF7053" w:rsidRPr="004D6168" w14:paraId="0D0D0DE4" w14:textId="77777777" w:rsidTr="00E028E6">
        <w:tc>
          <w:tcPr>
            <w:tcW w:w="704" w:type="dxa"/>
          </w:tcPr>
          <w:p w14:paraId="4D6BF58A" w14:textId="77777777" w:rsidR="00EF7053" w:rsidRPr="004D6168" w:rsidRDefault="00E028E6" w:rsidP="00E25FBE">
            <w:pPr>
              <w:rPr>
                <w:sz w:val="20"/>
                <w:szCs w:val="20"/>
              </w:rPr>
            </w:pPr>
            <w:r w:rsidRPr="004D6168">
              <w:rPr>
                <w:sz w:val="20"/>
                <w:szCs w:val="20"/>
              </w:rPr>
              <w:t>23</w:t>
            </w:r>
          </w:p>
        </w:tc>
        <w:tc>
          <w:tcPr>
            <w:tcW w:w="3544" w:type="dxa"/>
            <w:gridSpan w:val="3"/>
          </w:tcPr>
          <w:p w14:paraId="41B79E8D"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C4A64E2" w14:textId="77777777" w:rsidR="00EF7053" w:rsidRPr="004D6168" w:rsidRDefault="000A3BC3" w:rsidP="00E25FBE">
            <w:pPr>
              <w:rPr>
                <w:sz w:val="20"/>
                <w:szCs w:val="20"/>
              </w:rPr>
            </w:pPr>
            <w:r>
              <w:rPr>
                <w:sz w:val="18"/>
                <w:szCs w:val="18"/>
              </w:rPr>
              <w:t>Automaticky vyplnené</w:t>
            </w:r>
          </w:p>
        </w:tc>
      </w:tr>
      <w:tr w:rsidR="00EF7053" w:rsidRPr="004D6168" w14:paraId="42BEE50C" w14:textId="77777777" w:rsidTr="00E028E6">
        <w:tc>
          <w:tcPr>
            <w:tcW w:w="704" w:type="dxa"/>
          </w:tcPr>
          <w:p w14:paraId="48DAAADC" w14:textId="77777777" w:rsidR="00EF7053" w:rsidRPr="004D6168" w:rsidRDefault="00E028E6" w:rsidP="00E25FBE">
            <w:pPr>
              <w:rPr>
                <w:sz w:val="20"/>
                <w:szCs w:val="20"/>
              </w:rPr>
            </w:pPr>
            <w:r w:rsidRPr="004D6168">
              <w:rPr>
                <w:sz w:val="20"/>
                <w:szCs w:val="20"/>
              </w:rPr>
              <w:t>24</w:t>
            </w:r>
          </w:p>
        </w:tc>
        <w:tc>
          <w:tcPr>
            <w:tcW w:w="3544" w:type="dxa"/>
            <w:gridSpan w:val="3"/>
          </w:tcPr>
          <w:p w14:paraId="07D99B42"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225E494" w14:textId="77777777" w:rsidR="00EF7053" w:rsidRPr="004D6168" w:rsidRDefault="000A3BC3" w:rsidP="00E25FBE">
            <w:pPr>
              <w:rPr>
                <w:sz w:val="20"/>
                <w:szCs w:val="20"/>
              </w:rPr>
            </w:pPr>
            <w:r>
              <w:rPr>
                <w:sz w:val="18"/>
                <w:szCs w:val="18"/>
              </w:rPr>
              <w:t>Automaticky vyplnené</w:t>
            </w:r>
          </w:p>
        </w:tc>
      </w:tr>
      <w:tr w:rsidR="00EF7053" w:rsidRPr="004D6168" w14:paraId="748AF5BB" w14:textId="77777777" w:rsidTr="00E028E6">
        <w:tc>
          <w:tcPr>
            <w:tcW w:w="704" w:type="dxa"/>
          </w:tcPr>
          <w:p w14:paraId="3065CAB0" w14:textId="77777777" w:rsidR="00EF7053" w:rsidRPr="004D6168" w:rsidRDefault="00E028E6" w:rsidP="00E25FBE">
            <w:pPr>
              <w:rPr>
                <w:sz w:val="20"/>
                <w:szCs w:val="20"/>
              </w:rPr>
            </w:pPr>
            <w:r w:rsidRPr="004D6168">
              <w:rPr>
                <w:sz w:val="20"/>
                <w:szCs w:val="20"/>
              </w:rPr>
              <w:t>25</w:t>
            </w:r>
          </w:p>
        </w:tc>
        <w:tc>
          <w:tcPr>
            <w:tcW w:w="3544" w:type="dxa"/>
            <w:gridSpan w:val="3"/>
          </w:tcPr>
          <w:p w14:paraId="4C1D86CC"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23C9172E" w14:textId="77777777" w:rsidR="00EF7053" w:rsidRPr="004D6168" w:rsidRDefault="000A3BC3" w:rsidP="00E25FBE">
            <w:pPr>
              <w:rPr>
                <w:sz w:val="20"/>
                <w:szCs w:val="20"/>
              </w:rPr>
            </w:pPr>
            <w:r>
              <w:rPr>
                <w:sz w:val="18"/>
                <w:szCs w:val="18"/>
              </w:rPr>
              <w:t>Automaticky vyplnené</w:t>
            </w:r>
          </w:p>
        </w:tc>
      </w:tr>
      <w:tr w:rsidR="00EF7053" w:rsidRPr="004D6168" w14:paraId="0CF9C396" w14:textId="77777777" w:rsidTr="00E028E6">
        <w:tc>
          <w:tcPr>
            <w:tcW w:w="704" w:type="dxa"/>
          </w:tcPr>
          <w:p w14:paraId="120205B7" w14:textId="77777777" w:rsidR="00EF7053" w:rsidRPr="004D6168" w:rsidRDefault="00E028E6" w:rsidP="00E25FBE">
            <w:pPr>
              <w:rPr>
                <w:sz w:val="20"/>
                <w:szCs w:val="20"/>
              </w:rPr>
            </w:pPr>
            <w:r w:rsidRPr="004D6168">
              <w:rPr>
                <w:sz w:val="20"/>
                <w:szCs w:val="20"/>
              </w:rPr>
              <w:t>26</w:t>
            </w:r>
          </w:p>
        </w:tc>
        <w:tc>
          <w:tcPr>
            <w:tcW w:w="3544" w:type="dxa"/>
            <w:gridSpan w:val="3"/>
          </w:tcPr>
          <w:p w14:paraId="72A1FDD7"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4B94226E" w14:textId="77777777" w:rsidR="00EF7053" w:rsidRPr="004D6168" w:rsidRDefault="000A3BC3" w:rsidP="00E25FBE">
            <w:pPr>
              <w:rPr>
                <w:sz w:val="20"/>
                <w:szCs w:val="20"/>
              </w:rPr>
            </w:pPr>
            <w:r>
              <w:rPr>
                <w:sz w:val="18"/>
                <w:szCs w:val="18"/>
              </w:rPr>
              <w:t>Automaticky vyplnené</w:t>
            </w:r>
          </w:p>
        </w:tc>
      </w:tr>
      <w:tr w:rsidR="00EF7053" w:rsidRPr="004D6168" w14:paraId="1BE6697A" w14:textId="77777777" w:rsidTr="00E028E6">
        <w:tc>
          <w:tcPr>
            <w:tcW w:w="704" w:type="dxa"/>
          </w:tcPr>
          <w:p w14:paraId="64D0FB00" w14:textId="77777777" w:rsidR="00EF7053" w:rsidRPr="004D6168" w:rsidRDefault="00E028E6" w:rsidP="00E25FBE">
            <w:pPr>
              <w:rPr>
                <w:sz w:val="20"/>
                <w:szCs w:val="20"/>
              </w:rPr>
            </w:pPr>
            <w:r w:rsidRPr="004D6168">
              <w:rPr>
                <w:sz w:val="20"/>
                <w:szCs w:val="20"/>
              </w:rPr>
              <w:t>27</w:t>
            </w:r>
          </w:p>
        </w:tc>
        <w:tc>
          <w:tcPr>
            <w:tcW w:w="3544" w:type="dxa"/>
            <w:gridSpan w:val="3"/>
          </w:tcPr>
          <w:p w14:paraId="403A20F7"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14:paraId="110F8823" w14:textId="77777777" w:rsidR="00EF7053" w:rsidRPr="004D6168" w:rsidRDefault="000A3BC3">
            <w:pPr>
              <w:rPr>
                <w:sz w:val="20"/>
                <w:szCs w:val="20"/>
              </w:rPr>
            </w:pPr>
            <w:r>
              <w:rPr>
                <w:sz w:val="18"/>
                <w:szCs w:val="18"/>
              </w:rPr>
              <w:t>Automaticky vyplnené</w:t>
            </w:r>
          </w:p>
        </w:tc>
      </w:tr>
      <w:tr w:rsidR="00E028E6" w14:paraId="6DF2EC0A" w14:textId="77777777" w:rsidTr="008E46B1">
        <w:tc>
          <w:tcPr>
            <w:tcW w:w="9062" w:type="dxa"/>
            <w:gridSpan w:val="6"/>
          </w:tcPr>
          <w:p w14:paraId="71694116" w14:textId="77777777"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14:paraId="7C2A80A1" w14:textId="77777777" w:rsidTr="00E028E6">
        <w:tc>
          <w:tcPr>
            <w:tcW w:w="704" w:type="dxa"/>
          </w:tcPr>
          <w:p w14:paraId="1B563000" w14:textId="77777777" w:rsidR="00E028E6" w:rsidRPr="004D6168" w:rsidRDefault="00E028E6" w:rsidP="00E028E6">
            <w:pPr>
              <w:rPr>
                <w:sz w:val="20"/>
                <w:szCs w:val="20"/>
              </w:rPr>
            </w:pPr>
            <w:r w:rsidRPr="004D6168">
              <w:rPr>
                <w:sz w:val="20"/>
                <w:szCs w:val="20"/>
              </w:rPr>
              <w:t>28</w:t>
            </w:r>
          </w:p>
        </w:tc>
        <w:tc>
          <w:tcPr>
            <w:tcW w:w="3544" w:type="dxa"/>
            <w:gridSpan w:val="3"/>
          </w:tcPr>
          <w:p w14:paraId="547C26EC"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P.č.</w:t>
            </w:r>
          </w:p>
        </w:tc>
        <w:tc>
          <w:tcPr>
            <w:tcW w:w="4814" w:type="dxa"/>
            <w:gridSpan w:val="2"/>
          </w:tcPr>
          <w:p w14:paraId="39EE0B0B" w14:textId="77777777" w:rsidR="00E028E6" w:rsidRPr="004D6168" w:rsidRDefault="000A3BC3" w:rsidP="00E028E6">
            <w:pPr>
              <w:rPr>
                <w:sz w:val="20"/>
                <w:szCs w:val="20"/>
              </w:rPr>
            </w:pPr>
            <w:r>
              <w:rPr>
                <w:sz w:val="18"/>
                <w:szCs w:val="18"/>
              </w:rPr>
              <w:t>Automaticky vyplnené</w:t>
            </w:r>
          </w:p>
        </w:tc>
      </w:tr>
      <w:tr w:rsidR="00E028E6" w:rsidRPr="004D6168" w14:paraId="696EFA0B" w14:textId="77777777" w:rsidTr="00E028E6">
        <w:tc>
          <w:tcPr>
            <w:tcW w:w="704" w:type="dxa"/>
          </w:tcPr>
          <w:p w14:paraId="0595A650" w14:textId="77777777" w:rsidR="00E028E6" w:rsidRPr="004D6168" w:rsidRDefault="00E028E6" w:rsidP="00E028E6">
            <w:pPr>
              <w:rPr>
                <w:sz w:val="20"/>
                <w:szCs w:val="20"/>
              </w:rPr>
            </w:pPr>
            <w:r w:rsidRPr="004D6168">
              <w:rPr>
                <w:sz w:val="20"/>
                <w:szCs w:val="20"/>
              </w:rPr>
              <w:t>29</w:t>
            </w:r>
          </w:p>
        </w:tc>
        <w:tc>
          <w:tcPr>
            <w:tcW w:w="3544" w:type="dxa"/>
            <w:gridSpan w:val="3"/>
          </w:tcPr>
          <w:p w14:paraId="591A0E6C"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7A82A63" w14:textId="77777777" w:rsidR="00E028E6" w:rsidRPr="004D6168" w:rsidRDefault="000A3BC3" w:rsidP="00E028E6">
            <w:pPr>
              <w:rPr>
                <w:sz w:val="20"/>
                <w:szCs w:val="20"/>
              </w:rPr>
            </w:pPr>
            <w:r>
              <w:rPr>
                <w:sz w:val="18"/>
                <w:szCs w:val="18"/>
              </w:rPr>
              <w:t>Automaticky vyplnené</w:t>
            </w:r>
          </w:p>
        </w:tc>
      </w:tr>
      <w:tr w:rsidR="00E028E6" w:rsidRPr="004D6168" w14:paraId="210E2478" w14:textId="77777777" w:rsidTr="00E028E6">
        <w:tc>
          <w:tcPr>
            <w:tcW w:w="704" w:type="dxa"/>
          </w:tcPr>
          <w:p w14:paraId="617B6F48" w14:textId="77777777" w:rsidR="00E028E6" w:rsidRPr="004D6168" w:rsidRDefault="00E028E6" w:rsidP="00E028E6">
            <w:pPr>
              <w:rPr>
                <w:sz w:val="20"/>
                <w:szCs w:val="20"/>
              </w:rPr>
            </w:pPr>
            <w:r w:rsidRPr="004D6168">
              <w:rPr>
                <w:sz w:val="20"/>
                <w:szCs w:val="20"/>
              </w:rPr>
              <w:t>30</w:t>
            </w:r>
          </w:p>
        </w:tc>
        <w:tc>
          <w:tcPr>
            <w:tcW w:w="3544" w:type="dxa"/>
            <w:gridSpan w:val="3"/>
          </w:tcPr>
          <w:p w14:paraId="5768FD96" w14:textId="77777777"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14:paraId="71D55AED" w14:textId="77777777" w:rsidR="00E028E6" w:rsidRPr="004D6168" w:rsidRDefault="000A3BC3" w:rsidP="00E028E6">
            <w:pPr>
              <w:rPr>
                <w:sz w:val="20"/>
                <w:szCs w:val="20"/>
              </w:rPr>
            </w:pPr>
            <w:r>
              <w:rPr>
                <w:sz w:val="18"/>
                <w:szCs w:val="18"/>
              </w:rPr>
              <w:t>Automaticky vyplnené</w:t>
            </w:r>
          </w:p>
        </w:tc>
      </w:tr>
      <w:tr w:rsidR="00E028E6" w:rsidRPr="004D6168" w14:paraId="56ABB4F1" w14:textId="77777777" w:rsidTr="00E028E6">
        <w:tc>
          <w:tcPr>
            <w:tcW w:w="704" w:type="dxa"/>
          </w:tcPr>
          <w:p w14:paraId="3699D880" w14:textId="77777777" w:rsidR="00E028E6" w:rsidRPr="004D6168" w:rsidRDefault="00E028E6" w:rsidP="00E028E6">
            <w:pPr>
              <w:rPr>
                <w:sz w:val="20"/>
                <w:szCs w:val="20"/>
              </w:rPr>
            </w:pPr>
            <w:r w:rsidRPr="004D6168">
              <w:rPr>
                <w:sz w:val="20"/>
                <w:szCs w:val="20"/>
              </w:rPr>
              <w:t>31</w:t>
            </w:r>
          </w:p>
        </w:tc>
        <w:tc>
          <w:tcPr>
            <w:tcW w:w="3544" w:type="dxa"/>
            <w:gridSpan w:val="3"/>
          </w:tcPr>
          <w:p w14:paraId="47137639"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50AB4CBC" w14:textId="77777777" w:rsidR="00E028E6" w:rsidRPr="004D6168" w:rsidRDefault="000A3BC3" w:rsidP="00E028E6">
            <w:pPr>
              <w:rPr>
                <w:sz w:val="20"/>
                <w:szCs w:val="20"/>
              </w:rPr>
            </w:pPr>
            <w:r>
              <w:rPr>
                <w:sz w:val="18"/>
                <w:szCs w:val="18"/>
              </w:rPr>
              <w:t>Automaticky vyplnené</w:t>
            </w:r>
          </w:p>
        </w:tc>
      </w:tr>
      <w:tr w:rsidR="00E028E6" w:rsidRPr="004D6168" w14:paraId="0E42EBE5" w14:textId="77777777" w:rsidTr="00E028E6">
        <w:tc>
          <w:tcPr>
            <w:tcW w:w="704" w:type="dxa"/>
          </w:tcPr>
          <w:p w14:paraId="144969EE" w14:textId="77777777" w:rsidR="00E028E6" w:rsidRPr="004D6168" w:rsidRDefault="00E028E6" w:rsidP="00E028E6">
            <w:pPr>
              <w:rPr>
                <w:sz w:val="20"/>
                <w:szCs w:val="20"/>
              </w:rPr>
            </w:pPr>
            <w:r w:rsidRPr="004D6168">
              <w:rPr>
                <w:sz w:val="20"/>
                <w:szCs w:val="20"/>
              </w:rPr>
              <w:t>32</w:t>
            </w:r>
          </w:p>
        </w:tc>
        <w:tc>
          <w:tcPr>
            <w:tcW w:w="3544" w:type="dxa"/>
            <w:gridSpan w:val="3"/>
          </w:tcPr>
          <w:p w14:paraId="5F7183E9"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20DE612E" w14:textId="77777777" w:rsidR="00E028E6" w:rsidRPr="004D6168" w:rsidRDefault="000A3BC3" w:rsidP="00E028E6">
            <w:pPr>
              <w:rPr>
                <w:sz w:val="20"/>
                <w:szCs w:val="20"/>
              </w:rPr>
            </w:pPr>
            <w:r>
              <w:rPr>
                <w:sz w:val="18"/>
                <w:szCs w:val="18"/>
              </w:rPr>
              <w:t>Automaticky vyplnené</w:t>
            </w:r>
          </w:p>
        </w:tc>
      </w:tr>
      <w:tr w:rsidR="00E028E6" w:rsidRPr="004D6168" w14:paraId="3F0993B1" w14:textId="77777777" w:rsidTr="00E028E6">
        <w:tc>
          <w:tcPr>
            <w:tcW w:w="704" w:type="dxa"/>
          </w:tcPr>
          <w:p w14:paraId="38605CED" w14:textId="77777777" w:rsidR="00E028E6" w:rsidRPr="004D6168" w:rsidRDefault="00E028E6" w:rsidP="00E028E6">
            <w:pPr>
              <w:rPr>
                <w:sz w:val="20"/>
                <w:szCs w:val="20"/>
              </w:rPr>
            </w:pPr>
            <w:r w:rsidRPr="004D6168">
              <w:rPr>
                <w:sz w:val="20"/>
                <w:szCs w:val="20"/>
              </w:rPr>
              <w:t>33</w:t>
            </w:r>
          </w:p>
        </w:tc>
        <w:tc>
          <w:tcPr>
            <w:tcW w:w="3544" w:type="dxa"/>
            <w:gridSpan w:val="3"/>
          </w:tcPr>
          <w:p w14:paraId="63D9B46E"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31EBD2FA" w14:textId="77777777" w:rsidR="00E028E6" w:rsidRPr="004D6168" w:rsidRDefault="000A3BC3" w:rsidP="00E028E6">
            <w:pPr>
              <w:rPr>
                <w:sz w:val="20"/>
                <w:szCs w:val="20"/>
              </w:rPr>
            </w:pPr>
            <w:r>
              <w:rPr>
                <w:sz w:val="18"/>
                <w:szCs w:val="18"/>
              </w:rPr>
              <w:t>Automaticky vyplnené</w:t>
            </w:r>
          </w:p>
        </w:tc>
      </w:tr>
      <w:tr w:rsidR="00E028E6" w:rsidRPr="004D6168" w14:paraId="0D97545B" w14:textId="77777777" w:rsidTr="00E028E6">
        <w:tc>
          <w:tcPr>
            <w:tcW w:w="704" w:type="dxa"/>
          </w:tcPr>
          <w:p w14:paraId="6D73C317" w14:textId="77777777" w:rsidR="00E028E6" w:rsidRPr="004D6168" w:rsidRDefault="00E028E6" w:rsidP="00E028E6">
            <w:pPr>
              <w:rPr>
                <w:sz w:val="20"/>
                <w:szCs w:val="20"/>
              </w:rPr>
            </w:pPr>
            <w:r w:rsidRPr="004D6168">
              <w:rPr>
                <w:sz w:val="20"/>
                <w:szCs w:val="20"/>
              </w:rPr>
              <w:t>34</w:t>
            </w:r>
          </w:p>
        </w:tc>
        <w:tc>
          <w:tcPr>
            <w:tcW w:w="3544" w:type="dxa"/>
            <w:gridSpan w:val="3"/>
          </w:tcPr>
          <w:p w14:paraId="0D1048BD"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44C3260B" w14:textId="77777777" w:rsidR="00E028E6" w:rsidRPr="004D6168" w:rsidRDefault="000A3BC3" w:rsidP="00E028E6">
            <w:pPr>
              <w:rPr>
                <w:sz w:val="20"/>
                <w:szCs w:val="20"/>
              </w:rPr>
            </w:pPr>
            <w:r>
              <w:rPr>
                <w:sz w:val="18"/>
                <w:szCs w:val="18"/>
              </w:rPr>
              <w:t>Automaticky vyplnené</w:t>
            </w:r>
          </w:p>
        </w:tc>
      </w:tr>
      <w:tr w:rsidR="00E028E6" w:rsidRPr="004D6168" w14:paraId="0F953121" w14:textId="77777777" w:rsidTr="00E028E6">
        <w:tc>
          <w:tcPr>
            <w:tcW w:w="704" w:type="dxa"/>
          </w:tcPr>
          <w:p w14:paraId="018BF12B" w14:textId="77777777" w:rsidR="00E028E6" w:rsidRPr="004D6168" w:rsidRDefault="00E028E6" w:rsidP="00E028E6">
            <w:pPr>
              <w:rPr>
                <w:sz w:val="20"/>
                <w:szCs w:val="20"/>
              </w:rPr>
            </w:pPr>
            <w:r w:rsidRPr="004D6168">
              <w:rPr>
                <w:sz w:val="20"/>
                <w:szCs w:val="20"/>
              </w:rPr>
              <w:t>35</w:t>
            </w:r>
          </w:p>
        </w:tc>
        <w:tc>
          <w:tcPr>
            <w:tcW w:w="3544" w:type="dxa"/>
            <w:gridSpan w:val="3"/>
          </w:tcPr>
          <w:p w14:paraId="70AFA462"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14:paraId="1D42326D" w14:textId="77777777" w:rsidR="00E028E6" w:rsidRPr="004D6168" w:rsidRDefault="000A3BC3">
            <w:pPr>
              <w:rPr>
                <w:sz w:val="20"/>
                <w:szCs w:val="20"/>
              </w:rPr>
            </w:pPr>
            <w:r>
              <w:rPr>
                <w:sz w:val="18"/>
                <w:szCs w:val="18"/>
              </w:rPr>
              <w:t>Automaticky vyplnené</w:t>
            </w:r>
          </w:p>
        </w:tc>
      </w:tr>
      <w:tr w:rsidR="00B77B8F" w14:paraId="5AE6EDB3" w14:textId="77777777" w:rsidTr="008E46B1">
        <w:tc>
          <w:tcPr>
            <w:tcW w:w="9062" w:type="dxa"/>
            <w:gridSpan w:val="6"/>
          </w:tcPr>
          <w:p w14:paraId="698A74EF" w14:textId="77777777"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14:paraId="7FB4ECA2" w14:textId="77777777"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14:paraId="27714B5F" w14:textId="77777777" w:rsidTr="00E028E6">
        <w:tc>
          <w:tcPr>
            <w:tcW w:w="704" w:type="dxa"/>
          </w:tcPr>
          <w:p w14:paraId="6839C6C3" w14:textId="77777777" w:rsidR="00E028E6" w:rsidRPr="004D6168" w:rsidRDefault="00AB2A08" w:rsidP="00E028E6">
            <w:pPr>
              <w:rPr>
                <w:sz w:val="20"/>
                <w:szCs w:val="20"/>
              </w:rPr>
            </w:pPr>
            <w:r w:rsidRPr="004D6168">
              <w:rPr>
                <w:sz w:val="20"/>
                <w:szCs w:val="20"/>
              </w:rPr>
              <w:t>36</w:t>
            </w:r>
          </w:p>
        </w:tc>
        <w:tc>
          <w:tcPr>
            <w:tcW w:w="3544" w:type="dxa"/>
            <w:gridSpan w:val="3"/>
          </w:tcPr>
          <w:p w14:paraId="0B8B25C6" w14:textId="77777777"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14:paraId="7434C4DD" w14:textId="77777777"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ŽoNFP (max. 1500 znakov)</w:t>
            </w:r>
          </w:p>
        </w:tc>
      </w:tr>
      <w:tr w:rsidR="00E028E6" w:rsidRPr="004D6168" w14:paraId="3C7905B2" w14:textId="77777777" w:rsidTr="00E028E6">
        <w:tc>
          <w:tcPr>
            <w:tcW w:w="704" w:type="dxa"/>
          </w:tcPr>
          <w:p w14:paraId="4065435E" w14:textId="77777777" w:rsidR="00E028E6" w:rsidRPr="004D6168" w:rsidRDefault="00AB2A08" w:rsidP="00E028E6">
            <w:pPr>
              <w:rPr>
                <w:sz w:val="20"/>
                <w:szCs w:val="20"/>
              </w:rPr>
            </w:pPr>
            <w:r w:rsidRPr="004D6168">
              <w:rPr>
                <w:sz w:val="20"/>
                <w:szCs w:val="20"/>
              </w:rPr>
              <w:t>37</w:t>
            </w:r>
          </w:p>
        </w:tc>
        <w:tc>
          <w:tcPr>
            <w:tcW w:w="3544" w:type="dxa"/>
            <w:gridSpan w:val="3"/>
          </w:tcPr>
          <w:p w14:paraId="07D64E69"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w:t>
            </w:r>
            <w:r w:rsidR="007B52F8">
              <w:rPr>
                <w:rFonts w:ascii="Roboto" w:hAnsi="Roboto" w:cs="Roboto"/>
                <w:b/>
                <w:bCs/>
                <w:color w:val="000000"/>
                <w:sz w:val="20"/>
                <w:szCs w:val="20"/>
              </w:rPr>
              <w:lastRenderedPageBreak/>
              <w:t>rozvoja</w:t>
            </w:r>
          </w:p>
        </w:tc>
        <w:tc>
          <w:tcPr>
            <w:tcW w:w="4814" w:type="dxa"/>
            <w:gridSpan w:val="2"/>
          </w:tcPr>
          <w:p w14:paraId="438ABCC7" w14:textId="77777777" w:rsidR="00E028E6" w:rsidRPr="00D5119B" w:rsidRDefault="0044080A" w:rsidP="00E028E6">
            <w:pPr>
              <w:rPr>
                <w:sz w:val="18"/>
                <w:szCs w:val="18"/>
              </w:rPr>
            </w:pPr>
            <w:r w:rsidRPr="00D5119B">
              <w:rPr>
                <w:sz w:val="18"/>
                <w:szCs w:val="18"/>
              </w:rPr>
              <w:lastRenderedPageBreak/>
              <w:t>Vypĺňa prijímateľ</w:t>
            </w:r>
          </w:p>
        </w:tc>
      </w:tr>
      <w:tr w:rsidR="00E028E6" w:rsidRPr="004D6168" w14:paraId="1FE4D63F" w14:textId="77777777" w:rsidTr="00E028E6">
        <w:tc>
          <w:tcPr>
            <w:tcW w:w="704" w:type="dxa"/>
          </w:tcPr>
          <w:p w14:paraId="09DC4A9E" w14:textId="77777777" w:rsidR="00E028E6" w:rsidRPr="004D6168" w:rsidRDefault="00AB2A08" w:rsidP="00E028E6">
            <w:pPr>
              <w:rPr>
                <w:sz w:val="20"/>
                <w:szCs w:val="20"/>
              </w:rPr>
            </w:pPr>
            <w:r w:rsidRPr="004D6168">
              <w:rPr>
                <w:sz w:val="20"/>
                <w:szCs w:val="20"/>
              </w:rPr>
              <w:t>38</w:t>
            </w:r>
          </w:p>
        </w:tc>
        <w:tc>
          <w:tcPr>
            <w:tcW w:w="3544" w:type="dxa"/>
            <w:gridSpan w:val="3"/>
          </w:tcPr>
          <w:p w14:paraId="632757C7"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14:paraId="775F58F6" w14:textId="77777777" w:rsidR="00E028E6" w:rsidRPr="00D5119B" w:rsidRDefault="0044080A" w:rsidP="00E028E6">
            <w:pPr>
              <w:rPr>
                <w:sz w:val="18"/>
                <w:szCs w:val="18"/>
              </w:rPr>
            </w:pPr>
            <w:r w:rsidRPr="00D5119B">
              <w:rPr>
                <w:sz w:val="18"/>
                <w:szCs w:val="18"/>
              </w:rPr>
              <w:t>Vypĺňa prijímateľ</w:t>
            </w:r>
          </w:p>
        </w:tc>
      </w:tr>
      <w:tr w:rsidR="00E028E6" w:rsidRPr="004D6168" w14:paraId="22FBFB37" w14:textId="77777777" w:rsidTr="00E028E6">
        <w:tc>
          <w:tcPr>
            <w:tcW w:w="704" w:type="dxa"/>
          </w:tcPr>
          <w:p w14:paraId="28FBF28C" w14:textId="77777777" w:rsidR="00E028E6" w:rsidRPr="004D6168" w:rsidRDefault="00AB2A08" w:rsidP="00E028E6">
            <w:pPr>
              <w:rPr>
                <w:sz w:val="20"/>
                <w:szCs w:val="20"/>
              </w:rPr>
            </w:pPr>
            <w:r w:rsidRPr="004D6168">
              <w:rPr>
                <w:sz w:val="20"/>
                <w:szCs w:val="20"/>
              </w:rPr>
              <w:t>39</w:t>
            </w:r>
          </w:p>
        </w:tc>
        <w:tc>
          <w:tcPr>
            <w:tcW w:w="3544" w:type="dxa"/>
            <w:gridSpan w:val="3"/>
          </w:tcPr>
          <w:p w14:paraId="6494BF85"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14:paraId="39844947" w14:textId="77777777" w:rsidR="00E028E6" w:rsidRPr="00D5119B" w:rsidRDefault="0044080A" w:rsidP="00E028E6">
            <w:pPr>
              <w:rPr>
                <w:sz w:val="18"/>
                <w:szCs w:val="18"/>
              </w:rPr>
            </w:pPr>
            <w:r w:rsidRPr="00D5119B">
              <w:rPr>
                <w:sz w:val="18"/>
                <w:szCs w:val="18"/>
              </w:rPr>
              <w:t>Vypĺňa prijímateľ</w:t>
            </w:r>
          </w:p>
        </w:tc>
      </w:tr>
      <w:tr w:rsidR="00E028E6" w:rsidRPr="004D6168" w14:paraId="5A2E596C" w14:textId="77777777" w:rsidTr="00E028E6">
        <w:tc>
          <w:tcPr>
            <w:tcW w:w="704" w:type="dxa"/>
          </w:tcPr>
          <w:p w14:paraId="37E13F54" w14:textId="77777777" w:rsidR="00E028E6" w:rsidRPr="004D6168" w:rsidRDefault="00AB2A08" w:rsidP="00E028E6">
            <w:pPr>
              <w:rPr>
                <w:sz w:val="20"/>
                <w:szCs w:val="20"/>
              </w:rPr>
            </w:pPr>
            <w:r w:rsidRPr="004D6168">
              <w:rPr>
                <w:sz w:val="20"/>
                <w:szCs w:val="20"/>
              </w:rPr>
              <w:t>40</w:t>
            </w:r>
          </w:p>
        </w:tc>
        <w:tc>
          <w:tcPr>
            <w:tcW w:w="3544" w:type="dxa"/>
            <w:gridSpan w:val="3"/>
          </w:tcPr>
          <w:p w14:paraId="574744E4"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14:paraId="642AD4B0" w14:textId="77777777" w:rsidR="00E028E6" w:rsidRPr="00D5119B" w:rsidRDefault="0044080A" w:rsidP="00E028E6">
            <w:pPr>
              <w:rPr>
                <w:sz w:val="18"/>
                <w:szCs w:val="18"/>
              </w:rPr>
            </w:pPr>
            <w:r w:rsidRPr="00D5119B">
              <w:rPr>
                <w:sz w:val="18"/>
                <w:szCs w:val="18"/>
              </w:rPr>
              <w:t>Vypĺňa prijímateľ</w:t>
            </w:r>
          </w:p>
        </w:tc>
      </w:tr>
      <w:tr w:rsidR="0004640E" w14:paraId="2D263E53" w14:textId="77777777" w:rsidTr="008E46B1">
        <w:tc>
          <w:tcPr>
            <w:tcW w:w="9062" w:type="dxa"/>
            <w:gridSpan w:val="6"/>
          </w:tcPr>
          <w:p w14:paraId="3F297D3E" w14:textId="77777777"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14:paraId="35B69AC7" w14:textId="030F0E95"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w:t>
            </w:r>
            <w:del w:id="61" w:author="Autor">
              <w:r w:rsidRPr="00D5119B" w:rsidDel="006605A5">
                <w:rPr>
                  <w:sz w:val="18"/>
                  <w:szCs w:val="18"/>
                </w:rPr>
                <w:delText>poskytnutí nen</w:delText>
              </w:r>
              <w:r w:rsidR="008963BB" w:rsidDel="006605A5">
                <w:rPr>
                  <w:sz w:val="18"/>
                  <w:szCs w:val="18"/>
                </w:rPr>
                <w:delText>ávratného finančného príspevku</w:delText>
              </w:r>
            </w:del>
            <w:ins w:id="62" w:author="Autor">
              <w:r w:rsidR="006605A5">
                <w:rPr>
                  <w:sz w:val="18"/>
                  <w:szCs w:val="18"/>
                </w:rPr>
                <w:t>NFP</w:t>
              </w:r>
            </w:ins>
            <w:r w:rsidR="008963BB">
              <w:rPr>
                <w:sz w:val="18"/>
                <w:szCs w:val="18"/>
              </w:rPr>
              <w:t xml:space="preserve">.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14:paraId="395C834F" w14:textId="77777777"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14:paraId="5A55C1F9" w14:textId="77777777" w:rsidTr="00E028E6">
        <w:tc>
          <w:tcPr>
            <w:tcW w:w="704" w:type="dxa"/>
          </w:tcPr>
          <w:p w14:paraId="2F31BAB7" w14:textId="77777777" w:rsidR="0004640E" w:rsidRPr="004D6168" w:rsidRDefault="00C25478" w:rsidP="0004640E">
            <w:pPr>
              <w:rPr>
                <w:sz w:val="20"/>
                <w:szCs w:val="20"/>
              </w:rPr>
            </w:pPr>
            <w:r w:rsidRPr="004D6168">
              <w:rPr>
                <w:sz w:val="20"/>
                <w:szCs w:val="20"/>
              </w:rPr>
              <w:t>41</w:t>
            </w:r>
          </w:p>
        </w:tc>
        <w:tc>
          <w:tcPr>
            <w:tcW w:w="3544" w:type="dxa"/>
            <w:gridSpan w:val="3"/>
          </w:tcPr>
          <w:p w14:paraId="21D4B9AD"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78E3E85A"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7FD1C914" w14:textId="77777777" w:rsidTr="00E028E6">
        <w:tc>
          <w:tcPr>
            <w:tcW w:w="704" w:type="dxa"/>
          </w:tcPr>
          <w:p w14:paraId="26FF6246" w14:textId="77777777" w:rsidR="0004640E" w:rsidRPr="004D6168" w:rsidRDefault="00C25478" w:rsidP="0004640E">
            <w:pPr>
              <w:rPr>
                <w:sz w:val="20"/>
                <w:szCs w:val="20"/>
              </w:rPr>
            </w:pPr>
            <w:r w:rsidRPr="004D6168">
              <w:rPr>
                <w:sz w:val="20"/>
                <w:szCs w:val="20"/>
              </w:rPr>
              <w:t>42</w:t>
            </w:r>
          </w:p>
        </w:tc>
        <w:tc>
          <w:tcPr>
            <w:tcW w:w="3544" w:type="dxa"/>
            <w:gridSpan w:val="3"/>
          </w:tcPr>
          <w:p w14:paraId="2E69D1BA"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2C9F8C30"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223310DA" w14:textId="77777777" w:rsidTr="00E028E6">
        <w:tc>
          <w:tcPr>
            <w:tcW w:w="704" w:type="dxa"/>
          </w:tcPr>
          <w:p w14:paraId="2E1BF496" w14:textId="77777777" w:rsidR="0004640E" w:rsidRPr="004D6168" w:rsidRDefault="00C25478" w:rsidP="0004640E">
            <w:pPr>
              <w:rPr>
                <w:sz w:val="20"/>
                <w:szCs w:val="20"/>
              </w:rPr>
            </w:pPr>
            <w:r w:rsidRPr="004D6168">
              <w:rPr>
                <w:sz w:val="20"/>
                <w:szCs w:val="20"/>
              </w:rPr>
              <w:t>43</w:t>
            </w:r>
          </w:p>
        </w:tc>
        <w:tc>
          <w:tcPr>
            <w:tcW w:w="3544" w:type="dxa"/>
            <w:gridSpan w:val="3"/>
          </w:tcPr>
          <w:p w14:paraId="0182DCC3"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145BD625" w14:textId="0DE39FD5" w:rsidR="0004640E" w:rsidRPr="00D5119B" w:rsidRDefault="00793DE6" w:rsidP="005D7A83">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w:t>
            </w:r>
            <w:del w:id="63" w:author="Autor">
              <w:r w:rsidR="008E46B1" w:rsidRPr="00D5119B" w:rsidDel="005D7A83">
                <w:rPr>
                  <w:sz w:val="18"/>
                  <w:szCs w:val="18"/>
                </w:rPr>
                <w:delText>poskytnutí nenávratného finančného príspevku</w:delText>
              </w:r>
            </w:del>
            <w:ins w:id="64" w:author="Autor">
              <w:r w:rsidR="005D7A83">
                <w:rPr>
                  <w:sz w:val="18"/>
                  <w:szCs w:val="18"/>
                </w:rPr>
                <w:t>NFP</w:t>
              </w:r>
            </w:ins>
          </w:p>
        </w:tc>
      </w:tr>
      <w:tr w:rsidR="0004640E" w:rsidRPr="004D6168" w14:paraId="47F936CB" w14:textId="77777777" w:rsidTr="00E028E6">
        <w:tc>
          <w:tcPr>
            <w:tcW w:w="704" w:type="dxa"/>
          </w:tcPr>
          <w:p w14:paraId="1C1A3E25" w14:textId="77777777" w:rsidR="0004640E" w:rsidRPr="004D6168" w:rsidRDefault="00C25478" w:rsidP="0004640E">
            <w:pPr>
              <w:rPr>
                <w:sz w:val="20"/>
                <w:szCs w:val="20"/>
              </w:rPr>
            </w:pPr>
            <w:r w:rsidRPr="004D6168">
              <w:rPr>
                <w:sz w:val="20"/>
                <w:szCs w:val="20"/>
              </w:rPr>
              <w:t>44</w:t>
            </w:r>
          </w:p>
        </w:tc>
        <w:tc>
          <w:tcPr>
            <w:tcW w:w="3544" w:type="dxa"/>
            <w:gridSpan w:val="3"/>
          </w:tcPr>
          <w:p w14:paraId="35CEE374"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14:paraId="5CF89857" w14:textId="54C0C374" w:rsidR="0004640E" w:rsidRPr="00D5119B" w:rsidRDefault="00793DE6" w:rsidP="005D7A83">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w:t>
            </w:r>
            <w:del w:id="65" w:author="Autor">
              <w:r w:rsidR="008E46B1" w:rsidRPr="00D5119B" w:rsidDel="005D7A83">
                <w:rPr>
                  <w:sz w:val="18"/>
                  <w:szCs w:val="18"/>
                </w:rPr>
                <w:delText>poskytnutí nenávratného finančného príspevku</w:delText>
              </w:r>
            </w:del>
            <w:ins w:id="66" w:author="Autor">
              <w:r w:rsidR="005D7A83">
                <w:rPr>
                  <w:sz w:val="18"/>
                  <w:szCs w:val="18"/>
                </w:rPr>
                <w:t>NFP</w:t>
              </w:r>
            </w:ins>
          </w:p>
        </w:tc>
      </w:tr>
      <w:tr w:rsidR="0004640E" w:rsidRPr="004D6168" w14:paraId="6751A673" w14:textId="77777777" w:rsidTr="00E028E6">
        <w:tc>
          <w:tcPr>
            <w:tcW w:w="704" w:type="dxa"/>
          </w:tcPr>
          <w:p w14:paraId="3EB7E6E2" w14:textId="77777777" w:rsidR="0004640E" w:rsidRPr="004D6168" w:rsidRDefault="00C25478" w:rsidP="0004640E">
            <w:pPr>
              <w:rPr>
                <w:sz w:val="20"/>
                <w:szCs w:val="20"/>
              </w:rPr>
            </w:pPr>
            <w:r w:rsidRPr="004D6168">
              <w:rPr>
                <w:sz w:val="20"/>
                <w:szCs w:val="20"/>
              </w:rPr>
              <w:t>45</w:t>
            </w:r>
          </w:p>
        </w:tc>
        <w:tc>
          <w:tcPr>
            <w:tcW w:w="3544" w:type="dxa"/>
            <w:gridSpan w:val="3"/>
          </w:tcPr>
          <w:p w14:paraId="30213D7A"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6402ED7" w14:textId="7D1ACC2E" w:rsidR="0004640E" w:rsidRPr="00D5119B" w:rsidRDefault="00793DE6" w:rsidP="005D7A83">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w:t>
            </w:r>
            <w:del w:id="67" w:author="Autor">
              <w:r w:rsidR="008E46B1" w:rsidRPr="00D5119B" w:rsidDel="005D7A83">
                <w:rPr>
                  <w:sz w:val="18"/>
                  <w:szCs w:val="18"/>
                </w:rPr>
                <w:delText>poskytnutí nenávratného finančného príspevku</w:delText>
              </w:r>
            </w:del>
            <w:ins w:id="68" w:author="Autor">
              <w:r w:rsidR="005D7A83">
                <w:rPr>
                  <w:sz w:val="18"/>
                  <w:szCs w:val="18"/>
                </w:rPr>
                <w:t>NFP</w:t>
              </w:r>
            </w:ins>
          </w:p>
        </w:tc>
      </w:tr>
      <w:tr w:rsidR="0004640E" w:rsidRPr="004D6168" w14:paraId="75F2DB53" w14:textId="77777777" w:rsidTr="00E028E6">
        <w:tc>
          <w:tcPr>
            <w:tcW w:w="704" w:type="dxa"/>
          </w:tcPr>
          <w:p w14:paraId="426B7A65" w14:textId="77777777" w:rsidR="0004640E" w:rsidRPr="004D6168" w:rsidRDefault="00C25478" w:rsidP="0004640E">
            <w:pPr>
              <w:rPr>
                <w:sz w:val="20"/>
                <w:szCs w:val="20"/>
              </w:rPr>
            </w:pPr>
            <w:r w:rsidRPr="004D6168">
              <w:rPr>
                <w:sz w:val="20"/>
                <w:szCs w:val="20"/>
              </w:rPr>
              <w:t>46</w:t>
            </w:r>
          </w:p>
        </w:tc>
        <w:tc>
          <w:tcPr>
            <w:tcW w:w="3544" w:type="dxa"/>
            <w:gridSpan w:val="3"/>
          </w:tcPr>
          <w:p w14:paraId="30434EC2"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213128B1" w14:textId="4E650114" w:rsidR="0004640E" w:rsidRPr="00D5119B" w:rsidRDefault="00793DE6" w:rsidP="005D7A83">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w:t>
            </w:r>
            <w:del w:id="69" w:author="Autor">
              <w:r w:rsidR="008E46B1" w:rsidRPr="00D5119B" w:rsidDel="005D7A83">
                <w:rPr>
                  <w:sz w:val="18"/>
                  <w:szCs w:val="18"/>
                </w:rPr>
                <w:delText>poskytnutí nenávratného finančného príspevku</w:delText>
              </w:r>
            </w:del>
            <w:ins w:id="70" w:author="Autor">
              <w:r w:rsidR="005D7A83">
                <w:rPr>
                  <w:sz w:val="18"/>
                  <w:szCs w:val="18"/>
                </w:rPr>
                <w:t>NFP</w:t>
              </w:r>
            </w:ins>
          </w:p>
        </w:tc>
      </w:tr>
      <w:tr w:rsidR="0004640E" w:rsidRPr="004D6168" w14:paraId="1E60E961" w14:textId="77777777" w:rsidTr="00E028E6">
        <w:tc>
          <w:tcPr>
            <w:tcW w:w="704" w:type="dxa"/>
          </w:tcPr>
          <w:p w14:paraId="00D4F4DE" w14:textId="77777777" w:rsidR="0004640E" w:rsidRPr="004D6168" w:rsidRDefault="00C25478" w:rsidP="0004640E">
            <w:pPr>
              <w:rPr>
                <w:sz w:val="20"/>
                <w:szCs w:val="20"/>
              </w:rPr>
            </w:pPr>
            <w:r w:rsidRPr="004D6168">
              <w:rPr>
                <w:sz w:val="20"/>
                <w:szCs w:val="20"/>
              </w:rPr>
              <w:t>47</w:t>
            </w:r>
          </w:p>
        </w:tc>
        <w:tc>
          <w:tcPr>
            <w:tcW w:w="3544" w:type="dxa"/>
            <w:gridSpan w:val="3"/>
          </w:tcPr>
          <w:p w14:paraId="04C2A9EA"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3AFD3181" w14:textId="12C9EC19" w:rsidR="0004640E" w:rsidRPr="00D5119B" w:rsidRDefault="00B01BB0" w:rsidP="005D7A83">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w:t>
            </w:r>
            <w:del w:id="71" w:author="Autor">
              <w:r w:rsidR="008E46B1" w:rsidRPr="00D5119B" w:rsidDel="005D7A83">
                <w:rPr>
                  <w:sz w:val="18"/>
                  <w:szCs w:val="18"/>
                </w:rPr>
                <w:delText>poskytnutí nenávratného finančného príspevku</w:delText>
              </w:r>
            </w:del>
            <w:ins w:id="72" w:author="Autor">
              <w:r w:rsidR="005D7A83">
                <w:rPr>
                  <w:sz w:val="18"/>
                  <w:szCs w:val="18"/>
                </w:rPr>
                <w:t>NFP</w:t>
              </w:r>
            </w:ins>
          </w:p>
        </w:tc>
      </w:tr>
      <w:tr w:rsidR="008E46B1" w:rsidRPr="004D6168" w14:paraId="15F1DFD5" w14:textId="77777777" w:rsidTr="00302091">
        <w:tc>
          <w:tcPr>
            <w:tcW w:w="704" w:type="dxa"/>
          </w:tcPr>
          <w:p w14:paraId="06E5FBB8" w14:textId="77777777" w:rsidR="008E46B1" w:rsidRPr="004D6168" w:rsidRDefault="008E46B1" w:rsidP="0004640E">
            <w:pPr>
              <w:rPr>
                <w:sz w:val="20"/>
                <w:szCs w:val="20"/>
              </w:rPr>
            </w:pPr>
            <w:r w:rsidRPr="004D6168">
              <w:rPr>
                <w:sz w:val="20"/>
                <w:szCs w:val="20"/>
              </w:rPr>
              <w:t>48</w:t>
            </w:r>
          </w:p>
        </w:tc>
        <w:tc>
          <w:tcPr>
            <w:tcW w:w="1418" w:type="dxa"/>
            <w:vMerge w:val="restart"/>
          </w:tcPr>
          <w:p w14:paraId="3FF66E47"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Skutočný stav kumulatív</w:t>
            </w:r>
          </w:p>
        </w:tc>
        <w:tc>
          <w:tcPr>
            <w:tcW w:w="2126" w:type="dxa"/>
            <w:gridSpan w:val="2"/>
          </w:tcPr>
          <w:p w14:paraId="6BF1689D" w14:textId="77777777"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14:paraId="27475289" w14:textId="77777777"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14:paraId="76362337" w14:textId="086FFF9D" w:rsidR="008E46B1" w:rsidRPr="00D5119B" w:rsidRDefault="008E46B1" w:rsidP="005D7A83">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 xml:space="preserve">j. súhrnná hodnota dosiahnutá za obdobie od začiatku realizácie </w:t>
            </w:r>
            <w:del w:id="73" w:author="Autor">
              <w:r w:rsidRPr="004A5050" w:rsidDel="005D7A83">
                <w:rPr>
                  <w:sz w:val="18"/>
                  <w:szCs w:val="18"/>
                </w:rPr>
                <w:delText>projektu do ukončenia monitorovaného obdobia</w:delText>
              </w:r>
            </w:del>
            <w:ins w:id="74" w:author="Autor">
              <w:r w:rsidR="005D7A83">
                <w:rPr>
                  <w:sz w:val="18"/>
                  <w:szCs w:val="18"/>
                </w:rPr>
                <w:t xml:space="preserve"> hlavných aktivít </w:t>
              </w:r>
              <w:r w:rsidR="005D7A83" w:rsidRPr="004A5050">
                <w:rPr>
                  <w:sz w:val="18"/>
                  <w:szCs w:val="18"/>
                </w:rPr>
                <w:t>projektu</w:t>
              </w:r>
              <w:r w:rsidR="005D7A83">
                <w:rPr>
                  <w:sz w:val="18"/>
                  <w:szCs w:val="18"/>
                </w:rPr>
                <w:t xml:space="preserve"> alebo od účinnosti zmluvy o NFP (podľa toho, ktorá skutočnosť nastala skôr)</w:t>
              </w:r>
              <w:r w:rsidR="005D7A83" w:rsidRPr="004A5050">
                <w:rPr>
                  <w:sz w:val="18"/>
                  <w:szCs w:val="18"/>
                </w:rPr>
                <w:t xml:space="preserve"> do ukončenia monitorovaného obdobia</w:t>
              </w:r>
              <w:r w:rsidR="005D7A83">
                <w:rPr>
                  <w:sz w:val="18"/>
                  <w:szCs w:val="18"/>
                </w:rPr>
                <w:t xml:space="preserve"> (</w:t>
              </w:r>
              <w:r w:rsidR="005D7A83" w:rsidRPr="00DC062E">
                <w:rPr>
                  <w:sz w:val="18"/>
                  <w:szCs w:val="18"/>
                </w:rPr>
                <w:t>k 31.12. daného roku</w:t>
              </w:r>
              <w:r w:rsidR="005D7A83">
                <w:rPr>
                  <w:sz w:val="18"/>
                  <w:szCs w:val="18"/>
                </w:rPr>
                <w:t xml:space="preserve">; </w:t>
              </w:r>
              <w:r w:rsidR="005D7A83" w:rsidRPr="00DC062E">
                <w:rPr>
                  <w:sz w:val="18"/>
                  <w:szCs w:val="18"/>
                </w:rPr>
                <w:t>v prípade záverečnej monitorovacej správy do momentu ukončenia realizácie aktivít projektu v danom roku</w:t>
              </w:r>
              <w:r w:rsidR="005D7A83">
                <w:rPr>
                  <w:sz w:val="18"/>
                  <w:szCs w:val="18"/>
                </w:rPr>
                <w:t xml:space="preserve">; </w:t>
              </w:r>
              <w:r w:rsidR="005D7A83" w:rsidRPr="00960B14">
                <w:rPr>
                  <w:sz w:val="18"/>
                  <w:szCs w:val="18"/>
                </w:rPr>
                <w:t>v prípade následnej monitorovacej správy do konca monitorovaného obdobia</w:t>
              </w:r>
              <w:r w:rsidR="005D7A83" w:rsidRPr="00DC062E">
                <w:rPr>
                  <w:sz w:val="18"/>
                  <w:szCs w:val="18"/>
                </w:rPr>
                <w:t>)</w:t>
              </w:r>
            </w:ins>
          </w:p>
        </w:tc>
      </w:tr>
      <w:tr w:rsidR="008E46B1" w:rsidRPr="004D6168" w14:paraId="4E606408" w14:textId="77777777" w:rsidTr="00302091">
        <w:tc>
          <w:tcPr>
            <w:tcW w:w="704" w:type="dxa"/>
          </w:tcPr>
          <w:p w14:paraId="7B24A2C0" w14:textId="77777777" w:rsidR="008E46B1" w:rsidRPr="004D6168" w:rsidRDefault="008E46B1" w:rsidP="0004640E">
            <w:pPr>
              <w:rPr>
                <w:sz w:val="20"/>
                <w:szCs w:val="20"/>
              </w:rPr>
            </w:pPr>
            <w:r w:rsidRPr="004D6168">
              <w:rPr>
                <w:sz w:val="20"/>
                <w:szCs w:val="20"/>
              </w:rPr>
              <w:t>49</w:t>
            </w:r>
          </w:p>
        </w:tc>
        <w:tc>
          <w:tcPr>
            <w:tcW w:w="1418" w:type="dxa"/>
            <w:vMerge/>
          </w:tcPr>
          <w:p w14:paraId="47849EAE"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45C847A9"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2F71FF0E" w14:textId="77777777"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14:paraId="43527BB3" w14:textId="77777777" w:rsidR="008E46B1" w:rsidRPr="00D5119B" w:rsidRDefault="008E46B1" w:rsidP="0004640E">
            <w:pPr>
              <w:rPr>
                <w:sz w:val="18"/>
                <w:szCs w:val="18"/>
              </w:rPr>
            </w:pPr>
          </w:p>
        </w:tc>
      </w:tr>
      <w:tr w:rsidR="008E46B1" w:rsidRPr="004D6168" w14:paraId="280C31D6" w14:textId="77777777" w:rsidTr="00302091">
        <w:tc>
          <w:tcPr>
            <w:tcW w:w="704" w:type="dxa"/>
          </w:tcPr>
          <w:p w14:paraId="62EA7739" w14:textId="77777777" w:rsidR="008E46B1" w:rsidRPr="004D6168" w:rsidRDefault="008E46B1" w:rsidP="0004640E">
            <w:pPr>
              <w:rPr>
                <w:sz w:val="20"/>
                <w:szCs w:val="20"/>
              </w:rPr>
            </w:pPr>
            <w:r w:rsidRPr="004D6168">
              <w:rPr>
                <w:sz w:val="20"/>
                <w:szCs w:val="20"/>
              </w:rPr>
              <w:t>50</w:t>
            </w:r>
          </w:p>
        </w:tc>
        <w:tc>
          <w:tcPr>
            <w:tcW w:w="1418" w:type="dxa"/>
            <w:vMerge/>
          </w:tcPr>
          <w:p w14:paraId="57ECAA42"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2D4C9D0A"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6F315428" w14:textId="77777777"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14:paraId="52768654" w14:textId="77777777" w:rsidR="008E46B1" w:rsidRPr="00D5119B" w:rsidRDefault="008E46B1" w:rsidP="0004640E">
            <w:pPr>
              <w:rPr>
                <w:sz w:val="18"/>
                <w:szCs w:val="18"/>
              </w:rPr>
            </w:pPr>
          </w:p>
        </w:tc>
      </w:tr>
      <w:tr w:rsidR="0004640E" w:rsidRPr="004D6168" w14:paraId="6EAD4FCC" w14:textId="77777777" w:rsidTr="00E028E6">
        <w:tc>
          <w:tcPr>
            <w:tcW w:w="704" w:type="dxa"/>
          </w:tcPr>
          <w:p w14:paraId="76E0B91A" w14:textId="77777777" w:rsidR="0004640E" w:rsidRPr="004D6168" w:rsidRDefault="00C25478" w:rsidP="0004640E">
            <w:pPr>
              <w:rPr>
                <w:sz w:val="20"/>
                <w:szCs w:val="20"/>
              </w:rPr>
            </w:pPr>
            <w:r w:rsidRPr="004D6168">
              <w:rPr>
                <w:sz w:val="20"/>
                <w:szCs w:val="20"/>
              </w:rPr>
              <w:t>51</w:t>
            </w:r>
          </w:p>
        </w:tc>
        <w:tc>
          <w:tcPr>
            <w:tcW w:w="3544" w:type="dxa"/>
            <w:gridSpan w:val="3"/>
          </w:tcPr>
          <w:p w14:paraId="262A1CE6"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kumulatív (v %)</w:t>
            </w:r>
          </w:p>
        </w:tc>
        <w:tc>
          <w:tcPr>
            <w:tcW w:w="4814" w:type="dxa"/>
            <w:gridSpan w:val="2"/>
          </w:tcPr>
          <w:p w14:paraId="38A3602C" w14:textId="77777777"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14:paraId="7F4B090C" w14:textId="77777777" w:rsidTr="00302091">
        <w:tc>
          <w:tcPr>
            <w:tcW w:w="704" w:type="dxa"/>
          </w:tcPr>
          <w:p w14:paraId="09DB40D2" w14:textId="77777777" w:rsidR="00391E81" w:rsidRPr="004D6168" w:rsidRDefault="00391E81" w:rsidP="0004640E">
            <w:pPr>
              <w:rPr>
                <w:sz w:val="20"/>
                <w:szCs w:val="20"/>
              </w:rPr>
            </w:pPr>
            <w:r w:rsidRPr="004D6168">
              <w:rPr>
                <w:sz w:val="20"/>
                <w:szCs w:val="20"/>
              </w:rPr>
              <w:lastRenderedPageBreak/>
              <w:t>52</w:t>
            </w:r>
          </w:p>
        </w:tc>
        <w:tc>
          <w:tcPr>
            <w:tcW w:w="1418" w:type="dxa"/>
            <w:vMerge w:val="restart"/>
          </w:tcPr>
          <w:p w14:paraId="3B526792" w14:textId="77777777"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635C171E"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5EEFB3E3" w14:textId="77777777"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14:paraId="4454CA0F" w14:textId="508FEF2E" w:rsidR="00F51B72" w:rsidRDefault="00362B9E" w:rsidP="00F51B72">
            <w:pPr>
              <w:rPr>
                <w:ins w:id="75" w:author="Autor"/>
                <w:sz w:val="18"/>
                <w:szCs w:val="18"/>
              </w:rPr>
            </w:pPr>
            <w:r w:rsidRPr="004A5050">
              <w:rPr>
                <w:sz w:val="18"/>
                <w:szCs w:val="18"/>
              </w:rPr>
              <w:t xml:space="preserve">Uvádza sa skutočná ročná hodnota merateľného ukazovateľa nameraná vo vzťahu k aktivite projektu </w:t>
            </w:r>
            <w:del w:id="76" w:author="Autor">
              <w:r w:rsidRPr="004A5050" w:rsidDel="00F51B72">
                <w:rPr>
                  <w:sz w:val="18"/>
                  <w:szCs w:val="18"/>
                </w:rPr>
                <w:delText>ku dňu monitorovaného obdobia dosiahnutá v danom roku,</w:delText>
              </w:r>
            </w:del>
            <w:ins w:id="77" w:author="Autor">
              <w:r w:rsidR="00F51B72">
                <w:rPr>
                  <w:sz w:val="18"/>
                  <w:szCs w:val="18"/>
                </w:rPr>
                <w:t>v monitorovanom období</w:t>
              </w:r>
              <w:r w:rsidR="00F51B72" w:rsidRPr="004A5050">
                <w:rPr>
                  <w:sz w:val="18"/>
                  <w:szCs w:val="18"/>
                </w:rPr>
                <w:t xml:space="preserve"> v danom roku</w:t>
              </w:r>
              <w:r w:rsidR="00F51B72">
                <w:rPr>
                  <w:sz w:val="18"/>
                  <w:szCs w:val="18"/>
                </w:rPr>
                <w:t xml:space="preserve"> </w:t>
              </w:r>
              <w:r w:rsidR="00F51B72" w:rsidRPr="00622C00">
                <w:rPr>
                  <w:sz w:val="18"/>
                  <w:szCs w:val="18"/>
                </w:rPr>
                <w:t>(ide o ročný prírastok/ročný úbytok, resp. inú ročnú hodnotu, v súlade s definíciou MU/iného údaja)</w:t>
              </w:r>
              <w:r w:rsidR="00F51B72" w:rsidRPr="004A5050">
                <w:rPr>
                  <w:sz w:val="18"/>
                  <w:szCs w:val="18"/>
                </w:rPr>
                <w:t xml:space="preserve">, </w:t>
              </w:r>
            </w:ins>
            <w:r w:rsidRPr="004A5050">
              <w:rPr>
                <w:sz w:val="18"/>
                <w:szCs w:val="18"/>
              </w:rPr>
              <w:t xml:space="preserve"> t.j. hodnota dosiahnutá za monitorovacie obdobie v danom roku</w:t>
            </w:r>
            <w:del w:id="78" w:author="Autor">
              <w:r w:rsidRPr="004A5050" w:rsidDel="00F51B72">
                <w:rPr>
                  <w:sz w:val="18"/>
                  <w:szCs w:val="18"/>
                </w:rPr>
                <w:delText>.</w:delText>
              </w:r>
            </w:del>
            <w:ins w:id="79" w:author="Autor">
              <w:r w:rsidR="00F51B72">
                <w:rPr>
                  <w:sz w:val="18"/>
                  <w:szCs w:val="18"/>
                </w:rPr>
                <w:t xml:space="preserve"> (</w:t>
              </w:r>
              <w:r w:rsidR="00F51B72" w:rsidRPr="00960B14">
                <w:rPr>
                  <w:sz w:val="18"/>
                  <w:szCs w:val="18"/>
                </w:rPr>
                <w:t>ročná hodnota nepredstavuje vždy o</w:t>
              </w:r>
              <w:r w:rsidR="00F51B72">
                <w:rPr>
                  <w:sz w:val="18"/>
                  <w:szCs w:val="18"/>
                </w:rPr>
                <w:t>b</w:t>
              </w:r>
              <w:r w:rsidR="00F51B72" w:rsidRPr="00960B14">
                <w:rPr>
                  <w:sz w:val="18"/>
                  <w:szCs w:val="18"/>
                </w:rPr>
                <w:t xml:space="preserve">dobie 1 roka, ani kalendárneho roka </w:t>
              </w:r>
              <w:r w:rsidR="00F51B72">
                <w:rPr>
                  <w:sz w:val="18"/>
                  <w:szCs w:val="18"/>
                </w:rPr>
                <w:t>/</w:t>
              </w:r>
              <w:r w:rsidR="00F51B72" w:rsidRPr="00960B14">
                <w:rPr>
                  <w:sz w:val="18"/>
                  <w:szCs w:val="18"/>
                </w:rPr>
                <w:t xml:space="preserve">viď príloha </w:t>
              </w:r>
              <w:r w:rsidR="00F51B72">
                <w:rPr>
                  <w:sz w:val="18"/>
                  <w:szCs w:val="18"/>
                </w:rPr>
                <w:t xml:space="preserve">č. </w:t>
              </w:r>
              <w:r w:rsidR="00F51B72" w:rsidRPr="00960B14">
                <w:rPr>
                  <w:sz w:val="18"/>
                  <w:szCs w:val="18"/>
                </w:rPr>
                <w:t>5 MP</w:t>
              </w:r>
            </w:ins>
            <w:r w:rsidR="00FF2E06">
              <w:rPr>
                <w:sz w:val="18"/>
                <w:szCs w:val="18"/>
              </w:rPr>
              <w:t xml:space="preserve"> </w:t>
            </w:r>
            <w:del w:id="80" w:author="Autor">
              <w:r w:rsidR="0001536C" w:rsidDel="00F51B72">
                <w:rPr>
                  <w:sz w:val="18"/>
                  <w:szCs w:val="18"/>
                </w:rPr>
                <w:delText>Následná monitorovacia správa sa predkladá do 30 dní od uplynutia monitorovaného obdobia.</w:delText>
              </w:r>
              <w:r w:rsidR="0073738D" w:rsidDel="00F51B72">
                <w:rPr>
                  <w:sz w:val="18"/>
                  <w:szCs w:val="18"/>
                </w:rPr>
                <w:delText xml:space="preserve"> (pojem následná monitorovacia správa je definovaný v Metodickom pokyne </w:delText>
              </w:r>
            </w:del>
            <w:r w:rsidR="0073738D">
              <w:rPr>
                <w:sz w:val="18"/>
                <w:szCs w:val="18"/>
              </w:rPr>
              <w:t xml:space="preserve">CKO č. </w:t>
            </w:r>
            <w:del w:id="81" w:author="Autor">
              <w:r w:rsidR="0073738D" w:rsidDel="00F51B72">
                <w:rPr>
                  <w:sz w:val="18"/>
                  <w:szCs w:val="18"/>
                </w:rPr>
                <w:delText>15)</w:delText>
              </w:r>
            </w:del>
            <w:ins w:id="82" w:author="Autor">
              <w:r w:rsidR="00F51B72">
                <w:rPr>
                  <w:sz w:val="18"/>
                  <w:szCs w:val="18"/>
                </w:rPr>
                <w:t>17/. V</w:t>
              </w:r>
              <w:r w:rsidR="00F51B72" w:rsidRPr="00960B14">
                <w:rPr>
                  <w:sz w:val="18"/>
                  <w:szCs w:val="18"/>
                </w:rPr>
                <w:t xml:space="preserve"> t</w:t>
              </w:r>
              <w:r w:rsidR="00F51B72">
                <w:rPr>
                  <w:sz w:val="18"/>
                  <w:szCs w:val="18"/>
                </w:rPr>
                <w:t>akom</w:t>
              </w:r>
              <w:r w:rsidR="00F51B72" w:rsidRPr="00960B14">
                <w:rPr>
                  <w:sz w:val="18"/>
                  <w:szCs w:val="18"/>
                </w:rPr>
                <w:t xml:space="preserve"> prípade je potrebné zo strany RO usmerniť prijímateľa ohľadom monitorovaného obdobia v prípade "ročnej" hodnoty</w:t>
              </w:r>
              <w:r w:rsidR="00F51B72">
                <w:rPr>
                  <w:sz w:val="18"/>
                  <w:szCs w:val="18"/>
                </w:rPr>
                <w:t>)</w:t>
              </w:r>
              <w:r w:rsidR="00F51B72" w:rsidRPr="004A5050">
                <w:rPr>
                  <w:sz w:val="18"/>
                  <w:szCs w:val="18"/>
                </w:rPr>
                <w:t>.</w:t>
              </w:r>
              <w:r w:rsidR="00F51B72">
                <w:rPr>
                  <w:sz w:val="18"/>
                  <w:szCs w:val="18"/>
                </w:rPr>
                <w:t xml:space="preserve"> </w:t>
              </w:r>
            </w:ins>
          </w:p>
          <w:p w14:paraId="03D8797E" w14:textId="77777777" w:rsidR="00F51B72" w:rsidRDefault="00F51B72" w:rsidP="00F51B72">
            <w:pPr>
              <w:rPr>
                <w:ins w:id="83" w:author="Autor"/>
                <w:sz w:val="18"/>
                <w:szCs w:val="18"/>
              </w:rPr>
            </w:pPr>
          </w:p>
          <w:p w14:paraId="22B99AA9" w14:textId="77777777" w:rsidR="00F51B72" w:rsidRDefault="00F51B72" w:rsidP="00F51B72">
            <w:pPr>
              <w:rPr>
                <w:ins w:id="84" w:author="Autor"/>
                <w:sz w:val="18"/>
                <w:szCs w:val="18"/>
              </w:rPr>
            </w:pPr>
            <w:ins w:id="85" w:author="Autor">
              <w:r>
                <w:rPr>
                  <w:sz w:val="18"/>
                  <w:szCs w:val="18"/>
                </w:rPr>
                <w:t>Pri následnej monitorovacej správe sa uvádza skutočná ročná hodnota merateľného ukazovateľa v prvom roku od ukončenia realizácie aktivít projektu do 12 mesiacov odo dňa finančného ukončenia projektu. Pri ďalších následných monitorovacích správach sa uvádza skutočná nameraná hodnota za vykazované 12 mesačné monitorované obdobie.</w:t>
              </w:r>
            </w:ins>
          </w:p>
          <w:p w14:paraId="2CD4EB13" w14:textId="456F0E99" w:rsidR="00391E81" w:rsidRPr="00D5119B" w:rsidRDefault="00F51B72" w:rsidP="00F51B72">
            <w:pPr>
              <w:rPr>
                <w:sz w:val="18"/>
                <w:szCs w:val="18"/>
              </w:rPr>
            </w:pPr>
            <w:ins w:id="86" w:author="Autor">
              <w:r>
                <w:rPr>
                  <w:sz w:val="18"/>
                  <w:szCs w:val="18"/>
                </w:rPr>
                <w:t xml:space="preserve">RO môže upresniť vykazovanie skutočného stavu. </w:t>
              </w:r>
            </w:ins>
          </w:p>
        </w:tc>
      </w:tr>
      <w:tr w:rsidR="00391E81" w:rsidRPr="004D6168" w14:paraId="036F1C54" w14:textId="77777777" w:rsidTr="00302091">
        <w:tc>
          <w:tcPr>
            <w:tcW w:w="704" w:type="dxa"/>
          </w:tcPr>
          <w:p w14:paraId="7CA706B2" w14:textId="77777777" w:rsidR="00391E81" w:rsidRPr="004D6168" w:rsidRDefault="00391E81" w:rsidP="0004640E">
            <w:pPr>
              <w:rPr>
                <w:sz w:val="20"/>
                <w:szCs w:val="20"/>
              </w:rPr>
            </w:pPr>
            <w:r w:rsidRPr="004D6168">
              <w:rPr>
                <w:sz w:val="20"/>
                <w:szCs w:val="20"/>
              </w:rPr>
              <w:t>53</w:t>
            </w:r>
          </w:p>
        </w:tc>
        <w:tc>
          <w:tcPr>
            <w:tcW w:w="1418" w:type="dxa"/>
            <w:vMerge/>
          </w:tcPr>
          <w:p w14:paraId="2EB8C5E3"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018C6C9C"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032F59AB" w14:textId="77777777"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14:paraId="4A8FA30E" w14:textId="77777777" w:rsidR="00391E81" w:rsidRPr="00D5119B" w:rsidRDefault="00391E81" w:rsidP="00391E81">
            <w:pPr>
              <w:rPr>
                <w:sz w:val="18"/>
                <w:szCs w:val="18"/>
              </w:rPr>
            </w:pPr>
          </w:p>
        </w:tc>
      </w:tr>
      <w:tr w:rsidR="00391E81" w:rsidRPr="004D6168" w14:paraId="063A5989" w14:textId="77777777" w:rsidTr="00302091">
        <w:tc>
          <w:tcPr>
            <w:tcW w:w="704" w:type="dxa"/>
          </w:tcPr>
          <w:p w14:paraId="589E6B47" w14:textId="77777777" w:rsidR="00391E81" w:rsidRPr="004D6168" w:rsidRDefault="00391E81" w:rsidP="0004640E">
            <w:pPr>
              <w:rPr>
                <w:sz w:val="20"/>
                <w:szCs w:val="20"/>
              </w:rPr>
            </w:pPr>
            <w:r w:rsidRPr="004D6168">
              <w:rPr>
                <w:sz w:val="20"/>
                <w:szCs w:val="20"/>
              </w:rPr>
              <w:t>54</w:t>
            </w:r>
          </w:p>
        </w:tc>
        <w:tc>
          <w:tcPr>
            <w:tcW w:w="1418" w:type="dxa"/>
            <w:vMerge/>
          </w:tcPr>
          <w:p w14:paraId="50865570"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4C8890F0"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2E2D2C91" w14:textId="77777777"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613874D" w14:textId="77777777" w:rsidR="00391E81" w:rsidRPr="00D5119B" w:rsidRDefault="00391E81" w:rsidP="00391E81">
            <w:pPr>
              <w:rPr>
                <w:sz w:val="18"/>
                <w:szCs w:val="18"/>
              </w:rPr>
            </w:pPr>
          </w:p>
        </w:tc>
      </w:tr>
      <w:tr w:rsidR="0004640E" w:rsidRPr="004D6168" w14:paraId="202F89B8" w14:textId="77777777" w:rsidTr="00E028E6">
        <w:tc>
          <w:tcPr>
            <w:tcW w:w="704" w:type="dxa"/>
          </w:tcPr>
          <w:p w14:paraId="078997F7" w14:textId="77777777" w:rsidR="0004640E" w:rsidRPr="004D6168" w:rsidRDefault="00C25478" w:rsidP="0004640E">
            <w:pPr>
              <w:rPr>
                <w:sz w:val="20"/>
                <w:szCs w:val="20"/>
              </w:rPr>
            </w:pPr>
            <w:r w:rsidRPr="004D6168">
              <w:rPr>
                <w:sz w:val="20"/>
                <w:szCs w:val="20"/>
              </w:rPr>
              <w:t>55</w:t>
            </w:r>
          </w:p>
        </w:tc>
        <w:tc>
          <w:tcPr>
            <w:tcW w:w="3544" w:type="dxa"/>
            <w:gridSpan w:val="3"/>
          </w:tcPr>
          <w:p w14:paraId="4497A53D" w14:textId="77777777"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14:paraId="08AAEC15" w14:textId="77777777"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14:paraId="558B06A7" w14:textId="77777777" w:rsidTr="00E028E6">
        <w:tc>
          <w:tcPr>
            <w:tcW w:w="704" w:type="dxa"/>
          </w:tcPr>
          <w:p w14:paraId="5AC31223" w14:textId="77777777" w:rsidR="0004640E" w:rsidRPr="004D6168" w:rsidRDefault="00C25478" w:rsidP="0004640E">
            <w:pPr>
              <w:rPr>
                <w:sz w:val="20"/>
                <w:szCs w:val="20"/>
              </w:rPr>
            </w:pPr>
            <w:r w:rsidRPr="004D6168">
              <w:rPr>
                <w:sz w:val="20"/>
                <w:szCs w:val="20"/>
              </w:rPr>
              <w:t>56</w:t>
            </w:r>
          </w:p>
        </w:tc>
        <w:tc>
          <w:tcPr>
            <w:tcW w:w="3544" w:type="dxa"/>
            <w:gridSpan w:val="3"/>
          </w:tcPr>
          <w:p w14:paraId="089BAEB2" w14:textId="77777777"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57899E4E" w14:textId="77777777"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14:paraId="7C0C114E" w14:textId="77777777" w:rsidTr="008E46B1">
        <w:tc>
          <w:tcPr>
            <w:tcW w:w="9062" w:type="dxa"/>
            <w:gridSpan w:val="6"/>
          </w:tcPr>
          <w:p w14:paraId="518B1939" w14:textId="77777777"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60537067" w14:textId="3C5C7F68" w:rsidR="007C430E" w:rsidRPr="00C25478" w:rsidRDefault="007C430E" w:rsidP="00FC42E6">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del w:id="87" w:author="Autor">
              <w:r w:rsidRPr="004A5050" w:rsidDel="00FC42E6">
                <w:rPr>
                  <w:sz w:val="18"/>
                  <w:szCs w:val="18"/>
                </w:rPr>
                <w:delText>poskytnutí nenávratného finančného príspevku</w:delText>
              </w:r>
            </w:del>
            <w:ins w:id="88" w:author="Autor">
              <w:r w:rsidR="00FC42E6">
                <w:rPr>
                  <w:sz w:val="18"/>
                  <w:szCs w:val="18"/>
                </w:rPr>
                <w:t>NFP</w:t>
              </w:r>
            </w:ins>
          </w:p>
        </w:tc>
      </w:tr>
      <w:tr w:rsidR="00C25478" w:rsidRPr="004D6168" w14:paraId="6E9BB2C9" w14:textId="77777777" w:rsidTr="00E028E6">
        <w:tc>
          <w:tcPr>
            <w:tcW w:w="704" w:type="dxa"/>
          </w:tcPr>
          <w:p w14:paraId="7600E122" w14:textId="77777777" w:rsidR="00C25478" w:rsidRPr="004D6168" w:rsidRDefault="00C25478" w:rsidP="00C25478">
            <w:pPr>
              <w:rPr>
                <w:sz w:val="20"/>
                <w:szCs w:val="20"/>
              </w:rPr>
            </w:pPr>
            <w:r w:rsidRPr="004D6168">
              <w:rPr>
                <w:sz w:val="20"/>
                <w:szCs w:val="20"/>
              </w:rPr>
              <w:lastRenderedPageBreak/>
              <w:t>57</w:t>
            </w:r>
          </w:p>
        </w:tc>
        <w:tc>
          <w:tcPr>
            <w:tcW w:w="3544" w:type="dxa"/>
            <w:gridSpan w:val="3"/>
          </w:tcPr>
          <w:p w14:paraId="1AC9C2AD"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493E1AEC" w14:textId="1DAE58DE" w:rsidR="00C25478"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w:t>
            </w:r>
            <w:del w:id="89" w:author="Autor">
              <w:r w:rsidR="00F31BD5" w:rsidRPr="002D7AB2" w:rsidDel="00FC42E6">
                <w:rPr>
                  <w:sz w:val="18"/>
                  <w:szCs w:val="18"/>
                </w:rPr>
                <w:delText>poskytnutí nenávratného finančného príspevku</w:delText>
              </w:r>
            </w:del>
            <w:ins w:id="90" w:author="Autor">
              <w:r w:rsidR="00FC42E6">
                <w:rPr>
                  <w:sz w:val="18"/>
                  <w:szCs w:val="18"/>
                </w:rPr>
                <w:t>NFP</w:t>
              </w:r>
            </w:ins>
          </w:p>
        </w:tc>
      </w:tr>
      <w:tr w:rsidR="00C25478" w:rsidRPr="004D6168" w14:paraId="7011C8FC" w14:textId="77777777" w:rsidTr="00E028E6">
        <w:tc>
          <w:tcPr>
            <w:tcW w:w="704" w:type="dxa"/>
          </w:tcPr>
          <w:p w14:paraId="6626CE2A" w14:textId="77777777" w:rsidR="00C25478" w:rsidRPr="004D6168" w:rsidRDefault="00C25478" w:rsidP="00C25478">
            <w:pPr>
              <w:rPr>
                <w:sz w:val="20"/>
                <w:szCs w:val="20"/>
              </w:rPr>
            </w:pPr>
            <w:r w:rsidRPr="004D6168">
              <w:rPr>
                <w:sz w:val="20"/>
                <w:szCs w:val="20"/>
              </w:rPr>
              <w:t>58</w:t>
            </w:r>
          </w:p>
        </w:tc>
        <w:tc>
          <w:tcPr>
            <w:tcW w:w="3544" w:type="dxa"/>
            <w:gridSpan w:val="3"/>
          </w:tcPr>
          <w:p w14:paraId="79C018EA"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5988CC48" w14:textId="5ADEB5F9" w:rsidR="00C25478"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w:t>
            </w:r>
            <w:del w:id="91" w:author="Autor">
              <w:r w:rsidR="00F31BD5" w:rsidRPr="002D7AB2" w:rsidDel="00FC42E6">
                <w:rPr>
                  <w:sz w:val="18"/>
                  <w:szCs w:val="18"/>
                </w:rPr>
                <w:delText>poskytnutí nenávratného finančného príspevku</w:delText>
              </w:r>
            </w:del>
            <w:ins w:id="92" w:author="Autor">
              <w:r w:rsidR="00FC42E6">
                <w:rPr>
                  <w:sz w:val="18"/>
                  <w:szCs w:val="18"/>
                </w:rPr>
                <w:t>NFP</w:t>
              </w:r>
            </w:ins>
          </w:p>
        </w:tc>
      </w:tr>
      <w:tr w:rsidR="00C25478" w:rsidRPr="004D6168" w14:paraId="22664ED1" w14:textId="77777777" w:rsidTr="00E028E6">
        <w:tc>
          <w:tcPr>
            <w:tcW w:w="704" w:type="dxa"/>
          </w:tcPr>
          <w:p w14:paraId="75585BC9" w14:textId="77777777" w:rsidR="00C25478" w:rsidRPr="004D6168" w:rsidRDefault="00C25478" w:rsidP="00C25478">
            <w:pPr>
              <w:rPr>
                <w:sz w:val="20"/>
                <w:szCs w:val="20"/>
              </w:rPr>
            </w:pPr>
            <w:r w:rsidRPr="004D6168">
              <w:rPr>
                <w:sz w:val="20"/>
                <w:szCs w:val="20"/>
              </w:rPr>
              <w:t>59</w:t>
            </w:r>
          </w:p>
        </w:tc>
        <w:tc>
          <w:tcPr>
            <w:tcW w:w="3544" w:type="dxa"/>
            <w:gridSpan w:val="3"/>
          </w:tcPr>
          <w:p w14:paraId="59C6321E"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237D8BBB" w14:textId="171C2B26" w:rsidR="00C25478"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w:t>
            </w:r>
            <w:del w:id="93" w:author="Autor">
              <w:r w:rsidR="00F31BD5" w:rsidRPr="002D7AB2" w:rsidDel="00FC42E6">
                <w:rPr>
                  <w:sz w:val="18"/>
                  <w:szCs w:val="18"/>
                </w:rPr>
                <w:delText>poskytnutí nenávratného finančného príspevku</w:delText>
              </w:r>
            </w:del>
            <w:ins w:id="94" w:author="Autor">
              <w:r w:rsidR="00FC42E6">
                <w:rPr>
                  <w:sz w:val="18"/>
                  <w:szCs w:val="18"/>
                </w:rPr>
                <w:t>NFP</w:t>
              </w:r>
            </w:ins>
          </w:p>
        </w:tc>
      </w:tr>
      <w:tr w:rsidR="00C25478" w:rsidRPr="004D6168" w14:paraId="2DF626C0" w14:textId="77777777" w:rsidTr="00E028E6">
        <w:tc>
          <w:tcPr>
            <w:tcW w:w="704" w:type="dxa"/>
          </w:tcPr>
          <w:p w14:paraId="49EA5F26" w14:textId="77777777" w:rsidR="00C25478" w:rsidRPr="004D6168" w:rsidRDefault="00C25478" w:rsidP="00C25478">
            <w:pPr>
              <w:rPr>
                <w:sz w:val="20"/>
                <w:szCs w:val="20"/>
              </w:rPr>
            </w:pPr>
            <w:r w:rsidRPr="004D6168">
              <w:rPr>
                <w:sz w:val="20"/>
                <w:szCs w:val="20"/>
              </w:rPr>
              <w:t>60</w:t>
            </w:r>
          </w:p>
        </w:tc>
        <w:tc>
          <w:tcPr>
            <w:tcW w:w="3544" w:type="dxa"/>
            <w:gridSpan w:val="3"/>
          </w:tcPr>
          <w:p w14:paraId="3F5109A0"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22EB0A48" w14:textId="1F7D3C9B" w:rsidR="00C25478"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w:t>
            </w:r>
            <w:del w:id="95" w:author="Autor">
              <w:r w:rsidR="00F31BD5" w:rsidRPr="002D7AB2" w:rsidDel="00FC42E6">
                <w:rPr>
                  <w:sz w:val="18"/>
                  <w:szCs w:val="18"/>
                </w:rPr>
                <w:delText>poskytnutí nenávratného finančného príspevku</w:delText>
              </w:r>
            </w:del>
            <w:ins w:id="96" w:author="Autor">
              <w:r w:rsidR="00FC42E6">
                <w:rPr>
                  <w:sz w:val="18"/>
                  <w:szCs w:val="18"/>
                </w:rPr>
                <w:t>NFP</w:t>
              </w:r>
            </w:ins>
          </w:p>
        </w:tc>
      </w:tr>
      <w:tr w:rsidR="00C25478" w:rsidRPr="004D6168" w14:paraId="17EE3C03" w14:textId="77777777" w:rsidTr="00E028E6">
        <w:tc>
          <w:tcPr>
            <w:tcW w:w="704" w:type="dxa"/>
          </w:tcPr>
          <w:p w14:paraId="57396F3D" w14:textId="77777777" w:rsidR="00C25478" w:rsidRPr="004D6168" w:rsidRDefault="00C25478" w:rsidP="00C25478">
            <w:pPr>
              <w:rPr>
                <w:sz w:val="20"/>
                <w:szCs w:val="20"/>
              </w:rPr>
            </w:pPr>
            <w:r w:rsidRPr="004D6168">
              <w:rPr>
                <w:sz w:val="20"/>
                <w:szCs w:val="20"/>
              </w:rPr>
              <w:t>61</w:t>
            </w:r>
          </w:p>
        </w:tc>
        <w:tc>
          <w:tcPr>
            <w:tcW w:w="3544" w:type="dxa"/>
            <w:gridSpan w:val="3"/>
          </w:tcPr>
          <w:p w14:paraId="516D48AE"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688A2D06" w14:textId="77777777"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14:paraId="2850A01A" w14:textId="77777777" w:rsidTr="00E028E6">
        <w:tc>
          <w:tcPr>
            <w:tcW w:w="704" w:type="dxa"/>
          </w:tcPr>
          <w:p w14:paraId="29810A18" w14:textId="77777777" w:rsidR="00C25478" w:rsidRPr="004D6168" w:rsidRDefault="00C25478" w:rsidP="00C25478">
            <w:pPr>
              <w:rPr>
                <w:sz w:val="20"/>
                <w:szCs w:val="20"/>
              </w:rPr>
            </w:pPr>
            <w:r w:rsidRPr="004D6168">
              <w:rPr>
                <w:sz w:val="20"/>
                <w:szCs w:val="20"/>
              </w:rPr>
              <w:t>62</w:t>
            </w:r>
          </w:p>
        </w:tc>
        <w:tc>
          <w:tcPr>
            <w:tcW w:w="3544" w:type="dxa"/>
            <w:gridSpan w:val="3"/>
          </w:tcPr>
          <w:p w14:paraId="566D0DBD"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30B4EF64" w14:textId="44791AF9" w:rsidR="00FD0330"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w:t>
            </w:r>
            <w:del w:id="97" w:author="Autor">
              <w:r w:rsidR="00F31BD5" w:rsidRPr="002D7AB2" w:rsidDel="00FC42E6">
                <w:rPr>
                  <w:sz w:val="18"/>
                  <w:szCs w:val="18"/>
                </w:rPr>
                <w:delText xml:space="preserve">poskytnutí nenávratného finančného príspevku </w:delText>
              </w:r>
            </w:del>
            <w:ins w:id="98" w:author="Autor">
              <w:r w:rsidR="00FC42E6">
                <w:rPr>
                  <w:sz w:val="18"/>
                  <w:szCs w:val="18"/>
                </w:rPr>
                <w:t>NFP</w:t>
              </w:r>
            </w:ins>
          </w:p>
        </w:tc>
      </w:tr>
      <w:tr w:rsidR="00FD0330" w:rsidRPr="004D6168" w14:paraId="0DF514A6" w14:textId="77777777" w:rsidTr="00506A3E">
        <w:tc>
          <w:tcPr>
            <w:tcW w:w="704" w:type="dxa"/>
          </w:tcPr>
          <w:p w14:paraId="381AD7F1" w14:textId="77777777" w:rsidR="00FD0330" w:rsidRPr="004D6168" w:rsidRDefault="00FD0330" w:rsidP="00C25478">
            <w:pPr>
              <w:rPr>
                <w:sz w:val="20"/>
                <w:szCs w:val="20"/>
              </w:rPr>
            </w:pPr>
            <w:r w:rsidRPr="004D6168">
              <w:rPr>
                <w:sz w:val="20"/>
                <w:szCs w:val="20"/>
              </w:rPr>
              <w:t>63</w:t>
            </w:r>
          </w:p>
        </w:tc>
        <w:tc>
          <w:tcPr>
            <w:tcW w:w="1772" w:type="dxa"/>
            <w:gridSpan w:val="2"/>
            <w:vMerge w:val="restart"/>
          </w:tcPr>
          <w:p w14:paraId="78DB11DD"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kumulatív</w:t>
            </w:r>
          </w:p>
          <w:p w14:paraId="074938E9"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1F18EC3B"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2B6602" w14:textId="77777777"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6D5AC519" w14:textId="77777777" w:rsidTr="00506A3E">
        <w:tc>
          <w:tcPr>
            <w:tcW w:w="704" w:type="dxa"/>
          </w:tcPr>
          <w:p w14:paraId="0E25E772" w14:textId="77777777" w:rsidR="00FD0330" w:rsidRPr="004D6168" w:rsidRDefault="00FD0330" w:rsidP="00C25478">
            <w:pPr>
              <w:rPr>
                <w:sz w:val="20"/>
                <w:szCs w:val="20"/>
              </w:rPr>
            </w:pPr>
            <w:r w:rsidRPr="004D6168">
              <w:rPr>
                <w:sz w:val="20"/>
                <w:szCs w:val="20"/>
              </w:rPr>
              <w:t>64</w:t>
            </w:r>
          </w:p>
        </w:tc>
        <w:tc>
          <w:tcPr>
            <w:tcW w:w="1772" w:type="dxa"/>
            <w:gridSpan w:val="2"/>
            <w:vMerge/>
          </w:tcPr>
          <w:p w14:paraId="5F2CAA4C"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4F8E140E"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18A42CE3" w14:textId="77777777"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7C0DB0E4" w14:textId="77777777" w:rsidTr="00506A3E">
        <w:tc>
          <w:tcPr>
            <w:tcW w:w="704" w:type="dxa"/>
          </w:tcPr>
          <w:p w14:paraId="4E48389B" w14:textId="77777777" w:rsidR="00FD0330" w:rsidRPr="004D6168" w:rsidRDefault="00FD0330" w:rsidP="00C25478">
            <w:pPr>
              <w:rPr>
                <w:sz w:val="20"/>
                <w:szCs w:val="20"/>
              </w:rPr>
            </w:pPr>
            <w:r w:rsidRPr="004D6168">
              <w:rPr>
                <w:sz w:val="20"/>
                <w:szCs w:val="20"/>
              </w:rPr>
              <w:t>65</w:t>
            </w:r>
          </w:p>
        </w:tc>
        <w:tc>
          <w:tcPr>
            <w:tcW w:w="1772" w:type="dxa"/>
            <w:gridSpan w:val="2"/>
            <w:vMerge/>
          </w:tcPr>
          <w:p w14:paraId="43B07B22"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6470A59C"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508E3ED7" w14:textId="77777777"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14:paraId="144E490A" w14:textId="77777777" w:rsidTr="00E028E6">
        <w:tc>
          <w:tcPr>
            <w:tcW w:w="704" w:type="dxa"/>
          </w:tcPr>
          <w:p w14:paraId="34482585" w14:textId="77777777" w:rsidR="00C25478" w:rsidRPr="004D6168" w:rsidRDefault="00C25478" w:rsidP="00C25478">
            <w:pPr>
              <w:rPr>
                <w:sz w:val="20"/>
                <w:szCs w:val="20"/>
              </w:rPr>
            </w:pPr>
            <w:r w:rsidRPr="004D6168">
              <w:rPr>
                <w:sz w:val="20"/>
                <w:szCs w:val="20"/>
              </w:rPr>
              <w:t>66</w:t>
            </w:r>
          </w:p>
        </w:tc>
        <w:tc>
          <w:tcPr>
            <w:tcW w:w="3544" w:type="dxa"/>
            <w:gridSpan w:val="3"/>
          </w:tcPr>
          <w:p w14:paraId="4ED4418C"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kumulatív</w:t>
            </w:r>
            <w:r w:rsidRPr="004D6168">
              <w:rPr>
                <w:rFonts w:ascii="Roboto" w:hAnsi="Roboto" w:cs="Roboto"/>
                <w:b/>
                <w:bCs/>
                <w:color w:val="000000"/>
                <w:sz w:val="20"/>
                <w:szCs w:val="20"/>
              </w:rPr>
              <w:br/>
              <w:t>(v %)</w:t>
            </w:r>
          </w:p>
        </w:tc>
        <w:tc>
          <w:tcPr>
            <w:tcW w:w="4814" w:type="dxa"/>
            <w:gridSpan w:val="2"/>
          </w:tcPr>
          <w:p w14:paraId="3FE376B8"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14:paraId="7148FFEF" w14:textId="77777777" w:rsidTr="00506A3E">
        <w:tc>
          <w:tcPr>
            <w:tcW w:w="704" w:type="dxa"/>
          </w:tcPr>
          <w:p w14:paraId="1A54B018" w14:textId="77777777" w:rsidR="00FD0330" w:rsidRPr="004D6168" w:rsidRDefault="00FD0330" w:rsidP="00C25478">
            <w:pPr>
              <w:rPr>
                <w:sz w:val="20"/>
                <w:szCs w:val="20"/>
              </w:rPr>
            </w:pPr>
            <w:r w:rsidRPr="004D6168">
              <w:rPr>
                <w:sz w:val="20"/>
                <w:szCs w:val="20"/>
              </w:rPr>
              <w:t>67</w:t>
            </w:r>
          </w:p>
        </w:tc>
        <w:tc>
          <w:tcPr>
            <w:tcW w:w="1772" w:type="dxa"/>
            <w:gridSpan w:val="2"/>
            <w:vMerge w:val="restart"/>
          </w:tcPr>
          <w:p w14:paraId="3DF449AF"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5FBB848E"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37D92E74"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21D7DD14"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0CE7CF13" w14:textId="77777777" w:rsidTr="00506A3E">
        <w:tc>
          <w:tcPr>
            <w:tcW w:w="704" w:type="dxa"/>
          </w:tcPr>
          <w:p w14:paraId="188F7275" w14:textId="77777777" w:rsidR="00FD0330" w:rsidRPr="004D6168" w:rsidRDefault="00FD0330" w:rsidP="00C25478">
            <w:pPr>
              <w:rPr>
                <w:sz w:val="20"/>
                <w:szCs w:val="20"/>
              </w:rPr>
            </w:pPr>
            <w:r w:rsidRPr="004D6168">
              <w:rPr>
                <w:sz w:val="20"/>
                <w:szCs w:val="20"/>
              </w:rPr>
              <w:t>68</w:t>
            </w:r>
          </w:p>
        </w:tc>
        <w:tc>
          <w:tcPr>
            <w:tcW w:w="1772" w:type="dxa"/>
            <w:gridSpan w:val="2"/>
            <w:vMerge/>
          </w:tcPr>
          <w:p w14:paraId="5226A514"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2F97E169"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70AF3742"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29500994" w14:textId="77777777" w:rsidTr="00506A3E">
        <w:tc>
          <w:tcPr>
            <w:tcW w:w="704" w:type="dxa"/>
          </w:tcPr>
          <w:p w14:paraId="33FFB530" w14:textId="77777777" w:rsidR="00FD0330" w:rsidRPr="004D6168" w:rsidRDefault="00FD0330" w:rsidP="00C25478">
            <w:pPr>
              <w:rPr>
                <w:sz w:val="20"/>
                <w:szCs w:val="20"/>
              </w:rPr>
            </w:pPr>
            <w:r w:rsidRPr="004D6168">
              <w:rPr>
                <w:sz w:val="20"/>
                <w:szCs w:val="20"/>
              </w:rPr>
              <w:t>69</w:t>
            </w:r>
          </w:p>
        </w:tc>
        <w:tc>
          <w:tcPr>
            <w:tcW w:w="1772" w:type="dxa"/>
            <w:gridSpan w:val="2"/>
            <w:vMerge/>
          </w:tcPr>
          <w:p w14:paraId="73D6CF7F" w14:textId="77777777" w:rsidR="00FD0330" w:rsidRPr="004D6168" w:rsidRDefault="00FD0330" w:rsidP="00C25478">
            <w:pPr>
              <w:rPr>
                <w:sz w:val="20"/>
                <w:szCs w:val="20"/>
              </w:rPr>
            </w:pPr>
          </w:p>
        </w:tc>
        <w:tc>
          <w:tcPr>
            <w:tcW w:w="1772" w:type="dxa"/>
          </w:tcPr>
          <w:p w14:paraId="12E32BE8" w14:textId="77777777"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14:paraId="301824FF" w14:textId="77777777"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14:paraId="0A26E693" w14:textId="77777777" w:rsidTr="00E028E6">
        <w:tc>
          <w:tcPr>
            <w:tcW w:w="704" w:type="dxa"/>
          </w:tcPr>
          <w:p w14:paraId="7E8C3C6B" w14:textId="77777777" w:rsidR="00C25478" w:rsidRPr="004D6168" w:rsidRDefault="00C25478" w:rsidP="00E25FBE">
            <w:pPr>
              <w:rPr>
                <w:sz w:val="20"/>
                <w:szCs w:val="20"/>
              </w:rPr>
            </w:pPr>
            <w:r w:rsidRPr="004D6168">
              <w:rPr>
                <w:sz w:val="20"/>
                <w:szCs w:val="20"/>
              </w:rPr>
              <w:t>70</w:t>
            </w:r>
          </w:p>
        </w:tc>
        <w:tc>
          <w:tcPr>
            <w:tcW w:w="3544" w:type="dxa"/>
            <w:gridSpan w:val="3"/>
          </w:tcPr>
          <w:p w14:paraId="64F6C3EA"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69C6C956" w14:textId="77777777"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14:paraId="6328E98B" w14:textId="77777777" w:rsidTr="00E028E6">
        <w:tc>
          <w:tcPr>
            <w:tcW w:w="704" w:type="dxa"/>
          </w:tcPr>
          <w:p w14:paraId="11685252" w14:textId="77777777" w:rsidR="00C25478" w:rsidRPr="004D6168" w:rsidRDefault="00C25478" w:rsidP="00E25FBE">
            <w:pPr>
              <w:rPr>
                <w:sz w:val="20"/>
                <w:szCs w:val="20"/>
              </w:rPr>
            </w:pPr>
            <w:r w:rsidRPr="004D6168">
              <w:rPr>
                <w:sz w:val="20"/>
                <w:szCs w:val="20"/>
              </w:rPr>
              <w:t>71</w:t>
            </w:r>
          </w:p>
        </w:tc>
        <w:tc>
          <w:tcPr>
            <w:tcW w:w="3544" w:type="dxa"/>
            <w:gridSpan w:val="3"/>
          </w:tcPr>
          <w:p w14:paraId="6A2AE11D" w14:textId="77777777"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0A0B00C3" w14:textId="77777777"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14:paraId="5CAF9784" w14:textId="77777777" w:rsidTr="008E46B1">
        <w:tc>
          <w:tcPr>
            <w:tcW w:w="9062" w:type="dxa"/>
            <w:gridSpan w:val="6"/>
          </w:tcPr>
          <w:p w14:paraId="339455E2" w14:textId="77777777"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14:paraId="22E92671" w14:textId="77777777" w:rsidTr="00E028E6">
        <w:tc>
          <w:tcPr>
            <w:tcW w:w="704" w:type="dxa"/>
          </w:tcPr>
          <w:p w14:paraId="575489AE" w14:textId="77777777" w:rsidR="00EF7053" w:rsidRPr="004D6168" w:rsidRDefault="007C16E2" w:rsidP="00E25FBE">
            <w:pPr>
              <w:rPr>
                <w:sz w:val="20"/>
                <w:szCs w:val="20"/>
              </w:rPr>
            </w:pPr>
            <w:r w:rsidRPr="004D6168">
              <w:rPr>
                <w:sz w:val="20"/>
                <w:szCs w:val="20"/>
              </w:rPr>
              <w:t>72</w:t>
            </w:r>
          </w:p>
        </w:tc>
        <w:tc>
          <w:tcPr>
            <w:tcW w:w="3544" w:type="dxa"/>
            <w:gridSpan w:val="3"/>
          </w:tcPr>
          <w:p w14:paraId="6132B32C" w14:textId="77777777"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71108C74" w14:textId="77777777"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14:paraId="6D693DD4" w14:textId="77777777" w:rsidTr="00E028E6">
        <w:tc>
          <w:tcPr>
            <w:tcW w:w="704" w:type="dxa"/>
          </w:tcPr>
          <w:p w14:paraId="657490E5" w14:textId="77777777" w:rsidR="00C25478" w:rsidRPr="004D6168" w:rsidRDefault="007C16E2" w:rsidP="00E25FBE">
            <w:pPr>
              <w:rPr>
                <w:sz w:val="20"/>
                <w:szCs w:val="20"/>
              </w:rPr>
            </w:pPr>
            <w:r w:rsidRPr="004D6168">
              <w:rPr>
                <w:sz w:val="20"/>
                <w:szCs w:val="20"/>
              </w:rPr>
              <w:t>73</w:t>
            </w:r>
          </w:p>
        </w:tc>
        <w:tc>
          <w:tcPr>
            <w:tcW w:w="3544" w:type="dxa"/>
            <w:gridSpan w:val="3"/>
          </w:tcPr>
          <w:p w14:paraId="43E784D9"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14:paraId="23E042A3" w14:textId="77777777"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14:paraId="16742A06" w14:textId="77777777" w:rsidTr="00E028E6">
        <w:tc>
          <w:tcPr>
            <w:tcW w:w="704" w:type="dxa"/>
          </w:tcPr>
          <w:p w14:paraId="7975ED51" w14:textId="77777777" w:rsidR="00C25478" w:rsidRPr="004D6168" w:rsidRDefault="007C16E2" w:rsidP="00E25FBE">
            <w:pPr>
              <w:rPr>
                <w:sz w:val="20"/>
                <w:szCs w:val="20"/>
              </w:rPr>
            </w:pPr>
            <w:r w:rsidRPr="004D6168">
              <w:rPr>
                <w:sz w:val="20"/>
                <w:szCs w:val="20"/>
              </w:rPr>
              <w:t>74</w:t>
            </w:r>
          </w:p>
        </w:tc>
        <w:tc>
          <w:tcPr>
            <w:tcW w:w="3544" w:type="dxa"/>
            <w:gridSpan w:val="3"/>
          </w:tcPr>
          <w:p w14:paraId="3C1E2DA5" w14:textId="77777777"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14:paraId="6CC9D819" w14:textId="77777777"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14:paraId="0E7793E5" w14:textId="77777777" w:rsidTr="00E028E6">
        <w:tc>
          <w:tcPr>
            <w:tcW w:w="704" w:type="dxa"/>
          </w:tcPr>
          <w:p w14:paraId="017CF43C" w14:textId="77777777" w:rsidR="00C25478" w:rsidRPr="004D6168" w:rsidRDefault="007C16E2" w:rsidP="00E25FBE">
            <w:pPr>
              <w:rPr>
                <w:sz w:val="20"/>
                <w:szCs w:val="20"/>
              </w:rPr>
            </w:pPr>
            <w:r w:rsidRPr="004D6168">
              <w:rPr>
                <w:sz w:val="20"/>
                <w:szCs w:val="20"/>
              </w:rPr>
              <w:t>75</w:t>
            </w:r>
          </w:p>
        </w:tc>
        <w:tc>
          <w:tcPr>
            <w:tcW w:w="3544" w:type="dxa"/>
            <w:gridSpan w:val="3"/>
          </w:tcPr>
          <w:p w14:paraId="31B26349" w14:textId="77777777"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397B7EC" w14:textId="77777777"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14:paraId="627DBC24" w14:textId="77777777" w:rsidTr="00E028E6">
        <w:tc>
          <w:tcPr>
            <w:tcW w:w="704" w:type="dxa"/>
          </w:tcPr>
          <w:p w14:paraId="1C716809" w14:textId="77777777" w:rsidR="00C25478" w:rsidRPr="004D6168" w:rsidRDefault="007C16E2" w:rsidP="00E25FBE">
            <w:pPr>
              <w:rPr>
                <w:sz w:val="20"/>
                <w:szCs w:val="20"/>
              </w:rPr>
            </w:pPr>
            <w:r w:rsidRPr="004D6168">
              <w:rPr>
                <w:sz w:val="20"/>
                <w:szCs w:val="20"/>
              </w:rPr>
              <w:t>76</w:t>
            </w:r>
          </w:p>
        </w:tc>
        <w:tc>
          <w:tcPr>
            <w:tcW w:w="3544" w:type="dxa"/>
            <w:gridSpan w:val="3"/>
          </w:tcPr>
          <w:p w14:paraId="45B0E711"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14:paraId="2E9D4571" w14:textId="77777777"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14:paraId="72CFF058" w14:textId="77777777" w:rsidTr="00E028E6">
        <w:tc>
          <w:tcPr>
            <w:tcW w:w="704" w:type="dxa"/>
          </w:tcPr>
          <w:p w14:paraId="0CA7A4D9" w14:textId="77777777" w:rsidR="00C25478" w:rsidRPr="004D6168" w:rsidRDefault="007C16E2" w:rsidP="00E25FBE">
            <w:pPr>
              <w:rPr>
                <w:sz w:val="20"/>
                <w:szCs w:val="20"/>
              </w:rPr>
            </w:pPr>
            <w:r w:rsidRPr="004D6168">
              <w:rPr>
                <w:sz w:val="20"/>
                <w:szCs w:val="20"/>
              </w:rPr>
              <w:t>77</w:t>
            </w:r>
          </w:p>
        </w:tc>
        <w:tc>
          <w:tcPr>
            <w:tcW w:w="3544" w:type="dxa"/>
            <w:gridSpan w:val="3"/>
          </w:tcPr>
          <w:p w14:paraId="166BBE4D" w14:textId="77777777"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E703C8E" w14:textId="77777777" w:rsidR="00C25478" w:rsidRPr="007C430E" w:rsidRDefault="008E46B1" w:rsidP="00E25FBE">
            <w:pPr>
              <w:rPr>
                <w:sz w:val="18"/>
                <w:szCs w:val="18"/>
              </w:rPr>
            </w:pPr>
            <w:r>
              <w:rPr>
                <w:sz w:val="18"/>
                <w:szCs w:val="18"/>
              </w:rPr>
              <w:t>Automaticky vyplnené</w:t>
            </w:r>
          </w:p>
        </w:tc>
      </w:tr>
      <w:tr w:rsidR="00782FD7" w:rsidRPr="004D6168" w14:paraId="722D5077" w14:textId="77777777" w:rsidTr="008E46B1">
        <w:tc>
          <w:tcPr>
            <w:tcW w:w="704" w:type="dxa"/>
          </w:tcPr>
          <w:p w14:paraId="2E445B3A" w14:textId="77777777" w:rsidR="00782FD7" w:rsidRPr="004D6168" w:rsidRDefault="007C16E2" w:rsidP="00E25FBE">
            <w:pPr>
              <w:rPr>
                <w:sz w:val="20"/>
                <w:szCs w:val="20"/>
              </w:rPr>
            </w:pPr>
            <w:r w:rsidRPr="004D6168">
              <w:rPr>
                <w:sz w:val="20"/>
                <w:szCs w:val="20"/>
              </w:rPr>
              <w:lastRenderedPageBreak/>
              <w:t>78</w:t>
            </w:r>
          </w:p>
        </w:tc>
        <w:tc>
          <w:tcPr>
            <w:tcW w:w="1772" w:type="dxa"/>
            <w:gridSpan w:val="2"/>
            <w:vMerge w:val="restart"/>
          </w:tcPr>
          <w:p w14:paraId="0F6C9245"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3341E82"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118338F9" w14:textId="77777777" w:rsidR="00782FD7" w:rsidRPr="007C430E" w:rsidRDefault="008E46B1" w:rsidP="00E25FBE">
            <w:pPr>
              <w:rPr>
                <w:sz w:val="18"/>
                <w:szCs w:val="18"/>
              </w:rPr>
            </w:pPr>
            <w:r>
              <w:rPr>
                <w:sz w:val="18"/>
                <w:szCs w:val="18"/>
              </w:rPr>
              <w:t>Automaticky vyplnené</w:t>
            </w:r>
          </w:p>
        </w:tc>
      </w:tr>
      <w:tr w:rsidR="00782FD7" w:rsidRPr="004D6168" w14:paraId="4A7DE8C9" w14:textId="77777777" w:rsidTr="008E46B1">
        <w:tc>
          <w:tcPr>
            <w:tcW w:w="704" w:type="dxa"/>
          </w:tcPr>
          <w:p w14:paraId="4F74E548" w14:textId="77777777" w:rsidR="00782FD7" w:rsidRPr="004D6168" w:rsidRDefault="007C16E2" w:rsidP="00E25FBE">
            <w:pPr>
              <w:rPr>
                <w:sz w:val="20"/>
                <w:szCs w:val="20"/>
              </w:rPr>
            </w:pPr>
            <w:r w:rsidRPr="004D6168">
              <w:rPr>
                <w:sz w:val="20"/>
                <w:szCs w:val="20"/>
              </w:rPr>
              <w:t>79</w:t>
            </w:r>
          </w:p>
        </w:tc>
        <w:tc>
          <w:tcPr>
            <w:tcW w:w="1772" w:type="dxa"/>
            <w:gridSpan w:val="2"/>
            <w:vMerge/>
          </w:tcPr>
          <w:p w14:paraId="528CE554" w14:textId="77777777" w:rsidR="00782FD7" w:rsidRPr="004D6168" w:rsidRDefault="00782FD7" w:rsidP="00C25478">
            <w:pPr>
              <w:rPr>
                <w:sz w:val="20"/>
                <w:szCs w:val="20"/>
              </w:rPr>
            </w:pPr>
          </w:p>
        </w:tc>
        <w:tc>
          <w:tcPr>
            <w:tcW w:w="1772" w:type="dxa"/>
          </w:tcPr>
          <w:p w14:paraId="0246B01F"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6CDF3840" w14:textId="77777777" w:rsidR="00782FD7" w:rsidRPr="007C430E" w:rsidRDefault="0044080A" w:rsidP="00E25FBE">
            <w:pPr>
              <w:rPr>
                <w:sz w:val="18"/>
                <w:szCs w:val="18"/>
              </w:rPr>
            </w:pPr>
            <w:r w:rsidRPr="007C430E">
              <w:rPr>
                <w:sz w:val="18"/>
                <w:szCs w:val="18"/>
              </w:rPr>
              <w:t>Vypĺňa prijímateľ</w:t>
            </w:r>
          </w:p>
        </w:tc>
      </w:tr>
      <w:tr w:rsidR="00782FD7" w:rsidRPr="004D6168" w14:paraId="5299AE60" w14:textId="77777777" w:rsidTr="008E46B1">
        <w:tc>
          <w:tcPr>
            <w:tcW w:w="704" w:type="dxa"/>
          </w:tcPr>
          <w:p w14:paraId="5B584966" w14:textId="77777777" w:rsidR="00782FD7" w:rsidRPr="004D6168" w:rsidRDefault="007C16E2" w:rsidP="00E25FBE">
            <w:pPr>
              <w:rPr>
                <w:sz w:val="20"/>
                <w:szCs w:val="20"/>
              </w:rPr>
            </w:pPr>
            <w:r w:rsidRPr="004D6168">
              <w:rPr>
                <w:sz w:val="20"/>
                <w:szCs w:val="20"/>
              </w:rPr>
              <w:t>80</w:t>
            </w:r>
          </w:p>
        </w:tc>
        <w:tc>
          <w:tcPr>
            <w:tcW w:w="1772" w:type="dxa"/>
            <w:gridSpan w:val="2"/>
            <w:vMerge w:val="restart"/>
          </w:tcPr>
          <w:p w14:paraId="6504BAD9"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01810D26"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EE21703" w14:textId="77777777" w:rsidR="00782FD7" w:rsidRPr="007C430E" w:rsidRDefault="008E46B1" w:rsidP="00E25FBE">
            <w:pPr>
              <w:rPr>
                <w:sz w:val="18"/>
                <w:szCs w:val="18"/>
              </w:rPr>
            </w:pPr>
            <w:r>
              <w:rPr>
                <w:sz w:val="18"/>
                <w:szCs w:val="18"/>
              </w:rPr>
              <w:t>Automaticky vyplnené</w:t>
            </w:r>
          </w:p>
        </w:tc>
      </w:tr>
      <w:tr w:rsidR="00782FD7" w:rsidRPr="004D6168" w14:paraId="072E65C1" w14:textId="77777777" w:rsidTr="008E46B1">
        <w:tc>
          <w:tcPr>
            <w:tcW w:w="704" w:type="dxa"/>
          </w:tcPr>
          <w:p w14:paraId="6CC36779" w14:textId="77777777" w:rsidR="00782FD7" w:rsidRPr="004D6168" w:rsidRDefault="007C16E2" w:rsidP="00E25FBE">
            <w:pPr>
              <w:rPr>
                <w:sz w:val="20"/>
                <w:szCs w:val="20"/>
              </w:rPr>
            </w:pPr>
            <w:r w:rsidRPr="004D6168">
              <w:rPr>
                <w:sz w:val="20"/>
                <w:szCs w:val="20"/>
              </w:rPr>
              <w:t>81</w:t>
            </w:r>
          </w:p>
        </w:tc>
        <w:tc>
          <w:tcPr>
            <w:tcW w:w="1772" w:type="dxa"/>
            <w:gridSpan w:val="2"/>
            <w:vMerge/>
          </w:tcPr>
          <w:p w14:paraId="1F657B8E" w14:textId="77777777" w:rsidR="00782FD7" w:rsidRPr="004D6168" w:rsidRDefault="00782FD7" w:rsidP="00C25478">
            <w:pPr>
              <w:rPr>
                <w:sz w:val="20"/>
                <w:szCs w:val="20"/>
              </w:rPr>
            </w:pPr>
          </w:p>
        </w:tc>
        <w:tc>
          <w:tcPr>
            <w:tcW w:w="1772" w:type="dxa"/>
          </w:tcPr>
          <w:p w14:paraId="1341ADF6"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9BB72C2" w14:textId="77777777" w:rsidR="00782FD7" w:rsidRPr="007C430E" w:rsidRDefault="0044080A" w:rsidP="00E25FBE">
            <w:pPr>
              <w:rPr>
                <w:sz w:val="18"/>
                <w:szCs w:val="18"/>
              </w:rPr>
            </w:pPr>
            <w:r w:rsidRPr="007C430E">
              <w:rPr>
                <w:sz w:val="18"/>
                <w:szCs w:val="18"/>
              </w:rPr>
              <w:t>Vypĺňa prijímateľ</w:t>
            </w:r>
          </w:p>
        </w:tc>
      </w:tr>
      <w:tr w:rsidR="00782FD7" w:rsidRPr="004D6168" w14:paraId="7442E5F9" w14:textId="77777777" w:rsidTr="008E46B1">
        <w:tc>
          <w:tcPr>
            <w:tcW w:w="704" w:type="dxa"/>
          </w:tcPr>
          <w:p w14:paraId="1A025876" w14:textId="77777777" w:rsidR="00782FD7" w:rsidRPr="004D6168" w:rsidRDefault="007C16E2" w:rsidP="00E25FBE">
            <w:pPr>
              <w:rPr>
                <w:sz w:val="20"/>
                <w:szCs w:val="20"/>
              </w:rPr>
            </w:pPr>
            <w:r w:rsidRPr="004D6168">
              <w:rPr>
                <w:sz w:val="20"/>
                <w:szCs w:val="20"/>
              </w:rPr>
              <w:t>82</w:t>
            </w:r>
          </w:p>
        </w:tc>
        <w:tc>
          <w:tcPr>
            <w:tcW w:w="1772" w:type="dxa"/>
            <w:gridSpan w:val="2"/>
            <w:vMerge w:val="restart"/>
          </w:tcPr>
          <w:p w14:paraId="670854F2" w14:textId="77777777"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45AFBCF4" w14:textId="77777777" w:rsidR="00782FD7" w:rsidRPr="004D6168" w:rsidRDefault="00782FD7" w:rsidP="00C25478">
            <w:pPr>
              <w:rPr>
                <w:sz w:val="20"/>
                <w:szCs w:val="20"/>
              </w:rPr>
            </w:pPr>
          </w:p>
        </w:tc>
        <w:tc>
          <w:tcPr>
            <w:tcW w:w="1772" w:type="dxa"/>
          </w:tcPr>
          <w:p w14:paraId="01F0ABD8"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Zazmluvnená suma</w:t>
            </w:r>
          </w:p>
        </w:tc>
        <w:tc>
          <w:tcPr>
            <w:tcW w:w="4814" w:type="dxa"/>
            <w:gridSpan w:val="2"/>
          </w:tcPr>
          <w:p w14:paraId="08FD30B9" w14:textId="77777777" w:rsidR="00782FD7" w:rsidRPr="007C430E" w:rsidRDefault="008E46B1" w:rsidP="00E25FBE">
            <w:pPr>
              <w:rPr>
                <w:sz w:val="18"/>
                <w:szCs w:val="18"/>
              </w:rPr>
            </w:pPr>
            <w:r>
              <w:rPr>
                <w:sz w:val="18"/>
                <w:szCs w:val="18"/>
              </w:rPr>
              <w:t>Automaticky vyplnené</w:t>
            </w:r>
            <w:r w:rsidR="00C42B2E">
              <w:rPr>
                <w:sz w:val="18"/>
                <w:szCs w:val="18"/>
              </w:rPr>
              <w:t xml:space="preserve"> – celková zazmluvnená suma za aktivitu projektu</w:t>
            </w:r>
          </w:p>
        </w:tc>
      </w:tr>
      <w:tr w:rsidR="00782FD7" w:rsidRPr="004D6168" w14:paraId="3CEB0CE7" w14:textId="77777777" w:rsidTr="008E46B1">
        <w:tc>
          <w:tcPr>
            <w:tcW w:w="704" w:type="dxa"/>
          </w:tcPr>
          <w:p w14:paraId="457D7E34" w14:textId="77777777" w:rsidR="00782FD7" w:rsidRPr="004D6168" w:rsidRDefault="007C16E2" w:rsidP="00E25FBE">
            <w:pPr>
              <w:rPr>
                <w:sz w:val="20"/>
                <w:szCs w:val="20"/>
              </w:rPr>
            </w:pPr>
            <w:r w:rsidRPr="004D6168">
              <w:rPr>
                <w:sz w:val="20"/>
                <w:szCs w:val="20"/>
              </w:rPr>
              <w:t>83</w:t>
            </w:r>
          </w:p>
        </w:tc>
        <w:tc>
          <w:tcPr>
            <w:tcW w:w="1772" w:type="dxa"/>
            <w:gridSpan w:val="2"/>
            <w:vMerge/>
          </w:tcPr>
          <w:p w14:paraId="7A5F6C13" w14:textId="77777777" w:rsidR="00782FD7" w:rsidRPr="004D6168" w:rsidRDefault="00782FD7" w:rsidP="00C25478">
            <w:pPr>
              <w:rPr>
                <w:sz w:val="20"/>
                <w:szCs w:val="20"/>
              </w:rPr>
            </w:pPr>
          </w:p>
        </w:tc>
        <w:tc>
          <w:tcPr>
            <w:tcW w:w="1772" w:type="dxa"/>
          </w:tcPr>
          <w:p w14:paraId="39C21747"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6603DABA" w14:textId="77777777"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782FD7" w:rsidRPr="004D6168" w14:paraId="5CA5D464" w14:textId="77777777" w:rsidTr="008E46B1">
        <w:tc>
          <w:tcPr>
            <w:tcW w:w="704" w:type="dxa"/>
          </w:tcPr>
          <w:p w14:paraId="205AD303" w14:textId="77777777" w:rsidR="00782FD7" w:rsidRPr="004D6168" w:rsidRDefault="007C16E2" w:rsidP="00E25FBE">
            <w:pPr>
              <w:rPr>
                <w:sz w:val="20"/>
                <w:szCs w:val="20"/>
              </w:rPr>
            </w:pPr>
            <w:r w:rsidRPr="004D6168">
              <w:rPr>
                <w:sz w:val="20"/>
                <w:szCs w:val="20"/>
              </w:rPr>
              <w:t>84</w:t>
            </w:r>
          </w:p>
        </w:tc>
        <w:tc>
          <w:tcPr>
            <w:tcW w:w="1772" w:type="dxa"/>
            <w:gridSpan w:val="2"/>
            <w:vMerge/>
          </w:tcPr>
          <w:p w14:paraId="575DCC71" w14:textId="77777777" w:rsidR="00782FD7" w:rsidRPr="004D6168" w:rsidRDefault="00782FD7" w:rsidP="00C25478">
            <w:pPr>
              <w:rPr>
                <w:sz w:val="20"/>
                <w:szCs w:val="20"/>
              </w:rPr>
            </w:pPr>
          </w:p>
        </w:tc>
        <w:tc>
          <w:tcPr>
            <w:tcW w:w="1772" w:type="dxa"/>
          </w:tcPr>
          <w:p w14:paraId="4478E74A"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6D4DCC5C" w14:textId="77777777" w:rsidR="00782FD7" w:rsidRPr="007C430E" w:rsidRDefault="008E46B1" w:rsidP="00E25FBE">
            <w:pPr>
              <w:rPr>
                <w:sz w:val="18"/>
                <w:szCs w:val="18"/>
              </w:rPr>
            </w:pPr>
            <w:r>
              <w:rPr>
                <w:sz w:val="18"/>
                <w:szCs w:val="18"/>
              </w:rPr>
              <w:t>Automaticky vyplnené</w:t>
            </w:r>
            <w:r w:rsidR="00AA7D18">
              <w:rPr>
                <w:sz w:val="18"/>
                <w:szCs w:val="18"/>
              </w:rPr>
              <w:t xml:space="preserve"> – rozdiel medzi sumou zazmluvnenou a viazanými prostriedkami</w:t>
            </w:r>
          </w:p>
        </w:tc>
      </w:tr>
      <w:tr w:rsidR="00782FD7" w:rsidRPr="004D6168" w14:paraId="2516A4F7" w14:textId="77777777" w:rsidTr="008E46B1">
        <w:tc>
          <w:tcPr>
            <w:tcW w:w="704" w:type="dxa"/>
          </w:tcPr>
          <w:p w14:paraId="60D1DA9D" w14:textId="77777777" w:rsidR="00782FD7" w:rsidRPr="004D6168" w:rsidRDefault="007C16E2" w:rsidP="00E25FBE">
            <w:pPr>
              <w:rPr>
                <w:sz w:val="20"/>
                <w:szCs w:val="20"/>
              </w:rPr>
            </w:pPr>
            <w:r w:rsidRPr="004D6168">
              <w:rPr>
                <w:sz w:val="20"/>
                <w:szCs w:val="20"/>
              </w:rPr>
              <w:t>85</w:t>
            </w:r>
          </w:p>
        </w:tc>
        <w:tc>
          <w:tcPr>
            <w:tcW w:w="1772" w:type="dxa"/>
            <w:gridSpan w:val="2"/>
            <w:vMerge/>
          </w:tcPr>
          <w:p w14:paraId="6DBCB484" w14:textId="77777777" w:rsidR="00782FD7" w:rsidRPr="004D6168" w:rsidRDefault="00782FD7" w:rsidP="00C25478">
            <w:pPr>
              <w:rPr>
                <w:sz w:val="20"/>
                <w:szCs w:val="20"/>
              </w:rPr>
            </w:pPr>
          </w:p>
        </w:tc>
        <w:tc>
          <w:tcPr>
            <w:tcW w:w="1772" w:type="dxa"/>
          </w:tcPr>
          <w:p w14:paraId="7B6612FA"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15F2F7BC" w14:textId="77777777"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14:paraId="11FA8178" w14:textId="77777777" w:rsidTr="008E46B1">
        <w:tc>
          <w:tcPr>
            <w:tcW w:w="9062" w:type="dxa"/>
            <w:gridSpan w:val="6"/>
          </w:tcPr>
          <w:p w14:paraId="70C35E03"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14:paraId="3FF96ACA" w14:textId="77777777" w:rsidTr="00E028E6">
        <w:tc>
          <w:tcPr>
            <w:tcW w:w="704" w:type="dxa"/>
          </w:tcPr>
          <w:p w14:paraId="52458D1E" w14:textId="77777777" w:rsidR="007C16E2" w:rsidRPr="004D6168" w:rsidRDefault="005E4BCE" w:rsidP="00E25FBE">
            <w:pPr>
              <w:rPr>
                <w:sz w:val="20"/>
                <w:szCs w:val="20"/>
              </w:rPr>
            </w:pPr>
            <w:r w:rsidRPr="004D6168">
              <w:rPr>
                <w:sz w:val="20"/>
                <w:szCs w:val="20"/>
              </w:rPr>
              <w:t>86</w:t>
            </w:r>
          </w:p>
        </w:tc>
        <w:tc>
          <w:tcPr>
            <w:tcW w:w="3544" w:type="dxa"/>
            <w:gridSpan w:val="3"/>
          </w:tcPr>
          <w:p w14:paraId="51439E66"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14:paraId="2A209B7A" w14:textId="77777777" w:rsidR="007C16E2" w:rsidRPr="007C430E" w:rsidRDefault="0044080A" w:rsidP="0044080A">
            <w:pPr>
              <w:rPr>
                <w:sz w:val="18"/>
                <w:szCs w:val="18"/>
              </w:rPr>
            </w:pPr>
            <w:r w:rsidRPr="007C430E">
              <w:rPr>
                <w:sz w:val="18"/>
                <w:szCs w:val="18"/>
              </w:rPr>
              <w:t>Vypĺňa prijímateľ</w:t>
            </w:r>
          </w:p>
        </w:tc>
      </w:tr>
      <w:tr w:rsidR="007C16E2" w:rsidRPr="004D6168" w14:paraId="15B9ADCF" w14:textId="77777777" w:rsidTr="00E028E6">
        <w:tc>
          <w:tcPr>
            <w:tcW w:w="704" w:type="dxa"/>
          </w:tcPr>
          <w:p w14:paraId="5E82AE8F" w14:textId="77777777" w:rsidR="007C16E2" w:rsidRPr="004D6168" w:rsidRDefault="005E4BCE" w:rsidP="00E25FBE">
            <w:pPr>
              <w:rPr>
                <w:sz w:val="20"/>
                <w:szCs w:val="20"/>
              </w:rPr>
            </w:pPr>
            <w:r w:rsidRPr="004D6168">
              <w:rPr>
                <w:sz w:val="20"/>
                <w:szCs w:val="20"/>
              </w:rPr>
              <w:t>87</w:t>
            </w:r>
          </w:p>
        </w:tc>
        <w:tc>
          <w:tcPr>
            <w:tcW w:w="3544" w:type="dxa"/>
            <w:gridSpan w:val="3"/>
          </w:tcPr>
          <w:p w14:paraId="566F825C"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14:paraId="0EE8D82B" w14:textId="77777777" w:rsidR="007C16E2" w:rsidRPr="007C430E" w:rsidRDefault="0044080A" w:rsidP="00E25FBE">
            <w:pPr>
              <w:rPr>
                <w:sz w:val="18"/>
                <w:szCs w:val="18"/>
              </w:rPr>
            </w:pPr>
            <w:r w:rsidRPr="007C430E">
              <w:rPr>
                <w:sz w:val="18"/>
                <w:szCs w:val="18"/>
              </w:rPr>
              <w:t>Vypĺňa prijímateľ</w:t>
            </w:r>
          </w:p>
        </w:tc>
      </w:tr>
      <w:tr w:rsidR="007C16E2" w:rsidRPr="004D6168" w14:paraId="58CE3A65" w14:textId="77777777" w:rsidTr="00E028E6">
        <w:tc>
          <w:tcPr>
            <w:tcW w:w="704" w:type="dxa"/>
          </w:tcPr>
          <w:p w14:paraId="0F4D9CEB" w14:textId="77777777" w:rsidR="007C16E2" w:rsidRPr="004D6168" w:rsidRDefault="005E4BCE" w:rsidP="00E25FBE">
            <w:pPr>
              <w:rPr>
                <w:sz w:val="20"/>
                <w:szCs w:val="20"/>
              </w:rPr>
            </w:pPr>
            <w:r w:rsidRPr="004D6168">
              <w:rPr>
                <w:sz w:val="20"/>
                <w:szCs w:val="20"/>
              </w:rPr>
              <w:t>88</w:t>
            </w:r>
          </w:p>
        </w:tc>
        <w:tc>
          <w:tcPr>
            <w:tcW w:w="3544" w:type="dxa"/>
            <w:gridSpan w:val="3"/>
          </w:tcPr>
          <w:p w14:paraId="2F89981F"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14:paraId="4C9DB24E" w14:textId="77777777" w:rsidR="007C16E2" w:rsidRPr="007C430E" w:rsidRDefault="0044080A" w:rsidP="00E25FBE">
            <w:pPr>
              <w:rPr>
                <w:sz w:val="18"/>
                <w:szCs w:val="18"/>
              </w:rPr>
            </w:pPr>
            <w:r w:rsidRPr="007C430E">
              <w:rPr>
                <w:sz w:val="18"/>
                <w:szCs w:val="18"/>
              </w:rPr>
              <w:t>Vypĺňa prijímateľ</w:t>
            </w:r>
          </w:p>
        </w:tc>
      </w:tr>
      <w:tr w:rsidR="007C16E2" w:rsidRPr="004D6168" w14:paraId="11F0D611" w14:textId="77777777" w:rsidTr="00E028E6">
        <w:tc>
          <w:tcPr>
            <w:tcW w:w="704" w:type="dxa"/>
          </w:tcPr>
          <w:p w14:paraId="7AA30948" w14:textId="77777777" w:rsidR="007C16E2" w:rsidRPr="004D6168" w:rsidRDefault="005E4BCE" w:rsidP="00E25FBE">
            <w:pPr>
              <w:rPr>
                <w:sz w:val="20"/>
                <w:szCs w:val="20"/>
              </w:rPr>
            </w:pPr>
            <w:r w:rsidRPr="004D6168">
              <w:rPr>
                <w:sz w:val="20"/>
                <w:szCs w:val="20"/>
              </w:rPr>
              <w:t>89</w:t>
            </w:r>
          </w:p>
        </w:tc>
        <w:tc>
          <w:tcPr>
            <w:tcW w:w="3544" w:type="dxa"/>
            <w:gridSpan w:val="3"/>
          </w:tcPr>
          <w:p w14:paraId="5BA81221"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59CC694F" w14:textId="77777777" w:rsidR="007C16E2" w:rsidRPr="004D6168" w:rsidRDefault="0044080A" w:rsidP="00E25FBE">
            <w:pPr>
              <w:rPr>
                <w:sz w:val="20"/>
                <w:szCs w:val="20"/>
              </w:rPr>
            </w:pPr>
            <w:r w:rsidRPr="007C430E">
              <w:rPr>
                <w:sz w:val="18"/>
                <w:szCs w:val="18"/>
              </w:rPr>
              <w:t>Vypĺňa prijímateľ</w:t>
            </w:r>
          </w:p>
        </w:tc>
      </w:tr>
      <w:tr w:rsidR="005E4BCE" w14:paraId="668968B6" w14:textId="77777777" w:rsidTr="008E46B1">
        <w:tc>
          <w:tcPr>
            <w:tcW w:w="9062" w:type="dxa"/>
            <w:gridSpan w:val="6"/>
          </w:tcPr>
          <w:p w14:paraId="5F50FFE6" w14:textId="77777777"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4175FD76" w14:textId="77777777"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14:paraId="11050231" w14:textId="77777777" w:rsidTr="00E028E6">
        <w:tc>
          <w:tcPr>
            <w:tcW w:w="704" w:type="dxa"/>
          </w:tcPr>
          <w:p w14:paraId="40830DF2" w14:textId="77777777" w:rsidR="007C16E2" w:rsidRPr="004D6168" w:rsidRDefault="007C16E2" w:rsidP="00E25FBE">
            <w:pPr>
              <w:rPr>
                <w:sz w:val="20"/>
                <w:szCs w:val="20"/>
              </w:rPr>
            </w:pPr>
          </w:p>
        </w:tc>
        <w:tc>
          <w:tcPr>
            <w:tcW w:w="3544" w:type="dxa"/>
            <w:gridSpan w:val="3"/>
          </w:tcPr>
          <w:p w14:paraId="7EBAD21B" w14:textId="77777777" w:rsidR="007C16E2" w:rsidRPr="004D6168" w:rsidRDefault="007C16E2" w:rsidP="00C25478">
            <w:pPr>
              <w:rPr>
                <w:sz w:val="20"/>
                <w:szCs w:val="20"/>
              </w:rPr>
            </w:pPr>
          </w:p>
        </w:tc>
        <w:tc>
          <w:tcPr>
            <w:tcW w:w="4814" w:type="dxa"/>
            <w:gridSpan w:val="2"/>
          </w:tcPr>
          <w:p w14:paraId="601B43CD" w14:textId="77777777" w:rsidR="007C16E2" w:rsidRPr="004D6168" w:rsidRDefault="007C16E2" w:rsidP="00E25FBE">
            <w:pPr>
              <w:rPr>
                <w:sz w:val="20"/>
                <w:szCs w:val="20"/>
              </w:rPr>
            </w:pPr>
          </w:p>
        </w:tc>
      </w:tr>
      <w:tr w:rsidR="005E4BCE" w14:paraId="78F12062" w14:textId="77777777" w:rsidTr="008E46B1">
        <w:tc>
          <w:tcPr>
            <w:tcW w:w="9062" w:type="dxa"/>
            <w:gridSpan w:val="6"/>
          </w:tcPr>
          <w:p w14:paraId="0831C8CD"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14:paraId="68580456" w14:textId="77777777" w:rsidTr="00E028E6">
        <w:tc>
          <w:tcPr>
            <w:tcW w:w="704" w:type="dxa"/>
          </w:tcPr>
          <w:p w14:paraId="55744D7B" w14:textId="77777777" w:rsidR="007C16E2" w:rsidRPr="004D6168" w:rsidRDefault="00062DAA" w:rsidP="00E25FBE">
            <w:pPr>
              <w:rPr>
                <w:sz w:val="20"/>
                <w:szCs w:val="20"/>
              </w:rPr>
            </w:pPr>
            <w:r w:rsidRPr="004D6168">
              <w:rPr>
                <w:sz w:val="20"/>
                <w:szCs w:val="20"/>
              </w:rPr>
              <w:t>90</w:t>
            </w:r>
          </w:p>
        </w:tc>
        <w:tc>
          <w:tcPr>
            <w:tcW w:w="3544" w:type="dxa"/>
            <w:gridSpan w:val="3"/>
          </w:tcPr>
          <w:p w14:paraId="69CD4784"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033D7902" w14:textId="77777777" w:rsidR="007C16E2" w:rsidRPr="007C430E" w:rsidRDefault="00431AB3" w:rsidP="00E25FBE">
            <w:pPr>
              <w:rPr>
                <w:sz w:val="18"/>
                <w:szCs w:val="18"/>
              </w:rPr>
            </w:pPr>
            <w:r>
              <w:rPr>
                <w:sz w:val="18"/>
                <w:szCs w:val="18"/>
              </w:rPr>
              <w:t>Automaticky vyplnené</w:t>
            </w:r>
          </w:p>
        </w:tc>
      </w:tr>
      <w:tr w:rsidR="007C16E2" w:rsidRPr="004D6168" w14:paraId="4DA6571F" w14:textId="77777777" w:rsidTr="00E028E6">
        <w:tc>
          <w:tcPr>
            <w:tcW w:w="704" w:type="dxa"/>
          </w:tcPr>
          <w:p w14:paraId="13AB4372" w14:textId="77777777" w:rsidR="007C16E2" w:rsidRPr="004D6168" w:rsidRDefault="00062DAA" w:rsidP="00E25FBE">
            <w:pPr>
              <w:rPr>
                <w:sz w:val="20"/>
                <w:szCs w:val="20"/>
              </w:rPr>
            </w:pPr>
            <w:r w:rsidRPr="004D6168">
              <w:rPr>
                <w:sz w:val="20"/>
                <w:szCs w:val="20"/>
              </w:rPr>
              <w:t>91</w:t>
            </w:r>
          </w:p>
        </w:tc>
        <w:tc>
          <w:tcPr>
            <w:tcW w:w="3544" w:type="dxa"/>
            <w:gridSpan w:val="3"/>
          </w:tcPr>
          <w:p w14:paraId="2C471B9F" w14:textId="77777777"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14:paraId="3EFB66DF" w14:textId="77777777" w:rsidR="007C16E2" w:rsidRPr="007C430E" w:rsidRDefault="00431AB3" w:rsidP="00E25FBE">
            <w:pPr>
              <w:rPr>
                <w:sz w:val="18"/>
                <w:szCs w:val="18"/>
              </w:rPr>
            </w:pPr>
            <w:r>
              <w:rPr>
                <w:sz w:val="18"/>
                <w:szCs w:val="18"/>
              </w:rPr>
              <w:t>Automaticky vyplnené</w:t>
            </w:r>
          </w:p>
        </w:tc>
      </w:tr>
      <w:tr w:rsidR="007C16E2" w:rsidRPr="004D6168" w14:paraId="2283A82C" w14:textId="77777777" w:rsidTr="00E028E6">
        <w:tc>
          <w:tcPr>
            <w:tcW w:w="704" w:type="dxa"/>
          </w:tcPr>
          <w:p w14:paraId="01691F80" w14:textId="77777777" w:rsidR="007C16E2" w:rsidRPr="004D6168" w:rsidRDefault="00062DAA" w:rsidP="00E25FBE">
            <w:pPr>
              <w:rPr>
                <w:sz w:val="20"/>
                <w:szCs w:val="20"/>
              </w:rPr>
            </w:pPr>
            <w:r w:rsidRPr="004D6168">
              <w:rPr>
                <w:sz w:val="20"/>
                <w:szCs w:val="20"/>
              </w:rPr>
              <w:t>92</w:t>
            </w:r>
          </w:p>
        </w:tc>
        <w:tc>
          <w:tcPr>
            <w:tcW w:w="3544" w:type="dxa"/>
            <w:gridSpan w:val="3"/>
          </w:tcPr>
          <w:p w14:paraId="38EA1FCE"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08D3056C" w14:textId="77777777" w:rsidR="007C16E2" w:rsidRPr="007C430E" w:rsidRDefault="00431AB3" w:rsidP="00E25FBE">
            <w:pPr>
              <w:rPr>
                <w:sz w:val="18"/>
                <w:szCs w:val="18"/>
              </w:rPr>
            </w:pPr>
            <w:r>
              <w:rPr>
                <w:sz w:val="18"/>
                <w:szCs w:val="18"/>
              </w:rPr>
              <w:t>Automaticky vyplnené</w:t>
            </w:r>
          </w:p>
        </w:tc>
      </w:tr>
      <w:tr w:rsidR="00431AB3" w:rsidRPr="004D6168" w14:paraId="335DAF96" w14:textId="77777777" w:rsidTr="00660D02">
        <w:tc>
          <w:tcPr>
            <w:tcW w:w="704" w:type="dxa"/>
          </w:tcPr>
          <w:p w14:paraId="2FD772B5" w14:textId="77777777" w:rsidR="00431AB3" w:rsidRPr="004D6168" w:rsidRDefault="00431AB3" w:rsidP="005E4BCE">
            <w:pPr>
              <w:rPr>
                <w:sz w:val="20"/>
                <w:szCs w:val="20"/>
              </w:rPr>
            </w:pPr>
            <w:r w:rsidRPr="004D6168">
              <w:rPr>
                <w:sz w:val="20"/>
                <w:szCs w:val="20"/>
              </w:rPr>
              <w:t>93</w:t>
            </w:r>
          </w:p>
        </w:tc>
        <w:tc>
          <w:tcPr>
            <w:tcW w:w="1772" w:type="dxa"/>
            <w:gridSpan w:val="2"/>
            <w:vMerge w:val="restart"/>
          </w:tcPr>
          <w:p w14:paraId="7758519B" w14:textId="77777777"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Skutočný stav kumulatí</w:t>
            </w:r>
            <w:r w:rsidRPr="004D6168">
              <w:rPr>
                <w:rFonts w:ascii="Roboto" w:hAnsi="Roboto" w:cs="Roboto"/>
                <w:b/>
                <w:bCs/>
                <w:color w:val="000000"/>
                <w:sz w:val="20"/>
                <w:szCs w:val="20"/>
              </w:rPr>
              <w:t>v</w:t>
            </w:r>
          </w:p>
          <w:p w14:paraId="123FAEEF" w14:textId="77777777" w:rsidR="00431AB3" w:rsidRPr="004D6168" w:rsidRDefault="00431AB3" w:rsidP="005E4BCE">
            <w:pPr>
              <w:rPr>
                <w:sz w:val="20"/>
                <w:szCs w:val="20"/>
              </w:rPr>
            </w:pPr>
          </w:p>
        </w:tc>
        <w:tc>
          <w:tcPr>
            <w:tcW w:w="1772" w:type="dxa"/>
          </w:tcPr>
          <w:p w14:paraId="3026B19C" w14:textId="77777777"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14:paraId="57787CA5" w14:textId="77777777"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14:paraId="4452B104" w14:textId="77777777"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14:paraId="501B5D20" w14:textId="77777777" w:rsidTr="00660D02">
        <w:tc>
          <w:tcPr>
            <w:tcW w:w="704" w:type="dxa"/>
          </w:tcPr>
          <w:p w14:paraId="2C25CBC2" w14:textId="77777777" w:rsidR="00431AB3" w:rsidRPr="004D6168" w:rsidRDefault="00431AB3" w:rsidP="005E4BCE">
            <w:pPr>
              <w:rPr>
                <w:sz w:val="20"/>
                <w:szCs w:val="20"/>
              </w:rPr>
            </w:pPr>
            <w:r w:rsidRPr="004D6168">
              <w:rPr>
                <w:sz w:val="20"/>
                <w:szCs w:val="20"/>
              </w:rPr>
              <w:t>94</w:t>
            </w:r>
          </w:p>
        </w:tc>
        <w:tc>
          <w:tcPr>
            <w:tcW w:w="1772" w:type="dxa"/>
            <w:gridSpan w:val="2"/>
            <w:vMerge/>
          </w:tcPr>
          <w:p w14:paraId="4106A925" w14:textId="77777777" w:rsidR="00431AB3" w:rsidRPr="004D6168" w:rsidRDefault="00431AB3" w:rsidP="005E4BCE">
            <w:pPr>
              <w:rPr>
                <w:sz w:val="20"/>
                <w:szCs w:val="20"/>
              </w:rPr>
            </w:pPr>
          </w:p>
        </w:tc>
        <w:tc>
          <w:tcPr>
            <w:tcW w:w="1772" w:type="dxa"/>
          </w:tcPr>
          <w:p w14:paraId="3793B7D9" w14:textId="77777777"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14:paraId="3900DDA5" w14:textId="77777777"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14:paraId="7143C64D" w14:textId="77777777" w:rsidR="00431AB3" w:rsidRPr="007C430E" w:rsidRDefault="00431AB3" w:rsidP="005E4BCE">
            <w:pPr>
              <w:rPr>
                <w:sz w:val="18"/>
                <w:szCs w:val="18"/>
              </w:rPr>
            </w:pPr>
          </w:p>
        </w:tc>
      </w:tr>
      <w:tr w:rsidR="00431AB3" w:rsidRPr="004D6168" w14:paraId="4ED5932A" w14:textId="77777777" w:rsidTr="00660D02">
        <w:tc>
          <w:tcPr>
            <w:tcW w:w="704" w:type="dxa"/>
          </w:tcPr>
          <w:p w14:paraId="44D076DB" w14:textId="77777777" w:rsidR="00431AB3" w:rsidRPr="004D6168" w:rsidRDefault="00431AB3" w:rsidP="005E4BCE">
            <w:pPr>
              <w:rPr>
                <w:sz w:val="20"/>
                <w:szCs w:val="20"/>
              </w:rPr>
            </w:pPr>
            <w:r w:rsidRPr="004D6168">
              <w:rPr>
                <w:sz w:val="20"/>
                <w:szCs w:val="20"/>
              </w:rPr>
              <w:t>95</w:t>
            </w:r>
          </w:p>
        </w:tc>
        <w:tc>
          <w:tcPr>
            <w:tcW w:w="1772" w:type="dxa"/>
            <w:gridSpan w:val="2"/>
            <w:vMerge/>
          </w:tcPr>
          <w:p w14:paraId="0C6C8E6C" w14:textId="77777777" w:rsidR="00431AB3" w:rsidRPr="004D6168" w:rsidRDefault="00431AB3" w:rsidP="005E4BCE">
            <w:pPr>
              <w:rPr>
                <w:sz w:val="20"/>
                <w:szCs w:val="20"/>
              </w:rPr>
            </w:pPr>
          </w:p>
        </w:tc>
        <w:tc>
          <w:tcPr>
            <w:tcW w:w="1772" w:type="dxa"/>
          </w:tcPr>
          <w:p w14:paraId="3BA07710" w14:textId="77777777"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14:paraId="160472A3" w14:textId="77777777" w:rsidR="0033007B" w:rsidRPr="004D6168" w:rsidRDefault="0033007B" w:rsidP="005E4BCE">
            <w:pPr>
              <w:rPr>
                <w:sz w:val="20"/>
                <w:szCs w:val="20"/>
              </w:rPr>
            </w:pPr>
          </w:p>
        </w:tc>
        <w:tc>
          <w:tcPr>
            <w:tcW w:w="2396" w:type="dxa"/>
          </w:tcPr>
          <w:p w14:paraId="43AE982E"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C10E2B2" w14:textId="77777777" w:rsidR="00431AB3" w:rsidRPr="007C430E" w:rsidRDefault="00431AB3" w:rsidP="005E4BCE">
            <w:pPr>
              <w:rPr>
                <w:sz w:val="18"/>
                <w:szCs w:val="18"/>
              </w:rPr>
            </w:pPr>
          </w:p>
        </w:tc>
      </w:tr>
      <w:tr w:rsidR="002D6816" w:rsidRPr="004D6168" w14:paraId="05790873" w14:textId="77777777" w:rsidTr="002D6816">
        <w:tc>
          <w:tcPr>
            <w:tcW w:w="704" w:type="dxa"/>
          </w:tcPr>
          <w:p w14:paraId="727B9D8D" w14:textId="77777777" w:rsidR="002D6816" w:rsidRPr="004D6168" w:rsidRDefault="002D6816" w:rsidP="005E4BCE">
            <w:pPr>
              <w:rPr>
                <w:sz w:val="20"/>
                <w:szCs w:val="20"/>
              </w:rPr>
            </w:pPr>
            <w:r w:rsidRPr="004D6168">
              <w:rPr>
                <w:sz w:val="20"/>
                <w:szCs w:val="20"/>
              </w:rPr>
              <w:t>96</w:t>
            </w:r>
          </w:p>
        </w:tc>
        <w:tc>
          <w:tcPr>
            <w:tcW w:w="1772" w:type="dxa"/>
            <w:gridSpan w:val="2"/>
            <w:vMerge w:val="restart"/>
          </w:tcPr>
          <w:p w14:paraId="0B582EA0" w14:textId="77777777"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5101621A" w14:textId="77777777" w:rsidR="002D6816" w:rsidRPr="004D6168" w:rsidRDefault="002D6816" w:rsidP="005E4BCE">
            <w:pPr>
              <w:rPr>
                <w:sz w:val="20"/>
                <w:szCs w:val="20"/>
              </w:rPr>
            </w:pPr>
          </w:p>
        </w:tc>
        <w:tc>
          <w:tcPr>
            <w:tcW w:w="1772" w:type="dxa"/>
          </w:tcPr>
          <w:p w14:paraId="3D1D5F34" w14:textId="77777777"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ADA2CFA"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0EFC398E" w14:textId="77777777"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14:paraId="7D38C20B" w14:textId="77777777"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 xml:space="preserve">Následná </w:t>
            </w:r>
            <w:r w:rsidR="0073738D">
              <w:rPr>
                <w:sz w:val="18"/>
                <w:szCs w:val="18"/>
              </w:rPr>
              <w:lastRenderedPageBreak/>
              <w:t>monitorovacia správa sa predkladá do 30 dní od uplynutia monitorovaného obdobia. (pojem následná monitorovacia správa je definovaný v Metodickom pokyne CKO č. 15)</w:t>
            </w:r>
          </w:p>
        </w:tc>
      </w:tr>
      <w:tr w:rsidR="002D6816" w:rsidRPr="004D6168" w14:paraId="256A3214" w14:textId="77777777" w:rsidTr="002D6816">
        <w:tc>
          <w:tcPr>
            <w:tcW w:w="704" w:type="dxa"/>
          </w:tcPr>
          <w:p w14:paraId="0F45DF59" w14:textId="77777777" w:rsidR="002D6816" w:rsidRPr="004D6168" w:rsidRDefault="002D6816" w:rsidP="005E4BCE">
            <w:pPr>
              <w:rPr>
                <w:sz w:val="20"/>
                <w:szCs w:val="20"/>
              </w:rPr>
            </w:pPr>
            <w:r w:rsidRPr="004D6168">
              <w:rPr>
                <w:sz w:val="20"/>
                <w:szCs w:val="20"/>
              </w:rPr>
              <w:t>97</w:t>
            </w:r>
          </w:p>
        </w:tc>
        <w:tc>
          <w:tcPr>
            <w:tcW w:w="1772" w:type="dxa"/>
            <w:gridSpan w:val="2"/>
            <w:vMerge/>
          </w:tcPr>
          <w:p w14:paraId="06961C52" w14:textId="77777777" w:rsidR="002D6816" w:rsidRPr="004D6168" w:rsidRDefault="002D6816" w:rsidP="005E4BCE">
            <w:pPr>
              <w:rPr>
                <w:sz w:val="20"/>
                <w:szCs w:val="20"/>
              </w:rPr>
            </w:pPr>
          </w:p>
        </w:tc>
        <w:tc>
          <w:tcPr>
            <w:tcW w:w="1772" w:type="dxa"/>
          </w:tcPr>
          <w:p w14:paraId="47C9381A" w14:textId="77777777"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0D7A0DC6"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1E6F0D9E" w14:textId="77777777" w:rsidR="002D6816" w:rsidRPr="007C430E" w:rsidRDefault="002D6816" w:rsidP="002D6816">
            <w:pPr>
              <w:rPr>
                <w:sz w:val="18"/>
                <w:szCs w:val="18"/>
              </w:rPr>
            </w:pPr>
          </w:p>
        </w:tc>
      </w:tr>
      <w:tr w:rsidR="002D6816" w:rsidRPr="004D6168" w14:paraId="44C9C0C0" w14:textId="77777777" w:rsidTr="002D6816">
        <w:tc>
          <w:tcPr>
            <w:tcW w:w="704" w:type="dxa"/>
          </w:tcPr>
          <w:p w14:paraId="760FEE46" w14:textId="77777777" w:rsidR="002D6816" w:rsidRPr="004D6168" w:rsidRDefault="002D6816" w:rsidP="005E4BCE">
            <w:pPr>
              <w:rPr>
                <w:sz w:val="20"/>
                <w:szCs w:val="20"/>
              </w:rPr>
            </w:pPr>
            <w:r w:rsidRPr="004D6168">
              <w:rPr>
                <w:sz w:val="20"/>
                <w:szCs w:val="20"/>
              </w:rPr>
              <w:t>98</w:t>
            </w:r>
          </w:p>
        </w:tc>
        <w:tc>
          <w:tcPr>
            <w:tcW w:w="1772" w:type="dxa"/>
            <w:gridSpan w:val="2"/>
            <w:vMerge/>
          </w:tcPr>
          <w:p w14:paraId="5C34D86E" w14:textId="77777777" w:rsidR="002D6816" w:rsidRPr="004D6168" w:rsidRDefault="002D6816" w:rsidP="005E4BCE">
            <w:pPr>
              <w:rPr>
                <w:sz w:val="20"/>
                <w:szCs w:val="20"/>
              </w:rPr>
            </w:pPr>
          </w:p>
        </w:tc>
        <w:tc>
          <w:tcPr>
            <w:tcW w:w="1772" w:type="dxa"/>
          </w:tcPr>
          <w:p w14:paraId="725FEE77" w14:textId="77777777"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14:paraId="654C4AC2"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xml:space="preserve">. V prípade, </w:t>
            </w:r>
            <w:r>
              <w:rPr>
                <w:sz w:val="18"/>
                <w:szCs w:val="18"/>
              </w:rPr>
              <w:lastRenderedPageBreak/>
              <w:t>že sa ukazovateľ vykazuje za pohlavie vypĺňa sa automaticky</w:t>
            </w:r>
          </w:p>
        </w:tc>
        <w:tc>
          <w:tcPr>
            <w:tcW w:w="2418" w:type="dxa"/>
            <w:vMerge/>
          </w:tcPr>
          <w:p w14:paraId="3ADCD44F" w14:textId="77777777" w:rsidR="002D6816" w:rsidRPr="007C430E" w:rsidRDefault="002D6816" w:rsidP="002D6816">
            <w:pPr>
              <w:rPr>
                <w:sz w:val="18"/>
                <w:szCs w:val="18"/>
              </w:rPr>
            </w:pPr>
          </w:p>
        </w:tc>
      </w:tr>
      <w:tr w:rsidR="002D6816" w:rsidRPr="004D6168" w14:paraId="05960A84" w14:textId="77777777" w:rsidTr="002D6816">
        <w:tc>
          <w:tcPr>
            <w:tcW w:w="704" w:type="dxa"/>
          </w:tcPr>
          <w:p w14:paraId="0AF46EBA" w14:textId="77777777" w:rsidR="002D6816" w:rsidRPr="004D6168" w:rsidRDefault="002D6816" w:rsidP="00E25FBE">
            <w:pPr>
              <w:rPr>
                <w:sz w:val="20"/>
                <w:szCs w:val="20"/>
              </w:rPr>
            </w:pPr>
            <w:r w:rsidRPr="004D6168">
              <w:rPr>
                <w:sz w:val="20"/>
                <w:szCs w:val="20"/>
              </w:rPr>
              <w:t>99</w:t>
            </w:r>
          </w:p>
        </w:tc>
        <w:tc>
          <w:tcPr>
            <w:tcW w:w="3544" w:type="dxa"/>
            <w:gridSpan w:val="3"/>
          </w:tcPr>
          <w:p w14:paraId="5E489B67" w14:textId="77777777"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227EA359" w14:textId="77777777" w:rsidR="002D6816" w:rsidRPr="007C430E" w:rsidRDefault="002D6816" w:rsidP="00E25FBE">
            <w:pPr>
              <w:rPr>
                <w:sz w:val="18"/>
                <w:szCs w:val="18"/>
              </w:rPr>
            </w:pPr>
            <w:r w:rsidRPr="007C430E">
              <w:rPr>
                <w:sz w:val="18"/>
                <w:szCs w:val="18"/>
              </w:rPr>
              <w:t>Vypĺňa prijímateľ</w:t>
            </w:r>
          </w:p>
        </w:tc>
        <w:tc>
          <w:tcPr>
            <w:tcW w:w="2418" w:type="dxa"/>
          </w:tcPr>
          <w:p w14:paraId="6F4D5A81" w14:textId="77777777" w:rsidR="002D6816" w:rsidRPr="007C430E" w:rsidRDefault="002D6816" w:rsidP="002D6816">
            <w:pPr>
              <w:rPr>
                <w:sz w:val="18"/>
                <w:szCs w:val="18"/>
              </w:rPr>
            </w:pPr>
          </w:p>
        </w:tc>
      </w:tr>
      <w:tr w:rsidR="00062DAA" w14:paraId="4CA07A26" w14:textId="77777777" w:rsidTr="008E46B1">
        <w:tc>
          <w:tcPr>
            <w:tcW w:w="9062" w:type="dxa"/>
            <w:gridSpan w:val="6"/>
          </w:tcPr>
          <w:p w14:paraId="681E22F9"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67308D10" w14:textId="710A312D"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ins w:id="99" w:author="Autor">
              <w:r w:rsidR="006F3811">
                <w:rPr>
                  <w:sz w:val="18"/>
                  <w:szCs w:val="18"/>
                </w:rPr>
                <w:t>. Uvádza sa kumulatívny stav (pokiaľ RO neurčí inak – ide o informatívny údaj, ktorý nevstupuje do ďalších výpočtov).</w:t>
              </w:r>
            </w:ins>
          </w:p>
        </w:tc>
      </w:tr>
      <w:tr w:rsidR="00EE46A8" w:rsidRPr="004D6168" w14:paraId="69E883A4" w14:textId="77777777" w:rsidTr="00EE46A8">
        <w:trPr>
          <w:trHeight w:val="332"/>
        </w:trPr>
        <w:tc>
          <w:tcPr>
            <w:tcW w:w="704" w:type="dxa"/>
            <w:vMerge w:val="restart"/>
          </w:tcPr>
          <w:p w14:paraId="437AEDC1" w14:textId="77777777" w:rsidR="00EE46A8" w:rsidRPr="004D6168" w:rsidRDefault="00EE46A8" w:rsidP="00062DAA">
            <w:pPr>
              <w:rPr>
                <w:sz w:val="20"/>
                <w:szCs w:val="20"/>
              </w:rPr>
            </w:pPr>
            <w:r w:rsidRPr="004D6168">
              <w:rPr>
                <w:sz w:val="20"/>
                <w:szCs w:val="20"/>
              </w:rPr>
              <w:t>100</w:t>
            </w:r>
          </w:p>
        </w:tc>
        <w:tc>
          <w:tcPr>
            <w:tcW w:w="1772" w:type="dxa"/>
            <w:gridSpan w:val="2"/>
            <w:vMerge w:val="restart"/>
          </w:tcPr>
          <w:p w14:paraId="5DFFD8CF" w14:textId="77777777"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3B2D52EB" w14:textId="77777777" w:rsidR="00EE46A8" w:rsidRPr="004D6168" w:rsidRDefault="00EE46A8" w:rsidP="00062DAA">
            <w:pPr>
              <w:rPr>
                <w:sz w:val="20"/>
                <w:szCs w:val="20"/>
              </w:rPr>
            </w:pPr>
          </w:p>
        </w:tc>
        <w:tc>
          <w:tcPr>
            <w:tcW w:w="1772" w:type="dxa"/>
          </w:tcPr>
          <w:p w14:paraId="54D2D36B" w14:textId="77777777"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370585BD" w14:textId="77777777"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238392D6" w14:textId="77777777" w:rsidTr="00EE46A8">
        <w:trPr>
          <w:trHeight w:val="266"/>
        </w:trPr>
        <w:tc>
          <w:tcPr>
            <w:tcW w:w="704" w:type="dxa"/>
            <w:vMerge/>
          </w:tcPr>
          <w:p w14:paraId="180F1E92" w14:textId="77777777" w:rsidR="00EE46A8" w:rsidRPr="004D6168" w:rsidRDefault="00EE46A8" w:rsidP="00062DAA">
            <w:pPr>
              <w:rPr>
                <w:sz w:val="20"/>
                <w:szCs w:val="20"/>
              </w:rPr>
            </w:pPr>
          </w:p>
        </w:tc>
        <w:tc>
          <w:tcPr>
            <w:tcW w:w="1772" w:type="dxa"/>
            <w:gridSpan w:val="2"/>
            <w:vMerge/>
          </w:tcPr>
          <w:p w14:paraId="17148169" w14:textId="77777777" w:rsidR="00EE46A8" w:rsidRPr="004D6168" w:rsidRDefault="00EE46A8" w:rsidP="00062DAA">
            <w:pPr>
              <w:rPr>
                <w:sz w:val="20"/>
                <w:szCs w:val="20"/>
              </w:rPr>
            </w:pPr>
          </w:p>
        </w:tc>
        <w:tc>
          <w:tcPr>
            <w:tcW w:w="1772" w:type="dxa"/>
          </w:tcPr>
          <w:p w14:paraId="08B55FBB" w14:textId="77777777"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31264075" w14:textId="77777777"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0E91C6D8" w14:textId="77777777" w:rsidTr="00506A3E">
        <w:tc>
          <w:tcPr>
            <w:tcW w:w="704" w:type="dxa"/>
            <w:vMerge/>
          </w:tcPr>
          <w:p w14:paraId="09A4D66A" w14:textId="77777777" w:rsidR="00EE46A8" w:rsidRPr="004D6168" w:rsidRDefault="00EE46A8" w:rsidP="00062DAA">
            <w:pPr>
              <w:rPr>
                <w:sz w:val="20"/>
                <w:szCs w:val="20"/>
              </w:rPr>
            </w:pPr>
          </w:p>
        </w:tc>
        <w:tc>
          <w:tcPr>
            <w:tcW w:w="1772" w:type="dxa"/>
            <w:gridSpan w:val="2"/>
            <w:vMerge/>
          </w:tcPr>
          <w:p w14:paraId="13C25C9A" w14:textId="77777777" w:rsidR="00EE46A8" w:rsidRPr="004D6168" w:rsidRDefault="00EE46A8" w:rsidP="00062DAA">
            <w:pPr>
              <w:rPr>
                <w:sz w:val="20"/>
                <w:szCs w:val="20"/>
              </w:rPr>
            </w:pPr>
          </w:p>
        </w:tc>
        <w:tc>
          <w:tcPr>
            <w:tcW w:w="1772" w:type="dxa"/>
          </w:tcPr>
          <w:p w14:paraId="22674D59" w14:textId="77777777"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700F1B28" w14:textId="77777777"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14:paraId="288EB783" w14:textId="77777777" w:rsidTr="00EE46A8">
        <w:tc>
          <w:tcPr>
            <w:tcW w:w="9062" w:type="dxa"/>
            <w:gridSpan w:val="6"/>
            <w:tcBorders>
              <w:top w:val="nil"/>
            </w:tcBorders>
          </w:tcPr>
          <w:p w14:paraId="098602F2"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14:paraId="752BB369" w14:textId="12C005CF"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ins w:id="100" w:author="Autor">
              <w:r w:rsidR="006F3811">
                <w:rPr>
                  <w:sz w:val="18"/>
                  <w:szCs w:val="18"/>
                </w:rPr>
                <w:t xml:space="preserve">. Uvádza sa kumulatívny stav (pokiaľ RO neurčí inak – ide o informatívny údaj, ktorý nevstupuje do ďalších výpočtov). </w:t>
              </w:r>
            </w:ins>
          </w:p>
        </w:tc>
      </w:tr>
      <w:tr w:rsidR="00062DAA" w:rsidRPr="004D6168" w14:paraId="5D08E2A7" w14:textId="77777777" w:rsidTr="008E46B1">
        <w:tc>
          <w:tcPr>
            <w:tcW w:w="704" w:type="dxa"/>
            <w:vMerge w:val="restart"/>
          </w:tcPr>
          <w:p w14:paraId="0622D384" w14:textId="77777777" w:rsidR="00062DAA" w:rsidRPr="004D6168" w:rsidRDefault="00062DAA" w:rsidP="00062DAA">
            <w:pPr>
              <w:rPr>
                <w:sz w:val="20"/>
                <w:szCs w:val="20"/>
              </w:rPr>
            </w:pPr>
            <w:r w:rsidRPr="004D6168">
              <w:rPr>
                <w:sz w:val="20"/>
                <w:szCs w:val="20"/>
              </w:rPr>
              <w:t>101</w:t>
            </w:r>
          </w:p>
        </w:tc>
        <w:tc>
          <w:tcPr>
            <w:tcW w:w="1772" w:type="dxa"/>
            <w:gridSpan w:val="2"/>
            <w:vMerge w:val="restart"/>
          </w:tcPr>
          <w:p w14:paraId="011927E7" w14:textId="77777777"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3D1C7E31" w14:textId="77777777" w:rsidR="00062DAA" w:rsidRPr="004D6168" w:rsidRDefault="00062DAA" w:rsidP="00062DAA">
            <w:pPr>
              <w:rPr>
                <w:sz w:val="20"/>
                <w:szCs w:val="20"/>
              </w:rPr>
            </w:pPr>
          </w:p>
        </w:tc>
        <w:tc>
          <w:tcPr>
            <w:tcW w:w="1772" w:type="dxa"/>
          </w:tcPr>
          <w:p w14:paraId="0921FD44" w14:textId="77777777"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14:paraId="77FDC203" w14:textId="77777777"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3EC47218" w14:textId="77777777" w:rsidTr="008E46B1">
        <w:tc>
          <w:tcPr>
            <w:tcW w:w="704" w:type="dxa"/>
            <w:vMerge/>
          </w:tcPr>
          <w:p w14:paraId="38EBFA5C" w14:textId="77777777" w:rsidR="00062DAA" w:rsidRPr="004D6168" w:rsidRDefault="00062DAA" w:rsidP="00062DAA">
            <w:pPr>
              <w:rPr>
                <w:sz w:val="20"/>
                <w:szCs w:val="20"/>
              </w:rPr>
            </w:pPr>
          </w:p>
        </w:tc>
        <w:tc>
          <w:tcPr>
            <w:tcW w:w="1772" w:type="dxa"/>
            <w:gridSpan w:val="2"/>
            <w:vMerge/>
          </w:tcPr>
          <w:p w14:paraId="4FF05F28" w14:textId="77777777" w:rsidR="00062DAA" w:rsidRPr="004D6168" w:rsidRDefault="00062DAA" w:rsidP="00062DAA">
            <w:pPr>
              <w:rPr>
                <w:sz w:val="20"/>
                <w:szCs w:val="20"/>
              </w:rPr>
            </w:pPr>
          </w:p>
        </w:tc>
        <w:tc>
          <w:tcPr>
            <w:tcW w:w="1772" w:type="dxa"/>
          </w:tcPr>
          <w:p w14:paraId="537F6329" w14:textId="77777777"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14:paraId="590C0FBC" w14:textId="77777777"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65733D33" w14:textId="77777777" w:rsidTr="008E46B1">
        <w:tc>
          <w:tcPr>
            <w:tcW w:w="704" w:type="dxa"/>
            <w:vMerge/>
          </w:tcPr>
          <w:p w14:paraId="1159D18C" w14:textId="77777777" w:rsidR="00062DAA" w:rsidRPr="004D6168" w:rsidRDefault="00062DAA" w:rsidP="00062DAA">
            <w:pPr>
              <w:rPr>
                <w:sz w:val="20"/>
                <w:szCs w:val="20"/>
              </w:rPr>
            </w:pPr>
          </w:p>
        </w:tc>
        <w:tc>
          <w:tcPr>
            <w:tcW w:w="1772" w:type="dxa"/>
            <w:gridSpan w:val="2"/>
            <w:vMerge/>
          </w:tcPr>
          <w:p w14:paraId="3DC89EA2" w14:textId="77777777" w:rsidR="00062DAA" w:rsidRPr="004D6168" w:rsidRDefault="00062DAA" w:rsidP="00062DAA">
            <w:pPr>
              <w:rPr>
                <w:sz w:val="20"/>
                <w:szCs w:val="20"/>
              </w:rPr>
            </w:pPr>
          </w:p>
        </w:tc>
        <w:tc>
          <w:tcPr>
            <w:tcW w:w="1772" w:type="dxa"/>
          </w:tcPr>
          <w:p w14:paraId="547A7E39" w14:textId="77777777"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14:paraId="7A493495" w14:textId="77777777"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14:paraId="3E2E6B81" w14:textId="77777777" w:rsidTr="008E46B1">
        <w:tc>
          <w:tcPr>
            <w:tcW w:w="9062" w:type="dxa"/>
            <w:gridSpan w:val="6"/>
          </w:tcPr>
          <w:p w14:paraId="10FFBE26"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14:paraId="72466295" w14:textId="77777777" w:rsidTr="00E028E6">
        <w:tc>
          <w:tcPr>
            <w:tcW w:w="704" w:type="dxa"/>
          </w:tcPr>
          <w:p w14:paraId="15DF1A71" w14:textId="77777777" w:rsidR="005E4BCE" w:rsidRPr="004D6168" w:rsidRDefault="00062DAA" w:rsidP="00E25FBE">
            <w:pPr>
              <w:rPr>
                <w:sz w:val="20"/>
                <w:szCs w:val="20"/>
              </w:rPr>
            </w:pPr>
            <w:r w:rsidRPr="004D6168">
              <w:rPr>
                <w:sz w:val="20"/>
                <w:szCs w:val="20"/>
              </w:rPr>
              <w:t>102</w:t>
            </w:r>
          </w:p>
        </w:tc>
        <w:tc>
          <w:tcPr>
            <w:tcW w:w="3544" w:type="dxa"/>
            <w:gridSpan w:val="3"/>
          </w:tcPr>
          <w:p w14:paraId="2B062E14"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2722849E"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6F2617FD" w14:textId="77777777" w:rsidTr="00E028E6">
        <w:tc>
          <w:tcPr>
            <w:tcW w:w="704" w:type="dxa"/>
          </w:tcPr>
          <w:p w14:paraId="1140EF62" w14:textId="77777777" w:rsidR="005E4BCE" w:rsidRPr="004D6168" w:rsidRDefault="00062DAA" w:rsidP="00E25FBE">
            <w:pPr>
              <w:rPr>
                <w:sz w:val="20"/>
                <w:szCs w:val="20"/>
              </w:rPr>
            </w:pPr>
            <w:r w:rsidRPr="004D6168">
              <w:rPr>
                <w:sz w:val="20"/>
                <w:szCs w:val="20"/>
              </w:rPr>
              <w:t>103</w:t>
            </w:r>
          </w:p>
        </w:tc>
        <w:tc>
          <w:tcPr>
            <w:tcW w:w="3544" w:type="dxa"/>
            <w:gridSpan w:val="3"/>
          </w:tcPr>
          <w:p w14:paraId="032C42D2"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540C18F3"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0E0AC29A" w14:textId="77777777" w:rsidTr="00E028E6">
        <w:tc>
          <w:tcPr>
            <w:tcW w:w="704" w:type="dxa"/>
          </w:tcPr>
          <w:p w14:paraId="23734377" w14:textId="77777777" w:rsidR="005E4BCE" w:rsidRPr="004D6168" w:rsidRDefault="00062DAA" w:rsidP="00E25FBE">
            <w:pPr>
              <w:rPr>
                <w:sz w:val="20"/>
                <w:szCs w:val="20"/>
              </w:rPr>
            </w:pPr>
            <w:r w:rsidRPr="004D6168">
              <w:rPr>
                <w:sz w:val="20"/>
                <w:szCs w:val="20"/>
              </w:rPr>
              <w:t>104</w:t>
            </w:r>
          </w:p>
        </w:tc>
        <w:tc>
          <w:tcPr>
            <w:tcW w:w="3544" w:type="dxa"/>
            <w:gridSpan w:val="3"/>
          </w:tcPr>
          <w:p w14:paraId="17EFFE21"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6CF4FFEB"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14:paraId="1340FFE9" w14:textId="77777777" w:rsidTr="00E028E6">
        <w:tc>
          <w:tcPr>
            <w:tcW w:w="704" w:type="dxa"/>
          </w:tcPr>
          <w:p w14:paraId="4DD83488" w14:textId="77777777" w:rsidR="00C25478" w:rsidRPr="004D6168" w:rsidRDefault="00062DAA" w:rsidP="00E25FBE">
            <w:pPr>
              <w:rPr>
                <w:sz w:val="20"/>
                <w:szCs w:val="20"/>
              </w:rPr>
            </w:pPr>
            <w:r w:rsidRPr="004D6168">
              <w:rPr>
                <w:sz w:val="20"/>
                <w:szCs w:val="20"/>
              </w:rPr>
              <w:t>105</w:t>
            </w:r>
          </w:p>
        </w:tc>
        <w:tc>
          <w:tcPr>
            <w:tcW w:w="3544" w:type="dxa"/>
            <w:gridSpan w:val="3"/>
          </w:tcPr>
          <w:p w14:paraId="7A643426" w14:textId="77777777"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71318179" w14:textId="77777777"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14:paraId="6B982BD7" w14:textId="77777777" w:rsidTr="008E46B1">
        <w:tc>
          <w:tcPr>
            <w:tcW w:w="9062" w:type="dxa"/>
            <w:gridSpan w:val="6"/>
          </w:tcPr>
          <w:p w14:paraId="3FA65859"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14:paraId="1E467198" w14:textId="77777777" w:rsidTr="00E028E6">
        <w:tc>
          <w:tcPr>
            <w:tcW w:w="704" w:type="dxa"/>
          </w:tcPr>
          <w:p w14:paraId="47D6CB52" w14:textId="77777777" w:rsidR="00062DAA" w:rsidRPr="004D6168" w:rsidRDefault="00062DAA" w:rsidP="00E25FBE">
            <w:pPr>
              <w:rPr>
                <w:sz w:val="20"/>
                <w:szCs w:val="20"/>
              </w:rPr>
            </w:pPr>
            <w:r w:rsidRPr="004D6168">
              <w:rPr>
                <w:sz w:val="20"/>
                <w:szCs w:val="20"/>
              </w:rPr>
              <w:t>106</w:t>
            </w:r>
          </w:p>
        </w:tc>
        <w:tc>
          <w:tcPr>
            <w:tcW w:w="3544" w:type="dxa"/>
            <w:gridSpan w:val="3"/>
          </w:tcPr>
          <w:p w14:paraId="1642D824"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1D6A9E45" w14:textId="77777777"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14:paraId="6AC9E458" w14:textId="77777777" w:rsidTr="00E028E6">
        <w:tc>
          <w:tcPr>
            <w:tcW w:w="704" w:type="dxa"/>
          </w:tcPr>
          <w:p w14:paraId="0F80945C" w14:textId="77777777" w:rsidR="00062DAA" w:rsidRPr="004D6168" w:rsidRDefault="00062DAA" w:rsidP="00E25FBE">
            <w:pPr>
              <w:rPr>
                <w:sz w:val="20"/>
                <w:szCs w:val="20"/>
              </w:rPr>
            </w:pPr>
            <w:r w:rsidRPr="004D6168">
              <w:rPr>
                <w:sz w:val="20"/>
                <w:szCs w:val="20"/>
              </w:rPr>
              <w:t>107</w:t>
            </w:r>
          </w:p>
        </w:tc>
        <w:tc>
          <w:tcPr>
            <w:tcW w:w="3544" w:type="dxa"/>
            <w:gridSpan w:val="3"/>
          </w:tcPr>
          <w:p w14:paraId="52C8537B"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6A376927" w14:textId="77777777"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14:paraId="31B46503" w14:textId="77777777" w:rsidTr="00E028E6">
        <w:tc>
          <w:tcPr>
            <w:tcW w:w="704" w:type="dxa"/>
          </w:tcPr>
          <w:p w14:paraId="5E49E260" w14:textId="77777777" w:rsidR="00062DAA" w:rsidRPr="004D6168" w:rsidRDefault="00062DAA" w:rsidP="00E25FBE">
            <w:pPr>
              <w:rPr>
                <w:sz w:val="20"/>
                <w:szCs w:val="20"/>
              </w:rPr>
            </w:pPr>
            <w:r w:rsidRPr="004D6168">
              <w:rPr>
                <w:sz w:val="20"/>
                <w:szCs w:val="20"/>
              </w:rPr>
              <w:t>108</w:t>
            </w:r>
          </w:p>
        </w:tc>
        <w:tc>
          <w:tcPr>
            <w:tcW w:w="3544" w:type="dxa"/>
            <w:gridSpan w:val="3"/>
          </w:tcPr>
          <w:p w14:paraId="537E77FB" w14:textId="77777777"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35CDC2BC" w14:textId="77777777"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14:paraId="78B242EE" w14:textId="77777777" w:rsidTr="008E46B1">
        <w:tc>
          <w:tcPr>
            <w:tcW w:w="9062" w:type="dxa"/>
            <w:gridSpan w:val="6"/>
          </w:tcPr>
          <w:p w14:paraId="7093FF33" w14:textId="77777777"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lastRenderedPageBreak/>
              <w:t xml:space="preserve">12. Kontaktné údaje </w:t>
            </w:r>
          </w:p>
        </w:tc>
      </w:tr>
      <w:tr w:rsidR="00062DAA" w:rsidRPr="004D6168" w14:paraId="0AF9FDD9" w14:textId="77777777" w:rsidTr="00E028E6">
        <w:tc>
          <w:tcPr>
            <w:tcW w:w="704" w:type="dxa"/>
          </w:tcPr>
          <w:p w14:paraId="69BEAAF4" w14:textId="77777777" w:rsidR="00062DAA" w:rsidRPr="004D6168" w:rsidRDefault="000B6265" w:rsidP="00E25FBE">
            <w:pPr>
              <w:rPr>
                <w:sz w:val="20"/>
                <w:szCs w:val="20"/>
              </w:rPr>
            </w:pPr>
            <w:r w:rsidRPr="004D6168">
              <w:rPr>
                <w:sz w:val="20"/>
                <w:szCs w:val="20"/>
              </w:rPr>
              <w:t>109</w:t>
            </w:r>
          </w:p>
        </w:tc>
        <w:tc>
          <w:tcPr>
            <w:tcW w:w="3544" w:type="dxa"/>
            <w:gridSpan w:val="3"/>
          </w:tcPr>
          <w:p w14:paraId="52B154A4" w14:textId="77777777"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7808F709" w14:textId="77777777" w:rsidR="00062DAA" w:rsidRPr="007C430E" w:rsidRDefault="008D4444" w:rsidP="00E25FBE">
            <w:pPr>
              <w:rPr>
                <w:sz w:val="18"/>
                <w:szCs w:val="18"/>
              </w:rPr>
            </w:pPr>
            <w:r>
              <w:rPr>
                <w:sz w:val="18"/>
                <w:szCs w:val="18"/>
              </w:rPr>
              <w:t>Automaticky vyplnené</w:t>
            </w:r>
          </w:p>
        </w:tc>
      </w:tr>
      <w:tr w:rsidR="00062DAA" w:rsidRPr="004D6168" w14:paraId="09E9F341" w14:textId="77777777" w:rsidTr="00E028E6">
        <w:tc>
          <w:tcPr>
            <w:tcW w:w="704" w:type="dxa"/>
          </w:tcPr>
          <w:p w14:paraId="338C1EC3" w14:textId="77777777" w:rsidR="00062DAA" w:rsidRPr="004D6168" w:rsidRDefault="000B6265" w:rsidP="00E25FBE">
            <w:pPr>
              <w:rPr>
                <w:sz w:val="20"/>
                <w:szCs w:val="20"/>
              </w:rPr>
            </w:pPr>
            <w:r w:rsidRPr="004D6168">
              <w:rPr>
                <w:sz w:val="20"/>
                <w:szCs w:val="20"/>
              </w:rPr>
              <w:t>110</w:t>
            </w:r>
          </w:p>
        </w:tc>
        <w:tc>
          <w:tcPr>
            <w:tcW w:w="3544" w:type="dxa"/>
            <w:gridSpan w:val="3"/>
          </w:tcPr>
          <w:p w14:paraId="2184E9C5" w14:textId="77777777"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14:paraId="0308F69F" w14:textId="77777777" w:rsidR="00062DAA" w:rsidRPr="007C430E" w:rsidRDefault="008D4444" w:rsidP="00E25FBE">
            <w:pPr>
              <w:rPr>
                <w:sz w:val="18"/>
                <w:szCs w:val="18"/>
              </w:rPr>
            </w:pPr>
            <w:r>
              <w:rPr>
                <w:sz w:val="18"/>
                <w:szCs w:val="18"/>
              </w:rPr>
              <w:t>Automaticky vyplnené</w:t>
            </w:r>
          </w:p>
        </w:tc>
      </w:tr>
      <w:tr w:rsidR="00062DAA" w:rsidRPr="004D6168" w14:paraId="59CB4D9E" w14:textId="77777777" w:rsidTr="00E028E6">
        <w:tc>
          <w:tcPr>
            <w:tcW w:w="704" w:type="dxa"/>
          </w:tcPr>
          <w:p w14:paraId="6F25AEA6" w14:textId="77777777" w:rsidR="00062DAA" w:rsidRPr="004D6168" w:rsidRDefault="000B6265" w:rsidP="00E25FBE">
            <w:pPr>
              <w:rPr>
                <w:sz w:val="20"/>
                <w:szCs w:val="20"/>
              </w:rPr>
            </w:pPr>
            <w:r w:rsidRPr="004D6168">
              <w:rPr>
                <w:sz w:val="20"/>
                <w:szCs w:val="20"/>
              </w:rPr>
              <w:t>111</w:t>
            </w:r>
          </w:p>
        </w:tc>
        <w:tc>
          <w:tcPr>
            <w:tcW w:w="3544" w:type="dxa"/>
            <w:gridSpan w:val="3"/>
          </w:tcPr>
          <w:p w14:paraId="13AA0352"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7C4E1011" w14:textId="77777777"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14:paraId="02F8A5AE" w14:textId="77777777" w:rsidTr="00E028E6">
        <w:tc>
          <w:tcPr>
            <w:tcW w:w="704" w:type="dxa"/>
          </w:tcPr>
          <w:p w14:paraId="676D8089" w14:textId="77777777" w:rsidR="00062DAA" w:rsidRPr="004D6168" w:rsidRDefault="000B6265" w:rsidP="00E25FBE">
            <w:pPr>
              <w:rPr>
                <w:sz w:val="20"/>
                <w:szCs w:val="20"/>
              </w:rPr>
            </w:pPr>
            <w:r w:rsidRPr="004D6168">
              <w:rPr>
                <w:sz w:val="20"/>
                <w:szCs w:val="20"/>
              </w:rPr>
              <w:t>112</w:t>
            </w:r>
          </w:p>
        </w:tc>
        <w:tc>
          <w:tcPr>
            <w:tcW w:w="3544" w:type="dxa"/>
            <w:gridSpan w:val="3"/>
          </w:tcPr>
          <w:p w14:paraId="6EE8F550"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7A17ED54" w14:textId="77777777" w:rsidR="00062DAA" w:rsidRPr="007C430E" w:rsidRDefault="008D4444" w:rsidP="00E25FBE">
            <w:pPr>
              <w:rPr>
                <w:sz w:val="18"/>
                <w:szCs w:val="18"/>
              </w:rPr>
            </w:pPr>
            <w:r>
              <w:rPr>
                <w:sz w:val="18"/>
                <w:szCs w:val="18"/>
              </w:rPr>
              <w:t>Automaticky vyplnené</w:t>
            </w:r>
          </w:p>
        </w:tc>
      </w:tr>
      <w:tr w:rsidR="00062DAA" w:rsidRPr="004D6168" w14:paraId="3D9CD8F9" w14:textId="77777777" w:rsidTr="00E028E6">
        <w:tc>
          <w:tcPr>
            <w:tcW w:w="704" w:type="dxa"/>
          </w:tcPr>
          <w:p w14:paraId="17F8C8EC" w14:textId="77777777" w:rsidR="00062DAA" w:rsidRPr="004D6168" w:rsidRDefault="000B6265" w:rsidP="00E25FBE">
            <w:pPr>
              <w:rPr>
                <w:sz w:val="20"/>
                <w:szCs w:val="20"/>
              </w:rPr>
            </w:pPr>
            <w:r w:rsidRPr="004D6168">
              <w:rPr>
                <w:sz w:val="20"/>
                <w:szCs w:val="20"/>
              </w:rPr>
              <w:t>113</w:t>
            </w:r>
          </w:p>
        </w:tc>
        <w:tc>
          <w:tcPr>
            <w:tcW w:w="3544" w:type="dxa"/>
            <w:gridSpan w:val="3"/>
          </w:tcPr>
          <w:p w14:paraId="3E40CEDE"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574CEFEA" w14:textId="77777777" w:rsidR="00062DAA" w:rsidRPr="007C430E" w:rsidRDefault="008D4444" w:rsidP="00E25FBE">
            <w:pPr>
              <w:rPr>
                <w:sz w:val="18"/>
                <w:szCs w:val="18"/>
              </w:rPr>
            </w:pPr>
            <w:r>
              <w:rPr>
                <w:sz w:val="18"/>
                <w:szCs w:val="18"/>
              </w:rPr>
              <w:t>Automaticky vyplnené</w:t>
            </w:r>
          </w:p>
        </w:tc>
      </w:tr>
      <w:tr w:rsidR="00062DAA" w:rsidRPr="004D6168" w14:paraId="5CBE276F" w14:textId="77777777" w:rsidTr="00E028E6">
        <w:tc>
          <w:tcPr>
            <w:tcW w:w="704" w:type="dxa"/>
          </w:tcPr>
          <w:p w14:paraId="453C90B0" w14:textId="77777777" w:rsidR="00062DAA" w:rsidRPr="004D6168" w:rsidRDefault="000B6265" w:rsidP="00E25FBE">
            <w:pPr>
              <w:rPr>
                <w:sz w:val="20"/>
                <w:szCs w:val="20"/>
              </w:rPr>
            </w:pPr>
            <w:r w:rsidRPr="004D6168">
              <w:rPr>
                <w:sz w:val="20"/>
                <w:szCs w:val="20"/>
              </w:rPr>
              <w:t>114</w:t>
            </w:r>
          </w:p>
        </w:tc>
        <w:tc>
          <w:tcPr>
            <w:tcW w:w="3544" w:type="dxa"/>
            <w:gridSpan w:val="3"/>
          </w:tcPr>
          <w:p w14:paraId="3F878DAC"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E52E23D" w14:textId="77777777" w:rsidR="00062DAA" w:rsidRPr="007C430E" w:rsidRDefault="008D4444" w:rsidP="00E25FBE">
            <w:pPr>
              <w:rPr>
                <w:sz w:val="18"/>
                <w:szCs w:val="18"/>
              </w:rPr>
            </w:pPr>
            <w:r>
              <w:rPr>
                <w:sz w:val="18"/>
                <w:szCs w:val="18"/>
              </w:rPr>
              <w:t>Automaticky vyplnené</w:t>
            </w:r>
          </w:p>
        </w:tc>
      </w:tr>
      <w:tr w:rsidR="000B6265" w14:paraId="23769A5A" w14:textId="77777777" w:rsidTr="008E46B1">
        <w:tc>
          <w:tcPr>
            <w:tcW w:w="9062" w:type="dxa"/>
            <w:gridSpan w:val="6"/>
          </w:tcPr>
          <w:p w14:paraId="05FBAF09"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14:paraId="30960011" w14:textId="77777777" w:rsidTr="00E028E6">
        <w:tc>
          <w:tcPr>
            <w:tcW w:w="704" w:type="dxa"/>
          </w:tcPr>
          <w:p w14:paraId="180C3D5F" w14:textId="77777777" w:rsidR="00062DAA" w:rsidRPr="004D6168" w:rsidRDefault="008D4444" w:rsidP="00E25FBE">
            <w:pPr>
              <w:rPr>
                <w:sz w:val="20"/>
                <w:szCs w:val="20"/>
              </w:rPr>
            </w:pPr>
            <w:r>
              <w:rPr>
                <w:sz w:val="20"/>
                <w:szCs w:val="20"/>
              </w:rPr>
              <w:t>115</w:t>
            </w:r>
          </w:p>
        </w:tc>
        <w:tc>
          <w:tcPr>
            <w:tcW w:w="3544" w:type="dxa"/>
            <w:gridSpan w:val="3"/>
          </w:tcPr>
          <w:p w14:paraId="289B34B6" w14:textId="77777777"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654203BB" w14:textId="77777777"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14:paraId="1898C6C8" w14:textId="77777777" w:rsidTr="008E46B1">
        <w:tc>
          <w:tcPr>
            <w:tcW w:w="9062" w:type="dxa"/>
            <w:gridSpan w:val="6"/>
          </w:tcPr>
          <w:p w14:paraId="058D4B92"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14:paraId="5DE414BC" w14:textId="77777777" w:rsidTr="00E028E6">
        <w:tc>
          <w:tcPr>
            <w:tcW w:w="704" w:type="dxa"/>
          </w:tcPr>
          <w:p w14:paraId="380E969C" w14:textId="77777777"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14:paraId="22B4C21B"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B873AB6" w14:textId="6308A748"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ŽoNFP,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w:t>
            </w:r>
            <w:ins w:id="101" w:author="Autor">
              <w:r w:rsidR="00BB4BA8">
                <w:rPr>
                  <w:sz w:val="18"/>
                  <w:szCs w:val="18"/>
                </w:rPr>
                <w:t xml:space="preserve">(ak je to relevantné) </w:t>
              </w:r>
            </w:ins>
            <w:r w:rsidR="00ED22C4" w:rsidRPr="002862F9">
              <w:rPr>
                <w:sz w:val="18"/>
                <w:szCs w:val="18"/>
              </w:rPr>
              <w:t>výpis z Notárskeho centrálneho registra záložných práv (v prípade hnuteľného majetku) a výpis z listu vlastníctva (v prípade nehnuteľného majetku)</w:t>
            </w:r>
          </w:p>
        </w:tc>
      </w:tr>
      <w:tr w:rsidR="000B6265" w14:paraId="166755E2" w14:textId="77777777" w:rsidTr="008E46B1">
        <w:tc>
          <w:tcPr>
            <w:tcW w:w="9062" w:type="dxa"/>
            <w:gridSpan w:val="6"/>
          </w:tcPr>
          <w:p w14:paraId="11FC481E"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14:paraId="6E5F3CEE" w14:textId="77777777" w:rsidTr="00E028E6">
        <w:tc>
          <w:tcPr>
            <w:tcW w:w="704" w:type="dxa"/>
          </w:tcPr>
          <w:p w14:paraId="15566E4F" w14:textId="77777777"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14:paraId="2FD290CF" w14:textId="77777777"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3C0A334F" w14:textId="77777777"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14:paraId="6B7292DC" w14:textId="77777777" w:rsidTr="00E028E6">
        <w:tc>
          <w:tcPr>
            <w:tcW w:w="704" w:type="dxa"/>
          </w:tcPr>
          <w:p w14:paraId="56B1717E" w14:textId="77777777"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14:paraId="705BD280"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0DA76FA4" w14:textId="77777777" w:rsidR="000B6265" w:rsidRPr="007C430E" w:rsidRDefault="008D4444" w:rsidP="00E25FBE">
            <w:pPr>
              <w:rPr>
                <w:sz w:val="18"/>
                <w:szCs w:val="18"/>
              </w:rPr>
            </w:pPr>
            <w:r w:rsidRPr="007C430E">
              <w:rPr>
                <w:sz w:val="18"/>
                <w:szCs w:val="18"/>
              </w:rPr>
              <w:t>Vypĺňa prijímateľ</w:t>
            </w:r>
          </w:p>
        </w:tc>
      </w:tr>
      <w:tr w:rsidR="000B6265" w:rsidRPr="004D6168" w14:paraId="6DDBC67C" w14:textId="77777777" w:rsidTr="00E028E6">
        <w:tc>
          <w:tcPr>
            <w:tcW w:w="704" w:type="dxa"/>
          </w:tcPr>
          <w:p w14:paraId="2578E92D" w14:textId="77777777"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14:paraId="2A962284"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5CB6DA26" w14:textId="77777777" w:rsidR="000B6265" w:rsidRPr="007C430E" w:rsidRDefault="008D4444" w:rsidP="00E25FBE">
            <w:pPr>
              <w:rPr>
                <w:sz w:val="18"/>
                <w:szCs w:val="18"/>
              </w:rPr>
            </w:pPr>
            <w:r w:rsidRPr="007C430E">
              <w:rPr>
                <w:sz w:val="18"/>
                <w:szCs w:val="18"/>
              </w:rPr>
              <w:t>Vypĺňa prijímateľ</w:t>
            </w:r>
          </w:p>
        </w:tc>
      </w:tr>
      <w:tr w:rsidR="000B6265" w:rsidRPr="004D6168" w14:paraId="474ACAF2" w14:textId="77777777" w:rsidTr="00E028E6">
        <w:tc>
          <w:tcPr>
            <w:tcW w:w="704" w:type="dxa"/>
          </w:tcPr>
          <w:p w14:paraId="235A655B" w14:textId="77777777"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14:paraId="5DEF1385"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37CCCFC0" w14:textId="77777777"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14:paraId="116F2D57" w14:textId="77777777" w:rsidTr="00E028E6">
        <w:tc>
          <w:tcPr>
            <w:tcW w:w="704" w:type="dxa"/>
          </w:tcPr>
          <w:p w14:paraId="1B5889B9" w14:textId="77777777"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14:paraId="2EA82F96"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05365BDF" w14:textId="77777777" w:rsidR="000B6265" w:rsidRPr="007C430E" w:rsidRDefault="008D4444" w:rsidP="00E25FBE">
            <w:pPr>
              <w:rPr>
                <w:sz w:val="18"/>
                <w:szCs w:val="18"/>
              </w:rPr>
            </w:pPr>
            <w:r>
              <w:rPr>
                <w:sz w:val="18"/>
                <w:szCs w:val="18"/>
              </w:rPr>
              <w:t>Automaticky vyplnené</w:t>
            </w:r>
          </w:p>
        </w:tc>
      </w:tr>
      <w:tr w:rsidR="000B6265" w:rsidRPr="004D6168" w14:paraId="3046EDE2" w14:textId="77777777" w:rsidTr="00E028E6">
        <w:tc>
          <w:tcPr>
            <w:tcW w:w="704" w:type="dxa"/>
          </w:tcPr>
          <w:p w14:paraId="712B2657" w14:textId="77777777"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14:paraId="1F6AB93D"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124BB99A" w14:textId="77777777" w:rsidR="004227CE" w:rsidRDefault="008D4444" w:rsidP="004227CE">
            <w:pPr>
              <w:rPr>
                <w:ins w:id="102" w:author="Autor"/>
                <w:sz w:val="18"/>
                <w:szCs w:val="18"/>
              </w:rPr>
            </w:pPr>
            <w:r w:rsidRPr="007C430E">
              <w:rPr>
                <w:sz w:val="18"/>
                <w:szCs w:val="18"/>
              </w:rPr>
              <w:t>Vypĺňa prijímateľ</w:t>
            </w:r>
            <w:del w:id="103" w:author="Autor">
              <w:r w:rsidR="00E4257B" w:rsidDel="004227CE">
                <w:rPr>
                  <w:sz w:val="18"/>
                  <w:szCs w:val="18"/>
                </w:rPr>
                <w:delText>. Uviesť vlastnoručný podpis a/</w:delText>
              </w:r>
            </w:del>
            <w:ins w:id="104" w:author="Autor">
              <w:r w:rsidR="004227CE">
                <w:rPr>
                  <w:sz w:val="18"/>
                  <w:szCs w:val="18"/>
                </w:rPr>
                <w:t>(ak je to relevantné). Monitorovacia správa sa podpisuje/schvaľuje v súlade so zmluvou o NFP:</w:t>
              </w:r>
            </w:ins>
          </w:p>
          <w:p w14:paraId="097CDB5E" w14:textId="77777777" w:rsidR="004227CE" w:rsidRDefault="004227CE" w:rsidP="004227CE">
            <w:pPr>
              <w:pStyle w:val="Odsekzoznamu"/>
              <w:numPr>
                <w:ilvl w:val="0"/>
                <w:numId w:val="1"/>
              </w:numPr>
              <w:rPr>
                <w:ins w:id="105" w:author="Autor"/>
                <w:sz w:val="18"/>
                <w:szCs w:val="18"/>
              </w:rPr>
            </w:pPr>
            <w:ins w:id="106" w:author="Autor">
              <w:r>
                <w:rPr>
                  <w:sz w:val="18"/>
                  <w:szCs w:val="18"/>
                </w:rPr>
                <w:t xml:space="preserve">vlastnoručným podpisom </w:t>
              </w:r>
            </w:ins>
            <w:r w:rsidR="00E4257B" w:rsidRPr="004227CE">
              <w:rPr>
                <w:sz w:val="18"/>
                <w:szCs w:val="18"/>
              </w:rPr>
              <w:t xml:space="preserve">alebo </w:t>
            </w:r>
            <w:del w:id="107" w:author="Autor">
              <w:r w:rsidR="00E4257B" w:rsidRPr="004227CE" w:rsidDel="004227CE">
                <w:rPr>
                  <w:sz w:val="18"/>
                  <w:szCs w:val="18"/>
                </w:rPr>
                <w:delText>kvalifikovaný elektronický podpis</w:delText>
              </w:r>
            </w:del>
          </w:p>
          <w:p w14:paraId="5C805D3A" w14:textId="77777777" w:rsidR="004227CE" w:rsidRDefault="004227CE" w:rsidP="004227CE">
            <w:pPr>
              <w:pStyle w:val="Odsekzoznamu"/>
              <w:numPr>
                <w:ilvl w:val="0"/>
                <w:numId w:val="1"/>
              </w:numPr>
              <w:rPr>
                <w:ins w:id="108" w:author="Autor"/>
                <w:sz w:val="18"/>
                <w:szCs w:val="18"/>
              </w:rPr>
            </w:pPr>
            <w:ins w:id="109" w:author="Autor">
              <w:r>
                <w:rPr>
                  <w:sz w:val="18"/>
                  <w:szCs w:val="18"/>
                </w:rPr>
                <w:t>elektronickým podpisom (v zmysle zákona o e-Governmente) alebo</w:t>
              </w:r>
            </w:ins>
          </w:p>
          <w:p w14:paraId="5C5126B6" w14:textId="7774E15D" w:rsidR="000B6265" w:rsidRPr="004227CE" w:rsidRDefault="004227CE" w:rsidP="004227CE">
            <w:pPr>
              <w:pStyle w:val="Odsekzoznamu"/>
              <w:numPr>
                <w:ilvl w:val="0"/>
                <w:numId w:val="1"/>
              </w:numPr>
              <w:rPr>
                <w:sz w:val="18"/>
                <w:szCs w:val="18"/>
              </w:rPr>
            </w:pPr>
            <w:ins w:id="110" w:author="Autor">
              <w:r>
                <w:rPr>
                  <w:sz w:val="18"/>
                  <w:szCs w:val="18"/>
                </w:rPr>
                <w:t>odoslaním oprávnenou osobou prostredníctvom riadených prístupov do ITMS2014+.</w:t>
              </w:r>
            </w:ins>
          </w:p>
        </w:tc>
      </w:tr>
    </w:tbl>
    <w:p w14:paraId="2C20C1CE" w14:textId="77777777" w:rsidR="00066310" w:rsidRDefault="00066310"/>
    <w:sectPr w:rsidR="0006631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4736B" w14:textId="77777777" w:rsidR="004D1260" w:rsidRDefault="004D1260" w:rsidP="00156CFA">
      <w:pPr>
        <w:spacing w:after="0" w:line="240" w:lineRule="auto"/>
      </w:pPr>
      <w:r>
        <w:separator/>
      </w:r>
    </w:p>
  </w:endnote>
  <w:endnote w:type="continuationSeparator" w:id="0">
    <w:p w14:paraId="4C3B196E" w14:textId="77777777" w:rsidR="004D1260" w:rsidRDefault="004D1260"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5B882" w14:textId="77777777" w:rsidR="004D1260" w:rsidRDefault="004D1260" w:rsidP="00156CFA">
      <w:pPr>
        <w:spacing w:after="0" w:line="240" w:lineRule="auto"/>
      </w:pPr>
      <w:r>
        <w:separator/>
      </w:r>
    </w:p>
  </w:footnote>
  <w:footnote w:type="continuationSeparator" w:id="0">
    <w:p w14:paraId="3BAE2AD6" w14:textId="77777777" w:rsidR="004D1260" w:rsidRDefault="004D1260" w:rsidP="00156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F92F" w14:textId="6CF0F0D7" w:rsidR="00C6066D" w:rsidRPr="00DC2316" w:rsidRDefault="00C6066D">
    <w:pPr>
      <w:pStyle w:val="Hlavika"/>
      <w:rPr>
        <w:sz w:val="20"/>
        <w:szCs w:val="20"/>
      </w:rPr>
    </w:pPr>
    <w:r w:rsidRPr="00DC2316">
      <w:rPr>
        <w:sz w:val="20"/>
        <w:szCs w:val="20"/>
      </w:rPr>
      <w:ptab w:relativeTo="margin" w:alignment="center" w:leader="none"/>
    </w:r>
    <w:r w:rsidRPr="00DC2316">
      <w:rPr>
        <w:sz w:val="20"/>
        <w:szCs w:val="20"/>
      </w:rPr>
      <w:ptab w:relativeTo="margin" w:alignment="right" w:leader="none"/>
    </w:r>
    <w:r w:rsidRPr="00DC2316">
      <w:rPr>
        <w:sz w:val="20"/>
        <w:szCs w:val="20"/>
      </w:rPr>
      <w:t>Príloha 1</w:t>
    </w:r>
    <w:r>
      <w:rPr>
        <w:sz w:val="20"/>
        <w:szCs w:val="20"/>
      </w:rPr>
      <w:t>0</w:t>
    </w:r>
    <w:del w:id="111" w:author="Autor">
      <w:r w:rsidDel="00DD40DA">
        <w:rPr>
          <w:sz w:val="20"/>
          <w:szCs w:val="20"/>
        </w:rPr>
        <w:delText>d</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32200"/>
    <w:multiLevelType w:val="hybridMultilevel"/>
    <w:tmpl w:val="F9CCD178"/>
    <w:lvl w:ilvl="0" w:tplc="A2B81196">
      <w:start w:val="9"/>
      <w:numFmt w:val="bullet"/>
      <w:lvlText w:val="-"/>
      <w:lvlJc w:val="left"/>
      <w:pPr>
        <w:ind w:left="720" w:hanging="360"/>
      </w:pPr>
      <w:rPr>
        <w:rFonts w:ascii="Calibri" w:eastAsiaTheme="minorEastAsia"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4303"/>
    <w:rsid w:val="0014692B"/>
    <w:rsid w:val="00146C0C"/>
    <w:rsid w:val="00156CFA"/>
    <w:rsid w:val="00173E3D"/>
    <w:rsid w:val="001A1D2B"/>
    <w:rsid w:val="001A674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87F84"/>
    <w:rsid w:val="00391E81"/>
    <w:rsid w:val="003C39EA"/>
    <w:rsid w:val="003C5B01"/>
    <w:rsid w:val="003D15C2"/>
    <w:rsid w:val="003D2D4F"/>
    <w:rsid w:val="003E3454"/>
    <w:rsid w:val="00404EF2"/>
    <w:rsid w:val="00406148"/>
    <w:rsid w:val="004227CE"/>
    <w:rsid w:val="00431AB3"/>
    <w:rsid w:val="0044080A"/>
    <w:rsid w:val="004519AE"/>
    <w:rsid w:val="00452A4A"/>
    <w:rsid w:val="004553C3"/>
    <w:rsid w:val="00472F2B"/>
    <w:rsid w:val="004A5050"/>
    <w:rsid w:val="004D05B0"/>
    <w:rsid w:val="004D1260"/>
    <w:rsid w:val="004D6168"/>
    <w:rsid w:val="004D7F40"/>
    <w:rsid w:val="004F394B"/>
    <w:rsid w:val="00500BFD"/>
    <w:rsid w:val="00506A3E"/>
    <w:rsid w:val="005140C4"/>
    <w:rsid w:val="00515AEA"/>
    <w:rsid w:val="00517330"/>
    <w:rsid w:val="005202A9"/>
    <w:rsid w:val="0052535F"/>
    <w:rsid w:val="0055663D"/>
    <w:rsid w:val="00557749"/>
    <w:rsid w:val="005635B5"/>
    <w:rsid w:val="005767B2"/>
    <w:rsid w:val="005819F5"/>
    <w:rsid w:val="005A2787"/>
    <w:rsid w:val="005C247B"/>
    <w:rsid w:val="005C30AB"/>
    <w:rsid w:val="005D1C8D"/>
    <w:rsid w:val="005D7A83"/>
    <w:rsid w:val="005E4BCE"/>
    <w:rsid w:val="0060190D"/>
    <w:rsid w:val="00602238"/>
    <w:rsid w:val="00603660"/>
    <w:rsid w:val="00655141"/>
    <w:rsid w:val="006605A5"/>
    <w:rsid w:val="00660D02"/>
    <w:rsid w:val="00664AF7"/>
    <w:rsid w:val="0067357A"/>
    <w:rsid w:val="00677724"/>
    <w:rsid w:val="006C2547"/>
    <w:rsid w:val="006E6D27"/>
    <w:rsid w:val="006F3811"/>
    <w:rsid w:val="006F4D58"/>
    <w:rsid w:val="00703993"/>
    <w:rsid w:val="00705DEB"/>
    <w:rsid w:val="00713D13"/>
    <w:rsid w:val="007169BC"/>
    <w:rsid w:val="00730799"/>
    <w:rsid w:val="0073738D"/>
    <w:rsid w:val="00753EA4"/>
    <w:rsid w:val="007559D1"/>
    <w:rsid w:val="00782FD7"/>
    <w:rsid w:val="00793DE6"/>
    <w:rsid w:val="007A1830"/>
    <w:rsid w:val="007A707A"/>
    <w:rsid w:val="007B222C"/>
    <w:rsid w:val="007B52F8"/>
    <w:rsid w:val="007C16E2"/>
    <w:rsid w:val="007C430E"/>
    <w:rsid w:val="008001E8"/>
    <w:rsid w:val="00804260"/>
    <w:rsid w:val="008114E3"/>
    <w:rsid w:val="00843E6F"/>
    <w:rsid w:val="00846038"/>
    <w:rsid w:val="00856CFC"/>
    <w:rsid w:val="0089140C"/>
    <w:rsid w:val="008963BB"/>
    <w:rsid w:val="008A2CF6"/>
    <w:rsid w:val="008D28CC"/>
    <w:rsid w:val="008D4444"/>
    <w:rsid w:val="008E390C"/>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BB3A98"/>
    <w:rsid w:val="00BB4BA8"/>
    <w:rsid w:val="00C04668"/>
    <w:rsid w:val="00C07122"/>
    <w:rsid w:val="00C21BA6"/>
    <w:rsid w:val="00C25478"/>
    <w:rsid w:val="00C349AC"/>
    <w:rsid w:val="00C36224"/>
    <w:rsid w:val="00C36CF3"/>
    <w:rsid w:val="00C41EF4"/>
    <w:rsid w:val="00C42B2E"/>
    <w:rsid w:val="00C6066D"/>
    <w:rsid w:val="00C71F83"/>
    <w:rsid w:val="00C820CA"/>
    <w:rsid w:val="00C9695E"/>
    <w:rsid w:val="00CB252D"/>
    <w:rsid w:val="00CB78DF"/>
    <w:rsid w:val="00CC1E20"/>
    <w:rsid w:val="00CC4CA9"/>
    <w:rsid w:val="00CC7C27"/>
    <w:rsid w:val="00CE61FD"/>
    <w:rsid w:val="00CF20EF"/>
    <w:rsid w:val="00D030B3"/>
    <w:rsid w:val="00D118D8"/>
    <w:rsid w:val="00D1331F"/>
    <w:rsid w:val="00D36F07"/>
    <w:rsid w:val="00D5119B"/>
    <w:rsid w:val="00D52E6F"/>
    <w:rsid w:val="00D5520B"/>
    <w:rsid w:val="00D77360"/>
    <w:rsid w:val="00D967DD"/>
    <w:rsid w:val="00DA3291"/>
    <w:rsid w:val="00DC2316"/>
    <w:rsid w:val="00DC629A"/>
    <w:rsid w:val="00DD40DA"/>
    <w:rsid w:val="00E028E6"/>
    <w:rsid w:val="00E241B6"/>
    <w:rsid w:val="00E24312"/>
    <w:rsid w:val="00E25FBE"/>
    <w:rsid w:val="00E4257B"/>
    <w:rsid w:val="00EA6F40"/>
    <w:rsid w:val="00EC5660"/>
    <w:rsid w:val="00ED22C4"/>
    <w:rsid w:val="00EE46A8"/>
    <w:rsid w:val="00EF7053"/>
    <w:rsid w:val="00F068B1"/>
    <w:rsid w:val="00F31BD5"/>
    <w:rsid w:val="00F51B72"/>
    <w:rsid w:val="00F72890"/>
    <w:rsid w:val="00F743BD"/>
    <w:rsid w:val="00FB69F5"/>
    <w:rsid w:val="00FC017A"/>
    <w:rsid w:val="00FC42E6"/>
    <w:rsid w:val="00FD0330"/>
    <w:rsid w:val="00FD273F"/>
    <w:rsid w:val="00FD4003"/>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6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 w:type="character" w:styleId="Odkaznakomentr">
    <w:name w:val="annotation reference"/>
    <w:basedOn w:val="Predvolenpsmoodseku"/>
    <w:uiPriority w:val="99"/>
    <w:semiHidden/>
    <w:unhideWhenUsed/>
    <w:rsid w:val="00D77360"/>
    <w:rPr>
      <w:sz w:val="16"/>
      <w:szCs w:val="16"/>
    </w:rPr>
  </w:style>
  <w:style w:type="paragraph" w:styleId="Textkomentra">
    <w:name w:val="annotation text"/>
    <w:basedOn w:val="Normlny"/>
    <w:link w:val="TextkomentraChar"/>
    <w:uiPriority w:val="99"/>
    <w:semiHidden/>
    <w:unhideWhenUsed/>
    <w:rsid w:val="00D77360"/>
    <w:pPr>
      <w:spacing w:line="240" w:lineRule="auto"/>
    </w:pPr>
    <w:rPr>
      <w:sz w:val="20"/>
      <w:szCs w:val="20"/>
    </w:rPr>
  </w:style>
  <w:style w:type="character" w:customStyle="1" w:styleId="TextkomentraChar">
    <w:name w:val="Text komentára Char"/>
    <w:basedOn w:val="Predvolenpsmoodseku"/>
    <w:link w:val="Textkomentra"/>
    <w:uiPriority w:val="99"/>
    <w:semiHidden/>
    <w:rsid w:val="00D77360"/>
    <w:rPr>
      <w:rFonts w:eastAsiaTheme="minorEastAsia"/>
      <w:sz w:val="20"/>
      <w:szCs w:val="20"/>
      <w:lang w:eastAsia="sk-SK"/>
    </w:rPr>
  </w:style>
  <w:style w:type="paragraph" w:styleId="Predmetkomentra">
    <w:name w:val="annotation subject"/>
    <w:basedOn w:val="Textkomentra"/>
    <w:next w:val="Textkomentra"/>
    <w:link w:val="PredmetkomentraChar"/>
    <w:uiPriority w:val="99"/>
    <w:semiHidden/>
    <w:unhideWhenUsed/>
    <w:rsid w:val="00D77360"/>
    <w:rPr>
      <w:b/>
      <w:bCs/>
    </w:rPr>
  </w:style>
  <w:style w:type="character" w:customStyle="1" w:styleId="PredmetkomentraChar">
    <w:name w:val="Predmet komentára Char"/>
    <w:basedOn w:val="TextkomentraChar"/>
    <w:link w:val="Predmetkomentra"/>
    <w:uiPriority w:val="99"/>
    <w:semiHidden/>
    <w:rsid w:val="00D77360"/>
    <w:rPr>
      <w:rFonts w:eastAsiaTheme="minorEastAsia"/>
      <w:b/>
      <w:bCs/>
      <w:sz w:val="20"/>
      <w:szCs w:val="20"/>
      <w:lang w:eastAsia="sk-SK"/>
    </w:rPr>
  </w:style>
  <w:style w:type="paragraph" w:styleId="Odsekzoznamu">
    <w:name w:val="List Paragraph"/>
    <w:basedOn w:val="Normlny"/>
    <w:uiPriority w:val="34"/>
    <w:qFormat/>
    <w:rsid w:val="004227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B3D63-9259-4582-9E5F-A3FACF577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2A21EF-36F0-42D2-B7D6-196514D8BCDD}">
  <ds:schemaRefs>
    <ds:schemaRef ds:uri="http://schemas.microsoft.com/sharepoint/v3/contenttype/forms"/>
  </ds:schemaRefs>
</ds:datastoreItem>
</file>

<file path=customXml/itemProps3.xml><?xml version="1.0" encoding="utf-8"?>
<ds:datastoreItem xmlns:ds="http://schemas.openxmlformats.org/officeDocument/2006/customXml" ds:itemID="{8F30524A-908A-424E-BC4F-BE3A2E5B580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3103</Words>
  <Characters>17689</Characters>
  <Application>Microsoft Office Word</Application>
  <DocSecurity>0</DocSecurity>
  <Lines>147</Lines>
  <Paragraphs>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2018-02-08T09:11:00Z</dcterms:created>
  <dcterms:modified xsi:type="dcterms:W3CDTF">2021-06-17T13:31:00Z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