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C7A89" w14:textId="21258E12" w:rsidR="002E510B" w:rsidRPr="002E510B" w:rsidRDefault="002E510B" w:rsidP="008B6C50">
      <w:pPr>
        <w:jc w:val="right"/>
        <w:rPr>
          <w:sz w:val="20"/>
          <w:szCs w:val="20"/>
        </w:rPr>
      </w:pPr>
      <w:r w:rsidRPr="002E510B">
        <w:rPr>
          <w:sz w:val="20"/>
          <w:szCs w:val="20"/>
        </w:rPr>
        <w:t>Príloha č. 1 výzvy</w:t>
      </w:r>
    </w:p>
    <w:p w14:paraId="38B9354E" w14:textId="0CF7866B" w:rsidR="002F4831" w:rsidRDefault="008C123C" w:rsidP="008C123C">
      <w:pPr>
        <w:pStyle w:val="Nadpis1"/>
      </w:pPr>
      <w:r w:rsidRPr="008C123C">
        <w:t>ŽIADOSŤ O POSKYTNUTIE NENÁVRATNÉHO FINANČNÉHO PRÍSPEVKU</w:t>
      </w:r>
    </w:p>
    <w:p w14:paraId="343EC4BB" w14:textId="77777777" w:rsidR="008C123C" w:rsidRDefault="008C123C" w:rsidP="008C123C"/>
    <w:p w14:paraId="670E1A24" w14:textId="77777777" w:rsidR="008C123C" w:rsidRDefault="008C123C" w:rsidP="008C123C">
      <w:pPr>
        <w:pStyle w:val="Nadpis2"/>
        <w:numPr>
          <w:ilvl w:val="0"/>
          <w:numId w:val="1"/>
        </w:numPr>
      </w:pPr>
      <w:r w:rsidRPr="008C123C">
        <w:t>Základné údaje</w:t>
      </w:r>
    </w:p>
    <w:tbl>
      <w:tblPr>
        <w:tblW w:w="11168" w:type="dxa"/>
        <w:tblInd w:w="-1003"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8C123C" w:rsidRPr="008C123C" w14:paraId="056EEFB5" w14:textId="77777777" w:rsidTr="00790464">
        <w:trPr>
          <w:trHeight w:val="615"/>
        </w:trPr>
        <w:tc>
          <w:tcPr>
            <w:tcW w:w="4365" w:type="dxa"/>
            <w:shd w:val="clear" w:color="auto" w:fill="DEEAF6" w:themeFill="accent1" w:themeFillTint="33"/>
            <w:vAlign w:val="center"/>
            <w:hideMark/>
          </w:tcPr>
          <w:p w14:paraId="230DB99C"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Názov projektu</w:t>
            </w:r>
          </w:p>
        </w:tc>
        <w:tc>
          <w:tcPr>
            <w:tcW w:w="6803" w:type="dxa"/>
            <w:shd w:val="clear" w:color="auto" w:fill="auto"/>
            <w:vAlign w:val="center"/>
            <w:hideMark/>
          </w:tcPr>
          <w:p w14:paraId="60966A0A"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 na základe poľa č. 43, ktoré vypĺňa žiadateľ</w:t>
            </w:r>
          </w:p>
        </w:tc>
      </w:tr>
      <w:tr w:rsidR="008C123C" w:rsidRPr="008C123C" w14:paraId="1805A3B7" w14:textId="77777777" w:rsidTr="00790464">
        <w:trPr>
          <w:trHeight w:val="315"/>
        </w:trPr>
        <w:tc>
          <w:tcPr>
            <w:tcW w:w="4365" w:type="dxa"/>
            <w:shd w:val="clear" w:color="auto" w:fill="DEEAF6" w:themeFill="accent1" w:themeFillTint="33"/>
            <w:vAlign w:val="center"/>
            <w:hideMark/>
          </w:tcPr>
          <w:p w14:paraId="0BEE9FB7"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Žiadateľ</w:t>
            </w:r>
          </w:p>
        </w:tc>
        <w:tc>
          <w:tcPr>
            <w:tcW w:w="6803" w:type="dxa"/>
            <w:shd w:val="clear" w:color="auto" w:fill="auto"/>
            <w:vAlign w:val="center"/>
            <w:hideMark/>
          </w:tcPr>
          <w:p w14:paraId="5C71E25B"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8C123C" w:rsidRPr="008C123C" w14:paraId="07B870C5" w14:textId="77777777" w:rsidTr="00790464">
        <w:trPr>
          <w:trHeight w:val="315"/>
        </w:trPr>
        <w:tc>
          <w:tcPr>
            <w:tcW w:w="4365" w:type="dxa"/>
            <w:shd w:val="clear" w:color="auto" w:fill="DEEAF6" w:themeFill="accent1" w:themeFillTint="33"/>
            <w:vAlign w:val="center"/>
            <w:hideMark/>
          </w:tcPr>
          <w:p w14:paraId="2B66511D"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Celkové oprávnené výdavky projektu</w:t>
            </w:r>
          </w:p>
        </w:tc>
        <w:tc>
          <w:tcPr>
            <w:tcW w:w="6803" w:type="dxa"/>
            <w:shd w:val="clear" w:color="auto" w:fill="auto"/>
            <w:vAlign w:val="center"/>
            <w:hideMark/>
          </w:tcPr>
          <w:p w14:paraId="0F4290C4"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 zo zadaného rozpočtu</w:t>
            </w:r>
          </w:p>
        </w:tc>
      </w:tr>
      <w:tr w:rsidR="008C123C" w:rsidRPr="008C123C" w14:paraId="7353FF1E" w14:textId="77777777" w:rsidTr="00790464">
        <w:trPr>
          <w:trHeight w:val="315"/>
        </w:trPr>
        <w:tc>
          <w:tcPr>
            <w:tcW w:w="4365" w:type="dxa"/>
            <w:shd w:val="clear" w:color="auto" w:fill="DEEAF6" w:themeFill="accent1" w:themeFillTint="33"/>
            <w:vAlign w:val="center"/>
            <w:hideMark/>
          </w:tcPr>
          <w:p w14:paraId="49CAE692"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Požadovaná výška NFP</w:t>
            </w:r>
          </w:p>
        </w:tc>
        <w:tc>
          <w:tcPr>
            <w:tcW w:w="6803" w:type="dxa"/>
            <w:shd w:val="clear" w:color="auto" w:fill="auto"/>
            <w:vAlign w:val="center"/>
            <w:hideMark/>
          </w:tcPr>
          <w:p w14:paraId="07FC40F0"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 zo zadaného rozpočtu</w:t>
            </w:r>
          </w:p>
        </w:tc>
      </w:tr>
      <w:tr w:rsidR="008C123C" w:rsidRPr="008C123C" w14:paraId="0CA8083A" w14:textId="77777777" w:rsidTr="00790464">
        <w:trPr>
          <w:trHeight w:val="315"/>
        </w:trPr>
        <w:tc>
          <w:tcPr>
            <w:tcW w:w="4365" w:type="dxa"/>
            <w:shd w:val="clear" w:color="auto" w:fill="DEEAF6" w:themeFill="accent1" w:themeFillTint="33"/>
            <w:vAlign w:val="center"/>
            <w:hideMark/>
          </w:tcPr>
          <w:p w14:paraId="786F0A1F"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Kód žiadosti o NFP</w:t>
            </w:r>
          </w:p>
        </w:tc>
        <w:tc>
          <w:tcPr>
            <w:tcW w:w="6803" w:type="dxa"/>
            <w:shd w:val="clear" w:color="auto" w:fill="auto"/>
            <w:vAlign w:val="center"/>
            <w:hideMark/>
          </w:tcPr>
          <w:p w14:paraId="56E43A93"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8C123C" w:rsidRPr="008C123C" w14:paraId="4B0F2496" w14:textId="77777777" w:rsidTr="00790464">
        <w:trPr>
          <w:trHeight w:val="315"/>
        </w:trPr>
        <w:tc>
          <w:tcPr>
            <w:tcW w:w="4365" w:type="dxa"/>
            <w:shd w:val="clear" w:color="auto" w:fill="DEEAF6" w:themeFill="accent1" w:themeFillTint="33"/>
            <w:vAlign w:val="center"/>
            <w:hideMark/>
          </w:tcPr>
          <w:p w14:paraId="25503EFC"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Kód výzvy</w:t>
            </w:r>
          </w:p>
        </w:tc>
        <w:tc>
          <w:tcPr>
            <w:tcW w:w="6803" w:type="dxa"/>
            <w:shd w:val="clear" w:color="auto" w:fill="auto"/>
            <w:vAlign w:val="center"/>
            <w:hideMark/>
          </w:tcPr>
          <w:p w14:paraId="128D1FF1"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8C123C" w:rsidRPr="008C123C" w14:paraId="43C4548C" w14:textId="77777777" w:rsidTr="00790464">
        <w:trPr>
          <w:trHeight w:val="315"/>
        </w:trPr>
        <w:tc>
          <w:tcPr>
            <w:tcW w:w="4365" w:type="dxa"/>
            <w:shd w:val="clear" w:color="auto" w:fill="DEEAF6" w:themeFill="accent1" w:themeFillTint="33"/>
            <w:vAlign w:val="center"/>
            <w:hideMark/>
          </w:tcPr>
          <w:p w14:paraId="1EFB65A3"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Program</w:t>
            </w:r>
          </w:p>
        </w:tc>
        <w:tc>
          <w:tcPr>
            <w:tcW w:w="6803" w:type="dxa"/>
            <w:shd w:val="clear" w:color="auto" w:fill="auto"/>
            <w:vAlign w:val="center"/>
            <w:hideMark/>
          </w:tcPr>
          <w:p w14:paraId="2D76DB35"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8C123C" w:rsidRPr="008C123C" w14:paraId="7D1E8F10" w14:textId="77777777" w:rsidTr="00790464">
        <w:trPr>
          <w:trHeight w:val="615"/>
        </w:trPr>
        <w:tc>
          <w:tcPr>
            <w:tcW w:w="4365" w:type="dxa"/>
            <w:shd w:val="clear" w:color="auto" w:fill="DEEAF6" w:themeFill="accent1" w:themeFillTint="33"/>
            <w:vAlign w:val="center"/>
            <w:hideMark/>
          </w:tcPr>
          <w:p w14:paraId="5DEC65F6" w14:textId="77777777" w:rsidR="008C123C" w:rsidRPr="00CB4D14" w:rsidRDefault="008C123C" w:rsidP="008C123C">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Priorita</w:t>
            </w:r>
          </w:p>
        </w:tc>
        <w:tc>
          <w:tcPr>
            <w:tcW w:w="6803" w:type="dxa"/>
            <w:shd w:val="clear" w:color="auto" w:fill="auto"/>
            <w:vAlign w:val="center"/>
            <w:hideMark/>
          </w:tcPr>
          <w:p w14:paraId="511065CF"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 xml:space="preserve"> Automaticky vyplnené (kód – názov)</w:t>
            </w:r>
          </w:p>
        </w:tc>
      </w:tr>
      <w:tr w:rsidR="008C123C" w:rsidRPr="008C123C" w14:paraId="2DAEA908" w14:textId="77777777" w:rsidTr="00790464">
        <w:trPr>
          <w:trHeight w:val="315"/>
        </w:trPr>
        <w:tc>
          <w:tcPr>
            <w:tcW w:w="4365" w:type="dxa"/>
            <w:shd w:val="clear" w:color="auto" w:fill="DEEAF6" w:themeFill="accent1" w:themeFillTint="33"/>
            <w:vAlign w:val="center"/>
            <w:hideMark/>
          </w:tcPr>
          <w:p w14:paraId="186342FD" w14:textId="77777777" w:rsidR="008C123C" w:rsidRPr="00CB4D14" w:rsidRDefault="008C123C" w:rsidP="008C123C">
            <w:pPr>
              <w:spacing w:after="0" w:line="240" w:lineRule="auto"/>
              <w:rPr>
                <w:rFonts w:ascii="Calibri" w:eastAsia="Times New Roman" w:hAnsi="Calibri" w:cs="Calibri"/>
                <w:b/>
                <w:bCs/>
                <w:color w:val="000000"/>
                <w:lang w:eastAsia="sk-SK"/>
              </w:rPr>
            </w:pPr>
            <w:r w:rsidRPr="00CB4D14">
              <w:rPr>
                <w:rFonts w:ascii="Calibri" w:eastAsia="Times New Roman" w:hAnsi="Calibri" w:cs="Calibri"/>
                <w:b/>
                <w:bCs/>
                <w:color w:val="000000"/>
                <w:lang w:eastAsia="sk-SK"/>
              </w:rPr>
              <w:t xml:space="preserve">Špecifický  cieľ </w:t>
            </w:r>
          </w:p>
        </w:tc>
        <w:tc>
          <w:tcPr>
            <w:tcW w:w="6803" w:type="dxa"/>
            <w:shd w:val="clear" w:color="auto" w:fill="auto"/>
            <w:vAlign w:val="center"/>
            <w:hideMark/>
          </w:tcPr>
          <w:p w14:paraId="330DA639"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 xml:space="preserve"> Automaticky vyplnené (kód – názov)</w:t>
            </w:r>
          </w:p>
        </w:tc>
      </w:tr>
      <w:tr w:rsidR="008C123C" w:rsidRPr="008C123C" w14:paraId="44AB4E31" w14:textId="77777777" w:rsidTr="00790464">
        <w:trPr>
          <w:trHeight w:val="315"/>
        </w:trPr>
        <w:tc>
          <w:tcPr>
            <w:tcW w:w="4365" w:type="dxa"/>
            <w:shd w:val="clear" w:color="auto" w:fill="DEEAF6" w:themeFill="accent1" w:themeFillTint="33"/>
            <w:vAlign w:val="center"/>
            <w:hideMark/>
          </w:tcPr>
          <w:p w14:paraId="237F8F36"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Dátum odoslania</w:t>
            </w:r>
          </w:p>
        </w:tc>
        <w:tc>
          <w:tcPr>
            <w:tcW w:w="6803" w:type="dxa"/>
            <w:shd w:val="clear" w:color="auto" w:fill="auto"/>
            <w:vAlign w:val="center"/>
            <w:hideMark/>
          </w:tcPr>
          <w:p w14:paraId="6FA5BF5D"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 xml:space="preserve">Automaticky vyplnené </w:t>
            </w:r>
          </w:p>
        </w:tc>
      </w:tr>
    </w:tbl>
    <w:p w14:paraId="7AC1A5E3" w14:textId="77777777" w:rsidR="008C6495" w:rsidRDefault="008C6495" w:rsidP="00E97C4E">
      <w:pPr>
        <w:pStyle w:val="Nadpis2"/>
        <w:jc w:val="left"/>
      </w:pPr>
    </w:p>
    <w:p w14:paraId="7AE38DEE" w14:textId="7CDE647A" w:rsidR="008C123C" w:rsidRDefault="008C123C" w:rsidP="00013006">
      <w:pPr>
        <w:pStyle w:val="Nadpis2"/>
        <w:numPr>
          <w:ilvl w:val="0"/>
          <w:numId w:val="1"/>
        </w:numPr>
      </w:pPr>
      <w:r w:rsidRPr="008C123C">
        <w:t>Identifikácia žiadateľa</w:t>
      </w:r>
    </w:p>
    <w:tbl>
      <w:tblPr>
        <w:tblW w:w="11168" w:type="dxa"/>
        <w:tblInd w:w="-1003"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8C123C" w:rsidRPr="008C123C" w14:paraId="0FD31295" w14:textId="77777777" w:rsidTr="00790464">
        <w:trPr>
          <w:trHeight w:val="315"/>
        </w:trPr>
        <w:tc>
          <w:tcPr>
            <w:tcW w:w="4365" w:type="dxa"/>
            <w:shd w:val="clear" w:color="auto" w:fill="DEEAF6" w:themeFill="accent1" w:themeFillTint="33"/>
            <w:vAlign w:val="center"/>
            <w:hideMark/>
          </w:tcPr>
          <w:p w14:paraId="06C8E564"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Obchodné meno / názov</w:t>
            </w:r>
          </w:p>
        </w:tc>
        <w:tc>
          <w:tcPr>
            <w:tcW w:w="6803" w:type="dxa"/>
            <w:shd w:val="clear" w:color="auto" w:fill="auto"/>
            <w:vAlign w:val="center"/>
            <w:hideMark/>
          </w:tcPr>
          <w:p w14:paraId="6414DF9A"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8C123C" w:rsidRPr="008C123C" w14:paraId="228542FA" w14:textId="77777777" w:rsidTr="00790464">
        <w:trPr>
          <w:trHeight w:val="315"/>
        </w:trPr>
        <w:tc>
          <w:tcPr>
            <w:tcW w:w="4365" w:type="dxa"/>
            <w:shd w:val="clear" w:color="auto" w:fill="DEEAF6" w:themeFill="accent1" w:themeFillTint="33"/>
            <w:vAlign w:val="center"/>
            <w:hideMark/>
          </w:tcPr>
          <w:p w14:paraId="2F7C865E"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Sídlo</w:t>
            </w:r>
          </w:p>
        </w:tc>
        <w:tc>
          <w:tcPr>
            <w:tcW w:w="6803" w:type="dxa"/>
            <w:shd w:val="clear" w:color="auto" w:fill="auto"/>
            <w:vAlign w:val="center"/>
            <w:hideMark/>
          </w:tcPr>
          <w:p w14:paraId="573B8C61"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 - Obec, ulica, číslo, PSČ</w:t>
            </w:r>
          </w:p>
        </w:tc>
      </w:tr>
      <w:tr w:rsidR="008C123C" w:rsidRPr="008C123C" w14:paraId="350B619C" w14:textId="77777777" w:rsidTr="00790464">
        <w:trPr>
          <w:trHeight w:val="315"/>
        </w:trPr>
        <w:tc>
          <w:tcPr>
            <w:tcW w:w="4365" w:type="dxa"/>
            <w:shd w:val="clear" w:color="auto" w:fill="DEEAF6" w:themeFill="accent1" w:themeFillTint="33"/>
            <w:vAlign w:val="center"/>
            <w:hideMark/>
          </w:tcPr>
          <w:p w14:paraId="6D672D36" w14:textId="23F421A0" w:rsidR="008C123C" w:rsidRPr="008C123C" w:rsidRDefault="008C123C" w:rsidP="004D0261">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Hlavný identifikátor (</w:t>
            </w:r>
            <w:r w:rsidR="004D0261">
              <w:rPr>
                <w:rFonts w:ascii="Calibri" w:eastAsia="Times New Roman" w:hAnsi="Calibri" w:cs="Calibri"/>
                <w:b/>
                <w:bCs/>
                <w:color w:val="000000"/>
                <w:lang w:eastAsia="sk-SK"/>
              </w:rPr>
              <w:t>typ</w:t>
            </w:r>
            <w:r w:rsidRPr="008C123C">
              <w:rPr>
                <w:rFonts w:ascii="Calibri" w:eastAsia="Times New Roman" w:hAnsi="Calibri" w:cs="Calibri"/>
                <w:b/>
                <w:bCs/>
                <w:color w:val="000000"/>
                <w:lang w:eastAsia="sk-SK"/>
              </w:rPr>
              <w:t>)</w:t>
            </w:r>
          </w:p>
        </w:tc>
        <w:tc>
          <w:tcPr>
            <w:tcW w:w="6803" w:type="dxa"/>
            <w:shd w:val="clear" w:color="auto" w:fill="auto"/>
            <w:vAlign w:val="center"/>
            <w:hideMark/>
          </w:tcPr>
          <w:p w14:paraId="2A3E59E5"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8C123C" w:rsidRPr="008C123C" w14:paraId="06FDC970" w14:textId="77777777" w:rsidTr="00790464">
        <w:trPr>
          <w:trHeight w:val="315"/>
        </w:trPr>
        <w:tc>
          <w:tcPr>
            <w:tcW w:w="4365" w:type="dxa"/>
            <w:shd w:val="clear" w:color="auto" w:fill="DEEAF6" w:themeFill="accent1" w:themeFillTint="33"/>
            <w:vAlign w:val="center"/>
            <w:hideMark/>
          </w:tcPr>
          <w:p w14:paraId="10AC7916"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Štát</w:t>
            </w:r>
          </w:p>
        </w:tc>
        <w:tc>
          <w:tcPr>
            <w:tcW w:w="6803" w:type="dxa"/>
            <w:shd w:val="clear" w:color="auto" w:fill="auto"/>
            <w:vAlign w:val="center"/>
            <w:hideMark/>
          </w:tcPr>
          <w:p w14:paraId="43AE0B8C"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8C123C" w:rsidRPr="008C123C" w14:paraId="63384A51" w14:textId="77777777" w:rsidTr="00790464">
        <w:trPr>
          <w:trHeight w:val="615"/>
        </w:trPr>
        <w:tc>
          <w:tcPr>
            <w:tcW w:w="4365" w:type="dxa"/>
            <w:shd w:val="clear" w:color="auto" w:fill="DEEAF6" w:themeFill="accent1" w:themeFillTint="33"/>
            <w:vAlign w:val="center"/>
            <w:hideMark/>
          </w:tcPr>
          <w:p w14:paraId="51257D6B"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Právna forma</w:t>
            </w:r>
          </w:p>
        </w:tc>
        <w:tc>
          <w:tcPr>
            <w:tcW w:w="6803" w:type="dxa"/>
            <w:shd w:val="clear" w:color="auto" w:fill="auto"/>
            <w:vAlign w:val="center"/>
            <w:hideMark/>
          </w:tcPr>
          <w:p w14:paraId="26494066" w14:textId="14FB925F" w:rsidR="008C123C" w:rsidRPr="008C123C" w:rsidRDefault="008C123C" w:rsidP="007657D5">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 xml:space="preserve">Automaticky vyplnené </w:t>
            </w:r>
          </w:p>
        </w:tc>
      </w:tr>
      <w:tr w:rsidR="008C123C" w:rsidRPr="008C123C" w14:paraId="58824F91" w14:textId="77777777" w:rsidTr="00790464">
        <w:trPr>
          <w:trHeight w:val="315"/>
        </w:trPr>
        <w:tc>
          <w:tcPr>
            <w:tcW w:w="4365" w:type="dxa"/>
            <w:shd w:val="clear" w:color="auto" w:fill="DEEAF6" w:themeFill="accent1" w:themeFillTint="33"/>
            <w:vAlign w:val="center"/>
            <w:hideMark/>
          </w:tcPr>
          <w:p w14:paraId="0187E749"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IČO</w:t>
            </w:r>
          </w:p>
        </w:tc>
        <w:tc>
          <w:tcPr>
            <w:tcW w:w="6803" w:type="dxa"/>
            <w:shd w:val="clear" w:color="auto" w:fill="auto"/>
            <w:vAlign w:val="center"/>
            <w:hideMark/>
          </w:tcPr>
          <w:p w14:paraId="55C09789"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8C123C" w:rsidRPr="008C123C" w14:paraId="3F26D738" w14:textId="77777777" w:rsidTr="00790464">
        <w:trPr>
          <w:trHeight w:val="315"/>
        </w:trPr>
        <w:tc>
          <w:tcPr>
            <w:tcW w:w="4365" w:type="dxa"/>
            <w:shd w:val="clear" w:color="auto" w:fill="DEEAF6" w:themeFill="accent1" w:themeFillTint="33"/>
            <w:vAlign w:val="center"/>
            <w:hideMark/>
          </w:tcPr>
          <w:p w14:paraId="1A334917"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DIČ</w:t>
            </w:r>
          </w:p>
        </w:tc>
        <w:tc>
          <w:tcPr>
            <w:tcW w:w="6803" w:type="dxa"/>
            <w:shd w:val="clear" w:color="auto" w:fill="auto"/>
            <w:vAlign w:val="center"/>
            <w:hideMark/>
          </w:tcPr>
          <w:p w14:paraId="3C87C1E9"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8C123C" w:rsidRPr="008C123C" w14:paraId="5775973E" w14:textId="77777777" w:rsidTr="00790464">
        <w:trPr>
          <w:trHeight w:val="315"/>
        </w:trPr>
        <w:tc>
          <w:tcPr>
            <w:tcW w:w="4365" w:type="dxa"/>
            <w:shd w:val="clear" w:color="auto" w:fill="DEEAF6" w:themeFill="accent1" w:themeFillTint="33"/>
            <w:vAlign w:val="center"/>
            <w:hideMark/>
          </w:tcPr>
          <w:p w14:paraId="501B5570"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IČZ</w:t>
            </w:r>
          </w:p>
        </w:tc>
        <w:tc>
          <w:tcPr>
            <w:tcW w:w="6803" w:type="dxa"/>
            <w:shd w:val="clear" w:color="auto" w:fill="auto"/>
            <w:vAlign w:val="center"/>
            <w:hideMark/>
          </w:tcPr>
          <w:p w14:paraId="43A97836"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 xml:space="preserve">Automaticky vyplnené </w:t>
            </w:r>
          </w:p>
        </w:tc>
      </w:tr>
      <w:tr w:rsidR="008C123C" w:rsidRPr="008C123C" w14:paraId="0524F833" w14:textId="77777777" w:rsidTr="00790464">
        <w:trPr>
          <w:trHeight w:val="315"/>
        </w:trPr>
        <w:tc>
          <w:tcPr>
            <w:tcW w:w="4365" w:type="dxa"/>
            <w:shd w:val="clear" w:color="auto" w:fill="DEEAF6" w:themeFill="accent1" w:themeFillTint="33"/>
            <w:vAlign w:val="center"/>
            <w:hideMark/>
          </w:tcPr>
          <w:p w14:paraId="55380761"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Platiteľ DPH</w:t>
            </w:r>
          </w:p>
        </w:tc>
        <w:tc>
          <w:tcPr>
            <w:tcW w:w="6803" w:type="dxa"/>
            <w:shd w:val="clear" w:color="auto" w:fill="auto"/>
            <w:vAlign w:val="center"/>
            <w:hideMark/>
          </w:tcPr>
          <w:p w14:paraId="617FF69E"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 - Áno/nie</w:t>
            </w:r>
          </w:p>
        </w:tc>
      </w:tr>
      <w:tr w:rsidR="007657D5" w:rsidRPr="008C123C" w14:paraId="760D793D" w14:textId="77777777" w:rsidTr="00790464">
        <w:trPr>
          <w:trHeight w:val="315"/>
        </w:trPr>
        <w:tc>
          <w:tcPr>
            <w:tcW w:w="4365" w:type="dxa"/>
            <w:shd w:val="clear" w:color="auto" w:fill="DEEAF6" w:themeFill="accent1" w:themeFillTint="33"/>
            <w:vAlign w:val="center"/>
          </w:tcPr>
          <w:p w14:paraId="1F20F27D" w14:textId="618DB8E8" w:rsidR="007657D5" w:rsidRPr="008C123C" w:rsidRDefault="007657D5" w:rsidP="008C123C">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Platiteľ DPH podľa paragrafu</w:t>
            </w:r>
          </w:p>
        </w:tc>
        <w:tc>
          <w:tcPr>
            <w:tcW w:w="6803" w:type="dxa"/>
            <w:shd w:val="clear" w:color="auto" w:fill="auto"/>
            <w:vAlign w:val="center"/>
          </w:tcPr>
          <w:p w14:paraId="4E037788" w14:textId="5E4DDEA6" w:rsidR="007657D5" w:rsidRPr="008C123C" w:rsidRDefault="007657D5"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8C123C" w:rsidRPr="008C123C" w14:paraId="52AFA13E" w14:textId="77777777" w:rsidTr="00790464">
        <w:trPr>
          <w:trHeight w:val="315"/>
        </w:trPr>
        <w:tc>
          <w:tcPr>
            <w:tcW w:w="4365" w:type="dxa"/>
            <w:shd w:val="clear" w:color="auto" w:fill="DEEAF6" w:themeFill="accent1" w:themeFillTint="33"/>
            <w:vAlign w:val="center"/>
            <w:hideMark/>
          </w:tcPr>
          <w:p w14:paraId="7652661C"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IČ DPH / VAT</w:t>
            </w:r>
          </w:p>
        </w:tc>
        <w:tc>
          <w:tcPr>
            <w:tcW w:w="6803" w:type="dxa"/>
            <w:shd w:val="clear" w:color="auto" w:fill="auto"/>
            <w:vAlign w:val="center"/>
            <w:hideMark/>
          </w:tcPr>
          <w:p w14:paraId="5224391B" w14:textId="77777777" w:rsidR="008C123C" w:rsidRPr="008C123C" w:rsidRDefault="008C123C" w:rsidP="008C123C">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8C123C" w:rsidRPr="008C123C" w14:paraId="057A82B1" w14:textId="77777777" w:rsidTr="00790464">
        <w:trPr>
          <w:trHeight w:val="315"/>
        </w:trPr>
        <w:tc>
          <w:tcPr>
            <w:tcW w:w="4365" w:type="dxa"/>
            <w:shd w:val="clear" w:color="auto" w:fill="DEEAF6" w:themeFill="accent1" w:themeFillTint="33"/>
            <w:vAlign w:val="center"/>
          </w:tcPr>
          <w:p w14:paraId="36C99899" w14:textId="77777777" w:rsidR="008C123C" w:rsidRPr="008C123C" w:rsidRDefault="008C123C" w:rsidP="008C123C">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Meno a priezvisko štatutára</w:t>
            </w:r>
            <w:r>
              <w:rPr>
                <w:rFonts w:ascii="Calibri" w:eastAsia="Times New Roman" w:hAnsi="Calibri" w:cs="Calibri"/>
                <w:b/>
                <w:bCs/>
                <w:color w:val="000000"/>
                <w:lang w:eastAsia="sk-SK"/>
              </w:rPr>
              <w:t xml:space="preserve"> žiadateľa</w:t>
            </w:r>
          </w:p>
        </w:tc>
        <w:tc>
          <w:tcPr>
            <w:tcW w:w="6803" w:type="dxa"/>
            <w:shd w:val="clear" w:color="auto" w:fill="auto"/>
            <w:vAlign w:val="center"/>
          </w:tcPr>
          <w:p w14:paraId="16548022" w14:textId="77777777" w:rsidR="008C123C" w:rsidRDefault="008C123C" w:rsidP="008C123C">
            <w:pPr>
              <w:spacing w:after="0" w:line="240" w:lineRule="auto"/>
              <w:rPr>
                <w:rFonts w:ascii="Calibri" w:eastAsia="Times New Roman" w:hAnsi="Calibri" w:cs="Calibri"/>
                <w:color w:val="FF0000"/>
                <w:lang w:eastAsia="sk-SK"/>
              </w:rPr>
            </w:pPr>
            <w:r w:rsidRPr="008C123C">
              <w:rPr>
                <w:rFonts w:ascii="Calibri" w:eastAsia="Times New Roman" w:hAnsi="Calibri" w:cs="Calibri"/>
                <w:color w:val="FF0000"/>
                <w:lang w:eastAsia="sk-SK"/>
              </w:rPr>
              <w:t>Vypĺňa žiadateľ</w:t>
            </w:r>
          </w:p>
          <w:p w14:paraId="6EEFED96" w14:textId="690ADB3C" w:rsidR="002E510B" w:rsidRPr="002E510B" w:rsidRDefault="002E510B" w:rsidP="008C123C">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 xml:space="preserve">Vypĺňa žiadateľ (vrátane </w:t>
            </w:r>
            <w:r w:rsidRPr="009B4E36">
              <w:rPr>
                <w:rFonts w:ascii="Calibri" w:eastAsia="Times New Roman" w:hAnsi="Calibri" w:cs="Calibri"/>
                <w:i/>
                <w:iCs/>
                <w:color w:val="0070C0"/>
                <w:sz w:val="18"/>
                <w:szCs w:val="18"/>
                <w:lang w:eastAsia="sk-SK"/>
              </w:rPr>
              <w:t>titulov pred a za menom)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0074865A" w14:textId="4F34B91D" w:rsidR="007657D5" w:rsidRDefault="007657D5" w:rsidP="007657D5">
      <w:pPr>
        <w:pStyle w:val="Nadpis2"/>
        <w:ind w:left="720"/>
        <w:jc w:val="left"/>
      </w:pPr>
    </w:p>
    <w:p w14:paraId="28658692" w14:textId="1085E094" w:rsidR="007657D5" w:rsidRDefault="007657D5" w:rsidP="007657D5">
      <w:pPr>
        <w:pStyle w:val="Nadpis2"/>
        <w:numPr>
          <w:ilvl w:val="0"/>
          <w:numId w:val="1"/>
        </w:numPr>
      </w:pPr>
      <w:r w:rsidRPr="008C123C">
        <w:t>Identifikácia partnera</w:t>
      </w:r>
      <w:r w:rsidR="000416C2">
        <w:t xml:space="preserve"> </w:t>
      </w:r>
      <w:r w:rsidR="000416C2" w:rsidRPr="000416C2">
        <w:rPr>
          <w:color w:val="FF0000"/>
        </w:rPr>
        <w:t>– Časť 2 je pre výzvu nerelevantná, inštitút partnerstva sa vo výzve neuplatňuje</w:t>
      </w:r>
    </w:p>
    <w:tbl>
      <w:tblPr>
        <w:tblW w:w="11168" w:type="dxa"/>
        <w:tblInd w:w="-1003"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7657D5" w:rsidRPr="007657D5" w14:paraId="4182640F" w14:textId="77777777" w:rsidTr="003B780E">
        <w:trPr>
          <w:trHeight w:val="615"/>
        </w:trPr>
        <w:tc>
          <w:tcPr>
            <w:tcW w:w="4365" w:type="dxa"/>
            <w:shd w:val="clear" w:color="auto" w:fill="DEEAF6" w:themeFill="accent1" w:themeFillTint="33"/>
            <w:vAlign w:val="center"/>
            <w:hideMark/>
          </w:tcPr>
          <w:p w14:paraId="1896BD7E" w14:textId="77777777" w:rsidR="007657D5" w:rsidRPr="007657D5" w:rsidRDefault="007657D5" w:rsidP="007657D5">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Obchodné meno / názov</w:t>
            </w:r>
          </w:p>
        </w:tc>
        <w:tc>
          <w:tcPr>
            <w:tcW w:w="6803" w:type="dxa"/>
            <w:shd w:val="clear" w:color="auto" w:fill="auto"/>
            <w:vAlign w:val="center"/>
            <w:hideMark/>
          </w:tcPr>
          <w:p w14:paraId="01F5074C" w14:textId="2A23A073" w:rsidR="005237CA" w:rsidRPr="005237CA" w:rsidRDefault="007657D5" w:rsidP="007657D5">
            <w:pPr>
              <w:spacing w:after="0" w:line="240" w:lineRule="auto"/>
              <w:rPr>
                <w:rFonts w:ascii="Calibri" w:eastAsia="Times New Roman" w:hAnsi="Calibri" w:cs="Calibri"/>
                <w:color w:val="FF0000"/>
                <w:lang w:eastAsia="sk-SK"/>
              </w:rPr>
            </w:pPr>
            <w:r w:rsidRPr="005237CA">
              <w:rPr>
                <w:rFonts w:ascii="Calibri" w:eastAsia="Times New Roman" w:hAnsi="Calibri" w:cs="Calibri"/>
                <w:color w:val="FF0000"/>
                <w:lang w:eastAsia="sk-SK"/>
              </w:rPr>
              <w:t>Žiadateľ vyberie zo subjektov aplikácie ITMS21+, ktoré spĺňajú kritéria pre partnerov zadaných na výzve.</w:t>
            </w:r>
          </w:p>
          <w:p w14:paraId="69F0448A" w14:textId="77322B41" w:rsidR="007657D5" w:rsidRPr="005237CA" w:rsidRDefault="000416C2" w:rsidP="007657D5">
            <w:pPr>
              <w:spacing w:after="0" w:line="240" w:lineRule="auto"/>
              <w:rPr>
                <w:rFonts w:eastAsia="Times New Roman" w:cstheme="minorHAnsi"/>
                <w:color w:val="0070C0"/>
                <w:sz w:val="18"/>
                <w:szCs w:val="18"/>
                <w:lang w:eastAsia="sk-SK"/>
              </w:rPr>
            </w:pPr>
            <w:r>
              <w:rPr>
                <w:rFonts w:ascii="Calibri" w:eastAsia="Times New Roman" w:hAnsi="Calibri" w:cs="Calibri"/>
                <w:i/>
                <w:iCs/>
                <w:color w:val="0070C0"/>
                <w:sz w:val="18"/>
                <w:szCs w:val="18"/>
                <w:lang w:eastAsia="sk-SK"/>
              </w:rPr>
              <w:t>Pre túto výzvu nerelevantné, nevypĺňa sa.</w:t>
            </w:r>
          </w:p>
        </w:tc>
      </w:tr>
      <w:tr w:rsidR="007657D5" w:rsidRPr="007657D5" w14:paraId="5B498BF1" w14:textId="77777777" w:rsidTr="003B780E">
        <w:trPr>
          <w:trHeight w:val="315"/>
        </w:trPr>
        <w:tc>
          <w:tcPr>
            <w:tcW w:w="4365" w:type="dxa"/>
            <w:shd w:val="clear" w:color="auto" w:fill="DEEAF6" w:themeFill="accent1" w:themeFillTint="33"/>
            <w:vAlign w:val="center"/>
            <w:hideMark/>
          </w:tcPr>
          <w:p w14:paraId="42456BF1" w14:textId="0708E0B0" w:rsidR="007657D5" w:rsidRPr="007657D5" w:rsidRDefault="007657D5" w:rsidP="004D0261">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lastRenderedPageBreak/>
              <w:t>Hlavný identifikátor (</w:t>
            </w:r>
            <w:r w:rsidR="004D0261">
              <w:rPr>
                <w:rFonts w:ascii="Calibri" w:eastAsia="Times New Roman" w:hAnsi="Calibri" w:cs="Calibri"/>
                <w:b/>
                <w:bCs/>
                <w:color w:val="000000"/>
                <w:lang w:eastAsia="sk-SK"/>
              </w:rPr>
              <w:t>typ</w:t>
            </w:r>
            <w:r w:rsidRPr="007657D5">
              <w:rPr>
                <w:rFonts w:ascii="Calibri" w:eastAsia="Times New Roman" w:hAnsi="Calibri" w:cs="Calibri"/>
                <w:b/>
                <w:bCs/>
                <w:color w:val="000000"/>
                <w:lang w:eastAsia="sk-SK"/>
              </w:rPr>
              <w:t>)</w:t>
            </w:r>
          </w:p>
        </w:tc>
        <w:tc>
          <w:tcPr>
            <w:tcW w:w="6803" w:type="dxa"/>
            <w:shd w:val="clear" w:color="auto" w:fill="auto"/>
            <w:vAlign w:val="center"/>
            <w:hideMark/>
          </w:tcPr>
          <w:p w14:paraId="7C4AC3E1" w14:textId="77777777" w:rsidR="007657D5" w:rsidRPr="007657D5" w:rsidRDefault="007657D5" w:rsidP="007657D5">
            <w:pPr>
              <w:spacing w:after="0" w:line="240" w:lineRule="auto"/>
              <w:rPr>
                <w:rFonts w:ascii="Calibri" w:eastAsia="Times New Roman" w:hAnsi="Calibri" w:cs="Calibri"/>
                <w:color w:val="00B050"/>
                <w:lang w:eastAsia="sk-SK"/>
              </w:rPr>
            </w:pPr>
            <w:r w:rsidRPr="007657D5">
              <w:rPr>
                <w:rFonts w:ascii="Calibri" w:eastAsia="Times New Roman" w:hAnsi="Calibri" w:cs="Calibri"/>
                <w:color w:val="00B050"/>
                <w:lang w:eastAsia="sk-SK"/>
              </w:rPr>
              <w:t>Automaticky vyplnené</w:t>
            </w:r>
          </w:p>
        </w:tc>
      </w:tr>
      <w:tr w:rsidR="007657D5" w:rsidRPr="007657D5" w14:paraId="1D463017" w14:textId="77777777" w:rsidTr="003B780E">
        <w:trPr>
          <w:trHeight w:val="315"/>
        </w:trPr>
        <w:tc>
          <w:tcPr>
            <w:tcW w:w="4365" w:type="dxa"/>
            <w:shd w:val="clear" w:color="auto" w:fill="DEEAF6" w:themeFill="accent1" w:themeFillTint="33"/>
            <w:vAlign w:val="center"/>
            <w:hideMark/>
          </w:tcPr>
          <w:p w14:paraId="2F8A8A79" w14:textId="77777777" w:rsidR="007657D5" w:rsidRPr="007657D5" w:rsidRDefault="007657D5" w:rsidP="007657D5">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Sídlo</w:t>
            </w:r>
          </w:p>
        </w:tc>
        <w:tc>
          <w:tcPr>
            <w:tcW w:w="6803" w:type="dxa"/>
            <w:shd w:val="clear" w:color="auto" w:fill="auto"/>
            <w:vAlign w:val="center"/>
            <w:hideMark/>
          </w:tcPr>
          <w:p w14:paraId="70EF0957" w14:textId="77777777" w:rsidR="007657D5" w:rsidRPr="007657D5" w:rsidRDefault="007657D5" w:rsidP="007657D5">
            <w:pPr>
              <w:spacing w:after="0" w:line="240" w:lineRule="auto"/>
              <w:rPr>
                <w:rFonts w:ascii="Calibri" w:eastAsia="Times New Roman" w:hAnsi="Calibri" w:cs="Calibri"/>
                <w:color w:val="00B050"/>
                <w:lang w:eastAsia="sk-SK"/>
              </w:rPr>
            </w:pPr>
            <w:r w:rsidRPr="007657D5">
              <w:rPr>
                <w:rFonts w:ascii="Calibri" w:eastAsia="Times New Roman" w:hAnsi="Calibri" w:cs="Calibri"/>
                <w:color w:val="00B050"/>
                <w:lang w:eastAsia="sk-SK"/>
              </w:rPr>
              <w:t>Automaticky vyplnené - Obec, ulica, číslo, PSČ</w:t>
            </w:r>
          </w:p>
        </w:tc>
      </w:tr>
      <w:tr w:rsidR="007657D5" w:rsidRPr="007657D5" w14:paraId="24C97467" w14:textId="77777777" w:rsidTr="003B780E">
        <w:trPr>
          <w:trHeight w:val="315"/>
        </w:trPr>
        <w:tc>
          <w:tcPr>
            <w:tcW w:w="4365" w:type="dxa"/>
            <w:shd w:val="clear" w:color="auto" w:fill="DEEAF6" w:themeFill="accent1" w:themeFillTint="33"/>
            <w:vAlign w:val="center"/>
            <w:hideMark/>
          </w:tcPr>
          <w:p w14:paraId="28AFA1F9" w14:textId="77777777" w:rsidR="007657D5" w:rsidRPr="007657D5" w:rsidRDefault="007657D5" w:rsidP="007657D5">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Štát</w:t>
            </w:r>
          </w:p>
        </w:tc>
        <w:tc>
          <w:tcPr>
            <w:tcW w:w="6803" w:type="dxa"/>
            <w:shd w:val="clear" w:color="auto" w:fill="auto"/>
            <w:vAlign w:val="center"/>
            <w:hideMark/>
          </w:tcPr>
          <w:p w14:paraId="74E58919" w14:textId="77777777" w:rsidR="007657D5" w:rsidRPr="007657D5" w:rsidRDefault="007657D5" w:rsidP="007657D5">
            <w:pPr>
              <w:spacing w:after="0" w:line="240" w:lineRule="auto"/>
              <w:rPr>
                <w:rFonts w:ascii="Calibri" w:eastAsia="Times New Roman" w:hAnsi="Calibri" w:cs="Calibri"/>
                <w:color w:val="00B050"/>
                <w:lang w:eastAsia="sk-SK"/>
              </w:rPr>
            </w:pPr>
            <w:r w:rsidRPr="007657D5">
              <w:rPr>
                <w:rFonts w:ascii="Calibri" w:eastAsia="Times New Roman" w:hAnsi="Calibri" w:cs="Calibri"/>
                <w:color w:val="00B050"/>
                <w:lang w:eastAsia="sk-SK"/>
              </w:rPr>
              <w:t>Automaticky vyplnené</w:t>
            </w:r>
          </w:p>
        </w:tc>
      </w:tr>
      <w:tr w:rsidR="007657D5" w:rsidRPr="007657D5" w14:paraId="24B4D7EF" w14:textId="77777777" w:rsidTr="003B780E">
        <w:trPr>
          <w:trHeight w:val="315"/>
        </w:trPr>
        <w:tc>
          <w:tcPr>
            <w:tcW w:w="4365" w:type="dxa"/>
            <w:shd w:val="clear" w:color="auto" w:fill="DEEAF6" w:themeFill="accent1" w:themeFillTint="33"/>
            <w:vAlign w:val="center"/>
            <w:hideMark/>
          </w:tcPr>
          <w:p w14:paraId="5F8351AF" w14:textId="77777777" w:rsidR="007657D5" w:rsidRPr="007657D5" w:rsidRDefault="007657D5" w:rsidP="007657D5">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Právna forma</w:t>
            </w:r>
          </w:p>
        </w:tc>
        <w:tc>
          <w:tcPr>
            <w:tcW w:w="6803" w:type="dxa"/>
            <w:shd w:val="clear" w:color="auto" w:fill="auto"/>
            <w:vAlign w:val="center"/>
            <w:hideMark/>
          </w:tcPr>
          <w:p w14:paraId="4BE17E3D" w14:textId="77777777" w:rsidR="007657D5" w:rsidRPr="007657D5" w:rsidRDefault="007657D5" w:rsidP="007657D5">
            <w:pPr>
              <w:spacing w:after="0" w:line="240" w:lineRule="auto"/>
              <w:rPr>
                <w:rFonts w:ascii="Calibri" w:eastAsia="Times New Roman" w:hAnsi="Calibri" w:cs="Calibri"/>
                <w:color w:val="00B050"/>
                <w:lang w:eastAsia="sk-SK"/>
              </w:rPr>
            </w:pPr>
            <w:r w:rsidRPr="007657D5">
              <w:rPr>
                <w:rFonts w:ascii="Calibri" w:eastAsia="Times New Roman" w:hAnsi="Calibri" w:cs="Calibri"/>
                <w:color w:val="00B050"/>
                <w:lang w:eastAsia="sk-SK"/>
              </w:rPr>
              <w:t xml:space="preserve">Automaticky vyplnené </w:t>
            </w:r>
          </w:p>
        </w:tc>
      </w:tr>
      <w:tr w:rsidR="007657D5" w:rsidRPr="007657D5" w14:paraId="40206589" w14:textId="77777777" w:rsidTr="003B780E">
        <w:trPr>
          <w:trHeight w:val="315"/>
        </w:trPr>
        <w:tc>
          <w:tcPr>
            <w:tcW w:w="4365" w:type="dxa"/>
            <w:shd w:val="clear" w:color="auto" w:fill="DEEAF6" w:themeFill="accent1" w:themeFillTint="33"/>
            <w:vAlign w:val="center"/>
            <w:hideMark/>
          </w:tcPr>
          <w:p w14:paraId="48CCA345" w14:textId="77777777" w:rsidR="007657D5" w:rsidRPr="007657D5" w:rsidRDefault="007657D5" w:rsidP="007657D5">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IČO</w:t>
            </w:r>
          </w:p>
        </w:tc>
        <w:tc>
          <w:tcPr>
            <w:tcW w:w="6803" w:type="dxa"/>
            <w:shd w:val="clear" w:color="auto" w:fill="auto"/>
            <w:vAlign w:val="center"/>
            <w:hideMark/>
          </w:tcPr>
          <w:p w14:paraId="6DA077CA" w14:textId="77777777" w:rsidR="007657D5" w:rsidRPr="007657D5" w:rsidRDefault="007657D5" w:rsidP="007657D5">
            <w:pPr>
              <w:spacing w:after="0" w:line="240" w:lineRule="auto"/>
              <w:rPr>
                <w:rFonts w:ascii="Calibri" w:eastAsia="Times New Roman" w:hAnsi="Calibri" w:cs="Calibri"/>
                <w:color w:val="00B050"/>
                <w:lang w:eastAsia="sk-SK"/>
              </w:rPr>
            </w:pPr>
            <w:r w:rsidRPr="007657D5">
              <w:rPr>
                <w:rFonts w:ascii="Calibri" w:eastAsia="Times New Roman" w:hAnsi="Calibri" w:cs="Calibri"/>
                <w:color w:val="00B050"/>
                <w:lang w:eastAsia="sk-SK"/>
              </w:rPr>
              <w:t>Automaticky vyplnené</w:t>
            </w:r>
          </w:p>
        </w:tc>
      </w:tr>
      <w:tr w:rsidR="007657D5" w:rsidRPr="007657D5" w14:paraId="34D6A91D" w14:textId="77777777" w:rsidTr="003B780E">
        <w:trPr>
          <w:trHeight w:val="315"/>
        </w:trPr>
        <w:tc>
          <w:tcPr>
            <w:tcW w:w="4365" w:type="dxa"/>
            <w:shd w:val="clear" w:color="auto" w:fill="DEEAF6" w:themeFill="accent1" w:themeFillTint="33"/>
            <w:vAlign w:val="center"/>
            <w:hideMark/>
          </w:tcPr>
          <w:p w14:paraId="35E41B00" w14:textId="77777777" w:rsidR="007657D5" w:rsidRPr="007657D5" w:rsidRDefault="007657D5" w:rsidP="007657D5">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DIČ</w:t>
            </w:r>
          </w:p>
        </w:tc>
        <w:tc>
          <w:tcPr>
            <w:tcW w:w="6803" w:type="dxa"/>
            <w:shd w:val="clear" w:color="auto" w:fill="auto"/>
            <w:vAlign w:val="center"/>
            <w:hideMark/>
          </w:tcPr>
          <w:p w14:paraId="0AECADDD" w14:textId="77777777" w:rsidR="007657D5" w:rsidRPr="007657D5" w:rsidRDefault="007657D5" w:rsidP="007657D5">
            <w:pPr>
              <w:spacing w:after="0" w:line="240" w:lineRule="auto"/>
              <w:rPr>
                <w:rFonts w:ascii="Calibri" w:eastAsia="Times New Roman" w:hAnsi="Calibri" w:cs="Calibri"/>
                <w:color w:val="00B050"/>
                <w:lang w:eastAsia="sk-SK"/>
              </w:rPr>
            </w:pPr>
            <w:r w:rsidRPr="007657D5">
              <w:rPr>
                <w:rFonts w:ascii="Calibri" w:eastAsia="Times New Roman" w:hAnsi="Calibri" w:cs="Calibri"/>
                <w:color w:val="00B050"/>
                <w:lang w:eastAsia="sk-SK"/>
              </w:rPr>
              <w:t>Automaticky vyplnené</w:t>
            </w:r>
          </w:p>
        </w:tc>
      </w:tr>
      <w:tr w:rsidR="007657D5" w:rsidRPr="007657D5" w14:paraId="2DF104F3" w14:textId="77777777" w:rsidTr="003B780E">
        <w:trPr>
          <w:trHeight w:val="315"/>
        </w:trPr>
        <w:tc>
          <w:tcPr>
            <w:tcW w:w="4365" w:type="dxa"/>
            <w:shd w:val="clear" w:color="auto" w:fill="DEEAF6" w:themeFill="accent1" w:themeFillTint="33"/>
            <w:vAlign w:val="center"/>
            <w:hideMark/>
          </w:tcPr>
          <w:p w14:paraId="2A228F5C" w14:textId="77777777" w:rsidR="007657D5" w:rsidRPr="007657D5" w:rsidRDefault="007657D5" w:rsidP="007657D5">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IČZ</w:t>
            </w:r>
          </w:p>
        </w:tc>
        <w:tc>
          <w:tcPr>
            <w:tcW w:w="6803" w:type="dxa"/>
            <w:shd w:val="clear" w:color="auto" w:fill="auto"/>
            <w:vAlign w:val="center"/>
            <w:hideMark/>
          </w:tcPr>
          <w:p w14:paraId="0AE27D63" w14:textId="77777777" w:rsidR="007657D5" w:rsidRPr="007657D5" w:rsidRDefault="007657D5" w:rsidP="007657D5">
            <w:pPr>
              <w:spacing w:after="0" w:line="240" w:lineRule="auto"/>
              <w:rPr>
                <w:rFonts w:ascii="Calibri" w:eastAsia="Times New Roman" w:hAnsi="Calibri" w:cs="Calibri"/>
                <w:color w:val="00B050"/>
                <w:lang w:eastAsia="sk-SK"/>
              </w:rPr>
            </w:pPr>
            <w:r w:rsidRPr="007657D5">
              <w:rPr>
                <w:rFonts w:ascii="Calibri" w:eastAsia="Times New Roman" w:hAnsi="Calibri" w:cs="Calibri"/>
                <w:color w:val="00B050"/>
                <w:lang w:eastAsia="sk-SK"/>
              </w:rPr>
              <w:t xml:space="preserve">Automaticky vyplnené  </w:t>
            </w:r>
          </w:p>
        </w:tc>
      </w:tr>
      <w:tr w:rsidR="007657D5" w:rsidRPr="007657D5" w14:paraId="470EA1E4" w14:textId="77777777" w:rsidTr="003B780E">
        <w:trPr>
          <w:trHeight w:val="315"/>
        </w:trPr>
        <w:tc>
          <w:tcPr>
            <w:tcW w:w="4365" w:type="dxa"/>
            <w:shd w:val="clear" w:color="auto" w:fill="DEEAF6" w:themeFill="accent1" w:themeFillTint="33"/>
            <w:vAlign w:val="center"/>
            <w:hideMark/>
          </w:tcPr>
          <w:p w14:paraId="1257AAC8" w14:textId="77777777" w:rsidR="007657D5" w:rsidRPr="007657D5" w:rsidRDefault="007657D5" w:rsidP="007657D5">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Platiteľ DPH</w:t>
            </w:r>
          </w:p>
        </w:tc>
        <w:tc>
          <w:tcPr>
            <w:tcW w:w="6803" w:type="dxa"/>
            <w:shd w:val="clear" w:color="auto" w:fill="auto"/>
            <w:vAlign w:val="center"/>
            <w:hideMark/>
          </w:tcPr>
          <w:p w14:paraId="483F7F97" w14:textId="77777777" w:rsidR="007657D5" w:rsidRPr="007657D5" w:rsidRDefault="007657D5" w:rsidP="007657D5">
            <w:pPr>
              <w:spacing w:after="0" w:line="240" w:lineRule="auto"/>
              <w:rPr>
                <w:rFonts w:ascii="Calibri" w:eastAsia="Times New Roman" w:hAnsi="Calibri" w:cs="Calibri"/>
                <w:color w:val="00B050"/>
                <w:lang w:eastAsia="sk-SK"/>
              </w:rPr>
            </w:pPr>
            <w:r w:rsidRPr="007657D5">
              <w:rPr>
                <w:rFonts w:ascii="Calibri" w:eastAsia="Times New Roman" w:hAnsi="Calibri" w:cs="Calibri"/>
                <w:color w:val="00B050"/>
                <w:lang w:eastAsia="sk-SK"/>
              </w:rPr>
              <w:t>Automaticky vyplnené</w:t>
            </w:r>
          </w:p>
        </w:tc>
      </w:tr>
      <w:tr w:rsidR="007657D5" w:rsidRPr="007657D5" w14:paraId="2E651748" w14:textId="77777777" w:rsidTr="003B780E">
        <w:trPr>
          <w:trHeight w:val="315"/>
        </w:trPr>
        <w:tc>
          <w:tcPr>
            <w:tcW w:w="4365" w:type="dxa"/>
            <w:shd w:val="clear" w:color="auto" w:fill="DEEAF6" w:themeFill="accent1" w:themeFillTint="33"/>
            <w:vAlign w:val="center"/>
            <w:hideMark/>
          </w:tcPr>
          <w:p w14:paraId="3724C7AF" w14:textId="77777777" w:rsidR="007657D5" w:rsidRPr="007657D5" w:rsidRDefault="007657D5" w:rsidP="007657D5">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IČ DPH / VAT</w:t>
            </w:r>
          </w:p>
        </w:tc>
        <w:tc>
          <w:tcPr>
            <w:tcW w:w="6803" w:type="dxa"/>
            <w:shd w:val="clear" w:color="auto" w:fill="auto"/>
            <w:vAlign w:val="center"/>
            <w:hideMark/>
          </w:tcPr>
          <w:p w14:paraId="190D4D8F" w14:textId="77777777" w:rsidR="007657D5" w:rsidRPr="007657D5" w:rsidRDefault="007657D5" w:rsidP="007657D5">
            <w:pPr>
              <w:spacing w:after="0" w:line="240" w:lineRule="auto"/>
              <w:rPr>
                <w:rFonts w:ascii="Calibri" w:eastAsia="Times New Roman" w:hAnsi="Calibri" w:cs="Calibri"/>
                <w:color w:val="00B050"/>
                <w:lang w:eastAsia="sk-SK"/>
              </w:rPr>
            </w:pPr>
            <w:r w:rsidRPr="007657D5">
              <w:rPr>
                <w:rFonts w:ascii="Calibri" w:eastAsia="Times New Roman" w:hAnsi="Calibri" w:cs="Calibri"/>
                <w:color w:val="00B050"/>
                <w:lang w:eastAsia="sk-SK"/>
              </w:rPr>
              <w:t>Automaticky vyplnené</w:t>
            </w:r>
          </w:p>
        </w:tc>
      </w:tr>
      <w:tr w:rsidR="007657D5" w:rsidRPr="008C123C" w14:paraId="26BE0C85" w14:textId="77777777" w:rsidTr="003B780E">
        <w:trPr>
          <w:trHeight w:val="315"/>
        </w:trPr>
        <w:tc>
          <w:tcPr>
            <w:tcW w:w="4365" w:type="dxa"/>
            <w:shd w:val="clear" w:color="auto" w:fill="DEEAF6" w:themeFill="accent1" w:themeFillTint="33"/>
            <w:vAlign w:val="center"/>
          </w:tcPr>
          <w:p w14:paraId="473CBFF6" w14:textId="77777777" w:rsidR="007657D5" w:rsidRPr="008C123C" w:rsidRDefault="007657D5" w:rsidP="003B780E">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Platiteľ DPH podľa paragrafu</w:t>
            </w:r>
          </w:p>
        </w:tc>
        <w:tc>
          <w:tcPr>
            <w:tcW w:w="6803" w:type="dxa"/>
            <w:shd w:val="clear" w:color="auto" w:fill="auto"/>
            <w:vAlign w:val="center"/>
          </w:tcPr>
          <w:p w14:paraId="009D1F15" w14:textId="77777777" w:rsidR="007657D5" w:rsidRPr="008C123C" w:rsidRDefault="007657D5" w:rsidP="003B780E">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7657D5" w:rsidRPr="007657D5" w14:paraId="141DBF4A" w14:textId="77777777" w:rsidTr="003B780E">
        <w:trPr>
          <w:trHeight w:val="315"/>
        </w:trPr>
        <w:tc>
          <w:tcPr>
            <w:tcW w:w="4365" w:type="dxa"/>
            <w:shd w:val="clear" w:color="auto" w:fill="DEEAF6" w:themeFill="accent1" w:themeFillTint="33"/>
            <w:vAlign w:val="center"/>
          </w:tcPr>
          <w:p w14:paraId="773ADEB3" w14:textId="77777777" w:rsidR="007657D5" w:rsidRPr="007657D5" w:rsidRDefault="007657D5" w:rsidP="007657D5">
            <w:pPr>
              <w:spacing w:after="0" w:line="240" w:lineRule="auto"/>
              <w:rPr>
                <w:rFonts w:ascii="Calibri" w:eastAsia="Times New Roman" w:hAnsi="Calibri" w:cs="Calibri"/>
                <w:b/>
                <w:bCs/>
                <w:color w:val="000000"/>
                <w:lang w:eastAsia="sk-SK"/>
              </w:rPr>
            </w:pPr>
            <w:r w:rsidRPr="007657D5">
              <w:rPr>
                <w:rFonts w:ascii="Calibri" w:eastAsia="Times New Roman" w:hAnsi="Calibri" w:cs="Calibri"/>
                <w:b/>
                <w:bCs/>
                <w:color w:val="000000"/>
                <w:lang w:eastAsia="sk-SK"/>
              </w:rPr>
              <w:t>Meno a priezvisko štatutára partnera</w:t>
            </w:r>
          </w:p>
        </w:tc>
        <w:tc>
          <w:tcPr>
            <w:tcW w:w="6803" w:type="dxa"/>
            <w:shd w:val="clear" w:color="auto" w:fill="auto"/>
            <w:vAlign w:val="center"/>
          </w:tcPr>
          <w:p w14:paraId="61C91926" w14:textId="77777777" w:rsidR="007657D5" w:rsidRDefault="007657D5" w:rsidP="007657D5">
            <w:pPr>
              <w:spacing w:after="0" w:line="240" w:lineRule="auto"/>
              <w:rPr>
                <w:rFonts w:ascii="Calibri" w:eastAsia="Times New Roman" w:hAnsi="Calibri" w:cs="Calibri"/>
                <w:color w:val="FF0000"/>
                <w:lang w:eastAsia="sk-SK"/>
              </w:rPr>
            </w:pPr>
            <w:r w:rsidRPr="007657D5">
              <w:rPr>
                <w:rFonts w:ascii="Calibri" w:eastAsia="Times New Roman" w:hAnsi="Calibri" w:cs="Calibri"/>
                <w:color w:val="FF0000"/>
                <w:lang w:eastAsia="sk-SK"/>
              </w:rPr>
              <w:t>Vypĺňa žiadateľ</w:t>
            </w:r>
          </w:p>
          <w:p w14:paraId="287E660D" w14:textId="46689A7D" w:rsidR="005237CA" w:rsidRPr="005237CA" w:rsidRDefault="000416C2" w:rsidP="007657D5">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Pre túto výzvu nerelevantné, nevypĺňa sa.</w:t>
            </w:r>
          </w:p>
        </w:tc>
      </w:tr>
    </w:tbl>
    <w:p w14:paraId="5DEE3C23" w14:textId="1785F437" w:rsidR="007657D5" w:rsidRDefault="007657D5" w:rsidP="007657D5"/>
    <w:p w14:paraId="47F462B1" w14:textId="358D153D" w:rsidR="008C123C" w:rsidRPr="008C123C" w:rsidRDefault="008C123C" w:rsidP="007657D5">
      <w:pPr>
        <w:pStyle w:val="Nadpis2"/>
        <w:numPr>
          <w:ilvl w:val="0"/>
          <w:numId w:val="1"/>
        </w:numPr>
      </w:pPr>
      <w:r w:rsidRPr="008C123C">
        <w:t>Identifikácia organizačnej zložky zodpovednej za realizáciu projektu</w:t>
      </w:r>
    </w:p>
    <w:tbl>
      <w:tblPr>
        <w:tblW w:w="11170" w:type="dxa"/>
        <w:tblInd w:w="-100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871"/>
        <w:gridCol w:w="6299"/>
      </w:tblGrid>
      <w:tr w:rsidR="00790464" w:rsidRPr="008C123C" w14:paraId="09748843" w14:textId="77777777" w:rsidTr="5D2F00E5">
        <w:trPr>
          <w:trHeight w:val="315"/>
        </w:trPr>
        <w:tc>
          <w:tcPr>
            <w:tcW w:w="4871" w:type="dxa"/>
            <w:shd w:val="clear" w:color="auto" w:fill="DEEAF6" w:themeFill="accent1" w:themeFillTint="33"/>
            <w:vAlign w:val="center"/>
            <w:hideMark/>
          </w:tcPr>
          <w:p w14:paraId="057B0874" w14:textId="77777777" w:rsidR="008C123C" w:rsidRPr="008C123C" w:rsidRDefault="008C123C" w:rsidP="00A40B5D">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Obchodné meno / názov:</w:t>
            </w:r>
          </w:p>
        </w:tc>
        <w:tc>
          <w:tcPr>
            <w:tcW w:w="6299" w:type="dxa"/>
            <w:shd w:val="clear" w:color="auto" w:fill="auto"/>
            <w:vAlign w:val="center"/>
            <w:hideMark/>
          </w:tcPr>
          <w:p w14:paraId="6954633E" w14:textId="77777777" w:rsidR="008C123C" w:rsidRDefault="008C123C" w:rsidP="00A40B5D">
            <w:pPr>
              <w:spacing w:after="0" w:line="240" w:lineRule="auto"/>
              <w:rPr>
                <w:rFonts w:ascii="Calibri" w:eastAsia="Times New Roman" w:hAnsi="Calibri" w:cs="Calibri"/>
                <w:color w:val="FF0000"/>
                <w:lang w:eastAsia="sk-SK"/>
              </w:rPr>
            </w:pPr>
            <w:r w:rsidRPr="008C123C">
              <w:rPr>
                <w:rFonts w:ascii="Calibri" w:eastAsia="Times New Roman" w:hAnsi="Calibri" w:cs="Calibri"/>
                <w:color w:val="FF0000"/>
                <w:lang w:eastAsia="sk-SK"/>
              </w:rPr>
              <w:t>Vypĺňa žiadateľ</w:t>
            </w:r>
          </w:p>
          <w:p w14:paraId="5C00100C" w14:textId="535E8D03" w:rsidR="00BE2AE7" w:rsidRPr="00BE2AE7" w:rsidRDefault="00BE2AE7" w:rsidP="5D2F00E5">
            <w:pPr>
              <w:spacing w:after="0" w:line="240" w:lineRule="auto"/>
              <w:rPr>
                <w:rFonts w:ascii="Calibri" w:eastAsia="Times New Roman" w:hAnsi="Calibri" w:cs="Calibri"/>
                <w:i/>
                <w:iCs/>
                <w:color w:val="0070C0"/>
                <w:sz w:val="18"/>
                <w:szCs w:val="18"/>
                <w:lang w:eastAsia="sk-SK"/>
              </w:rPr>
            </w:pPr>
            <w:r w:rsidRPr="5D2F00E5">
              <w:rPr>
                <w:rFonts w:ascii="Calibri" w:eastAsia="Times New Roman" w:hAnsi="Calibri" w:cs="Calibri"/>
                <w:i/>
                <w:iCs/>
                <w:color w:val="0070C0"/>
                <w:sz w:val="18"/>
                <w:szCs w:val="18"/>
                <w:lang w:eastAsia="sk-SK"/>
              </w:rPr>
              <w:t>Vypĺňa žiadateľ - vypĺňa sa v prípade, ak za žiadateľa s právnou subjektivitou bude vecný výkon realizácie zabezpečovať organizačná zložka, ktorá vystupuje samostatne, ale nemá vlastnú právnu subjektivitu (napr. fakulta univerzity, organizačná zložka spojenej školy, a pod.).</w:t>
            </w:r>
          </w:p>
        </w:tc>
      </w:tr>
      <w:tr w:rsidR="00790464" w:rsidRPr="008C123C" w14:paraId="6CABE376" w14:textId="77777777" w:rsidTr="5D2F00E5">
        <w:trPr>
          <w:trHeight w:val="315"/>
        </w:trPr>
        <w:tc>
          <w:tcPr>
            <w:tcW w:w="4871" w:type="dxa"/>
            <w:shd w:val="clear" w:color="auto" w:fill="DEEAF6" w:themeFill="accent1" w:themeFillTint="33"/>
            <w:vAlign w:val="center"/>
            <w:hideMark/>
          </w:tcPr>
          <w:p w14:paraId="569C1508" w14:textId="77777777" w:rsidR="008C123C" w:rsidRPr="008C123C" w:rsidRDefault="008C123C" w:rsidP="00A40B5D">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Sídlo</w:t>
            </w:r>
          </w:p>
        </w:tc>
        <w:tc>
          <w:tcPr>
            <w:tcW w:w="6299" w:type="dxa"/>
            <w:shd w:val="clear" w:color="auto" w:fill="auto"/>
            <w:vAlign w:val="center"/>
            <w:hideMark/>
          </w:tcPr>
          <w:p w14:paraId="3CDFB191" w14:textId="77777777" w:rsidR="008C123C" w:rsidRPr="008C123C" w:rsidRDefault="008C123C" w:rsidP="00A40B5D">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 - Obec, ulica, číslo, PSČ</w:t>
            </w:r>
          </w:p>
        </w:tc>
      </w:tr>
      <w:tr w:rsidR="00790464" w:rsidRPr="008C123C" w14:paraId="2343E874" w14:textId="77777777" w:rsidTr="5D2F00E5">
        <w:trPr>
          <w:trHeight w:val="315"/>
        </w:trPr>
        <w:tc>
          <w:tcPr>
            <w:tcW w:w="4871" w:type="dxa"/>
            <w:shd w:val="clear" w:color="auto" w:fill="DEEAF6" w:themeFill="accent1" w:themeFillTint="33"/>
            <w:vAlign w:val="center"/>
            <w:hideMark/>
          </w:tcPr>
          <w:p w14:paraId="19421344" w14:textId="77777777" w:rsidR="008C123C" w:rsidRPr="008C123C" w:rsidRDefault="008C123C" w:rsidP="00A40B5D">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Subjekt</w:t>
            </w:r>
          </w:p>
        </w:tc>
        <w:tc>
          <w:tcPr>
            <w:tcW w:w="6299" w:type="dxa"/>
            <w:shd w:val="clear" w:color="auto" w:fill="auto"/>
            <w:vAlign w:val="center"/>
            <w:hideMark/>
          </w:tcPr>
          <w:p w14:paraId="16E9D2AD" w14:textId="77777777" w:rsidR="008C123C" w:rsidRPr="008C123C" w:rsidRDefault="008C123C" w:rsidP="00A40B5D">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790464" w:rsidRPr="008C123C" w14:paraId="4986D227" w14:textId="77777777" w:rsidTr="5D2F00E5">
        <w:trPr>
          <w:trHeight w:val="315"/>
        </w:trPr>
        <w:tc>
          <w:tcPr>
            <w:tcW w:w="4871" w:type="dxa"/>
            <w:shd w:val="clear" w:color="auto" w:fill="DEEAF6" w:themeFill="accent1" w:themeFillTint="33"/>
            <w:vAlign w:val="center"/>
            <w:hideMark/>
          </w:tcPr>
          <w:p w14:paraId="7F39670E" w14:textId="582908B0" w:rsidR="008C123C" w:rsidRPr="008C123C" w:rsidRDefault="008C123C" w:rsidP="00A40B5D">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Identifikátor (typ)</w:t>
            </w:r>
            <w:r w:rsidR="00867DEA">
              <w:rPr>
                <w:rFonts w:ascii="Calibri" w:eastAsia="Times New Roman" w:hAnsi="Calibri" w:cs="Calibri"/>
                <w:b/>
                <w:bCs/>
                <w:color w:val="000000"/>
                <w:lang w:eastAsia="sk-SK"/>
              </w:rPr>
              <w:t xml:space="preserve"> </w:t>
            </w:r>
          </w:p>
        </w:tc>
        <w:tc>
          <w:tcPr>
            <w:tcW w:w="6299" w:type="dxa"/>
            <w:shd w:val="clear" w:color="auto" w:fill="auto"/>
            <w:vAlign w:val="center"/>
            <w:hideMark/>
          </w:tcPr>
          <w:p w14:paraId="583377C6" w14:textId="77777777" w:rsidR="008C123C" w:rsidRPr="008C123C" w:rsidRDefault="008C123C" w:rsidP="00A40B5D">
            <w:pPr>
              <w:spacing w:after="0" w:line="240" w:lineRule="auto"/>
              <w:rPr>
                <w:rFonts w:ascii="Calibri" w:eastAsia="Times New Roman" w:hAnsi="Calibri" w:cs="Calibri"/>
                <w:color w:val="00B050"/>
                <w:lang w:eastAsia="sk-SK"/>
              </w:rPr>
            </w:pPr>
            <w:r w:rsidRPr="008C123C">
              <w:rPr>
                <w:rFonts w:ascii="Calibri" w:eastAsia="Times New Roman" w:hAnsi="Calibri" w:cs="Calibri"/>
                <w:color w:val="00B050"/>
                <w:lang w:eastAsia="sk-SK"/>
              </w:rPr>
              <w:t>Automaticky vyplnené</w:t>
            </w:r>
          </w:p>
        </w:tc>
      </w:tr>
      <w:tr w:rsidR="00790464" w:rsidRPr="008C123C" w14:paraId="27F0967E" w14:textId="77777777" w:rsidTr="5D2F00E5">
        <w:trPr>
          <w:trHeight w:val="522"/>
        </w:trPr>
        <w:tc>
          <w:tcPr>
            <w:tcW w:w="4871" w:type="dxa"/>
            <w:shd w:val="clear" w:color="auto" w:fill="DEEAF6" w:themeFill="accent1" w:themeFillTint="33"/>
            <w:vAlign w:val="center"/>
            <w:hideMark/>
          </w:tcPr>
          <w:p w14:paraId="5438F93C" w14:textId="77777777" w:rsidR="008C123C" w:rsidRPr="008C123C" w:rsidRDefault="008C123C" w:rsidP="00A40B5D">
            <w:pPr>
              <w:spacing w:after="0" w:line="240" w:lineRule="auto"/>
              <w:rPr>
                <w:rFonts w:ascii="Calibri" w:eastAsia="Times New Roman" w:hAnsi="Calibri" w:cs="Calibri"/>
                <w:b/>
                <w:bCs/>
                <w:color w:val="000000"/>
                <w:lang w:eastAsia="sk-SK"/>
              </w:rPr>
            </w:pPr>
            <w:r w:rsidRPr="008C123C">
              <w:rPr>
                <w:rFonts w:ascii="Calibri" w:eastAsia="Times New Roman" w:hAnsi="Calibri" w:cs="Calibri"/>
                <w:b/>
                <w:bCs/>
                <w:color w:val="000000"/>
                <w:lang w:eastAsia="sk-SK"/>
              </w:rPr>
              <w:t>Identifikácia zástupcov (meno a priezvisko)</w:t>
            </w:r>
          </w:p>
        </w:tc>
        <w:tc>
          <w:tcPr>
            <w:tcW w:w="6299" w:type="dxa"/>
            <w:shd w:val="clear" w:color="auto" w:fill="auto"/>
            <w:vAlign w:val="center"/>
            <w:hideMark/>
          </w:tcPr>
          <w:p w14:paraId="6EF81F13" w14:textId="77777777" w:rsidR="008C123C" w:rsidRDefault="008C123C" w:rsidP="00A40B5D">
            <w:pPr>
              <w:spacing w:after="0" w:line="240" w:lineRule="auto"/>
              <w:rPr>
                <w:rFonts w:ascii="Calibri" w:eastAsia="Times New Roman" w:hAnsi="Calibri" w:cs="Calibri"/>
                <w:color w:val="FF0000"/>
                <w:lang w:eastAsia="sk-SK"/>
              </w:rPr>
            </w:pPr>
            <w:r w:rsidRPr="008C123C">
              <w:rPr>
                <w:rFonts w:ascii="Calibri" w:eastAsia="Times New Roman" w:hAnsi="Calibri" w:cs="Calibri"/>
                <w:color w:val="FF0000"/>
                <w:lang w:eastAsia="sk-SK"/>
              </w:rPr>
              <w:t>Vypĺňa žiadateľ</w:t>
            </w:r>
          </w:p>
          <w:p w14:paraId="4625AE40" w14:textId="77777777" w:rsidR="006C28AA" w:rsidRDefault="006C28AA" w:rsidP="006C28AA">
            <w:pPr>
              <w:spacing w:after="0" w:line="240" w:lineRule="auto"/>
              <w:rPr>
                <w:rFonts w:ascii="Calibri" w:eastAsia="Times New Roman" w:hAnsi="Calibri" w:cs="Calibri"/>
                <w:i/>
                <w:iCs/>
                <w:color w:val="0070C0"/>
                <w:sz w:val="18"/>
                <w:szCs w:val="18"/>
                <w:lang w:eastAsia="sk-SK"/>
              </w:rPr>
            </w:pPr>
            <w:r w:rsidRPr="009B4E36">
              <w:rPr>
                <w:rFonts w:ascii="Calibri" w:eastAsia="Times New Roman" w:hAnsi="Calibri" w:cs="Calibri"/>
                <w:i/>
                <w:iCs/>
                <w:color w:val="0070C0"/>
                <w:sz w:val="18"/>
                <w:szCs w:val="18"/>
                <w:lang w:eastAsia="sk-SK"/>
              </w:rPr>
              <w:t>Vypĺňa žiadateľ (vrátane titulov pred a za menom) - vyplnia sa údaje o osobe/osobách oprávnenej/oprávnených konať v menej organizačnej zložky zodpovednej za realizáciu projektu.</w:t>
            </w:r>
          </w:p>
          <w:p w14:paraId="28BE4F2F" w14:textId="2E9AA5F7" w:rsidR="006C28AA" w:rsidRPr="006C28AA" w:rsidRDefault="006C28AA" w:rsidP="006C28AA">
            <w:pPr>
              <w:spacing w:after="0" w:line="240" w:lineRule="auto"/>
              <w:rPr>
                <w:rFonts w:ascii="Calibri" w:eastAsia="Times New Roman" w:hAnsi="Calibri" w:cs="Calibri"/>
                <w:i/>
                <w:iCs/>
                <w:color w:val="0070C0"/>
                <w:sz w:val="18"/>
                <w:szCs w:val="18"/>
                <w:lang w:eastAsia="sk-SK"/>
              </w:rPr>
            </w:pPr>
            <w:r w:rsidRPr="00405D52">
              <w:rPr>
                <w:rFonts w:ascii="Calibri" w:eastAsia="Times New Roman" w:hAnsi="Calibri" w:cs="Calibri"/>
                <w:i/>
                <w:iCs/>
                <w:color w:val="0070C0"/>
                <w:sz w:val="18"/>
                <w:szCs w:val="18"/>
                <w:lang w:eastAsia="sk-SK"/>
              </w:rPr>
              <w:t>Plnomocenstvo musí byť úradne overené na výkon úkonov viažucich sa ku konaniu o</w:t>
            </w:r>
            <w:r>
              <w:rPr>
                <w:rFonts w:ascii="Calibri" w:eastAsia="Times New Roman" w:hAnsi="Calibri" w:cs="Calibri"/>
                <w:i/>
                <w:iCs/>
                <w:color w:val="0070C0"/>
                <w:sz w:val="18"/>
                <w:szCs w:val="18"/>
                <w:lang w:eastAsia="sk-SK"/>
              </w:rPr>
              <w:t> </w:t>
            </w:r>
            <w:r w:rsidRPr="00405D52">
              <w:rPr>
                <w:rFonts w:ascii="Calibri" w:eastAsia="Times New Roman" w:hAnsi="Calibri" w:cs="Calibri"/>
                <w:i/>
                <w:iCs/>
                <w:color w:val="0070C0"/>
                <w:sz w:val="18"/>
                <w:szCs w:val="18"/>
                <w:lang w:eastAsia="sk-SK"/>
              </w:rPr>
              <w:t>žiadosti</w:t>
            </w:r>
            <w:r>
              <w:rPr>
                <w:rFonts w:ascii="Calibri" w:eastAsia="Times New Roman" w:hAnsi="Calibri" w:cs="Calibri"/>
                <w:i/>
                <w:iCs/>
                <w:color w:val="0070C0"/>
                <w:sz w:val="18"/>
                <w:szCs w:val="18"/>
                <w:lang w:eastAsia="sk-SK"/>
              </w:rPr>
              <w:t>.</w:t>
            </w:r>
          </w:p>
        </w:tc>
      </w:tr>
    </w:tbl>
    <w:p w14:paraId="07822183" w14:textId="77777777" w:rsidR="006E0EE7" w:rsidRDefault="006E0EE7" w:rsidP="00E97C4E">
      <w:pPr>
        <w:pStyle w:val="Nadpis2"/>
        <w:ind w:left="720"/>
        <w:jc w:val="left"/>
      </w:pPr>
    </w:p>
    <w:p w14:paraId="53CA2023" w14:textId="5A36E87E" w:rsidR="008C123C" w:rsidRDefault="006129A3" w:rsidP="007657D5">
      <w:pPr>
        <w:pStyle w:val="Nadpis2"/>
        <w:numPr>
          <w:ilvl w:val="0"/>
          <w:numId w:val="1"/>
        </w:numPr>
      </w:pPr>
      <w:r w:rsidRPr="006129A3">
        <w:t>Komunikácia vo veci žiadosti</w:t>
      </w:r>
    </w:p>
    <w:p w14:paraId="46F00422" w14:textId="77777777" w:rsidR="006C28AA" w:rsidRDefault="006C28AA" w:rsidP="006C28AA">
      <w:pPr>
        <w:spacing w:after="0"/>
        <w:rPr>
          <w:i/>
          <w:iCs/>
          <w:color w:val="0070C0"/>
          <w:sz w:val="18"/>
          <w:szCs w:val="18"/>
        </w:rPr>
      </w:pPr>
      <w:r>
        <w:rPr>
          <w:i/>
          <w:iCs/>
          <w:color w:val="0070C0"/>
          <w:sz w:val="18"/>
          <w:szCs w:val="18"/>
        </w:rPr>
        <w:t xml:space="preserve">Žiadateľ uvedie jednu alebo viacero osôb, ktorým budú doručované písomnosti a informácie v konaní o žiadosti, a uvedie adresu, na ktorú majú byť doručované písomnosti.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w:t>
      </w:r>
      <w:r w:rsidRPr="009B4E36">
        <w:rPr>
          <w:i/>
          <w:iCs/>
          <w:color w:val="0070C0"/>
          <w:sz w:val="18"/>
          <w:szCs w:val="18"/>
        </w:rPr>
        <w:t>Správneho poriadku, inak sa komunikácia vo veci žiadosti</w:t>
      </w:r>
      <w:r>
        <w:rPr>
          <w:i/>
          <w:iCs/>
          <w:color w:val="0070C0"/>
          <w:sz w:val="18"/>
          <w:szCs w:val="18"/>
        </w:rPr>
        <w:t xml:space="preserve"> </w:t>
      </w:r>
      <w:r w:rsidRPr="009B4E36">
        <w:rPr>
          <w:i/>
          <w:iCs/>
          <w:color w:val="0070C0"/>
          <w:sz w:val="18"/>
          <w:szCs w:val="18"/>
        </w:rPr>
        <w:t>a doručovanie písomností uskutoční výhradne prostredníctvom adresy žiadateľa uvedenej v časti 1 žiadosti.</w:t>
      </w:r>
      <w:r>
        <w:rPr>
          <w:i/>
          <w:iCs/>
          <w:color w:val="0070C0"/>
          <w:sz w:val="18"/>
          <w:szCs w:val="18"/>
        </w:rPr>
        <w:t xml:space="preserve"> </w:t>
      </w:r>
      <w:r w:rsidRPr="009B4E36">
        <w:rPr>
          <w:i/>
          <w:iCs/>
          <w:color w:val="0070C0"/>
          <w:sz w:val="18"/>
          <w:szCs w:val="18"/>
        </w:rPr>
        <w:t>V</w:t>
      </w:r>
      <w:r>
        <w:rPr>
          <w:i/>
          <w:iCs/>
          <w:color w:val="0070C0"/>
          <w:sz w:val="18"/>
          <w:szCs w:val="18"/>
        </w:rPr>
        <w:t> </w:t>
      </w:r>
      <w:r w:rsidRPr="009B4E36">
        <w:rPr>
          <w:i/>
          <w:iCs/>
          <w:color w:val="0070C0"/>
          <w:sz w:val="18"/>
          <w:szCs w:val="18"/>
        </w:rPr>
        <w:t>prípade, ak žiadateľ/štatutár a kontaktná osoba sú jedna a tá istá osoba a líši sa len adresa doručovania, nie je potrebné predkladať splnomocnenie.</w:t>
      </w:r>
    </w:p>
    <w:p w14:paraId="00DB5B8E" w14:textId="77777777" w:rsidR="006C28AA" w:rsidRPr="009B4E36" w:rsidRDefault="006C28AA" w:rsidP="006C28AA">
      <w:pPr>
        <w:spacing w:after="0"/>
        <w:rPr>
          <w:i/>
          <w:iCs/>
          <w:color w:val="0070C0"/>
          <w:sz w:val="18"/>
          <w:szCs w:val="18"/>
        </w:rPr>
      </w:pPr>
      <w:r w:rsidRPr="009B4E36">
        <w:rPr>
          <w:i/>
          <w:iCs/>
          <w:color w:val="0070C0"/>
          <w:sz w:val="18"/>
          <w:szCs w:val="18"/>
        </w:rPr>
        <w:t>Ak je v tejto časti uvedených viac osôb, písomnosti sa doručujú v poradí:</w:t>
      </w:r>
    </w:p>
    <w:p w14:paraId="7A5409D5" w14:textId="77777777" w:rsidR="006C28AA" w:rsidRPr="009B4E36" w:rsidRDefault="006C28AA" w:rsidP="006C28AA">
      <w:pPr>
        <w:spacing w:after="0"/>
        <w:rPr>
          <w:i/>
          <w:iCs/>
          <w:color w:val="0070C0"/>
          <w:sz w:val="18"/>
          <w:szCs w:val="18"/>
        </w:rPr>
      </w:pPr>
      <w:r w:rsidRPr="009B4E36">
        <w:rPr>
          <w:i/>
          <w:iCs/>
          <w:color w:val="0070C0"/>
          <w:sz w:val="18"/>
          <w:szCs w:val="18"/>
        </w:rPr>
        <w:t>1. splnomocnencovi, ak existuje výslovné splnomocnenie na preberanie zásielok, prípadne výslovné splnomocnenie na celé konanie o žiadosti;</w:t>
      </w:r>
    </w:p>
    <w:p w14:paraId="050A39E1" w14:textId="77777777" w:rsidR="006C28AA" w:rsidRPr="009B4E36" w:rsidRDefault="006C28AA" w:rsidP="006C28AA">
      <w:pPr>
        <w:spacing w:after="0"/>
        <w:rPr>
          <w:i/>
          <w:iCs/>
          <w:color w:val="0070C0"/>
          <w:sz w:val="18"/>
          <w:szCs w:val="18"/>
        </w:rPr>
      </w:pPr>
      <w:r w:rsidRPr="009B4E36">
        <w:rPr>
          <w:i/>
          <w:iCs/>
          <w:color w:val="0070C0"/>
          <w:sz w:val="18"/>
          <w:szCs w:val="18"/>
        </w:rPr>
        <w:t>2. žiadateľovi na jeho adresu, k rukám fyzickej osoby, ktorá je zamestnancom povereným na prijímanie písomností;</w:t>
      </w:r>
    </w:p>
    <w:p w14:paraId="70522718" w14:textId="745B1160" w:rsidR="006C28AA" w:rsidRDefault="006C28AA" w:rsidP="006C28AA">
      <w:pPr>
        <w:rPr>
          <w:i/>
          <w:iCs/>
          <w:color w:val="0070C0"/>
          <w:sz w:val="18"/>
          <w:szCs w:val="18"/>
        </w:rPr>
      </w:pPr>
      <w:r w:rsidRPr="009B4E36">
        <w:rPr>
          <w:i/>
          <w:iCs/>
          <w:color w:val="0070C0"/>
          <w:sz w:val="18"/>
          <w:szCs w:val="18"/>
        </w:rPr>
        <w:t>3. žiadateľovi na jeho adresu, konkrétne osobe, ktorá je oprávnená konať za žiadateľa ako štatutárny orgán alebo jeho člen</w:t>
      </w:r>
      <w:r>
        <w:rPr>
          <w:i/>
          <w:iCs/>
          <w:color w:val="0070C0"/>
          <w:sz w:val="18"/>
          <w:szCs w:val="18"/>
        </w:rPr>
        <w:t>.</w:t>
      </w:r>
    </w:p>
    <w:p w14:paraId="122FC018" w14:textId="1EBF89A3" w:rsidR="006C28AA" w:rsidRPr="006C28AA" w:rsidRDefault="006C28AA" w:rsidP="006C28AA">
      <w:pPr>
        <w:rPr>
          <w:i/>
          <w:iCs/>
          <w:color w:val="0070C0"/>
          <w:sz w:val="18"/>
          <w:szCs w:val="18"/>
        </w:rPr>
      </w:pPr>
      <w:r>
        <w:rPr>
          <w:i/>
          <w:iCs/>
          <w:color w:val="0070C0"/>
          <w:sz w:val="18"/>
          <w:szCs w:val="18"/>
        </w:rPr>
        <w:t>Všetky dôležité písomnosti (najmä výzva na doplnenie žiadosti o NFP, rozhodnutie o žiadosti o NFP a pod.) sa doručujú do elektronickej schránky (s elektronickou doručenkou) žiadateľa, resp. do elektronickej schránky osoby splnomocnenej žiadateľom na doručovanie písomností, ktorá je identifikovaná jednoznačným identifikátorom na doručenie do elektronickej schránky, formou doručenia do vlastných rúk s uplatnením fikcie doručenia.</w:t>
      </w:r>
    </w:p>
    <w:tbl>
      <w:tblPr>
        <w:tblW w:w="11168" w:type="dxa"/>
        <w:tblInd w:w="-1003"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6129A3" w:rsidRPr="006129A3" w14:paraId="6D2F7EB9" w14:textId="77777777" w:rsidTr="00790464">
        <w:trPr>
          <w:trHeight w:val="315"/>
        </w:trPr>
        <w:tc>
          <w:tcPr>
            <w:tcW w:w="4365" w:type="dxa"/>
            <w:shd w:val="clear" w:color="auto" w:fill="DEEAF6" w:themeFill="accent1" w:themeFillTint="33"/>
            <w:vAlign w:val="center"/>
            <w:hideMark/>
          </w:tcPr>
          <w:p w14:paraId="0C3FB9AE" w14:textId="77777777" w:rsidR="006129A3" w:rsidRPr="006129A3" w:rsidRDefault="006129A3" w:rsidP="006129A3">
            <w:pPr>
              <w:spacing w:after="0" w:line="240" w:lineRule="auto"/>
              <w:rPr>
                <w:rFonts w:ascii="Calibri" w:eastAsia="Times New Roman" w:hAnsi="Calibri" w:cs="Calibri"/>
                <w:b/>
                <w:bCs/>
                <w:color w:val="000000"/>
                <w:lang w:eastAsia="sk-SK"/>
              </w:rPr>
            </w:pPr>
            <w:r w:rsidRPr="006129A3">
              <w:rPr>
                <w:rFonts w:ascii="Calibri" w:eastAsia="Times New Roman" w:hAnsi="Calibri" w:cs="Calibri"/>
                <w:b/>
                <w:bCs/>
                <w:color w:val="000000"/>
                <w:lang w:eastAsia="sk-SK"/>
              </w:rPr>
              <w:t>Subjekt</w:t>
            </w:r>
          </w:p>
        </w:tc>
        <w:tc>
          <w:tcPr>
            <w:tcW w:w="6803" w:type="dxa"/>
            <w:shd w:val="clear" w:color="auto" w:fill="auto"/>
            <w:vAlign w:val="center"/>
            <w:hideMark/>
          </w:tcPr>
          <w:p w14:paraId="03C30F52" w14:textId="77777777" w:rsidR="006129A3" w:rsidRPr="006129A3" w:rsidRDefault="006129A3" w:rsidP="006129A3">
            <w:pPr>
              <w:spacing w:after="0" w:line="240" w:lineRule="auto"/>
              <w:rPr>
                <w:rFonts w:ascii="Calibri" w:eastAsia="Times New Roman" w:hAnsi="Calibri" w:cs="Calibri"/>
                <w:color w:val="00B050"/>
                <w:lang w:eastAsia="sk-SK"/>
              </w:rPr>
            </w:pPr>
            <w:r w:rsidRPr="006129A3">
              <w:rPr>
                <w:rFonts w:ascii="Calibri" w:eastAsia="Times New Roman" w:hAnsi="Calibri" w:cs="Calibri"/>
                <w:color w:val="00B050"/>
                <w:lang w:eastAsia="sk-SK"/>
              </w:rPr>
              <w:t>Automaticky vyplnené</w:t>
            </w:r>
          </w:p>
        </w:tc>
      </w:tr>
      <w:tr w:rsidR="006129A3" w:rsidRPr="006129A3" w14:paraId="3C66E3EF" w14:textId="77777777" w:rsidTr="00790464">
        <w:trPr>
          <w:trHeight w:val="315"/>
        </w:trPr>
        <w:tc>
          <w:tcPr>
            <w:tcW w:w="4365" w:type="dxa"/>
            <w:shd w:val="clear" w:color="auto" w:fill="DEEAF6" w:themeFill="accent1" w:themeFillTint="33"/>
            <w:vAlign w:val="center"/>
            <w:hideMark/>
          </w:tcPr>
          <w:p w14:paraId="521D796A" w14:textId="7489695A" w:rsidR="006129A3" w:rsidRPr="006129A3" w:rsidRDefault="006129A3" w:rsidP="004D0261">
            <w:pPr>
              <w:spacing w:after="0" w:line="240" w:lineRule="auto"/>
              <w:rPr>
                <w:rFonts w:ascii="Calibri" w:eastAsia="Times New Roman" w:hAnsi="Calibri" w:cs="Calibri"/>
                <w:b/>
                <w:bCs/>
                <w:color w:val="000000"/>
                <w:lang w:eastAsia="sk-SK"/>
              </w:rPr>
            </w:pPr>
            <w:r w:rsidRPr="006129A3">
              <w:rPr>
                <w:rFonts w:ascii="Calibri" w:eastAsia="Times New Roman" w:hAnsi="Calibri" w:cs="Calibri"/>
                <w:b/>
                <w:bCs/>
                <w:color w:val="000000"/>
                <w:lang w:eastAsia="sk-SK"/>
              </w:rPr>
              <w:lastRenderedPageBreak/>
              <w:t>Identifikátor (</w:t>
            </w:r>
            <w:r w:rsidR="004D0261">
              <w:rPr>
                <w:rFonts w:ascii="Calibri" w:eastAsia="Times New Roman" w:hAnsi="Calibri" w:cs="Calibri"/>
                <w:b/>
                <w:bCs/>
                <w:color w:val="000000"/>
                <w:lang w:eastAsia="sk-SK"/>
              </w:rPr>
              <w:t>typ</w:t>
            </w:r>
            <w:r w:rsidRPr="006129A3">
              <w:rPr>
                <w:rFonts w:ascii="Calibri" w:eastAsia="Times New Roman" w:hAnsi="Calibri" w:cs="Calibri"/>
                <w:b/>
                <w:bCs/>
                <w:color w:val="000000"/>
                <w:lang w:eastAsia="sk-SK"/>
              </w:rPr>
              <w:t>)</w:t>
            </w:r>
          </w:p>
        </w:tc>
        <w:tc>
          <w:tcPr>
            <w:tcW w:w="6803" w:type="dxa"/>
            <w:shd w:val="clear" w:color="auto" w:fill="auto"/>
            <w:vAlign w:val="center"/>
            <w:hideMark/>
          </w:tcPr>
          <w:p w14:paraId="4FC7BB3D" w14:textId="77777777" w:rsidR="006129A3" w:rsidRPr="006129A3" w:rsidRDefault="006129A3" w:rsidP="006129A3">
            <w:pPr>
              <w:spacing w:after="0" w:line="240" w:lineRule="auto"/>
              <w:rPr>
                <w:rFonts w:ascii="Calibri" w:eastAsia="Times New Roman" w:hAnsi="Calibri" w:cs="Calibri"/>
                <w:color w:val="00B050"/>
                <w:lang w:eastAsia="sk-SK"/>
              </w:rPr>
            </w:pPr>
            <w:r w:rsidRPr="006129A3">
              <w:rPr>
                <w:rFonts w:ascii="Calibri" w:eastAsia="Times New Roman" w:hAnsi="Calibri" w:cs="Calibri"/>
                <w:color w:val="00B050"/>
                <w:lang w:eastAsia="sk-SK"/>
              </w:rPr>
              <w:t>Automaticky vyplnené</w:t>
            </w:r>
          </w:p>
        </w:tc>
      </w:tr>
      <w:tr w:rsidR="006129A3" w:rsidRPr="006129A3" w14:paraId="3545F411" w14:textId="77777777" w:rsidTr="00790464">
        <w:trPr>
          <w:trHeight w:val="615"/>
        </w:trPr>
        <w:tc>
          <w:tcPr>
            <w:tcW w:w="4365" w:type="dxa"/>
            <w:shd w:val="clear" w:color="auto" w:fill="DEEAF6" w:themeFill="accent1" w:themeFillTint="33"/>
            <w:vAlign w:val="center"/>
            <w:hideMark/>
          </w:tcPr>
          <w:p w14:paraId="52431A52" w14:textId="77777777" w:rsidR="006129A3" w:rsidRPr="006129A3" w:rsidRDefault="006129A3" w:rsidP="006129A3">
            <w:pPr>
              <w:spacing w:after="0" w:line="240" w:lineRule="auto"/>
              <w:rPr>
                <w:rFonts w:ascii="Calibri" w:eastAsia="Times New Roman" w:hAnsi="Calibri" w:cs="Calibri"/>
                <w:b/>
                <w:bCs/>
                <w:color w:val="000000"/>
                <w:lang w:eastAsia="sk-SK"/>
              </w:rPr>
            </w:pPr>
            <w:r w:rsidRPr="006129A3">
              <w:rPr>
                <w:rFonts w:ascii="Calibri" w:eastAsia="Times New Roman" w:hAnsi="Calibri" w:cs="Calibri"/>
                <w:b/>
                <w:bCs/>
                <w:color w:val="000000"/>
                <w:lang w:eastAsia="sk-SK"/>
              </w:rPr>
              <w:t>Meno a priezvisko</w:t>
            </w:r>
          </w:p>
        </w:tc>
        <w:tc>
          <w:tcPr>
            <w:tcW w:w="6803" w:type="dxa"/>
            <w:shd w:val="clear" w:color="auto" w:fill="auto"/>
            <w:vAlign w:val="center"/>
            <w:hideMark/>
          </w:tcPr>
          <w:p w14:paraId="7355951A" w14:textId="77777777" w:rsidR="006129A3" w:rsidRPr="006129A3" w:rsidRDefault="006129A3" w:rsidP="006129A3">
            <w:pPr>
              <w:spacing w:after="0" w:line="240" w:lineRule="auto"/>
              <w:rPr>
                <w:rFonts w:ascii="Calibri" w:eastAsia="Times New Roman" w:hAnsi="Calibri" w:cs="Calibri"/>
                <w:color w:val="0070C0"/>
                <w:lang w:eastAsia="sk-SK"/>
              </w:rPr>
            </w:pPr>
            <w:r w:rsidRPr="006C28AA">
              <w:rPr>
                <w:rFonts w:ascii="Calibri" w:eastAsia="Times New Roman" w:hAnsi="Calibri" w:cs="Calibri"/>
                <w:color w:val="FF0000"/>
                <w:lang w:eastAsia="sk-SK"/>
              </w:rPr>
              <w:t>Vypĺňa žiadateľ  – výber z osôb subjektu žiadateľa resp. partnera – v závislosti od relevancie.</w:t>
            </w:r>
          </w:p>
        </w:tc>
      </w:tr>
      <w:tr w:rsidR="006129A3" w:rsidRPr="006129A3" w14:paraId="14E7C473" w14:textId="77777777" w:rsidTr="00790464">
        <w:trPr>
          <w:trHeight w:val="315"/>
        </w:trPr>
        <w:tc>
          <w:tcPr>
            <w:tcW w:w="4365" w:type="dxa"/>
            <w:shd w:val="clear" w:color="auto" w:fill="DEEAF6" w:themeFill="accent1" w:themeFillTint="33"/>
            <w:vAlign w:val="center"/>
            <w:hideMark/>
          </w:tcPr>
          <w:p w14:paraId="57B10020" w14:textId="77777777" w:rsidR="006129A3" w:rsidRPr="006129A3" w:rsidRDefault="006129A3" w:rsidP="006129A3">
            <w:pPr>
              <w:spacing w:after="0" w:line="240" w:lineRule="auto"/>
              <w:rPr>
                <w:rFonts w:ascii="Calibri" w:eastAsia="Times New Roman" w:hAnsi="Calibri" w:cs="Calibri"/>
                <w:b/>
                <w:bCs/>
                <w:color w:val="000000"/>
                <w:lang w:eastAsia="sk-SK"/>
              </w:rPr>
            </w:pPr>
            <w:r w:rsidRPr="006129A3">
              <w:rPr>
                <w:rFonts w:ascii="Calibri" w:eastAsia="Times New Roman" w:hAnsi="Calibri" w:cs="Calibri"/>
                <w:b/>
                <w:bCs/>
                <w:color w:val="000000"/>
                <w:lang w:eastAsia="sk-SK"/>
              </w:rPr>
              <w:t>Adresa na doručovanie písomností</w:t>
            </w:r>
          </w:p>
        </w:tc>
        <w:tc>
          <w:tcPr>
            <w:tcW w:w="6803" w:type="dxa"/>
            <w:shd w:val="clear" w:color="auto" w:fill="auto"/>
            <w:vAlign w:val="center"/>
            <w:hideMark/>
          </w:tcPr>
          <w:p w14:paraId="3C5E9E32" w14:textId="77777777" w:rsidR="006129A3" w:rsidRPr="006129A3" w:rsidRDefault="006129A3" w:rsidP="006129A3">
            <w:pPr>
              <w:spacing w:after="0" w:line="240" w:lineRule="auto"/>
              <w:rPr>
                <w:rFonts w:ascii="Calibri" w:eastAsia="Times New Roman" w:hAnsi="Calibri" w:cs="Calibri"/>
                <w:color w:val="00B050"/>
                <w:lang w:eastAsia="sk-SK"/>
              </w:rPr>
            </w:pPr>
            <w:r w:rsidRPr="006129A3">
              <w:rPr>
                <w:rFonts w:ascii="Calibri" w:eastAsia="Times New Roman" w:hAnsi="Calibri" w:cs="Calibri"/>
                <w:color w:val="00B050"/>
                <w:lang w:eastAsia="sk-SK"/>
              </w:rPr>
              <w:t xml:space="preserve">Automaticky vyplnené </w:t>
            </w:r>
          </w:p>
        </w:tc>
      </w:tr>
      <w:tr w:rsidR="006129A3" w:rsidRPr="006129A3" w14:paraId="0D9AAB10" w14:textId="77777777" w:rsidTr="00790464">
        <w:trPr>
          <w:trHeight w:val="315"/>
        </w:trPr>
        <w:tc>
          <w:tcPr>
            <w:tcW w:w="4365" w:type="dxa"/>
            <w:shd w:val="clear" w:color="auto" w:fill="DEEAF6" w:themeFill="accent1" w:themeFillTint="33"/>
            <w:vAlign w:val="center"/>
            <w:hideMark/>
          </w:tcPr>
          <w:p w14:paraId="1A6832EA" w14:textId="77777777" w:rsidR="006129A3" w:rsidRPr="006129A3" w:rsidRDefault="006129A3" w:rsidP="006129A3">
            <w:pPr>
              <w:spacing w:after="0" w:line="240" w:lineRule="auto"/>
              <w:rPr>
                <w:rFonts w:ascii="Calibri" w:eastAsia="Times New Roman" w:hAnsi="Calibri" w:cs="Calibri"/>
                <w:b/>
                <w:bCs/>
                <w:color w:val="000000"/>
                <w:lang w:eastAsia="sk-SK"/>
              </w:rPr>
            </w:pPr>
            <w:r w:rsidRPr="006129A3">
              <w:rPr>
                <w:rFonts w:ascii="Calibri" w:eastAsia="Times New Roman" w:hAnsi="Calibri" w:cs="Calibri"/>
                <w:b/>
                <w:bCs/>
                <w:color w:val="000000"/>
                <w:lang w:eastAsia="sk-SK"/>
              </w:rPr>
              <w:t>E-mail</w:t>
            </w:r>
          </w:p>
        </w:tc>
        <w:tc>
          <w:tcPr>
            <w:tcW w:w="6803" w:type="dxa"/>
            <w:shd w:val="clear" w:color="auto" w:fill="auto"/>
            <w:vAlign w:val="center"/>
            <w:hideMark/>
          </w:tcPr>
          <w:p w14:paraId="2A760B42" w14:textId="77777777" w:rsidR="006129A3" w:rsidRPr="006129A3" w:rsidRDefault="006129A3" w:rsidP="006129A3">
            <w:pPr>
              <w:spacing w:after="0" w:line="240" w:lineRule="auto"/>
              <w:rPr>
                <w:rFonts w:ascii="Calibri" w:eastAsia="Times New Roman" w:hAnsi="Calibri" w:cs="Calibri"/>
                <w:color w:val="00B050"/>
                <w:lang w:eastAsia="sk-SK"/>
              </w:rPr>
            </w:pPr>
            <w:r w:rsidRPr="006129A3">
              <w:rPr>
                <w:rFonts w:ascii="Calibri" w:eastAsia="Times New Roman" w:hAnsi="Calibri" w:cs="Calibri"/>
                <w:color w:val="00B050"/>
                <w:lang w:eastAsia="sk-SK"/>
              </w:rPr>
              <w:t>Automaticky vyplnené</w:t>
            </w:r>
          </w:p>
        </w:tc>
      </w:tr>
      <w:tr w:rsidR="006129A3" w:rsidRPr="006129A3" w14:paraId="5C52F3A0" w14:textId="77777777" w:rsidTr="0018582B">
        <w:trPr>
          <w:trHeight w:val="569"/>
        </w:trPr>
        <w:tc>
          <w:tcPr>
            <w:tcW w:w="4365" w:type="dxa"/>
            <w:shd w:val="clear" w:color="auto" w:fill="DEEAF6" w:themeFill="accent1" w:themeFillTint="33"/>
            <w:vAlign w:val="center"/>
            <w:hideMark/>
          </w:tcPr>
          <w:p w14:paraId="01A12E41" w14:textId="77777777" w:rsidR="006129A3" w:rsidRPr="006129A3" w:rsidRDefault="006129A3" w:rsidP="006129A3">
            <w:pPr>
              <w:spacing w:after="0" w:line="240" w:lineRule="auto"/>
              <w:rPr>
                <w:rFonts w:ascii="Calibri" w:eastAsia="Times New Roman" w:hAnsi="Calibri" w:cs="Calibri"/>
                <w:b/>
                <w:bCs/>
                <w:color w:val="000000"/>
                <w:lang w:eastAsia="sk-SK"/>
              </w:rPr>
            </w:pPr>
            <w:r w:rsidRPr="006129A3">
              <w:rPr>
                <w:rFonts w:ascii="Calibri" w:eastAsia="Times New Roman" w:hAnsi="Calibri" w:cs="Calibri"/>
                <w:b/>
                <w:bCs/>
                <w:color w:val="000000"/>
                <w:lang w:eastAsia="sk-SK"/>
              </w:rPr>
              <w:t>Telefonický kontakt</w:t>
            </w:r>
          </w:p>
        </w:tc>
        <w:tc>
          <w:tcPr>
            <w:tcW w:w="6803" w:type="dxa"/>
            <w:shd w:val="clear" w:color="auto" w:fill="auto"/>
            <w:vAlign w:val="center"/>
            <w:hideMark/>
          </w:tcPr>
          <w:p w14:paraId="1F7811E3" w14:textId="77777777" w:rsidR="006129A3" w:rsidRPr="006129A3" w:rsidRDefault="006129A3" w:rsidP="006129A3">
            <w:pPr>
              <w:spacing w:after="0" w:line="240" w:lineRule="auto"/>
              <w:rPr>
                <w:rFonts w:ascii="Calibri" w:eastAsia="Times New Roman" w:hAnsi="Calibri" w:cs="Calibri"/>
                <w:color w:val="00B050"/>
                <w:lang w:eastAsia="sk-SK"/>
              </w:rPr>
            </w:pPr>
            <w:r w:rsidRPr="006129A3">
              <w:rPr>
                <w:rFonts w:ascii="Calibri" w:eastAsia="Times New Roman" w:hAnsi="Calibri" w:cs="Calibri"/>
                <w:color w:val="00B050"/>
                <w:lang w:eastAsia="sk-SK"/>
              </w:rPr>
              <w:t>Automaticky vyplnené</w:t>
            </w:r>
          </w:p>
        </w:tc>
      </w:tr>
    </w:tbl>
    <w:p w14:paraId="5A765684" w14:textId="77777777" w:rsidR="006E0EE7" w:rsidRDefault="006E0EE7" w:rsidP="00E97C4E">
      <w:pPr>
        <w:pStyle w:val="Nadpis2"/>
      </w:pPr>
    </w:p>
    <w:p w14:paraId="25770F56" w14:textId="264C5C1C" w:rsidR="008C123C" w:rsidRDefault="00013006" w:rsidP="007657D5">
      <w:pPr>
        <w:pStyle w:val="Nadpis2"/>
        <w:numPr>
          <w:ilvl w:val="0"/>
          <w:numId w:val="1"/>
        </w:numPr>
      </w:pPr>
      <w:r w:rsidRPr="00013006">
        <w:t>Identifikácia projektu</w:t>
      </w:r>
    </w:p>
    <w:tbl>
      <w:tblPr>
        <w:tblW w:w="11173" w:type="dxa"/>
        <w:tblInd w:w="-100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8"/>
        <w:gridCol w:w="6805"/>
      </w:tblGrid>
      <w:tr w:rsidR="005A1FAD" w:rsidRPr="00013006" w14:paraId="02512A51" w14:textId="77777777" w:rsidTr="00482D96">
        <w:trPr>
          <w:trHeight w:val="315"/>
        </w:trPr>
        <w:tc>
          <w:tcPr>
            <w:tcW w:w="4368" w:type="dxa"/>
            <w:shd w:val="clear" w:color="auto" w:fill="DEEAF6" w:themeFill="accent1" w:themeFillTint="33"/>
            <w:vAlign w:val="center"/>
            <w:hideMark/>
          </w:tcPr>
          <w:p w14:paraId="63942943" w14:textId="7B223A03" w:rsidR="005A1FAD" w:rsidRPr="00013006" w:rsidRDefault="005A1FAD" w:rsidP="005A1FAD">
            <w:pPr>
              <w:spacing w:after="0" w:line="240" w:lineRule="auto"/>
              <w:rPr>
                <w:rFonts w:ascii="Calibri" w:eastAsia="Times New Roman" w:hAnsi="Calibri" w:cs="Calibri"/>
                <w:b/>
                <w:bCs/>
                <w:color w:val="000000"/>
                <w:lang w:eastAsia="sk-SK"/>
              </w:rPr>
            </w:pPr>
            <w:r w:rsidRPr="00013006">
              <w:rPr>
                <w:rFonts w:ascii="Calibri" w:eastAsia="Times New Roman" w:hAnsi="Calibri" w:cs="Calibri"/>
                <w:b/>
                <w:bCs/>
                <w:color w:val="000000"/>
                <w:lang w:eastAsia="sk-SK"/>
              </w:rPr>
              <w:t>Názov projektu</w:t>
            </w:r>
          </w:p>
        </w:tc>
        <w:tc>
          <w:tcPr>
            <w:tcW w:w="6805" w:type="dxa"/>
            <w:shd w:val="clear" w:color="auto" w:fill="auto"/>
            <w:vAlign w:val="center"/>
            <w:hideMark/>
          </w:tcPr>
          <w:p w14:paraId="5191D44C" w14:textId="77777777" w:rsidR="005A1FAD" w:rsidRDefault="005A1FAD" w:rsidP="005A1FAD">
            <w:pPr>
              <w:spacing w:after="0" w:line="240" w:lineRule="auto"/>
              <w:rPr>
                <w:rFonts w:ascii="Calibri" w:eastAsia="Times New Roman" w:hAnsi="Calibri" w:cs="Calibri"/>
                <w:color w:val="FF0000"/>
                <w:lang w:eastAsia="sk-SK"/>
              </w:rPr>
            </w:pPr>
            <w:r w:rsidRPr="00013006">
              <w:rPr>
                <w:rFonts w:ascii="Calibri" w:eastAsia="Times New Roman" w:hAnsi="Calibri" w:cs="Calibri"/>
                <w:color w:val="FF0000"/>
                <w:lang w:eastAsia="sk-SK"/>
              </w:rPr>
              <w:t>Vypĺňa žiadateľ</w:t>
            </w:r>
          </w:p>
          <w:p w14:paraId="6677DD77" w14:textId="77777777" w:rsidR="007F5821" w:rsidRPr="00F53EFA" w:rsidRDefault="007F5821" w:rsidP="007F5821">
            <w:pPr>
              <w:spacing w:after="0" w:line="240" w:lineRule="auto"/>
              <w:rPr>
                <w:rFonts w:ascii="Calibri" w:eastAsia="Times New Roman" w:hAnsi="Calibri" w:cs="Calibri"/>
                <w:i/>
                <w:iCs/>
                <w:color w:val="0070C0"/>
                <w:sz w:val="18"/>
                <w:szCs w:val="18"/>
                <w:lang w:eastAsia="sk-SK"/>
              </w:rPr>
            </w:pPr>
            <w:r w:rsidRPr="00F53EFA">
              <w:rPr>
                <w:rFonts w:ascii="Calibri" w:eastAsia="Times New Roman" w:hAnsi="Calibri" w:cs="Calibri"/>
                <w:i/>
                <w:iCs/>
                <w:color w:val="0070C0"/>
                <w:sz w:val="18"/>
                <w:szCs w:val="18"/>
                <w:lang w:eastAsia="sk-SK"/>
              </w:rPr>
              <w:t>Žiadateľ uvedie názov projektu, ktorý má byť predmetom realizácie v prípade schválenia žiadosti o NFP.</w:t>
            </w:r>
          </w:p>
          <w:p w14:paraId="45FFD312" w14:textId="1F781931" w:rsidR="007F5821" w:rsidRPr="007F5821" w:rsidRDefault="007F5821" w:rsidP="007F5821">
            <w:pPr>
              <w:spacing w:after="0" w:line="240" w:lineRule="auto"/>
              <w:rPr>
                <w:rFonts w:ascii="Calibri" w:eastAsia="Times New Roman" w:hAnsi="Calibri" w:cs="Calibri"/>
                <w:i/>
                <w:iCs/>
                <w:color w:val="0070C0"/>
                <w:sz w:val="18"/>
                <w:szCs w:val="18"/>
                <w:lang w:eastAsia="sk-SK"/>
              </w:rPr>
            </w:pPr>
            <w:r w:rsidRPr="00F53EFA">
              <w:rPr>
                <w:rFonts w:ascii="Calibri" w:eastAsia="Times New Roman" w:hAnsi="Calibri" w:cs="Calibri"/>
                <w:b/>
                <w:bCs/>
                <w:i/>
                <w:iCs/>
                <w:color w:val="0070C0"/>
                <w:sz w:val="18"/>
                <w:szCs w:val="18"/>
                <w:lang w:eastAsia="sk-SK"/>
              </w:rPr>
              <w:t>Názov projektu musí byť v rámci žiadosti o NFP a všetkých príloh totožný</w:t>
            </w:r>
            <w:r>
              <w:rPr>
                <w:rFonts w:ascii="Calibri" w:eastAsia="Times New Roman" w:hAnsi="Calibri" w:cs="Calibri"/>
                <w:b/>
                <w:bCs/>
                <w:i/>
                <w:iCs/>
                <w:color w:val="0070C0"/>
                <w:sz w:val="18"/>
                <w:szCs w:val="18"/>
                <w:lang w:eastAsia="sk-SK"/>
              </w:rPr>
              <w:t>.</w:t>
            </w:r>
          </w:p>
        </w:tc>
      </w:tr>
      <w:tr w:rsidR="005A1FAD" w:rsidRPr="00013006" w14:paraId="27C8330A" w14:textId="77777777" w:rsidTr="00482D96">
        <w:trPr>
          <w:trHeight w:val="315"/>
        </w:trPr>
        <w:tc>
          <w:tcPr>
            <w:tcW w:w="4368" w:type="dxa"/>
            <w:shd w:val="clear" w:color="auto" w:fill="DEEAF6" w:themeFill="accent1" w:themeFillTint="33"/>
            <w:vAlign w:val="center"/>
            <w:hideMark/>
          </w:tcPr>
          <w:p w14:paraId="7ED1118E" w14:textId="0F4FCB39" w:rsidR="005A1FAD" w:rsidRPr="00013006" w:rsidRDefault="005A1FAD" w:rsidP="005A1FAD">
            <w:pPr>
              <w:spacing w:after="0" w:line="240" w:lineRule="auto"/>
              <w:rPr>
                <w:rFonts w:ascii="Calibri" w:eastAsia="Times New Roman" w:hAnsi="Calibri" w:cs="Calibri"/>
                <w:b/>
                <w:bCs/>
                <w:color w:val="000000"/>
                <w:lang w:eastAsia="sk-SK"/>
              </w:rPr>
            </w:pPr>
            <w:r w:rsidRPr="00013006">
              <w:rPr>
                <w:rFonts w:ascii="Calibri" w:eastAsia="Times New Roman" w:hAnsi="Calibri" w:cs="Calibri"/>
                <w:b/>
                <w:bCs/>
                <w:color w:val="000000"/>
                <w:lang w:eastAsia="sk-SK"/>
              </w:rPr>
              <w:t>Akronym</w:t>
            </w:r>
          </w:p>
        </w:tc>
        <w:tc>
          <w:tcPr>
            <w:tcW w:w="6805" w:type="dxa"/>
            <w:shd w:val="clear" w:color="auto" w:fill="auto"/>
            <w:vAlign w:val="center"/>
            <w:hideMark/>
          </w:tcPr>
          <w:p w14:paraId="359B7444" w14:textId="7AF81797" w:rsidR="005A1FAD" w:rsidRPr="00013006" w:rsidRDefault="005A1FAD" w:rsidP="005A1FAD">
            <w:pPr>
              <w:spacing w:after="0" w:line="240" w:lineRule="auto"/>
              <w:rPr>
                <w:rFonts w:ascii="Calibri" w:eastAsia="Times New Roman" w:hAnsi="Calibri" w:cs="Calibri"/>
                <w:color w:val="FF0000"/>
                <w:lang w:eastAsia="sk-SK"/>
              </w:rPr>
            </w:pPr>
            <w:r w:rsidRPr="00013006">
              <w:rPr>
                <w:rFonts w:ascii="Calibri" w:eastAsia="Times New Roman" w:hAnsi="Calibri" w:cs="Calibri"/>
                <w:color w:val="FF0000"/>
                <w:lang w:eastAsia="sk-SK"/>
              </w:rPr>
              <w:t>Skrátený názov projektu - vypĺňa žiadateľ – nepovinné pole</w:t>
            </w:r>
          </w:p>
        </w:tc>
      </w:tr>
      <w:tr w:rsidR="005A1FAD" w:rsidRPr="00013006" w14:paraId="51D4FBF5" w14:textId="77777777" w:rsidTr="00482D96">
        <w:trPr>
          <w:trHeight w:val="315"/>
        </w:trPr>
        <w:tc>
          <w:tcPr>
            <w:tcW w:w="4368" w:type="dxa"/>
            <w:shd w:val="clear" w:color="auto" w:fill="DEEAF6" w:themeFill="accent1" w:themeFillTint="33"/>
            <w:vAlign w:val="center"/>
          </w:tcPr>
          <w:p w14:paraId="4B759BBE" w14:textId="08F08494" w:rsidR="005A1FAD" w:rsidRPr="00482D96" w:rsidRDefault="00955F36" w:rsidP="005A1FAD">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Kód  ŽoN</w:t>
            </w:r>
            <w:r w:rsidR="005A1FAD" w:rsidRPr="00482D96">
              <w:rPr>
                <w:rFonts w:ascii="Calibri" w:eastAsia="Times New Roman" w:hAnsi="Calibri" w:cs="Calibri"/>
                <w:b/>
                <w:bCs/>
                <w:color w:val="000000"/>
                <w:lang w:eastAsia="sk-SK"/>
              </w:rPr>
              <w:t>FP</w:t>
            </w:r>
          </w:p>
        </w:tc>
        <w:tc>
          <w:tcPr>
            <w:tcW w:w="6805" w:type="dxa"/>
            <w:shd w:val="clear" w:color="auto" w:fill="auto"/>
            <w:vAlign w:val="center"/>
          </w:tcPr>
          <w:p w14:paraId="79E4992B" w14:textId="3EAEC8DD" w:rsidR="005A1FAD" w:rsidRPr="00013006" w:rsidRDefault="005A1FAD" w:rsidP="005A1FAD">
            <w:pPr>
              <w:spacing w:after="0" w:line="240" w:lineRule="auto"/>
              <w:rPr>
                <w:rFonts w:ascii="Calibri" w:eastAsia="Times New Roman" w:hAnsi="Calibri" w:cs="Calibri"/>
                <w:color w:val="FF0000"/>
                <w:lang w:eastAsia="sk-SK"/>
              </w:rPr>
            </w:pPr>
            <w:r w:rsidRPr="006129A3">
              <w:rPr>
                <w:rFonts w:ascii="Calibri" w:eastAsia="Times New Roman" w:hAnsi="Calibri" w:cs="Calibri"/>
                <w:color w:val="00B050"/>
                <w:lang w:eastAsia="sk-SK"/>
              </w:rPr>
              <w:t>Automaticky vyplnené</w:t>
            </w:r>
          </w:p>
        </w:tc>
      </w:tr>
      <w:tr w:rsidR="005A1FAD" w:rsidRPr="00013006" w14:paraId="69F890B1" w14:textId="77777777" w:rsidTr="00482D96">
        <w:trPr>
          <w:trHeight w:val="315"/>
        </w:trPr>
        <w:tc>
          <w:tcPr>
            <w:tcW w:w="4368" w:type="dxa"/>
            <w:shd w:val="clear" w:color="auto" w:fill="DEEAF6" w:themeFill="accent1" w:themeFillTint="33"/>
            <w:vAlign w:val="center"/>
          </w:tcPr>
          <w:p w14:paraId="726D8E6A" w14:textId="43448228" w:rsidR="005A1FAD" w:rsidRPr="00482D96" w:rsidRDefault="005A1FAD" w:rsidP="005A1FAD">
            <w:pPr>
              <w:spacing w:after="0" w:line="240" w:lineRule="auto"/>
              <w:rPr>
                <w:rFonts w:ascii="Calibri" w:eastAsia="Times New Roman" w:hAnsi="Calibri" w:cs="Calibri"/>
                <w:b/>
                <w:bCs/>
                <w:color w:val="000000"/>
                <w:lang w:eastAsia="sk-SK"/>
              </w:rPr>
            </w:pPr>
            <w:r w:rsidRPr="00482D96">
              <w:rPr>
                <w:rFonts w:ascii="Calibri" w:eastAsia="Times New Roman" w:hAnsi="Calibri" w:cs="Calibri"/>
                <w:b/>
                <w:bCs/>
                <w:color w:val="000000"/>
                <w:lang w:eastAsia="sk-SK"/>
              </w:rPr>
              <w:t>Výzva</w:t>
            </w:r>
          </w:p>
        </w:tc>
        <w:tc>
          <w:tcPr>
            <w:tcW w:w="6805" w:type="dxa"/>
            <w:shd w:val="clear" w:color="auto" w:fill="auto"/>
            <w:vAlign w:val="center"/>
          </w:tcPr>
          <w:p w14:paraId="6FFD782F" w14:textId="1D801270" w:rsidR="005A1FAD" w:rsidRPr="00013006" w:rsidRDefault="005A1FAD" w:rsidP="005A1FAD">
            <w:pPr>
              <w:spacing w:after="0" w:line="240" w:lineRule="auto"/>
              <w:rPr>
                <w:rFonts w:ascii="Calibri" w:eastAsia="Times New Roman" w:hAnsi="Calibri" w:cs="Calibri"/>
                <w:color w:val="FF0000"/>
                <w:lang w:eastAsia="sk-SK"/>
              </w:rPr>
            </w:pPr>
            <w:r w:rsidRPr="006129A3">
              <w:rPr>
                <w:rFonts w:ascii="Calibri" w:eastAsia="Times New Roman" w:hAnsi="Calibri" w:cs="Calibri"/>
                <w:color w:val="00B050"/>
                <w:lang w:eastAsia="sk-SK"/>
              </w:rPr>
              <w:t>Automaticky vyplnené</w:t>
            </w:r>
          </w:p>
        </w:tc>
      </w:tr>
      <w:tr w:rsidR="005A1FAD" w:rsidRPr="00013006" w14:paraId="6E4F7766" w14:textId="77777777" w:rsidTr="00482D96">
        <w:trPr>
          <w:trHeight w:val="315"/>
        </w:trPr>
        <w:tc>
          <w:tcPr>
            <w:tcW w:w="4368" w:type="dxa"/>
            <w:shd w:val="clear" w:color="auto" w:fill="DEEAF6" w:themeFill="accent1" w:themeFillTint="33"/>
            <w:vAlign w:val="center"/>
          </w:tcPr>
          <w:p w14:paraId="304AC1B2" w14:textId="7E9B364A" w:rsidR="005A1FAD" w:rsidRPr="00482D96" w:rsidRDefault="005A1FAD" w:rsidP="005A1FAD">
            <w:pPr>
              <w:spacing w:after="0" w:line="240" w:lineRule="auto"/>
              <w:rPr>
                <w:rFonts w:ascii="Calibri" w:eastAsia="Times New Roman" w:hAnsi="Calibri" w:cs="Calibri"/>
                <w:b/>
                <w:bCs/>
                <w:color w:val="000000"/>
                <w:lang w:eastAsia="sk-SK"/>
              </w:rPr>
            </w:pPr>
            <w:r w:rsidRPr="00013006">
              <w:rPr>
                <w:rFonts w:ascii="Calibri" w:eastAsia="Times New Roman" w:hAnsi="Calibri" w:cs="Calibri"/>
                <w:b/>
                <w:bCs/>
                <w:color w:val="000000"/>
                <w:lang w:eastAsia="sk-SK"/>
              </w:rPr>
              <w:t>NACE projektu:</w:t>
            </w:r>
          </w:p>
        </w:tc>
        <w:tc>
          <w:tcPr>
            <w:tcW w:w="6805" w:type="dxa"/>
            <w:shd w:val="clear" w:color="auto" w:fill="auto"/>
            <w:vAlign w:val="center"/>
          </w:tcPr>
          <w:p w14:paraId="08FB4B01" w14:textId="797B5702" w:rsidR="005A1FAD" w:rsidRPr="007F5821" w:rsidRDefault="005A1FAD" w:rsidP="005A1FAD">
            <w:pPr>
              <w:spacing w:after="0" w:line="240" w:lineRule="auto"/>
              <w:rPr>
                <w:rFonts w:ascii="Calibri" w:eastAsia="Times New Roman" w:hAnsi="Calibri" w:cs="Calibri"/>
                <w:color w:val="FF0000"/>
                <w:lang w:eastAsia="sk-SK"/>
              </w:rPr>
            </w:pPr>
            <w:r w:rsidRPr="007F5821">
              <w:rPr>
                <w:rFonts w:ascii="Calibri" w:eastAsia="Times New Roman" w:hAnsi="Calibri" w:cs="Calibri"/>
                <w:color w:val="FF0000"/>
                <w:lang w:eastAsia="sk-SK"/>
              </w:rPr>
              <w:t>Vypĺňa žiadateľ - výber z číselníka SK NACE</w:t>
            </w:r>
          </w:p>
          <w:p w14:paraId="216153F4" w14:textId="77777777" w:rsidR="007F5821" w:rsidRPr="00F13654" w:rsidRDefault="007F5821" w:rsidP="007F5821">
            <w:pPr>
              <w:spacing w:after="0" w:line="240" w:lineRule="auto"/>
              <w:rPr>
                <w:rFonts w:ascii="Calibri" w:eastAsia="Times New Roman" w:hAnsi="Calibri" w:cs="Calibri"/>
                <w:i/>
                <w:iCs/>
                <w:color w:val="0070C0"/>
                <w:sz w:val="18"/>
                <w:szCs w:val="18"/>
                <w:lang w:eastAsia="sk-SK"/>
              </w:rPr>
            </w:pPr>
            <w:r w:rsidRPr="00F13654">
              <w:rPr>
                <w:rFonts w:ascii="Calibri" w:eastAsia="Times New Roman" w:hAnsi="Calibri" w:cs="Calibri"/>
                <w:i/>
                <w:iCs/>
                <w:color w:val="0070C0"/>
                <w:sz w:val="18"/>
                <w:szCs w:val="18"/>
                <w:lang w:eastAsia="sk-SK"/>
              </w:rPr>
              <w:t>Výber z číselníka SK NACE (štatistická klasifikácia ekonomických činností SK NACE Rev. 2 podľa Vyhlášky Štatistického úradu SR č. 306/2007 Z. z. z 18.6.2007).</w:t>
            </w:r>
          </w:p>
          <w:p w14:paraId="3EF59485" w14:textId="61440A28" w:rsidR="007F5821" w:rsidRPr="007F5821" w:rsidRDefault="007F5821" w:rsidP="007F5821">
            <w:pPr>
              <w:spacing w:after="0" w:line="240" w:lineRule="auto"/>
              <w:rPr>
                <w:rFonts w:ascii="Calibri" w:eastAsia="Times New Roman" w:hAnsi="Calibri" w:cs="Calibri"/>
                <w:i/>
                <w:iCs/>
                <w:color w:val="0070C0"/>
                <w:sz w:val="18"/>
                <w:szCs w:val="18"/>
                <w:lang w:eastAsia="sk-SK"/>
              </w:rPr>
            </w:pPr>
            <w:r w:rsidRPr="00F13654">
              <w:rPr>
                <w:rFonts w:ascii="Calibri" w:eastAsia="Times New Roman" w:hAnsi="Calibri" w:cs="Calibri"/>
                <w:i/>
                <w:iCs/>
                <w:color w:val="0070C0"/>
                <w:sz w:val="18"/>
                <w:szCs w:val="18"/>
                <w:lang w:eastAsia="sk-SK"/>
              </w:rPr>
              <w:t xml:space="preserve">Žiadateľ s ohľadom na zameranie výzvy a charakteru projektu vyberá: </w:t>
            </w:r>
            <w:r w:rsidRPr="007F5821">
              <w:rPr>
                <w:rFonts w:ascii="Calibri" w:eastAsia="Times New Roman" w:hAnsi="Calibri" w:cs="Calibri"/>
                <w:b/>
                <w:bCs/>
                <w:i/>
                <w:iCs/>
                <w:color w:val="0070C0"/>
                <w:sz w:val="18"/>
                <w:szCs w:val="18"/>
                <w:lang w:eastAsia="sk-SK"/>
              </w:rPr>
              <w:t>85</w:t>
            </w:r>
            <w:r w:rsidR="00DD61A9">
              <w:rPr>
                <w:rFonts w:ascii="Calibri" w:eastAsia="Times New Roman" w:hAnsi="Calibri" w:cs="Calibri"/>
                <w:b/>
                <w:bCs/>
                <w:i/>
                <w:iCs/>
                <w:color w:val="0070C0"/>
                <w:sz w:val="18"/>
                <w:szCs w:val="18"/>
                <w:lang w:eastAsia="sk-SK"/>
              </w:rPr>
              <w:t>600</w:t>
            </w:r>
            <w:r w:rsidRPr="007F5821">
              <w:rPr>
                <w:rFonts w:ascii="Calibri" w:eastAsia="Times New Roman" w:hAnsi="Calibri" w:cs="Calibri"/>
                <w:b/>
                <w:bCs/>
                <w:i/>
                <w:iCs/>
                <w:color w:val="0070C0"/>
                <w:sz w:val="18"/>
                <w:szCs w:val="18"/>
                <w:lang w:eastAsia="sk-SK"/>
              </w:rPr>
              <w:t xml:space="preserve"> </w:t>
            </w:r>
            <w:r w:rsidR="00DD61A9">
              <w:rPr>
                <w:rFonts w:ascii="Calibri" w:eastAsia="Times New Roman" w:hAnsi="Calibri" w:cs="Calibri"/>
                <w:b/>
                <w:bCs/>
                <w:i/>
                <w:iCs/>
                <w:color w:val="0070C0"/>
                <w:sz w:val="18"/>
                <w:szCs w:val="18"/>
                <w:lang w:eastAsia="sk-SK"/>
              </w:rPr>
              <w:t>pomocné vzdelávanie činnosti</w:t>
            </w:r>
          </w:p>
        </w:tc>
      </w:tr>
      <w:tr w:rsidR="00E32F09" w:rsidRPr="00013006" w14:paraId="79910819" w14:textId="77777777" w:rsidTr="00482D96">
        <w:trPr>
          <w:trHeight w:val="315"/>
        </w:trPr>
        <w:tc>
          <w:tcPr>
            <w:tcW w:w="4368" w:type="dxa"/>
            <w:shd w:val="clear" w:color="auto" w:fill="DEEAF6" w:themeFill="accent1" w:themeFillTint="33"/>
            <w:vAlign w:val="center"/>
          </w:tcPr>
          <w:p w14:paraId="2DBE35BE" w14:textId="1218E0D0" w:rsidR="00E32F09" w:rsidRPr="00E97C4E" w:rsidRDefault="00E32F09" w:rsidP="00E32F09">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Kategórie regiónov</w:t>
            </w:r>
          </w:p>
        </w:tc>
        <w:tc>
          <w:tcPr>
            <w:tcW w:w="6805" w:type="dxa"/>
            <w:shd w:val="clear" w:color="auto" w:fill="auto"/>
            <w:vAlign w:val="center"/>
          </w:tcPr>
          <w:p w14:paraId="75207763" w14:textId="3053908E" w:rsidR="00E32F09" w:rsidRPr="00013006" w:rsidRDefault="00E32F09" w:rsidP="00E32F09">
            <w:pPr>
              <w:spacing w:after="0" w:line="240" w:lineRule="auto"/>
              <w:rPr>
                <w:rFonts w:ascii="Calibri" w:eastAsia="Times New Roman" w:hAnsi="Calibri" w:cs="Calibri"/>
                <w:color w:val="FF0000"/>
                <w:lang w:eastAsia="sk-SK"/>
              </w:rPr>
            </w:pPr>
            <w:r w:rsidRPr="006129A3">
              <w:rPr>
                <w:rFonts w:ascii="Calibri" w:eastAsia="Times New Roman" w:hAnsi="Calibri" w:cs="Calibri"/>
                <w:color w:val="00B050"/>
                <w:lang w:eastAsia="sk-SK"/>
              </w:rPr>
              <w:t>Automaticky vyplnené</w:t>
            </w:r>
            <w:r>
              <w:rPr>
                <w:rFonts w:ascii="Calibri" w:eastAsia="Times New Roman" w:hAnsi="Calibri" w:cs="Calibri"/>
                <w:color w:val="00B050"/>
                <w:lang w:eastAsia="sk-SK"/>
              </w:rPr>
              <w:t xml:space="preserve"> </w:t>
            </w:r>
          </w:p>
        </w:tc>
      </w:tr>
      <w:tr w:rsidR="00E32F09" w:rsidRPr="00013006" w14:paraId="0AF4BA23" w14:textId="77777777" w:rsidTr="00670D94">
        <w:trPr>
          <w:trHeight w:val="528"/>
        </w:trPr>
        <w:tc>
          <w:tcPr>
            <w:tcW w:w="4368" w:type="dxa"/>
            <w:shd w:val="clear" w:color="auto" w:fill="DEEAF6" w:themeFill="accent1" w:themeFillTint="33"/>
            <w:vAlign w:val="center"/>
            <w:hideMark/>
          </w:tcPr>
          <w:p w14:paraId="00E9BDC5" w14:textId="199A5CAE" w:rsidR="00E32F09" w:rsidRPr="00E97C4E" w:rsidRDefault="00E32F09" w:rsidP="00E32F09">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Veľkosť podniku žiadateľa</w:t>
            </w:r>
          </w:p>
        </w:tc>
        <w:tc>
          <w:tcPr>
            <w:tcW w:w="6805" w:type="dxa"/>
            <w:shd w:val="clear" w:color="auto" w:fill="auto"/>
            <w:vAlign w:val="center"/>
            <w:hideMark/>
          </w:tcPr>
          <w:p w14:paraId="2221EFAE" w14:textId="6D943D8C" w:rsidR="00E32F09" w:rsidRPr="00013006" w:rsidRDefault="00E32F09" w:rsidP="00E32F09">
            <w:pPr>
              <w:spacing w:after="0" w:line="240" w:lineRule="auto"/>
              <w:rPr>
                <w:rFonts w:ascii="Calibri" w:eastAsia="Times New Roman" w:hAnsi="Calibri" w:cs="Calibri"/>
                <w:color w:val="0070C0"/>
                <w:lang w:eastAsia="sk-SK"/>
              </w:rPr>
            </w:pPr>
            <w:r w:rsidRPr="006129A3">
              <w:rPr>
                <w:rFonts w:ascii="Calibri" w:eastAsia="Times New Roman" w:hAnsi="Calibri" w:cs="Calibri"/>
                <w:color w:val="00B050"/>
                <w:lang w:eastAsia="sk-SK"/>
              </w:rPr>
              <w:t>Automaticky vyplnené</w:t>
            </w:r>
            <w:r>
              <w:rPr>
                <w:rFonts w:ascii="Calibri" w:eastAsia="Times New Roman" w:hAnsi="Calibri" w:cs="Calibri"/>
                <w:color w:val="0070C0"/>
                <w:lang w:eastAsia="sk-SK"/>
              </w:rPr>
              <w:t xml:space="preserve"> </w:t>
            </w:r>
            <w:r w:rsidRPr="00E97C4E">
              <w:rPr>
                <w:rFonts w:ascii="Calibri" w:eastAsia="Times New Roman" w:hAnsi="Calibri" w:cs="Calibri"/>
                <w:color w:val="00B050"/>
                <w:lang w:eastAsia="sk-SK"/>
              </w:rPr>
              <w:t>z údajov subjektu</w:t>
            </w:r>
            <w:r>
              <w:rPr>
                <w:rFonts w:ascii="Calibri" w:eastAsia="Times New Roman" w:hAnsi="Calibri" w:cs="Calibri"/>
                <w:color w:val="00B050"/>
                <w:lang w:eastAsia="sk-SK"/>
              </w:rPr>
              <w:t xml:space="preserve"> (relevantné so schémou pomoci)</w:t>
            </w:r>
          </w:p>
        </w:tc>
      </w:tr>
      <w:tr w:rsidR="00E32F09" w:rsidRPr="00252072" w14:paraId="6458F3C6" w14:textId="77777777" w:rsidTr="00670D94">
        <w:trPr>
          <w:trHeight w:val="685"/>
        </w:trPr>
        <w:tc>
          <w:tcPr>
            <w:tcW w:w="4368" w:type="dxa"/>
            <w:shd w:val="clear" w:color="auto" w:fill="DEEAF6" w:themeFill="accent1" w:themeFillTint="33"/>
            <w:vAlign w:val="center"/>
            <w:hideMark/>
          </w:tcPr>
          <w:p w14:paraId="7CDA5660" w14:textId="7CC90625" w:rsidR="00E32F09" w:rsidRPr="00E97C4E" w:rsidRDefault="00E32F09" w:rsidP="00E32F09">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 xml:space="preserve">Projekt s relevanciou k Udržateľnému </w:t>
            </w:r>
            <w:r w:rsidRPr="00E97C4E">
              <w:rPr>
                <w:rFonts w:ascii="Calibri" w:eastAsia="Times New Roman" w:hAnsi="Calibri" w:cs="Calibri"/>
                <w:b/>
                <w:bCs/>
                <w:lang w:eastAsia="sk-SK"/>
              </w:rPr>
              <w:t>mestskému</w:t>
            </w:r>
            <w:r w:rsidRPr="00E97C4E">
              <w:rPr>
                <w:rFonts w:ascii="Calibri" w:eastAsia="Times New Roman" w:hAnsi="Calibri" w:cs="Calibri"/>
                <w:b/>
                <w:bCs/>
                <w:color w:val="000000"/>
                <w:lang w:eastAsia="sk-SK"/>
              </w:rPr>
              <w:t xml:space="preserve"> rozvoju</w:t>
            </w:r>
          </w:p>
        </w:tc>
        <w:tc>
          <w:tcPr>
            <w:tcW w:w="6805" w:type="dxa"/>
            <w:shd w:val="clear" w:color="auto" w:fill="auto"/>
            <w:vAlign w:val="center"/>
            <w:hideMark/>
          </w:tcPr>
          <w:p w14:paraId="5F308B32" w14:textId="0B2FEA13" w:rsidR="00E32F09" w:rsidRPr="00252072" w:rsidRDefault="00E32F09" w:rsidP="00E32F09">
            <w:pPr>
              <w:spacing w:after="0" w:line="240" w:lineRule="auto"/>
              <w:rPr>
                <w:rFonts w:ascii="Calibri" w:eastAsia="Times New Roman" w:hAnsi="Calibri" w:cs="Calibri"/>
                <w:color w:val="00B050"/>
                <w:lang w:eastAsia="sk-SK"/>
              </w:rPr>
            </w:pPr>
            <w:r w:rsidRPr="00252072">
              <w:rPr>
                <w:rFonts w:ascii="Calibri" w:eastAsia="Times New Roman" w:hAnsi="Calibri" w:cs="Calibri"/>
                <w:color w:val="00B050"/>
                <w:lang w:eastAsia="sk-SK"/>
              </w:rPr>
              <w:t>Automaticky vyplnené podľa začlenenia výzvy</w:t>
            </w:r>
          </w:p>
        </w:tc>
      </w:tr>
      <w:tr w:rsidR="00E32F09" w:rsidRPr="00252072" w14:paraId="35404B36" w14:textId="77777777" w:rsidTr="00670D94">
        <w:trPr>
          <w:trHeight w:val="655"/>
        </w:trPr>
        <w:tc>
          <w:tcPr>
            <w:tcW w:w="4368" w:type="dxa"/>
            <w:shd w:val="clear" w:color="auto" w:fill="DEEAF6" w:themeFill="accent1" w:themeFillTint="33"/>
            <w:vAlign w:val="center"/>
          </w:tcPr>
          <w:p w14:paraId="438CE160" w14:textId="000BECD5" w:rsidR="00E32F09" w:rsidRPr="00E97C4E" w:rsidRDefault="00E32F09" w:rsidP="00E32F09">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Projekt so špecifickým určením pre MRK:</w:t>
            </w:r>
          </w:p>
        </w:tc>
        <w:tc>
          <w:tcPr>
            <w:tcW w:w="6805" w:type="dxa"/>
            <w:shd w:val="clear" w:color="auto" w:fill="auto"/>
            <w:vAlign w:val="center"/>
          </w:tcPr>
          <w:p w14:paraId="682D847B" w14:textId="04893412" w:rsidR="00E32F09" w:rsidRPr="00252072" w:rsidRDefault="00E32F09" w:rsidP="00E32F09">
            <w:pPr>
              <w:spacing w:after="0" w:line="240" w:lineRule="auto"/>
              <w:rPr>
                <w:rFonts w:ascii="Calibri" w:eastAsia="Times New Roman" w:hAnsi="Calibri" w:cs="Calibri"/>
                <w:color w:val="00B050"/>
                <w:lang w:eastAsia="sk-SK"/>
              </w:rPr>
            </w:pPr>
            <w:r w:rsidRPr="00E97C4E">
              <w:rPr>
                <w:rFonts w:ascii="Calibri" w:eastAsia="Times New Roman" w:hAnsi="Calibri" w:cs="Calibri"/>
                <w:color w:val="00B050"/>
                <w:lang w:eastAsia="sk-SK"/>
              </w:rPr>
              <w:t xml:space="preserve">Predvyplnené na výzve, žiadateľ </w:t>
            </w:r>
            <w:r>
              <w:rPr>
                <w:rFonts w:ascii="Calibri" w:eastAsia="Times New Roman" w:hAnsi="Calibri" w:cs="Calibri"/>
                <w:color w:val="00B050"/>
                <w:lang w:eastAsia="sk-SK"/>
              </w:rPr>
              <w:t>môže</w:t>
            </w:r>
            <w:r w:rsidRPr="00E97C4E">
              <w:rPr>
                <w:rFonts w:ascii="Calibri" w:eastAsia="Times New Roman" w:hAnsi="Calibri" w:cs="Calibri"/>
                <w:color w:val="00B050"/>
                <w:lang w:eastAsia="sk-SK"/>
              </w:rPr>
              <w:t xml:space="preserve"> upraviť</w:t>
            </w:r>
          </w:p>
        </w:tc>
      </w:tr>
      <w:tr w:rsidR="00E32F09" w:rsidRPr="00013006" w14:paraId="04D02027" w14:textId="77777777" w:rsidTr="00482D96">
        <w:trPr>
          <w:trHeight w:val="315"/>
        </w:trPr>
        <w:tc>
          <w:tcPr>
            <w:tcW w:w="4368" w:type="dxa"/>
            <w:shd w:val="clear" w:color="auto" w:fill="DEEAF6" w:themeFill="accent1" w:themeFillTint="33"/>
            <w:vAlign w:val="center"/>
          </w:tcPr>
          <w:p w14:paraId="249E6054" w14:textId="6212142A" w:rsidR="00E32F09" w:rsidRPr="00E97C4E" w:rsidRDefault="00E32F09" w:rsidP="00E32F09">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Program / Priorita /</w:t>
            </w:r>
            <w:r w:rsidRPr="00E97C4E">
              <w:t xml:space="preserve"> </w:t>
            </w:r>
            <w:r w:rsidRPr="00E97C4E">
              <w:rPr>
                <w:rFonts w:ascii="Calibri" w:eastAsia="Times New Roman" w:hAnsi="Calibri" w:cs="Calibri"/>
                <w:b/>
                <w:bCs/>
                <w:color w:val="000000"/>
                <w:lang w:eastAsia="sk-SK"/>
              </w:rPr>
              <w:t>Špecifický cieľ/ Opatrenie/</w:t>
            </w:r>
          </w:p>
        </w:tc>
        <w:tc>
          <w:tcPr>
            <w:tcW w:w="6805" w:type="dxa"/>
            <w:shd w:val="clear" w:color="auto" w:fill="auto"/>
            <w:vAlign w:val="center"/>
          </w:tcPr>
          <w:p w14:paraId="6AE24078" w14:textId="0EF144D1" w:rsidR="00E32F09" w:rsidRPr="00013006" w:rsidRDefault="00E32F09" w:rsidP="00E32F09">
            <w:pPr>
              <w:spacing w:after="0" w:line="240" w:lineRule="auto"/>
              <w:rPr>
                <w:rFonts w:ascii="Calibri" w:eastAsia="Times New Roman" w:hAnsi="Calibri" w:cs="Calibri"/>
                <w:color w:val="FF0000"/>
                <w:lang w:eastAsia="sk-SK"/>
              </w:rPr>
            </w:pPr>
            <w:r w:rsidRPr="006129A3">
              <w:rPr>
                <w:rFonts w:ascii="Calibri" w:eastAsia="Times New Roman" w:hAnsi="Calibri" w:cs="Calibri"/>
                <w:color w:val="00B050"/>
                <w:lang w:eastAsia="sk-SK"/>
              </w:rPr>
              <w:t>Automaticky vyplnené</w:t>
            </w:r>
          </w:p>
        </w:tc>
      </w:tr>
      <w:tr w:rsidR="001F19E8" w:rsidRPr="00013006" w14:paraId="69A14128" w14:textId="77777777" w:rsidTr="00E8133D">
        <w:trPr>
          <w:trHeight w:val="405"/>
        </w:trPr>
        <w:tc>
          <w:tcPr>
            <w:tcW w:w="4368" w:type="dxa"/>
            <w:shd w:val="clear" w:color="auto" w:fill="DEEAF6" w:themeFill="accent1" w:themeFillTint="33"/>
            <w:vAlign w:val="center"/>
            <w:hideMark/>
          </w:tcPr>
          <w:p w14:paraId="21338800" w14:textId="77777777" w:rsidR="001F19E8" w:rsidRPr="00E97C4E" w:rsidRDefault="001F19E8" w:rsidP="001F19E8">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Štátna pomoc</w:t>
            </w:r>
          </w:p>
        </w:tc>
        <w:tc>
          <w:tcPr>
            <w:tcW w:w="6805" w:type="dxa"/>
            <w:shd w:val="clear" w:color="auto" w:fill="auto"/>
            <w:vAlign w:val="center"/>
            <w:hideMark/>
          </w:tcPr>
          <w:p w14:paraId="54A9E366" w14:textId="77777777" w:rsidR="001F19E8" w:rsidRPr="00C66CE5" w:rsidRDefault="001F19E8" w:rsidP="001F19E8">
            <w:pPr>
              <w:spacing w:after="0" w:line="240" w:lineRule="auto"/>
              <w:rPr>
                <w:rFonts w:ascii="Calibri" w:eastAsia="Times New Roman" w:hAnsi="Calibri" w:cs="Calibri"/>
                <w:color w:val="FF0000"/>
                <w:lang w:eastAsia="sk-SK"/>
              </w:rPr>
            </w:pPr>
            <w:r w:rsidRPr="00C66CE5">
              <w:rPr>
                <w:rFonts w:ascii="Calibri" w:eastAsia="Times New Roman" w:hAnsi="Calibri" w:cs="Calibri"/>
                <w:color w:val="FF0000"/>
                <w:lang w:eastAsia="sk-SK"/>
              </w:rPr>
              <w:t>Vypĺňa žiadateľ - výber z číselníka - v prípade, ak je relevantná pre projekt a v súlade s podmienkami výzvy.</w:t>
            </w:r>
          </w:p>
          <w:p w14:paraId="50F5328E" w14:textId="572FA2D1" w:rsidR="00C66CE5" w:rsidRPr="00C66CE5" w:rsidRDefault="00DD61A9" w:rsidP="001F19E8">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Vo</w:t>
            </w:r>
            <w:r w:rsidR="00C66CE5">
              <w:rPr>
                <w:rFonts w:ascii="Calibri" w:eastAsia="Times New Roman" w:hAnsi="Calibri" w:cs="Calibri"/>
                <w:i/>
                <w:iCs/>
                <w:color w:val="0070C0"/>
                <w:sz w:val="18"/>
                <w:szCs w:val="18"/>
                <w:lang w:eastAsia="sk-SK"/>
              </w:rPr>
              <w:t xml:space="preserve"> výzv</w:t>
            </w:r>
            <w:r>
              <w:rPr>
                <w:rFonts w:ascii="Calibri" w:eastAsia="Times New Roman" w:hAnsi="Calibri" w:cs="Calibri"/>
                <w:i/>
                <w:iCs/>
                <w:color w:val="0070C0"/>
                <w:sz w:val="18"/>
                <w:szCs w:val="18"/>
                <w:lang w:eastAsia="sk-SK"/>
              </w:rPr>
              <w:t>e</w:t>
            </w:r>
            <w:r w:rsidR="00C66CE5">
              <w:rPr>
                <w:rFonts w:ascii="Calibri" w:eastAsia="Times New Roman" w:hAnsi="Calibri" w:cs="Calibri"/>
                <w:i/>
                <w:iCs/>
                <w:color w:val="0070C0"/>
                <w:sz w:val="18"/>
                <w:szCs w:val="18"/>
                <w:lang w:eastAsia="sk-SK"/>
              </w:rPr>
              <w:t xml:space="preserve"> je štátna pomoc relevantná</w:t>
            </w:r>
            <w:r>
              <w:rPr>
                <w:rFonts w:ascii="Calibri" w:eastAsia="Times New Roman" w:hAnsi="Calibri" w:cs="Calibri"/>
                <w:i/>
                <w:iCs/>
                <w:color w:val="0070C0"/>
                <w:sz w:val="18"/>
                <w:szCs w:val="18"/>
                <w:lang w:eastAsia="sk-SK"/>
              </w:rPr>
              <w:t xml:space="preserve"> pre subjekty súkromné a cirkevné ZPP</w:t>
            </w:r>
            <w:r w:rsidR="00C66CE5">
              <w:rPr>
                <w:rFonts w:ascii="Calibri" w:eastAsia="Times New Roman" w:hAnsi="Calibri" w:cs="Calibri"/>
                <w:i/>
                <w:iCs/>
                <w:color w:val="0070C0"/>
                <w:sz w:val="18"/>
                <w:szCs w:val="18"/>
                <w:lang w:eastAsia="sk-SK"/>
              </w:rPr>
              <w:t>.</w:t>
            </w:r>
          </w:p>
        </w:tc>
      </w:tr>
      <w:tr w:rsidR="00E32F09" w:rsidRPr="00252072" w14:paraId="5BEC089C" w14:textId="77777777" w:rsidTr="00E8133D">
        <w:trPr>
          <w:trHeight w:val="535"/>
        </w:trPr>
        <w:tc>
          <w:tcPr>
            <w:tcW w:w="4368" w:type="dxa"/>
            <w:shd w:val="clear" w:color="auto" w:fill="DEEAF6" w:themeFill="accent1" w:themeFillTint="33"/>
            <w:vAlign w:val="center"/>
          </w:tcPr>
          <w:p w14:paraId="40968209" w14:textId="53B90062" w:rsidR="00E32F09" w:rsidRPr="006D6154" w:rsidRDefault="00E32F09" w:rsidP="00E32F09">
            <w:pPr>
              <w:spacing w:after="0" w:line="240" w:lineRule="auto"/>
              <w:rPr>
                <w:rFonts w:ascii="Calibri" w:eastAsia="Times New Roman" w:hAnsi="Calibri" w:cs="Calibri"/>
                <w:b/>
                <w:bCs/>
                <w:color w:val="000000"/>
                <w:highlight w:val="yellow"/>
                <w:lang w:eastAsia="sk-SK"/>
              </w:rPr>
            </w:pPr>
            <w:r>
              <w:rPr>
                <w:rFonts w:ascii="Calibri" w:eastAsia="Times New Roman" w:hAnsi="Calibri" w:cs="Calibri"/>
                <w:b/>
                <w:bCs/>
                <w:color w:val="000000"/>
                <w:lang w:eastAsia="sk-SK"/>
              </w:rPr>
              <w:tab/>
            </w:r>
            <w:r w:rsidRPr="001F19E8">
              <w:rPr>
                <w:rFonts w:ascii="Calibri" w:eastAsia="Times New Roman" w:hAnsi="Calibri" w:cs="Calibri"/>
                <w:b/>
                <w:bCs/>
                <w:color w:val="000000"/>
                <w:lang w:eastAsia="sk-SK"/>
              </w:rPr>
              <w:t>Kategorizácia za Špecifické ciele</w:t>
            </w:r>
          </w:p>
        </w:tc>
        <w:tc>
          <w:tcPr>
            <w:tcW w:w="6805" w:type="dxa"/>
            <w:shd w:val="clear" w:color="auto" w:fill="auto"/>
            <w:vAlign w:val="center"/>
          </w:tcPr>
          <w:p w14:paraId="6907664A" w14:textId="54477570" w:rsidR="00E32F09" w:rsidRPr="00EC2524" w:rsidRDefault="00E32F09" w:rsidP="00E32F09">
            <w:pPr>
              <w:spacing w:after="0" w:line="240" w:lineRule="auto"/>
              <w:rPr>
                <w:rFonts w:ascii="Calibri" w:eastAsia="Times New Roman" w:hAnsi="Calibri" w:cs="Calibri"/>
                <w:color w:val="FF0000"/>
                <w:lang w:eastAsia="sk-SK"/>
              </w:rPr>
            </w:pPr>
          </w:p>
        </w:tc>
      </w:tr>
      <w:tr w:rsidR="00E32F09" w:rsidRPr="00252072" w14:paraId="3621FBAE" w14:textId="77777777" w:rsidTr="00E8133D">
        <w:trPr>
          <w:trHeight w:val="535"/>
        </w:trPr>
        <w:tc>
          <w:tcPr>
            <w:tcW w:w="4368" w:type="dxa"/>
            <w:shd w:val="clear" w:color="auto" w:fill="DEEAF6" w:themeFill="accent1" w:themeFillTint="33"/>
            <w:vAlign w:val="center"/>
          </w:tcPr>
          <w:p w14:paraId="712B6F1C" w14:textId="5C312029" w:rsidR="00E32F09" w:rsidRPr="001F19E8" w:rsidRDefault="00E32F09" w:rsidP="00E32F09">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Špecifický cieľ</w:t>
            </w:r>
          </w:p>
        </w:tc>
        <w:tc>
          <w:tcPr>
            <w:tcW w:w="6805" w:type="dxa"/>
            <w:shd w:val="clear" w:color="auto" w:fill="auto"/>
            <w:vAlign w:val="center"/>
          </w:tcPr>
          <w:p w14:paraId="2A52660E" w14:textId="4C178B65" w:rsidR="00E32F09" w:rsidRPr="00EC2524" w:rsidRDefault="00E32F09" w:rsidP="00E32F09">
            <w:pPr>
              <w:spacing w:after="0" w:line="240" w:lineRule="auto"/>
              <w:rPr>
                <w:rFonts w:ascii="Calibri" w:eastAsia="Times New Roman" w:hAnsi="Calibri" w:cs="Calibri"/>
                <w:color w:val="FF0000"/>
                <w:lang w:eastAsia="sk-SK"/>
              </w:rPr>
            </w:pPr>
            <w:r w:rsidRPr="00252072">
              <w:rPr>
                <w:rFonts w:ascii="Calibri" w:eastAsia="Times New Roman" w:hAnsi="Calibri" w:cs="Calibri"/>
                <w:color w:val="00B050"/>
                <w:lang w:eastAsia="sk-SK"/>
              </w:rPr>
              <w:t>Automaticky vyplnené</w:t>
            </w:r>
          </w:p>
        </w:tc>
      </w:tr>
      <w:tr w:rsidR="00E32F09" w:rsidRPr="00252072" w14:paraId="01EE5BB5" w14:textId="77777777" w:rsidTr="00E8133D">
        <w:trPr>
          <w:trHeight w:val="535"/>
        </w:trPr>
        <w:tc>
          <w:tcPr>
            <w:tcW w:w="4368" w:type="dxa"/>
            <w:shd w:val="clear" w:color="auto" w:fill="DEEAF6" w:themeFill="accent1" w:themeFillTint="33"/>
            <w:vAlign w:val="center"/>
          </w:tcPr>
          <w:p w14:paraId="4173BCF8" w14:textId="7421BBCB" w:rsidR="00E32F09" w:rsidRPr="001F19E8" w:rsidRDefault="00E32F09" w:rsidP="00E32F09">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Kategória regiónov</w:t>
            </w:r>
          </w:p>
        </w:tc>
        <w:tc>
          <w:tcPr>
            <w:tcW w:w="6805" w:type="dxa"/>
            <w:shd w:val="clear" w:color="auto" w:fill="auto"/>
            <w:vAlign w:val="center"/>
          </w:tcPr>
          <w:p w14:paraId="10254C57" w14:textId="077DA15B" w:rsidR="00E32F09" w:rsidRPr="00EC2524" w:rsidRDefault="00E32F09" w:rsidP="00E32F09">
            <w:pPr>
              <w:spacing w:after="0" w:line="240" w:lineRule="auto"/>
              <w:rPr>
                <w:rFonts w:ascii="Calibri" w:eastAsia="Times New Roman" w:hAnsi="Calibri" w:cs="Calibri"/>
                <w:color w:val="FF0000"/>
                <w:lang w:eastAsia="sk-SK"/>
              </w:rPr>
            </w:pPr>
            <w:r w:rsidRPr="00252072">
              <w:rPr>
                <w:rFonts w:ascii="Calibri" w:eastAsia="Times New Roman" w:hAnsi="Calibri" w:cs="Calibri"/>
                <w:color w:val="00B050"/>
                <w:lang w:eastAsia="sk-SK"/>
              </w:rPr>
              <w:t>Automaticky vyplnené</w:t>
            </w:r>
          </w:p>
        </w:tc>
      </w:tr>
      <w:tr w:rsidR="00E32F09" w:rsidRPr="00252072" w14:paraId="67FCBC3E" w14:textId="77777777" w:rsidTr="00E8133D">
        <w:trPr>
          <w:trHeight w:val="535"/>
        </w:trPr>
        <w:tc>
          <w:tcPr>
            <w:tcW w:w="4368" w:type="dxa"/>
            <w:shd w:val="clear" w:color="auto" w:fill="DEEAF6" w:themeFill="accent1" w:themeFillTint="33"/>
            <w:vAlign w:val="center"/>
          </w:tcPr>
          <w:p w14:paraId="7817D26F" w14:textId="1AE8F81C" w:rsidR="00E32F09" w:rsidRPr="005254EE" w:rsidRDefault="00E32F09" w:rsidP="00E32F09">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Oblasť intervencie</w:t>
            </w:r>
          </w:p>
        </w:tc>
        <w:tc>
          <w:tcPr>
            <w:tcW w:w="6805" w:type="dxa"/>
            <w:shd w:val="clear" w:color="auto" w:fill="auto"/>
            <w:vAlign w:val="center"/>
          </w:tcPr>
          <w:p w14:paraId="0797339E" w14:textId="7FA77DB1" w:rsidR="00E32F09" w:rsidRDefault="00E32F09" w:rsidP="00E32F09">
            <w:pPr>
              <w:spacing w:after="0" w:line="240" w:lineRule="auto"/>
              <w:rPr>
                <w:rFonts w:ascii="Calibri" w:eastAsia="Times New Roman" w:hAnsi="Calibri" w:cs="Calibri"/>
                <w:color w:val="00B050"/>
                <w:lang w:eastAsia="sk-SK"/>
              </w:rPr>
            </w:pPr>
            <w:r w:rsidRPr="003F2515">
              <w:rPr>
                <w:rFonts w:ascii="Calibri" w:eastAsia="Times New Roman" w:hAnsi="Calibri" w:cs="Calibri"/>
                <w:color w:val="00B050"/>
                <w:lang w:eastAsia="sk-SK"/>
              </w:rPr>
              <w:t>Výber z viacerých možností / predvyplnené, ak výzva neumožňuje výber z</w:t>
            </w:r>
            <w:r w:rsidR="00456AF7">
              <w:rPr>
                <w:rFonts w:ascii="Calibri" w:eastAsia="Times New Roman" w:hAnsi="Calibri" w:cs="Calibri"/>
                <w:color w:val="00B050"/>
                <w:lang w:eastAsia="sk-SK"/>
              </w:rPr>
              <w:t> </w:t>
            </w:r>
            <w:r w:rsidRPr="003F2515">
              <w:rPr>
                <w:rFonts w:ascii="Calibri" w:eastAsia="Times New Roman" w:hAnsi="Calibri" w:cs="Calibri"/>
                <w:color w:val="00B050"/>
                <w:lang w:eastAsia="sk-SK"/>
              </w:rPr>
              <w:t>viacerých</w:t>
            </w:r>
          </w:p>
          <w:p w14:paraId="44F0E136" w14:textId="4636168E" w:rsidR="00456AF7" w:rsidRPr="001865CA" w:rsidRDefault="00456AF7" w:rsidP="00E32F09">
            <w:pPr>
              <w:spacing w:after="0" w:line="240" w:lineRule="auto"/>
              <w:rPr>
                <w:rFonts w:ascii="Calibri" w:eastAsia="Times New Roman" w:hAnsi="Calibri" w:cs="Calibri"/>
                <w:b/>
                <w:bCs/>
                <w:i/>
                <w:iCs/>
                <w:color w:val="0070C0"/>
                <w:sz w:val="18"/>
                <w:szCs w:val="18"/>
                <w:lang w:eastAsia="sk-SK"/>
              </w:rPr>
            </w:pPr>
            <w:r>
              <w:rPr>
                <w:rFonts w:ascii="Calibri" w:eastAsia="Times New Roman" w:hAnsi="Calibri" w:cs="Calibri"/>
                <w:i/>
                <w:iCs/>
                <w:color w:val="0070C0"/>
                <w:sz w:val="18"/>
                <w:szCs w:val="18"/>
                <w:lang w:eastAsia="sk-SK"/>
              </w:rPr>
              <w:t xml:space="preserve">Žiadateľ vyberie z číselníka: </w:t>
            </w:r>
            <w:r w:rsidR="001865CA" w:rsidRPr="001865CA">
              <w:rPr>
                <w:rFonts w:ascii="Calibri" w:eastAsia="Times New Roman" w:hAnsi="Calibri" w:cs="Calibri"/>
                <w:b/>
                <w:bCs/>
                <w:i/>
                <w:iCs/>
                <w:color w:val="0070C0"/>
                <w:sz w:val="18"/>
                <w:szCs w:val="18"/>
                <w:lang w:eastAsia="sk-SK"/>
              </w:rPr>
              <w:t>122. Infraštruktúra primárneho a sekundárneho vzdelávania</w:t>
            </w:r>
          </w:p>
        </w:tc>
      </w:tr>
      <w:tr w:rsidR="00E32F09" w:rsidRPr="00252072" w14:paraId="6F638358" w14:textId="77777777" w:rsidTr="00E8133D">
        <w:trPr>
          <w:trHeight w:val="688"/>
        </w:trPr>
        <w:tc>
          <w:tcPr>
            <w:tcW w:w="4368" w:type="dxa"/>
            <w:shd w:val="clear" w:color="auto" w:fill="DEEAF6" w:themeFill="accent1" w:themeFillTint="33"/>
            <w:vAlign w:val="center"/>
          </w:tcPr>
          <w:p w14:paraId="043024C5" w14:textId="1BB5A2E8" w:rsidR="00E32F09" w:rsidRPr="005254EE" w:rsidRDefault="00E32F09" w:rsidP="00E32F09">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Forma podpory</w:t>
            </w:r>
          </w:p>
        </w:tc>
        <w:tc>
          <w:tcPr>
            <w:tcW w:w="6805" w:type="dxa"/>
            <w:shd w:val="clear" w:color="auto" w:fill="auto"/>
            <w:vAlign w:val="center"/>
          </w:tcPr>
          <w:p w14:paraId="0346D2B9" w14:textId="039FBC73" w:rsidR="00E32F09" w:rsidRDefault="00E32F09" w:rsidP="00E32F09">
            <w:pPr>
              <w:spacing w:after="0" w:line="240" w:lineRule="auto"/>
              <w:rPr>
                <w:rFonts w:ascii="Calibri" w:eastAsia="Times New Roman" w:hAnsi="Calibri" w:cs="Calibri"/>
                <w:color w:val="00B050"/>
                <w:lang w:eastAsia="sk-SK"/>
              </w:rPr>
            </w:pPr>
            <w:r w:rsidRPr="003F2515">
              <w:rPr>
                <w:rFonts w:ascii="Calibri" w:eastAsia="Times New Roman" w:hAnsi="Calibri" w:cs="Calibri"/>
                <w:color w:val="00B050"/>
                <w:lang w:eastAsia="sk-SK"/>
              </w:rPr>
              <w:t>Výber z viacerých možností / predvyplnené, ak výzva neumožňuje výber z</w:t>
            </w:r>
            <w:r w:rsidR="00456AF7">
              <w:rPr>
                <w:rFonts w:ascii="Calibri" w:eastAsia="Times New Roman" w:hAnsi="Calibri" w:cs="Calibri"/>
                <w:color w:val="00B050"/>
                <w:lang w:eastAsia="sk-SK"/>
              </w:rPr>
              <w:t> </w:t>
            </w:r>
            <w:r w:rsidRPr="003F2515">
              <w:rPr>
                <w:rFonts w:ascii="Calibri" w:eastAsia="Times New Roman" w:hAnsi="Calibri" w:cs="Calibri"/>
                <w:color w:val="00B050"/>
                <w:lang w:eastAsia="sk-SK"/>
              </w:rPr>
              <w:t>viacerých</w:t>
            </w:r>
          </w:p>
          <w:p w14:paraId="45FF54C2" w14:textId="7ADC2288" w:rsidR="00456AF7" w:rsidRPr="00456AF7" w:rsidRDefault="00456AF7" w:rsidP="00E32F09">
            <w:pPr>
              <w:spacing w:after="0" w:line="240" w:lineRule="auto"/>
              <w:rPr>
                <w:rFonts w:ascii="Calibri" w:eastAsia="Times New Roman" w:hAnsi="Calibri" w:cs="Calibri"/>
                <w:i/>
                <w:iCs/>
                <w:color w:val="0070C0"/>
                <w:sz w:val="18"/>
                <w:szCs w:val="18"/>
                <w:lang w:eastAsia="sk-SK"/>
              </w:rPr>
            </w:pPr>
            <w:r w:rsidRPr="00BA2C4A">
              <w:rPr>
                <w:rFonts w:ascii="Calibri" w:eastAsia="Times New Roman" w:hAnsi="Calibri" w:cs="Calibri"/>
                <w:i/>
                <w:iCs/>
                <w:color w:val="0070C0"/>
                <w:sz w:val="18"/>
                <w:szCs w:val="18"/>
                <w:lang w:eastAsia="sk-SK"/>
              </w:rPr>
              <w:t xml:space="preserve">Žiadateľ vyberie z číselníka: </w:t>
            </w:r>
            <w:r w:rsidRPr="00BA2C4A">
              <w:rPr>
                <w:rFonts w:ascii="Calibri" w:eastAsia="Times New Roman" w:hAnsi="Calibri" w:cs="Calibri"/>
                <w:b/>
                <w:bCs/>
                <w:i/>
                <w:iCs/>
                <w:color w:val="0070C0"/>
                <w:sz w:val="18"/>
                <w:szCs w:val="18"/>
                <w:lang w:eastAsia="sk-SK"/>
              </w:rPr>
              <w:t>01.Grant</w:t>
            </w:r>
          </w:p>
        </w:tc>
      </w:tr>
      <w:tr w:rsidR="00E32F09" w:rsidRPr="00252072" w14:paraId="39CACA0F" w14:textId="77777777" w:rsidTr="00E8133D">
        <w:trPr>
          <w:trHeight w:val="688"/>
        </w:trPr>
        <w:tc>
          <w:tcPr>
            <w:tcW w:w="4368" w:type="dxa"/>
            <w:shd w:val="clear" w:color="auto" w:fill="DEEAF6" w:themeFill="accent1" w:themeFillTint="33"/>
            <w:vAlign w:val="center"/>
          </w:tcPr>
          <w:p w14:paraId="4A3A57E4" w14:textId="5115FE4E" w:rsidR="00E32F09" w:rsidRPr="006D6154" w:rsidRDefault="00E32F09" w:rsidP="00E32F09">
            <w:pPr>
              <w:spacing w:after="0" w:line="240" w:lineRule="auto"/>
              <w:rPr>
                <w:rFonts w:ascii="Calibri" w:eastAsia="Times New Roman" w:hAnsi="Calibri" w:cs="Calibri"/>
                <w:b/>
                <w:bCs/>
                <w:color w:val="000000"/>
                <w:highlight w:val="yellow"/>
                <w:lang w:eastAsia="sk-SK"/>
              </w:rPr>
            </w:pPr>
            <w:r w:rsidRPr="00907E73">
              <w:rPr>
                <w:rFonts w:ascii="Calibri" w:eastAsia="Times New Roman" w:hAnsi="Calibri" w:cs="Calibri"/>
                <w:b/>
                <w:bCs/>
                <w:color w:val="000000"/>
                <w:lang w:eastAsia="sk-SK"/>
              </w:rPr>
              <w:t xml:space="preserve">Územný mechanizmus realizácie a územné zameranie </w:t>
            </w:r>
          </w:p>
        </w:tc>
        <w:tc>
          <w:tcPr>
            <w:tcW w:w="6805" w:type="dxa"/>
            <w:shd w:val="clear" w:color="auto" w:fill="auto"/>
            <w:vAlign w:val="center"/>
          </w:tcPr>
          <w:p w14:paraId="0D39ECCE" w14:textId="2BB3C036" w:rsidR="00E32F09" w:rsidRDefault="00E32F09" w:rsidP="00E32F09">
            <w:pPr>
              <w:spacing w:after="0" w:line="240" w:lineRule="auto"/>
              <w:rPr>
                <w:rFonts w:ascii="Calibri" w:eastAsia="Times New Roman" w:hAnsi="Calibri" w:cs="Calibri"/>
                <w:color w:val="00B050"/>
                <w:lang w:eastAsia="sk-SK"/>
              </w:rPr>
            </w:pPr>
            <w:r w:rsidRPr="003F2515">
              <w:rPr>
                <w:rFonts w:ascii="Calibri" w:eastAsia="Times New Roman" w:hAnsi="Calibri" w:cs="Calibri"/>
                <w:color w:val="00B050"/>
                <w:lang w:eastAsia="sk-SK"/>
              </w:rPr>
              <w:t>Výber z viacerých možností / predvyplnené, ak výzva neumožňuje výber z</w:t>
            </w:r>
            <w:r w:rsidR="00456AF7">
              <w:rPr>
                <w:rFonts w:ascii="Calibri" w:eastAsia="Times New Roman" w:hAnsi="Calibri" w:cs="Calibri"/>
                <w:color w:val="00B050"/>
                <w:lang w:eastAsia="sk-SK"/>
              </w:rPr>
              <w:t> </w:t>
            </w:r>
            <w:r w:rsidRPr="003F2515">
              <w:rPr>
                <w:rFonts w:ascii="Calibri" w:eastAsia="Times New Roman" w:hAnsi="Calibri" w:cs="Calibri"/>
                <w:color w:val="00B050"/>
                <w:lang w:eastAsia="sk-SK"/>
              </w:rPr>
              <w:t>viacerých</w:t>
            </w:r>
          </w:p>
          <w:p w14:paraId="3B4AA5E3" w14:textId="64245838" w:rsidR="00456AF7" w:rsidRPr="00456AF7" w:rsidRDefault="00456AF7" w:rsidP="00E32F09">
            <w:pPr>
              <w:spacing w:after="0" w:line="240" w:lineRule="auto"/>
              <w:rPr>
                <w:rFonts w:ascii="Calibri" w:eastAsia="Times New Roman" w:hAnsi="Calibri" w:cs="Calibri"/>
                <w:i/>
                <w:iCs/>
                <w:color w:val="0070C0"/>
                <w:sz w:val="18"/>
                <w:szCs w:val="18"/>
                <w:lang w:eastAsia="sk-SK"/>
              </w:rPr>
            </w:pPr>
            <w:r w:rsidRPr="00BA2C4A">
              <w:rPr>
                <w:rFonts w:ascii="Calibri" w:eastAsia="Times New Roman" w:hAnsi="Calibri" w:cs="Calibri"/>
                <w:i/>
                <w:iCs/>
                <w:color w:val="0070C0"/>
                <w:sz w:val="18"/>
                <w:szCs w:val="18"/>
                <w:lang w:eastAsia="sk-SK"/>
              </w:rPr>
              <w:t xml:space="preserve">Žiadateľ vyberie: </w:t>
            </w:r>
            <w:r w:rsidRPr="00BA2C4A">
              <w:rPr>
                <w:rFonts w:ascii="Calibri" w:eastAsia="Times New Roman" w:hAnsi="Calibri" w:cs="Calibri"/>
                <w:b/>
                <w:bCs/>
                <w:i/>
                <w:iCs/>
                <w:color w:val="0070C0"/>
                <w:sz w:val="18"/>
                <w:szCs w:val="18"/>
                <w:lang w:eastAsia="sk-SK"/>
              </w:rPr>
              <w:t>33. Iné prístupy – Žiadne územné zameranie</w:t>
            </w:r>
          </w:p>
        </w:tc>
      </w:tr>
      <w:tr w:rsidR="00E32F09" w:rsidRPr="00252072" w14:paraId="685D0943" w14:textId="77777777" w:rsidTr="00E8133D">
        <w:trPr>
          <w:trHeight w:val="528"/>
        </w:trPr>
        <w:tc>
          <w:tcPr>
            <w:tcW w:w="4368" w:type="dxa"/>
            <w:shd w:val="clear" w:color="auto" w:fill="DEEAF6" w:themeFill="accent1" w:themeFillTint="33"/>
            <w:vAlign w:val="center"/>
          </w:tcPr>
          <w:p w14:paraId="5A1E684E" w14:textId="61DE7CA1" w:rsidR="00E32F09" w:rsidRPr="00252072" w:rsidRDefault="00E32F09" w:rsidP="00E32F09">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lastRenderedPageBreak/>
              <w:t>H</w:t>
            </w:r>
            <w:r w:rsidRPr="00117089">
              <w:rPr>
                <w:rFonts w:ascii="Calibri" w:eastAsia="Times New Roman" w:hAnsi="Calibri" w:cs="Calibri"/>
                <w:b/>
                <w:bCs/>
                <w:color w:val="000000"/>
                <w:lang w:eastAsia="sk-SK"/>
              </w:rPr>
              <w:t>ospodárska činnosť</w:t>
            </w:r>
          </w:p>
        </w:tc>
        <w:tc>
          <w:tcPr>
            <w:tcW w:w="6805" w:type="dxa"/>
            <w:shd w:val="clear" w:color="auto" w:fill="auto"/>
            <w:vAlign w:val="center"/>
          </w:tcPr>
          <w:p w14:paraId="19402698" w14:textId="44170BE6" w:rsidR="00E32F09" w:rsidRDefault="00E32F09" w:rsidP="00E32F09">
            <w:pPr>
              <w:spacing w:after="0" w:line="240" w:lineRule="auto"/>
              <w:rPr>
                <w:rFonts w:ascii="Calibri" w:eastAsia="Times New Roman" w:hAnsi="Calibri" w:cs="Calibri"/>
                <w:color w:val="00B050"/>
                <w:lang w:eastAsia="sk-SK"/>
              </w:rPr>
            </w:pPr>
            <w:r w:rsidRPr="003F2515">
              <w:rPr>
                <w:rFonts w:ascii="Calibri" w:eastAsia="Times New Roman" w:hAnsi="Calibri" w:cs="Calibri"/>
                <w:color w:val="00B050"/>
                <w:lang w:eastAsia="sk-SK"/>
              </w:rPr>
              <w:t>Výber z viacerých možností / predvyplnené, ak výzva neumožňuje výber z</w:t>
            </w:r>
            <w:r w:rsidR="00456AF7">
              <w:rPr>
                <w:rFonts w:ascii="Calibri" w:eastAsia="Times New Roman" w:hAnsi="Calibri" w:cs="Calibri"/>
                <w:color w:val="00B050"/>
                <w:lang w:eastAsia="sk-SK"/>
              </w:rPr>
              <w:t> </w:t>
            </w:r>
            <w:r w:rsidRPr="003F2515">
              <w:rPr>
                <w:rFonts w:ascii="Calibri" w:eastAsia="Times New Roman" w:hAnsi="Calibri" w:cs="Calibri"/>
                <w:color w:val="00B050"/>
                <w:lang w:eastAsia="sk-SK"/>
              </w:rPr>
              <w:t>viacerých</w:t>
            </w:r>
          </w:p>
          <w:p w14:paraId="5B946E6C" w14:textId="21301927" w:rsidR="00456AF7" w:rsidRPr="00456AF7" w:rsidRDefault="00456AF7" w:rsidP="00E32F09">
            <w:pPr>
              <w:spacing w:after="0" w:line="240" w:lineRule="auto"/>
              <w:rPr>
                <w:rFonts w:ascii="Calibri" w:eastAsia="Times New Roman" w:hAnsi="Calibri" w:cs="Calibri"/>
                <w:i/>
                <w:iCs/>
                <w:color w:val="0070C0"/>
                <w:sz w:val="18"/>
                <w:szCs w:val="18"/>
                <w:lang w:eastAsia="sk-SK"/>
              </w:rPr>
            </w:pPr>
            <w:r w:rsidRPr="00BA2C4A">
              <w:rPr>
                <w:rFonts w:ascii="Calibri" w:eastAsia="Times New Roman" w:hAnsi="Calibri" w:cs="Calibri"/>
                <w:i/>
                <w:iCs/>
                <w:color w:val="0070C0"/>
                <w:sz w:val="18"/>
                <w:szCs w:val="18"/>
                <w:lang w:eastAsia="sk-SK"/>
              </w:rPr>
              <w:t xml:space="preserve">Žiadateľ vyberie: </w:t>
            </w:r>
            <w:r w:rsidRPr="00BA2C4A">
              <w:rPr>
                <w:rFonts w:ascii="Calibri" w:eastAsia="Times New Roman" w:hAnsi="Calibri" w:cs="Calibri"/>
                <w:b/>
                <w:bCs/>
                <w:i/>
                <w:iCs/>
                <w:color w:val="0070C0"/>
                <w:sz w:val="18"/>
                <w:szCs w:val="18"/>
                <w:lang w:eastAsia="sk-SK"/>
              </w:rPr>
              <w:t>21 Vzdelávanie</w:t>
            </w:r>
          </w:p>
        </w:tc>
      </w:tr>
      <w:tr w:rsidR="00E32F09" w:rsidRPr="00252072" w14:paraId="739EB978" w14:textId="77777777" w:rsidTr="00E8133D">
        <w:trPr>
          <w:trHeight w:val="550"/>
        </w:trPr>
        <w:tc>
          <w:tcPr>
            <w:tcW w:w="4368" w:type="dxa"/>
            <w:shd w:val="clear" w:color="auto" w:fill="DEEAF6" w:themeFill="accent1" w:themeFillTint="33"/>
            <w:vAlign w:val="center"/>
          </w:tcPr>
          <w:p w14:paraId="3BEED57D" w14:textId="4EE0111F" w:rsidR="00E32F09" w:rsidRDefault="00E32F09" w:rsidP="00E32F09">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S</w:t>
            </w:r>
            <w:r w:rsidRPr="00117089">
              <w:rPr>
                <w:rFonts w:ascii="Calibri" w:eastAsia="Times New Roman" w:hAnsi="Calibri" w:cs="Calibri"/>
                <w:b/>
                <w:bCs/>
                <w:color w:val="000000"/>
                <w:lang w:eastAsia="sk-SK"/>
              </w:rPr>
              <w:t>ekundárny tematický okruh ESF+</w:t>
            </w:r>
          </w:p>
        </w:tc>
        <w:tc>
          <w:tcPr>
            <w:tcW w:w="6805" w:type="dxa"/>
            <w:shd w:val="clear" w:color="auto" w:fill="auto"/>
            <w:vAlign w:val="center"/>
          </w:tcPr>
          <w:p w14:paraId="45D52879" w14:textId="1C3C3C22" w:rsidR="00E32F09" w:rsidRDefault="00E32F09" w:rsidP="00E32F09">
            <w:pPr>
              <w:spacing w:after="0" w:line="240" w:lineRule="auto"/>
              <w:rPr>
                <w:rFonts w:ascii="Calibri" w:eastAsia="Times New Roman" w:hAnsi="Calibri" w:cs="Calibri"/>
                <w:color w:val="00B050"/>
                <w:lang w:eastAsia="sk-SK"/>
              </w:rPr>
            </w:pPr>
            <w:r w:rsidRPr="003F2515">
              <w:rPr>
                <w:rFonts w:ascii="Calibri" w:eastAsia="Times New Roman" w:hAnsi="Calibri" w:cs="Calibri"/>
                <w:color w:val="00B050"/>
                <w:lang w:eastAsia="sk-SK"/>
              </w:rPr>
              <w:t>Výber z viacerých možností / predvyplnené, ak výzva neumožňuje výber z</w:t>
            </w:r>
            <w:r w:rsidR="00456AF7">
              <w:rPr>
                <w:rFonts w:ascii="Calibri" w:eastAsia="Times New Roman" w:hAnsi="Calibri" w:cs="Calibri"/>
                <w:color w:val="00B050"/>
                <w:lang w:eastAsia="sk-SK"/>
              </w:rPr>
              <w:t> </w:t>
            </w:r>
            <w:r w:rsidRPr="003F2515">
              <w:rPr>
                <w:rFonts w:ascii="Calibri" w:eastAsia="Times New Roman" w:hAnsi="Calibri" w:cs="Calibri"/>
                <w:color w:val="00B050"/>
                <w:lang w:eastAsia="sk-SK"/>
              </w:rPr>
              <w:t>viacerých</w:t>
            </w:r>
          </w:p>
          <w:p w14:paraId="5480FE0A" w14:textId="3E0C5EB2" w:rsidR="00456AF7" w:rsidRPr="00456AF7" w:rsidRDefault="00456AF7" w:rsidP="00E32F09">
            <w:pPr>
              <w:spacing w:after="0" w:line="240" w:lineRule="auto"/>
              <w:rPr>
                <w:rFonts w:ascii="Calibri" w:eastAsia="Times New Roman" w:hAnsi="Calibri" w:cs="Calibri"/>
                <w:i/>
                <w:iCs/>
                <w:color w:val="0070C0"/>
                <w:sz w:val="18"/>
                <w:szCs w:val="18"/>
                <w:lang w:eastAsia="sk-SK"/>
              </w:rPr>
            </w:pPr>
            <w:r w:rsidRPr="00BA2C4A">
              <w:rPr>
                <w:rFonts w:ascii="Calibri" w:eastAsia="Times New Roman" w:hAnsi="Calibri" w:cs="Calibri"/>
                <w:i/>
                <w:iCs/>
                <w:color w:val="0070C0"/>
                <w:sz w:val="18"/>
                <w:szCs w:val="18"/>
                <w:lang w:eastAsia="sk-SK"/>
              </w:rPr>
              <w:t xml:space="preserve">Nerelevantné pre výzvu. Žiadateľ vyberie: </w:t>
            </w:r>
            <w:r w:rsidRPr="00BA2C4A">
              <w:rPr>
                <w:rFonts w:ascii="Calibri" w:eastAsia="Times New Roman" w:hAnsi="Calibri" w:cs="Calibri"/>
                <w:b/>
                <w:bCs/>
                <w:i/>
                <w:iCs/>
                <w:color w:val="0070C0"/>
                <w:sz w:val="18"/>
                <w:szCs w:val="18"/>
                <w:lang w:eastAsia="sk-SK"/>
              </w:rPr>
              <w:t>09. Neuplatňuje sa</w:t>
            </w:r>
          </w:p>
        </w:tc>
      </w:tr>
      <w:tr w:rsidR="00E32F09" w:rsidRPr="00252072" w14:paraId="7BF79BDE" w14:textId="77777777" w:rsidTr="00E8133D">
        <w:trPr>
          <w:trHeight w:val="529"/>
        </w:trPr>
        <w:tc>
          <w:tcPr>
            <w:tcW w:w="4368" w:type="dxa"/>
            <w:shd w:val="clear" w:color="auto" w:fill="DEEAF6" w:themeFill="accent1" w:themeFillTint="33"/>
            <w:vAlign w:val="center"/>
          </w:tcPr>
          <w:p w14:paraId="5C91714F" w14:textId="7D8B3510" w:rsidR="00E32F09" w:rsidRPr="00907E73" w:rsidRDefault="00E32F09" w:rsidP="00E32F09">
            <w:pPr>
              <w:spacing w:after="0" w:line="240" w:lineRule="auto"/>
              <w:rPr>
                <w:rFonts w:ascii="Calibri" w:eastAsia="Times New Roman" w:hAnsi="Calibri" w:cs="Calibri"/>
                <w:b/>
                <w:bCs/>
                <w:color w:val="000000"/>
                <w:lang w:eastAsia="sk-SK"/>
              </w:rPr>
            </w:pPr>
            <w:r w:rsidRPr="00907E73">
              <w:rPr>
                <w:rFonts w:ascii="Calibri" w:eastAsia="Times New Roman" w:hAnsi="Calibri" w:cs="Calibri"/>
                <w:b/>
                <w:bCs/>
                <w:color w:val="000000"/>
                <w:lang w:eastAsia="sk-SK"/>
              </w:rPr>
              <w:t>Rodová rovnosť</w:t>
            </w:r>
          </w:p>
        </w:tc>
        <w:tc>
          <w:tcPr>
            <w:tcW w:w="6805" w:type="dxa"/>
            <w:shd w:val="clear" w:color="auto" w:fill="auto"/>
            <w:vAlign w:val="center"/>
          </w:tcPr>
          <w:p w14:paraId="28CCF570" w14:textId="7C9F27AA" w:rsidR="00E32F09" w:rsidRDefault="00E32F09" w:rsidP="00E32F09">
            <w:pPr>
              <w:spacing w:after="0" w:line="240" w:lineRule="auto"/>
              <w:rPr>
                <w:rFonts w:ascii="Calibri" w:eastAsia="Times New Roman" w:hAnsi="Calibri" w:cs="Calibri"/>
                <w:color w:val="00B050"/>
                <w:lang w:eastAsia="sk-SK"/>
              </w:rPr>
            </w:pPr>
            <w:r w:rsidRPr="003F2515">
              <w:rPr>
                <w:rFonts w:ascii="Calibri" w:eastAsia="Times New Roman" w:hAnsi="Calibri" w:cs="Calibri"/>
                <w:color w:val="00B050"/>
                <w:lang w:eastAsia="sk-SK"/>
              </w:rPr>
              <w:t>Výber z viacerých možností / predvyplnené, ak výzva neumožňuje výber z</w:t>
            </w:r>
            <w:r w:rsidR="00456AF7">
              <w:rPr>
                <w:rFonts w:ascii="Calibri" w:eastAsia="Times New Roman" w:hAnsi="Calibri" w:cs="Calibri"/>
                <w:color w:val="00B050"/>
                <w:lang w:eastAsia="sk-SK"/>
              </w:rPr>
              <w:t> </w:t>
            </w:r>
            <w:r w:rsidRPr="003F2515">
              <w:rPr>
                <w:rFonts w:ascii="Calibri" w:eastAsia="Times New Roman" w:hAnsi="Calibri" w:cs="Calibri"/>
                <w:color w:val="00B050"/>
                <w:lang w:eastAsia="sk-SK"/>
              </w:rPr>
              <w:t>viacerých</w:t>
            </w:r>
          </w:p>
          <w:p w14:paraId="52B4C508" w14:textId="094E2035" w:rsidR="00456AF7" w:rsidRPr="00456AF7" w:rsidRDefault="00456AF7" w:rsidP="00E32F09">
            <w:pPr>
              <w:spacing w:after="0" w:line="240" w:lineRule="auto"/>
              <w:rPr>
                <w:rFonts w:ascii="Calibri" w:eastAsia="Times New Roman" w:hAnsi="Calibri" w:cs="Calibri"/>
                <w:i/>
                <w:iCs/>
                <w:color w:val="0070C0"/>
                <w:sz w:val="18"/>
                <w:szCs w:val="18"/>
                <w:lang w:eastAsia="sk-SK"/>
              </w:rPr>
            </w:pPr>
            <w:r w:rsidRPr="00BA2C4A">
              <w:rPr>
                <w:rFonts w:ascii="Calibri" w:eastAsia="Times New Roman" w:hAnsi="Calibri" w:cs="Calibri"/>
                <w:i/>
                <w:iCs/>
                <w:color w:val="0070C0"/>
                <w:sz w:val="18"/>
                <w:szCs w:val="18"/>
                <w:lang w:eastAsia="sk-SK"/>
              </w:rPr>
              <w:t xml:space="preserve">Žiadateľ vyberie možnosť: </w:t>
            </w:r>
            <w:r w:rsidRPr="00BA2C4A">
              <w:rPr>
                <w:rFonts w:ascii="Calibri" w:eastAsia="Times New Roman" w:hAnsi="Calibri" w:cs="Calibri"/>
                <w:b/>
                <w:bCs/>
                <w:i/>
                <w:iCs/>
                <w:color w:val="0070C0"/>
                <w:sz w:val="18"/>
                <w:szCs w:val="18"/>
                <w:lang w:eastAsia="sk-SK"/>
              </w:rPr>
              <w:t>03. Rodovo neutrálny</w:t>
            </w:r>
          </w:p>
        </w:tc>
      </w:tr>
      <w:tr w:rsidR="00E32F09" w:rsidRPr="00252072" w14:paraId="70F2ADAB" w14:textId="77777777" w:rsidTr="00E8133D">
        <w:trPr>
          <w:trHeight w:val="537"/>
        </w:trPr>
        <w:tc>
          <w:tcPr>
            <w:tcW w:w="4368" w:type="dxa"/>
            <w:shd w:val="clear" w:color="auto" w:fill="DEEAF6" w:themeFill="accent1" w:themeFillTint="33"/>
            <w:vAlign w:val="center"/>
          </w:tcPr>
          <w:p w14:paraId="2BEA0EDA" w14:textId="4D82E9C9" w:rsidR="00E32F09" w:rsidRPr="00907E73" w:rsidRDefault="00E32F09" w:rsidP="00E32F09">
            <w:pPr>
              <w:spacing w:after="0" w:line="240" w:lineRule="auto"/>
              <w:rPr>
                <w:rFonts w:ascii="Calibri" w:eastAsia="Times New Roman" w:hAnsi="Calibri" w:cs="Calibri"/>
                <w:b/>
                <w:bCs/>
                <w:color w:val="000000"/>
                <w:lang w:eastAsia="sk-SK"/>
              </w:rPr>
            </w:pPr>
            <w:r w:rsidRPr="00907E73">
              <w:rPr>
                <w:rFonts w:ascii="Calibri" w:eastAsia="Times New Roman" w:hAnsi="Calibri" w:cs="Calibri"/>
                <w:b/>
                <w:bCs/>
                <w:color w:val="000000"/>
                <w:lang w:eastAsia="sk-SK"/>
              </w:rPr>
              <w:t>Makroregionálne stratégie</w:t>
            </w:r>
          </w:p>
        </w:tc>
        <w:tc>
          <w:tcPr>
            <w:tcW w:w="6805" w:type="dxa"/>
            <w:shd w:val="clear" w:color="auto" w:fill="auto"/>
            <w:vAlign w:val="center"/>
          </w:tcPr>
          <w:p w14:paraId="255A6931" w14:textId="55BC62E1" w:rsidR="00E32F09" w:rsidRDefault="00E32F09" w:rsidP="00E32F09">
            <w:pPr>
              <w:spacing w:after="0" w:line="240" w:lineRule="auto"/>
              <w:rPr>
                <w:rFonts w:ascii="Calibri" w:eastAsia="Times New Roman" w:hAnsi="Calibri" w:cs="Calibri"/>
                <w:color w:val="00B050"/>
                <w:lang w:eastAsia="sk-SK"/>
              </w:rPr>
            </w:pPr>
            <w:r w:rsidRPr="003F2515">
              <w:rPr>
                <w:rFonts w:ascii="Calibri" w:eastAsia="Times New Roman" w:hAnsi="Calibri" w:cs="Calibri"/>
                <w:color w:val="00B050"/>
                <w:lang w:eastAsia="sk-SK"/>
              </w:rPr>
              <w:t>Výber z viacerých možností / predvyplnené, ak výzva neumožňuje výber z</w:t>
            </w:r>
            <w:r w:rsidR="00456AF7">
              <w:rPr>
                <w:rFonts w:ascii="Calibri" w:eastAsia="Times New Roman" w:hAnsi="Calibri" w:cs="Calibri"/>
                <w:color w:val="00B050"/>
                <w:lang w:eastAsia="sk-SK"/>
              </w:rPr>
              <w:t> </w:t>
            </w:r>
            <w:r w:rsidRPr="003F2515">
              <w:rPr>
                <w:rFonts w:ascii="Calibri" w:eastAsia="Times New Roman" w:hAnsi="Calibri" w:cs="Calibri"/>
                <w:color w:val="00B050"/>
                <w:lang w:eastAsia="sk-SK"/>
              </w:rPr>
              <w:t>viacerých</w:t>
            </w:r>
          </w:p>
          <w:p w14:paraId="4D487D10" w14:textId="5CFB1D0B" w:rsidR="00456AF7" w:rsidRPr="00456AF7" w:rsidRDefault="00456AF7" w:rsidP="00E32F09">
            <w:pPr>
              <w:spacing w:after="0" w:line="240" w:lineRule="auto"/>
              <w:rPr>
                <w:rFonts w:ascii="Calibri" w:eastAsia="Times New Roman" w:hAnsi="Calibri" w:cs="Calibri"/>
                <w:i/>
                <w:iCs/>
                <w:color w:val="0070C0"/>
                <w:sz w:val="18"/>
                <w:szCs w:val="18"/>
                <w:lang w:eastAsia="sk-SK"/>
              </w:rPr>
            </w:pPr>
            <w:r w:rsidRPr="00BA2C4A">
              <w:rPr>
                <w:rFonts w:ascii="Calibri" w:eastAsia="Times New Roman" w:hAnsi="Calibri" w:cs="Calibri"/>
                <w:i/>
                <w:iCs/>
                <w:color w:val="0070C0"/>
                <w:sz w:val="18"/>
                <w:szCs w:val="18"/>
                <w:lang w:eastAsia="sk-SK"/>
              </w:rPr>
              <w:t xml:space="preserve">Žiadateľ vyberie možnosť: </w:t>
            </w:r>
            <w:r w:rsidRPr="00BA2C4A">
              <w:rPr>
                <w:rFonts w:ascii="Calibri" w:eastAsia="Times New Roman" w:hAnsi="Calibri" w:cs="Calibri"/>
                <w:b/>
                <w:bCs/>
                <w:i/>
                <w:iCs/>
                <w:color w:val="0070C0"/>
                <w:sz w:val="18"/>
                <w:szCs w:val="18"/>
                <w:lang w:eastAsia="sk-SK"/>
              </w:rPr>
              <w:t>11. Žiadny príspevok k makroregionálnym stratégiám a stratégiám pre morské oblasti</w:t>
            </w:r>
          </w:p>
        </w:tc>
      </w:tr>
    </w:tbl>
    <w:p w14:paraId="66C3147E" w14:textId="77777777" w:rsidR="008C6495" w:rsidRDefault="008C6495" w:rsidP="00E97C4E">
      <w:pPr>
        <w:pStyle w:val="Nadpis2"/>
        <w:jc w:val="left"/>
      </w:pPr>
    </w:p>
    <w:p w14:paraId="210D11D2" w14:textId="7205E22F" w:rsidR="00252072" w:rsidRDefault="00252072" w:rsidP="007657D5">
      <w:pPr>
        <w:pStyle w:val="Nadpis2"/>
        <w:numPr>
          <w:ilvl w:val="0"/>
          <w:numId w:val="1"/>
        </w:numPr>
      </w:pPr>
      <w:r w:rsidRPr="00252072">
        <w:t>Miesto realizácie projektu</w:t>
      </w:r>
    </w:p>
    <w:p w14:paraId="259C3795" w14:textId="73221117" w:rsidR="00CB473D" w:rsidRPr="00CB473D" w:rsidRDefault="00CB473D" w:rsidP="00CB473D">
      <w:pPr>
        <w:rPr>
          <w:i/>
          <w:iCs/>
          <w:color w:val="0070C0"/>
          <w:sz w:val="18"/>
          <w:szCs w:val="18"/>
        </w:rPr>
      </w:pPr>
      <w:r>
        <w:rPr>
          <w:i/>
          <w:iCs/>
          <w:color w:val="0070C0"/>
          <w:sz w:val="18"/>
          <w:szCs w:val="18"/>
        </w:rPr>
        <w:t xml:space="preserve">Žiadateľ definuje miesto realizácie projektu na najnižšiu možnú úroveň. V prípade investičných projektov sa miestom realizácie projektu rozumie </w:t>
      </w:r>
      <w:r w:rsidRPr="6F72C4F0">
        <w:rPr>
          <w:i/>
          <w:iCs/>
          <w:color w:val="0070C0"/>
          <w:sz w:val="18"/>
          <w:szCs w:val="18"/>
        </w:rPr>
        <w:t>miesto fyzickej realizácie, t. j. miestom realizácie projektu sa rozumie miesto, kde sú umiestnené a využívané výstupy investičných aktivít projektu. 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 Kategória regiónu sa vypĺňa v súlade s miestom realizácie projektu.</w:t>
      </w:r>
    </w:p>
    <w:tbl>
      <w:tblPr>
        <w:tblW w:w="11168" w:type="dxa"/>
        <w:tblInd w:w="-1003"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790464" w:rsidRPr="00252072" w14:paraId="7E8F362E" w14:textId="77777777" w:rsidTr="00790464">
        <w:trPr>
          <w:trHeight w:val="539"/>
        </w:trPr>
        <w:tc>
          <w:tcPr>
            <w:tcW w:w="4365" w:type="dxa"/>
            <w:shd w:val="clear" w:color="auto" w:fill="DEEAF6" w:themeFill="accent1" w:themeFillTint="33"/>
            <w:vAlign w:val="center"/>
            <w:hideMark/>
          </w:tcPr>
          <w:p w14:paraId="0D716F19" w14:textId="77777777" w:rsidR="00252072" w:rsidRPr="00252072" w:rsidRDefault="00252072" w:rsidP="00252072">
            <w:pPr>
              <w:spacing w:after="0" w:line="240" w:lineRule="auto"/>
              <w:rPr>
                <w:rFonts w:ascii="Calibri" w:eastAsia="Times New Roman" w:hAnsi="Calibri" w:cs="Calibri"/>
                <w:b/>
                <w:bCs/>
                <w:color w:val="000000"/>
                <w:lang w:eastAsia="sk-SK"/>
              </w:rPr>
            </w:pPr>
            <w:r w:rsidRPr="00252072">
              <w:rPr>
                <w:rFonts w:ascii="Calibri" w:eastAsia="Times New Roman" w:hAnsi="Calibri" w:cs="Calibri"/>
                <w:b/>
                <w:bCs/>
                <w:color w:val="000000"/>
                <w:lang w:eastAsia="sk-SK"/>
              </w:rPr>
              <w:t>P.č.</w:t>
            </w:r>
          </w:p>
        </w:tc>
        <w:tc>
          <w:tcPr>
            <w:tcW w:w="6803" w:type="dxa"/>
            <w:shd w:val="clear" w:color="auto" w:fill="auto"/>
            <w:vAlign w:val="center"/>
            <w:hideMark/>
          </w:tcPr>
          <w:p w14:paraId="53BFC256" w14:textId="77777777" w:rsidR="00252072" w:rsidRPr="00252072" w:rsidRDefault="00252072" w:rsidP="00252072">
            <w:pPr>
              <w:spacing w:after="0" w:line="240" w:lineRule="auto"/>
              <w:rPr>
                <w:rFonts w:ascii="Calibri" w:eastAsia="Times New Roman" w:hAnsi="Calibri" w:cs="Calibri"/>
                <w:color w:val="00B050"/>
                <w:lang w:eastAsia="sk-SK"/>
              </w:rPr>
            </w:pPr>
            <w:r w:rsidRPr="00252072">
              <w:rPr>
                <w:rFonts w:ascii="Calibri" w:eastAsia="Times New Roman" w:hAnsi="Calibri" w:cs="Calibri"/>
                <w:color w:val="00B050"/>
                <w:lang w:eastAsia="sk-SK"/>
              </w:rPr>
              <w:t>Automaticky vyplnené</w:t>
            </w:r>
          </w:p>
        </w:tc>
      </w:tr>
      <w:tr w:rsidR="00790464" w:rsidRPr="00252072" w14:paraId="6CC2B451" w14:textId="77777777" w:rsidTr="00790464">
        <w:trPr>
          <w:trHeight w:val="406"/>
        </w:trPr>
        <w:tc>
          <w:tcPr>
            <w:tcW w:w="4365" w:type="dxa"/>
            <w:shd w:val="clear" w:color="auto" w:fill="DEEAF6" w:themeFill="accent1" w:themeFillTint="33"/>
            <w:vAlign w:val="center"/>
            <w:hideMark/>
          </w:tcPr>
          <w:p w14:paraId="571E73DA" w14:textId="77777777" w:rsidR="00252072" w:rsidRPr="00252072" w:rsidRDefault="00252072" w:rsidP="00252072">
            <w:pPr>
              <w:spacing w:after="0" w:line="240" w:lineRule="auto"/>
              <w:rPr>
                <w:rFonts w:ascii="Calibri" w:eastAsia="Times New Roman" w:hAnsi="Calibri" w:cs="Calibri"/>
                <w:b/>
                <w:bCs/>
                <w:color w:val="000000"/>
                <w:lang w:eastAsia="sk-SK"/>
              </w:rPr>
            </w:pPr>
            <w:r w:rsidRPr="00252072">
              <w:rPr>
                <w:rFonts w:ascii="Calibri" w:eastAsia="Times New Roman" w:hAnsi="Calibri" w:cs="Calibri"/>
                <w:b/>
                <w:bCs/>
                <w:color w:val="000000"/>
                <w:lang w:eastAsia="sk-SK"/>
              </w:rPr>
              <w:t>Štát</w:t>
            </w:r>
          </w:p>
        </w:tc>
        <w:tc>
          <w:tcPr>
            <w:tcW w:w="6803" w:type="dxa"/>
            <w:shd w:val="clear" w:color="auto" w:fill="auto"/>
            <w:vAlign w:val="center"/>
            <w:hideMark/>
          </w:tcPr>
          <w:p w14:paraId="464F56D3" w14:textId="77777777" w:rsidR="00252072" w:rsidRPr="00252072" w:rsidRDefault="00252072" w:rsidP="00252072">
            <w:pPr>
              <w:spacing w:after="0" w:line="240" w:lineRule="auto"/>
              <w:rPr>
                <w:rFonts w:ascii="Calibri" w:eastAsia="Times New Roman" w:hAnsi="Calibri" w:cs="Calibri"/>
                <w:color w:val="FF0000"/>
                <w:lang w:eastAsia="sk-SK"/>
              </w:rPr>
            </w:pPr>
            <w:r w:rsidRPr="00252072">
              <w:rPr>
                <w:rFonts w:ascii="Calibri" w:eastAsia="Times New Roman" w:hAnsi="Calibri" w:cs="Calibri"/>
                <w:color w:val="FF0000"/>
                <w:lang w:eastAsia="sk-SK"/>
              </w:rPr>
              <w:t>Vypĺňa žiadateľ</w:t>
            </w:r>
          </w:p>
        </w:tc>
      </w:tr>
      <w:tr w:rsidR="00790464" w:rsidRPr="00252072" w14:paraId="06C5060E" w14:textId="77777777" w:rsidTr="00790464">
        <w:trPr>
          <w:trHeight w:val="526"/>
        </w:trPr>
        <w:tc>
          <w:tcPr>
            <w:tcW w:w="4365" w:type="dxa"/>
            <w:shd w:val="clear" w:color="auto" w:fill="DEEAF6" w:themeFill="accent1" w:themeFillTint="33"/>
            <w:vAlign w:val="center"/>
            <w:hideMark/>
          </w:tcPr>
          <w:p w14:paraId="048C7533" w14:textId="77777777" w:rsidR="00252072" w:rsidRPr="00252072" w:rsidRDefault="00252072" w:rsidP="00252072">
            <w:pPr>
              <w:spacing w:after="0" w:line="240" w:lineRule="auto"/>
              <w:rPr>
                <w:rFonts w:ascii="Calibri" w:eastAsia="Times New Roman" w:hAnsi="Calibri" w:cs="Calibri"/>
                <w:b/>
                <w:bCs/>
                <w:color w:val="000000"/>
                <w:lang w:eastAsia="sk-SK"/>
              </w:rPr>
            </w:pPr>
            <w:r w:rsidRPr="00252072">
              <w:rPr>
                <w:rFonts w:ascii="Calibri" w:eastAsia="Times New Roman" w:hAnsi="Calibri" w:cs="Calibri"/>
                <w:b/>
                <w:bCs/>
                <w:color w:val="000000"/>
                <w:lang w:eastAsia="sk-SK"/>
              </w:rPr>
              <w:t>Región (NUTS II)</w:t>
            </w:r>
          </w:p>
        </w:tc>
        <w:tc>
          <w:tcPr>
            <w:tcW w:w="6803" w:type="dxa"/>
            <w:shd w:val="clear" w:color="auto" w:fill="auto"/>
            <w:vAlign w:val="center"/>
            <w:hideMark/>
          </w:tcPr>
          <w:p w14:paraId="1B78DD0D" w14:textId="77777777" w:rsidR="00252072" w:rsidRPr="00252072" w:rsidRDefault="00252072" w:rsidP="00252072">
            <w:pPr>
              <w:spacing w:after="0" w:line="240" w:lineRule="auto"/>
              <w:rPr>
                <w:rFonts w:ascii="Calibri" w:eastAsia="Times New Roman" w:hAnsi="Calibri" w:cs="Calibri"/>
                <w:color w:val="FF0000"/>
                <w:lang w:eastAsia="sk-SK"/>
              </w:rPr>
            </w:pPr>
            <w:r w:rsidRPr="00252072">
              <w:rPr>
                <w:rFonts w:ascii="Calibri" w:eastAsia="Times New Roman" w:hAnsi="Calibri" w:cs="Calibri"/>
                <w:color w:val="FF0000"/>
                <w:lang w:eastAsia="sk-SK"/>
              </w:rPr>
              <w:t>Vypĺňa žiadateľ</w:t>
            </w:r>
          </w:p>
        </w:tc>
      </w:tr>
      <w:tr w:rsidR="00292ED8" w:rsidRPr="00252072" w14:paraId="4BDA4D71" w14:textId="77777777" w:rsidTr="00E8133D">
        <w:trPr>
          <w:trHeight w:val="524"/>
        </w:trPr>
        <w:tc>
          <w:tcPr>
            <w:tcW w:w="4365" w:type="dxa"/>
            <w:shd w:val="clear" w:color="auto" w:fill="DEEAF6" w:themeFill="accent1" w:themeFillTint="33"/>
            <w:vAlign w:val="center"/>
          </w:tcPr>
          <w:p w14:paraId="4F8601C1" w14:textId="77777777" w:rsidR="00292ED8" w:rsidRPr="00252072" w:rsidRDefault="00292ED8" w:rsidP="00252072">
            <w:pPr>
              <w:spacing w:after="0" w:line="240" w:lineRule="auto"/>
              <w:rPr>
                <w:rFonts w:ascii="Calibri" w:eastAsia="Times New Roman" w:hAnsi="Calibri" w:cs="Calibri"/>
                <w:b/>
                <w:bCs/>
                <w:color w:val="000000"/>
                <w:lang w:eastAsia="sk-SK"/>
              </w:rPr>
            </w:pPr>
            <w:r w:rsidRPr="00DE377F">
              <w:rPr>
                <w:b/>
                <w:bCs/>
              </w:rPr>
              <w:t>Vyšší územný celok</w:t>
            </w:r>
            <w:r>
              <w:rPr>
                <w:b/>
                <w:bCs/>
              </w:rPr>
              <w:t>(NUTS III)</w:t>
            </w:r>
            <w:r w:rsidRPr="00DE377F">
              <w:rPr>
                <w:b/>
                <w:bCs/>
              </w:rPr>
              <w:t>:</w:t>
            </w:r>
          </w:p>
        </w:tc>
        <w:tc>
          <w:tcPr>
            <w:tcW w:w="6803" w:type="dxa"/>
            <w:shd w:val="clear" w:color="auto" w:fill="auto"/>
            <w:vAlign w:val="center"/>
          </w:tcPr>
          <w:p w14:paraId="62FE2B91" w14:textId="77777777" w:rsidR="00292ED8" w:rsidRPr="00252072" w:rsidRDefault="00292ED8" w:rsidP="00252072">
            <w:pPr>
              <w:spacing w:after="0" w:line="240" w:lineRule="auto"/>
              <w:rPr>
                <w:rFonts w:ascii="Calibri" w:eastAsia="Times New Roman" w:hAnsi="Calibri" w:cs="Calibri"/>
                <w:color w:val="FF0000"/>
                <w:lang w:eastAsia="sk-SK"/>
              </w:rPr>
            </w:pPr>
            <w:r w:rsidRPr="00252072">
              <w:rPr>
                <w:rFonts w:ascii="Calibri" w:eastAsia="Times New Roman" w:hAnsi="Calibri" w:cs="Calibri"/>
                <w:color w:val="FF0000"/>
                <w:lang w:eastAsia="sk-SK"/>
              </w:rPr>
              <w:t>Vypĺňa žiadateľ - ak relevantné</w:t>
            </w:r>
          </w:p>
        </w:tc>
      </w:tr>
      <w:tr w:rsidR="00292ED8" w:rsidRPr="00252072" w14:paraId="649FC355" w14:textId="77777777" w:rsidTr="00790464">
        <w:trPr>
          <w:trHeight w:val="386"/>
        </w:trPr>
        <w:tc>
          <w:tcPr>
            <w:tcW w:w="4365" w:type="dxa"/>
            <w:shd w:val="clear" w:color="auto" w:fill="DEEAF6" w:themeFill="accent1" w:themeFillTint="33"/>
            <w:vAlign w:val="center"/>
          </w:tcPr>
          <w:p w14:paraId="10D9B3E2" w14:textId="05B18A5D" w:rsidR="00292ED8" w:rsidRPr="00DE377F" w:rsidRDefault="00292ED8" w:rsidP="00252072">
            <w:pPr>
              <w:spacing w:after="0" w:line="240" w:lineRule="auto"/>
              <w:rPr>
                <w:b/>
                <w:bCs/>
              </w:rPr>
            </w:pPr>
            <w:r>
              <w:rPr>
                <w:b/>
                <w:bCs/>
              </w:rPr>
              <w:t>Okres</w:t>
            </w:r>
            <w:r w:rsidR="0018582B">
              <w:rPr>
                <w:b/>
                <w:bCs/>
              </w:rPr>
              <w:t xml:space="preserve"> (LAU 1)</w:t>
            </w:r>
          </w:p>
        </w:tc>
        <w:tc>
          <w:tcPr>
            <w:tcW w:w="6803" w:type="dxa"/>
            <w:shd w:val="clear" w:color="auto" w:fill="auto"/>
            <w:vAlign w:val="center"/>
          </w:tcPr>
          <w:p w14:paraId="0AD691B0" w14:textId="77777777" w:rsidR="00292ED8" w:rsidRPr="00252072" w:rsidRDefault="00292ED8" w:rsidP="00252072">
            <w:pPr>
              <w:spacing w:after="0" w:line="240" w:lineRule="auto"/>
              <w:rPr>
                <w:rFonts w:ascii="Calibri" w:eastAsia="Times New Roman" w:hAnsi="Calibri" w:cs="Calibri"/>
                <w:color w:val="FF0000"/>
                <w:lang w:eastAsia="sk-SK"/>
              </w:rPr>
            </w:pPr>
            <w:r w:rsidRPr="00252072">
              <w:rPr>
                <w:rFonts w:ascii="Calibri" w:eastAsia="Times New Roman" w:hAnsi="Calibri" w:cs="Calibri"/>
                <w:color w:val="FF0000"/>
                <w:lang w:eastAsia="sk-SK"/>
              </w:rPr>
              <w:t>Vypĺňa žiadateľ - ak relevantné</w:t>
            </w:r>
          </w:p>
        </w:tc>
      </w:tr>
      <w:tr w:rsidR="00292ED8" w:rsidRPr="00252072" w14:paraId="2B9D0594" w14:textId="77777777" w:rsidTr="00E8133D">
        <w:trPr>
          <w:trHeight w:val="396"/>
        </w:trPr>
        <w:tc>
          <w:tcPr>
            <w:tcW w:w="4365" w:type="dxa"/>
            <w:shd w:val="clear" w:color="auto" w:fill="DEEAF6" w:themeFill="accent1" w:themeFillTint="33"/>
            <w:vAlign w:val="center"/>
          </w:tcPr>
          <w:p w14:paraId="60158F22" w14:textId="5DF47034" w:rsidR="00292ED8" w:rsidRPr="00DE377F" w:rsidRDefault="00292ED8" w:rsidP="0018582B">
            <w:pPr>
              <w:spacing w:after="0" w:line="240" w:lineRule="auto"/>
              <w:rPr>
                <w:b/>
                <w:bCs/>
              </w:rPr>
            </w:pPr>
            <w:r>
              <w:rPr>
                <w:b/>
                <w:bCs/>
              </w:rPr>
              <w:t>Obec</w:t>
            </w:r>
            <w:r w:rsidR="0018582B">
              <w:rPr>
                <w:b/>
                <w:bCs/>
              </w:rPr>
              <w:t xml:space="preserve"> (LAU 2)</w:t>
            </w:r>
          </w:p>
        </w:tc>
        <w:tc>
          <w:tcPr>
            <w:tcW w:w="6803" w:type="dxa"/>
            <w:shd w:val="clear" w:color="auto" w:fill="auto"/>
            <w:vAlign w:val="center"/>
          </w:tcPr>
          <w:p w14:paraId="362103D6" w14:textId="77777777" w:rsidR="00292ED8" w:rsidRPr="00252072" w:rsidRDefault="00292ED8" w:rsidP="00252072">
            <w:pPr>
              <w:spacing w:after="0" w:line="240" w:lineRule="auto"/>
              <w:rPr>
                <w:rFonts w:ascii="Calibri" w:eastAsia="Times New Roman" w:hAnsi="Calibri" w:cs="Calibri"/>
                <w:color w:val="FF0000"/>
                <w:lang w:eastAsia="sk-SK"/>
              </w:rPr>
            </w:pPr>
            <w:r w:rsidRPr="00252072">
              <w:rPr>
                <w:rFonts w:ascii="Calibri" w:eastAsia="Times New Roman" w:hAnsi="Calibri" w:cs="Calibri"/>
                <w:color w:val="FF0000"/>
                <w:lang w:eastAsia="sk-SK"/>
              </w:rPr>
              <w:t>Vypĺňa žiadateľ - ak relevantné</w:t>
            </w:r>
          </w:p>
        </w:tc>
      </w:tr>
      <w:tr w:rsidR="005074F7" w:rsidRPr="00252072" w14:paraId="4E58121C" w14:textId="77777777" w:rsidTr="00E8133D">
        <w:trPr>
          <w:trHeight w:val="396"/>
        </w:trPr>
        <w:tc>
          <w:tcPr>
            <w:tcW w:w="4365" w:type="dxa"/>
            <w:shd w:val="clear" w:color="auto" w:fill="DEEAF6" w:themeFill="accent1" w:themeFillTint="33"/>
            <w:vAlign w:val="center"/>
          </w:tcPr>
          <w:p w14:paraId="5CB117A8" w14:textId="0BB0876C" w:rsidR="005074F7" w:rsidRDefault="005074F7" w:rsidP="005074F7">
            <w:pPr>
              <w:spacing w:after="0" w:line="240" w:lineRule="auto"/>
              <w:rPr>
                <w:b/>
                <w:bCs/>
              </w:rPr>
            </w:pPr>
            <w:r>
              <w:rPr>
                <w:b/>
                <w:bCs/>
              </w:rPr>
              <w:t xml:space="preserve">Kategória regiónov </w:t>
            </w:r>
          </w:p>
        </w:tc>
        <w:tc>
          <w:tcPr>
            <w:tcW w:w="6803" w:type="dxa"/>
            <w:shd w:val="clear" w:color="auto" w:fill="auto"/>
            <w:vAlign w:val="center"/>
          </w:tcPr>
          <w:p w14:paraId="10E578CD" w14:textId="330111C8" w:rsidR="005074F7" w:rsidRPr="00252072" w:rsidRDefault="005074F7" w:rsidP="005074F7">
            <w:pPr>
              <w:spacing w:after="0" w:line="240" w:lineRule="auto"/>
              <w:rPr>
                <w:rFonts w:ascii="Calibri" w:eastAsia="Times New Roman" w:hAnsi="Calibri" w:cs="Calibri"/>
                <w:color w:val="FF0000"/>
                <w:lang w:eastAsia="sk-SK"/>
              </w:rPr>
            </w:pPr>
            <w:r w:rsidRPr="00252072">
              <w:rPr>
                <w:rFonts w:ascii="Calibri" w:eastAsia="Times New Roman" w:hAnsi="Calibri" w:cs="Calibri"/>
                <w:color w:val="00B050"/>
                <w:lang w:eastAsia="sk-SK"/>
              </w:rPr>
              <w:t>Automaticky vyplnené</w:t>
            </w:r>
          </w:p>
        </w:tc>
      </w:tr>
      <w:tr w:rsidR="005074F7" w:rsidRPr="00252072" w14:paraId="7AFE389E" w14:textId="77777777" w:rsidTr="00E97C4E">
        <w:trPr>
          <w:trHeight w:val="503"/>
        </w:trPr>
        <w:tc>
          <w:tcPr>
            <w:tcW w:w="4365" w:type="dxa"/>
            <w:shd w:val="clear" w:color="auto" w:fill="DEEAF6" w:themeFill="accent1" w:themeFillTint="33"/>
            <w:noWrap/>
            <w:vAlign w:val="center"/>
            <w:hideMark/>
          </w:tcPr>
          <w:p w14:paraId="41EBDAA1" w14:textId="77777777" w:rsidR="005074F7" w:rsidRPr="00252072" w:rsidRDefault="005074F7" w:rsidP="005074F7">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Poznámka k miestu realizácie:</w:t>
            </w:r>
          </w:p>
        </w:tc>
        <w:tc>
          <w:tcPr>
            <w:tcW w:w="6803" w:type="dxa"/>
            <w:shd w:val="clear" w:color="auto" w:fill="auto"/>
            <w:vAlign w:val="center"/>
            <w:hideMark/>
          </w:tcPr>
          <w:p w14:paraId="102F207E" w14:textId="3F240F88" w:rsidR="005074F7" w:rsidRPr="00252072" w:rsidRDefault="005074F7" w:rsidP="005074F7">
            <w:pPr>
              <w:spacing w:after="0" w:line="240" w:lineRule="auto"/>
              <w:rPr>
                <w:rFonts w:ascii="Calibri" w:eastAsia="Times New Roman" w:hAnsi="Calibri" w:cs="Calibri"/>
                <w:color w:val="FF0000"/>
                <w:lang w:eastAsia="sk-SK"/>
              </w:rPr>
            </w:pPr>
            <w:r w:rsidRPr="00252072">
              <w:rPr>
                <w:rFonts w:ascii="Calibri" w:eastAsia="Times New Roman" w:hAnsi="Calibri" w:cs="Calibri"/>
                <w:color w:val="FF0000"/>
                <w:lang w:eastAsia="sk-SK"/>
              </w:rPr>
              <w:t>Vypĺňa žiadateľ - ak relevantné</w:t>
            </w:r>
          </w:p>
        </w:tc>
      </w:tr>
    </w:tbl>
    <w:p w14:paraId="4CF174FB" w14:textId="77777777" w:rsidR="008C6495" w:rsidRDefault="008C6495" w:rsidP="00E97C4E">
      <w:pPr>
        <w:pStyle w:val="Nadpis2"/>
        <w:jc w:val="left"/>
      </w:pPr>
    </w:p>
    <w:p w14:paraId="05CF041B" w14:textId="64F60382" w:rsidR="00252072" w:rsidRDefault="00B170A1" w:rsidP="007657D5">
      <w:pPr>
        <w:pStyle w:val="Nadpis2"/>
        <w:numPr>
          <w:ilvl w:val="0"/>
          <w:numId w:val="1"/>
        </w:numPr>
      </w:pPr>
      <w:r w:rsidRPr="00B170A1">
        <w:t>Popis projektu</w:t>
      </w:r>
    </w:p>
    <w:tbl>
      <w:tblPr>
        <w:tblW w:w="11168" w:type="dxa"/>
        <w:tblInd w:w="-100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B170A1" w:rsidRPr="00B170A1" w14:paraId="31D6CD98" w14:textId="77777777" w:rsidTr="49CC7149">
        <w:trPr>
          <w:trHeight w:val="533"/>
        </w:trPr>
        <w:tc>
          <w:tcPr>
            <w:tcW w:w="4365" w:type="dxa"/>
            <w:shd w:val="clear" w:color="auto" w:fill="DEEAF6" w:themeFill="accent1" w:themeFillTint="33"/>
            <w:vAlign w:val="center"/>
            <w:hideMark/>
          </w:tcPr>
          <w:p w14:paraId="71DD3947" w14:textId="77777777" w:rsidR="00B170A1" w:rsidRPr="00B170A1" w:rsidRDefault="00B170A1" w:rsidP="00B170A1">
            <w:pPr>
              <w:spacing w:after="0" w:line="240" w:lineRule="auto"/>
              <w:rPr>
                <w:rFonts w:ascii="Calibri" w:eastAsia="Times New Roman" w:hAnsi="Calibri" w:cs="Calibri"/>
                <w:b/>
                <w:bCs/>
                <w:color w:val="000000"/>
                <w:lang w:eastAsia="sk-SK"/>
              </w:rPr>
            </w:pPr>
            <w:r w:rsidRPr="00B170A1">
              <w:rPr>
                <w:rFonts w:ascii="Calibri" w:eastAsia="Times New Roman" w:hAnsi="Calibri" w:cs="Calibri"/>
                <w:b/>
                <w:bCs/>
                <w:color w:val="000000"/>
                <w:lang w:eastAsia="sk-SK"/>
              </w:rPr>
              <w:t>Stručný popis projektu</w:t>
            </w:r>
          </w:p>
        </w:tc>
        <w:tc>
          <w:tcPr>
            <w:tcW w:w="6803" w:type="dxa"/>
            <w:shd w:val="clear" w:color="auto" w:fill="auto"/>
            <w:vAlign w:val="center"/>
            <w:hideMark/>
          </w:tcPr>
          <w:p w14:paraId="4F54CF01" w14:textId="77777777" w:rsidR="00B170A1" w:rsidRDefault="00B170A1" w:rsidP="00B170A1">
            <w:pPr>
              <w:spacing w:after="0" w:line="240" w:lineRule="auto"/>
              <w:rPr>
                <w:rFonts w:ascii="Calibri" w:eastAsia="Times New Roman" w:hAnsi="Calibri" w:cs="Calibri"/>
                <w:color w:val="FF0000"/>
                <w:lang w:eastAsia="sk-SK"/>
              </w:rPr>
            </w:pPr>
            <w:r w:rsidRPr="00B170A1">
              <w:rPr>
                <w:rFonts w:ascii="Calibri" w:eastAsia="Times New Roman" w:hAnsi="Calibri" w:cs="Calibri"/>
                <w:color w:val="FF0000"/>
                <w:lang w:eastAsia="sk-SK"/>
              </w:rPr>
              <w:t>Vypĺňa žiadateľ</w:t>
            </w:r>
          </w:p>
          <w:p w14:paraId="050B410F" w14:textId="77777777" w:rsidR="00545543" w:rsidRDefault="00545543" w:rsidP="00545543">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 xml:space="preserve">Žiadateľ popíše stručne obsah projektu – abstrakt (v prípade schválenia bude tento rozsah podliehať zverejneniu podľa § 47 zákona č. 121/2022 Z. z.). V </w:t>
            </w:r>
            <w:r w:rsidRPr="00BA2C4A">
              <w:rPr>
                <w:rFonts w:ascii="Calibri" w:eastAsia="Times New Roman" w:hAnsi="Calibri" w:cs="Calibri"/>
                <w:i/>
                <w:iCs/>
                <w:color w:val="0070C0"/>
                <w:sz w:val="18"/>
                <w:szCs w:val="18"/>
                <w:lang w:eastAsia="sk-SK"/>
              </w:rPr>
              <w:t>popise uvedie stručnú informáciu o cieľoch projektu, aktivitách, mieste realizácie a plánovaných výsledkoch projektu.</w:t>
            </w:r>
          </w:p>
          <w:p w14:paraId="4EEB3ED8" w14:textId="1BCB8211" w:rsidR="00545543" w:rsidRPr="00545543" w:rsidRDefault="00545543" w:rsidP="00545543">
            <w:pPr>
              <w:spacing w:after="0" w:line="240" w:lineRule="auto"/>
              <w:rPr>
                <w:rFonts w:ascii="Calibri" w:eastAsia="Times New Roman" w:hAnsi="Calibri" w:cs="Calibri"/>
                <w:i/>
                <w:iCs/>
                <w:color w:val="0070C0"/>
                <w:sz w:val="18"/>
                <w:szCs w:val="18"/>
                <w:lang w:eastAsia="sk-SK"/>
              </w:rPr>
            </w:pPr>
            <w:r w:rsidRPr="00BA2C4A">
              <w:rPr>
                <w:rFonts w:ascii="Calibri" w:eastAsia="Times New Roman" w:hAnsi="Calibri" w:cs="Calibri"/>
                <w:i/>
                <w:iCs/>
                <w:color w:val="0070C0"/>
                <w:sz w:val="18"/>
                <w:szCs w:val="18"/>
                <w:lang w:eastAsia="sk-SK"/>
              </w:rPr>
              <w:t>Tento text má mať max. 2000 znakov vrátane medzier</w:t>
            </w:r>
            <w:r>
              <w:rPr>
                <w:rFonts w:ascii="Calibri" w:eastAsia="Times New Roman" w:hAnsi="Calibri" w:cs="Calibri"/>
                <w:i/>
                <w:iCs/>
                <w:color w:val="0070C0"/>
                <w:sz w:val="18"/>
                <w:szCs w:val="18"/>
                <w:lang w:eastAsia="sk-SK"/>
              </w:rPr>
              <w:t>.</w:t>
            </w:r>
          </w:p>
        </w:tc>
      </w:tr>
      <w:tr w:rsidR="0018582B" w:rsidRPr="00B170A1" w14:paraId="15BC764A" w14:textId="77777777" w:rsidTr="49CC7149">
        <w:trPr>
          <w:trHeight w:val="533"/>
        </w:trPr>
        <w:tc>
          <w:tcPr>
            <w:tcW w:w="4365" w:type="dxa"/>
            <w:shd w:val="clear" w:color="auto" w:fill="DEEAF6" w:themeFill="accent1" w:themeFillTint="33"/>
            <w:vAlign w:val="center"/>
          </w:tcPr>
          <w:p w14:paraId="4A2BEB21" w14:textId="704B82E4" w:rsidR="0018582B" w:rsidRPr="00B170A1" w:rsidRDefault="00520F99" w:rsidP="00B170A1">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 xml:space="preserve">7.1 </w:t>
            </w:r>
            <w:r w:rsidR="0018582B" w:rsidRPr="00B170A1">
              <w:rPr>
                <w:rFonts w:ascii="Calibri" w:eastAsia="Times New Roman" w:hAnsi="Calibri" w:cs="Calibri"/>
                <w:b/>
                <w:bCs/>
                <w:color w:val="000000"/>
                <w:lang w:eastAsia="sk-SK"/>
              </w:rPr>
              <w:t>Účel projektu a jeho očakávané výsledky</w:t>
            </w:r>
          </w:p>
        </w:tc>
        <w:tc>
          <w:tcPr>
            <w:tcW w:w="6803" w:type="dxa"/>
            <w:shd w:val="clear" w:color="auto" w:fill="auto"/>
            <w:vAlign w:val="center"/>
          </w:tcPr>
          <w:p w14:paraId="0459E289" w14:textId="77777777" w:rsidR="0018582B" w:rsidRDefault="0018582B" w:rsidP="00B170A1">
            <w:pPr>
              <w:spacing w:after="0" w:line="240" w:lineRule="auto"/>
              <w:rPr>
                <w:rFonts w:ascii="Calibri" w:eastAsia="Times New Roman" w:hAnsi="Calibri" w:cs="Calibri"/>
                <w:color w:val="FF0000"/>
                <w:lang w:eastAsia="sk-SK"/>
              </w:rPr>
            </w:pPr>
            <w:r w:rsidRPr="00B170A1">
              <w:rPr>
                <w:rFonts w:ascii="Calibri" w:eastAsia="Times New Roman" w:hAnsi="Calibri" w:cs="Calibri"/>
                <w:color w:val="FF0000"/>
                <w:lang w:eastAsia="sk-SK"/>
              </w:rPr>
              <w:t>Vypĺňa žiadateľ</w:t>
            </w:r>
          </w:p>
          <w:p w14:paraId="474EB331" w14:textId="77777777" w:rsidR="00545543" w:rsidRDefault="00545543" w:rsidP="00B170A1">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Žiadateľ popíše účel (cieľ) projektu a očakávané výsledky, ktoré realizácia projektu prinesie.</w:t>
            </w:r>
          </w:p>
          <w:p w14:paraId="15AFB1DF" w14:textId="77777777" w:rsidR="00545543" w:rsidRDefault="00545543" w:rsidP="00B170A1">
            <w:pPr>
              <w:spacing w:after="0" w:line="240" w:lineRule="auto"/>
              <w:rPr>
                <w:rFonts w:ascii="Calibri" w:eastAsia="Times New Roman" w:hAnsi="Calibri" w:cs="Calibri"/>
                <w:i/>
                <w:iCs/>
                <w:color w:val="0070C0"/>
                <w:sz w:val="18"/>
                <w:szCs w:val="18"/>
                <w:lang w:eastAsia="sk-SK"/>
              </w:rPr>
            </w:pPr>
          </w:p>
          <w:p w14:paraId="630B430E" w14:textId="77777777" w:rsidR="00545543" w:rsidRDefault="00545543" w:rsidP="00B170A1">
            <w:pPr>
              <w:spacing w:after="0" w:line="240" w:lineRule="auto"/>
              <w:rPr>
                <w:rFonts w:ascii="Calibri" w:eastAsia="Times New Roman" w:hAnsi="Calibri" w:cs="Calibri"/>
                <w:b/>
                <w:bCs/>
                <w:color w:val="0070C0"/>
                <w:sz w:val="18"/>
                <w:szCs w:val="18"/>
                <w:lang w:eastAsia="sk-SK"/>
              </w:rPr>
            </w:pPr>
            <w:r w:rsidRPr="00545543">
              <w:rPr>
                <w:rFonts w:ascii="Calibri" w:eastAsia="Times New Roman" w:hAnsi="Calibri" w:cs="Calibri"/>
                <w:b/>
                <w:bCs/>
                <w:color w:val="0070C0"/>
                <w:sz w:val="18"/>
                <w:szCs w:val="18"/>
                <w:lang w:eastAsia="sk-SK"/>
              </w:rPr>
              <w:t>Ciele projektu</w:t>
            </w:r>
          </w:p>
          <w:p w14:paraId="3B45BED6" w14:textId="77777777" w:rsidR="00545543" w:rsidRDefault="00545543" w:rsidP="00B170A1">
            <w:pPr>
              <w:spacing w:after="0" w:line="240" w:lineRule="auto"/>
              <w:rPr>
                <w:rFonts w:ascii="Calibri" w:eastAsia="Times New Roman" w:hAnsi="Calibri" w:cs="Calibri"/>
                <w:i/>
                <w:iCs/>
                <w:color w:val="0070C0"/>
                <w:sz w:val="18"/>
                <w:szCs w:val="18"/>
                <w:lang w:eastAsia="sk-SK"/>
              </w:rPr>
            </w:pPr>
          </w:p>
          <w:p w14:paraId="0BD26020" w14:textId="654ABDA9" w:rsidR="00545543" w:rsidRDefault="00545543" w:rsidP="226D5382">
            <w:pPr>
              <w:spacing w:after="0" w:line="240" w:lineRule="auto"/>
              <w:rPr>
                <w:rFonts w:ascii="Calibri" w:eastAsia="Times New Roman" w:hAnsi="Calibri" w:cs="Calibri"/>
                <w:i/>
                <w:iCs/>
                <w:color w:val="0070C0"/>
                <w:sz w:val="18"/>
                <w:szCs w:val="18"/>
                <w:lang w:eastAsia="sk-SK"/>
              </w:rPr>
            </w:pPr>
            <w:r w:rsidRPr="226D5382">
              <w:rPr>
                <w:rFonts w:ascii="Calibri" w:eastAsia="Times New Roman" w:hAnsi="Calibri" w:cs="Calibri"/>
                <w:i/>
                <w:iCs/>
                <w:color w:val="0070C0"/>
                <w:sz w:val="18"/>
                <w:szCs w:val="18"/>
                <w:lang w:eastAsia="sk-SK"/>
              </w:rPr>
              <w:t>Žiadateľ uvedie ciele projektu, t. j. očakávaný cieľový stav riešeného problému</w:t>
            </w:r>
            <w:r w:rsidR="35012EAB" w:rsidRPr="226D5382">
              <w:rPr>
                <w:rFonts w:ascii="Calibri" w:eastAsia="Times New Roman" w:hAnsi="Calibri" w:cs="Calibri"/>
                <w:i/>
                <w:iCs/>
                <w:color w:val="0070C0"/>
                <w:sz w:val="18"/>
                <w:szCs w:val="18"/>
                <w:lang w:eastAsia="sk-SK"/>
              </w:rPr>
              <w:t xml:space="preserve"> a</w:t>
            </w:r>
            <w:r w:rsidR="3D4042A7" w:rsidRPr="226D5382">
              <w:rPr>
                <w:rFonts w:ascii="Calibri" w:eastAsia="Times New Roman" w:hAnsi="Calibri" w:cs="Calibri"/>
                <w:i/>
                <w:iCs/>
                <w:color w:val="0070C0"/>
                <w:sz w:val="18"/>
                <w:szCs w:val="18"/>
                <w:lang w:eastAsia="sk-SK"/>
              </w:rPr>
              <w:t xml:space="preserve"> </w:t>
            </w:r>
            <w:r w:rsidR="001865CA">
              <w:rPr>
                <w:rFonts w:ascii="Calibri" w:eastAsia="Times New Roman" w:hAnsi="Calibri" w:cs="Calibri"/>
                <w:i/>
                <w:iCs/>
                <w:color w:val="0070C0"/>
                <w:sz w:val="18"/>
                <w:szCs w:val="18"/>
                <w:lang w:eastAsia="sk-SK"/>
              </w:rPr>
              <w:t>pri</w:t>
            </w:r>
            <w:r w:rsidRPr="226D5382">
              <w:rPr>
                <w:rFonts w:ascii="Calibri" w:eastAsia="Times New Roman" w:hAnsi="Calibri" w:cs="Calibri"/>
                <w:i/>
                <w:iCs/>
                <w:color w:val="0070C0"/>
                <w:sz w:val="18"/>
                <w:szCs w:val="18"/>
                <w:lang w:eastAsia="sk-SK"/>
              </w:rPr>
              <w:t> každ</w:t>
            </w:r>
            <w:r w:rsidR="001865CA">
              <w:rPr>
                <w:rFonts w:ascii="Calibri" w:eastAsia="Times New Roman" w:hAnsi="Calibri" w:cs="Calibri"/>
                <w:i/>
                <w:iCs/>
                <w:color w:val="0070C0"/>
                <w:sz w:val="18"/>
                <w:szCs w:val="18"/>
                <w:lang w:eastAsia="sk-SK"/>
              </w:rPr>
              <w:t>om</w:t>
            </w:r>
            <w:r w:rsidRPr="226D5382">
              <w:rPr>
                <w:rFonts w:ascii="Calibri" w:eastAsia="Times New Roman" w:hAnsi="Calibri" w:cs="Calibri"/>
                <w:i/>
                <w:iCs/>
                <w:color w:val="0070C0"/>
                <w:sz w:val="18"/>
                <w:szCs w:val="18"/>
                <w:lang w:eastAsia="sk-SK"/>
              </w:rPr>
              <w:t xml:space="preserve"> cie</w:t>
            </w:r>
            <w:r w:rsidR="001865CA">
              <w:rPr>
                <w:rFonts w:ascii="Calibri" w:eastAsia="Times New Roman" w:hAnsi="Calibri" w:cs="Calibri"/>
                <w:i/>
                <w:iCs/>
                <w:color w:val="0070C0"/>
                <w:sz w:val="18"/>
                <w:szCs w:val="18"/>
                <w:lang w:eastAsia="sk-SK"/>
              </w:rPr>
              <w:t>li</w:t>
            </w:r>
            <w:r w:rsidRPr="226D5382">
              <w:rPr>
                <w:rFonts w:ascii="Calibri" w:eastAsia="Times New Roman" w:hAnsi="Calibri" w:cs="Calibri"/>
                <w:i/>
                <w:iCs/>
                <w:color w:val="0070C0"/>
                <w:sz w:val="18"/>
                <w:szCs w:val="18"/>
                <w:lang w:eastAsia="sk-SK"/>
              </w:rPr>
              <w:t xml:space="preserve"> uvedie, prostredníctvom ktorých aktivít (podaktivít) bude cieľ dosiahnutý. Cieľ je </w:t>
            </w:r>
            <w:r w:rsidRPr="226D5382">
              <w:rPr>
                <w:rFonts w:ascii="Calibri" w:eastAsia="Times New Roman" w:hAnsi="Calibri" w:cs="Calibri"/>
                <w:i/>
                <w:iCs/>
                <w:color w:val="0070C0"/>
                <w:sz w:val="18"/>
                <w:szCs w:val="18"/>
                <w:lang w:eastAsia="sk-SK"/>
              </w:rPr>
              <w:lastRenderedPageBreak/>
              <w:t>potrebné formulovať tak, aby bola zrejmá zmena stavu po realizácii projektu. Pri definovaní cieľa platí, že by mal byť stručný a jednoznačný. Ciele projektu musia byť jasne a zrozumiteľne popísané a v súlade so zameraním a cieľmi výzvy.</w:t>
            </w:r>
          </w:p>
          <w:p w14:paraId="20BE53B7" w14:textId="77777777" w:rsidR="00545543" w:rsidRDefault="00545543" w:rsidP="00545543">
            <w:pPr>
              <w:spacing w:after="0" w:line="240" w:lineRule="auto"/>
              <w:rPr>
                <w:rFonts w:ascii="Calibri" w:eastAsia="Times New Roman" w:hAnsi="Calibri" w:cs="Calibri"/>
                <w:i/>
                <w:iCs/>
                <w:color w:val="0070C0"/>
                <w:sz w:val="18"/>
                <w:szCs w:val="18"/>
                <w:lang w:eastAsia="sk-SK"/>
              </w:rPr>
            </w:pPr>
          </w:p>
          <w:p w14:paraId="766F431B" w14:textId="010F5C36" w:rsidR="00545543" w:rsidRPr="00270243" w:rsidRDefault="00545543" w:rsidP="00545543">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Predmetná časť je dôležitá z hľadiska posúdenia bo</w:t>
            </w:r>
            <w:r w:rsidRPr="00270243">
              <w:rPr>
                <w:rFonts w:ascii="Calibri" w:eastAsia="Times New Roman" w:hAnsi="Calibri" w:cs="Calibri"/>
                <w:i/>
                <w:iCs/>
                <w:color w:val="0070C0"/>
                <w:sz w:val="18"/>
                <w:szCs w:val="18"/>
                <w:lang w:eastAsia="sk-SK"/>
              </w:rPr>
              <w:t>dovaného kritéria.</w:t>
            </w:r>
          </w:p>
          <w:p w14:paraId="181B2D5B" w14:textId="77777777" w:rsidR="00545543" w:rsidRPr="00270243" w:rsidRDefault="00545543" w:rsidP="00545543">
            <w:pPr>
              <w:spacing w:after="0" w:line="240" w:lineRule="auto"/>
              <w:rPr>
                <w:rFonts w:ascii="Calibri" w:eastAsia="Times New Roman" w:hAnsi="Calibri" w:cs="Calibri"/>
                <w:i/>
                <w:iCs/>
                <w:color w:val="0070C0"/>
                <w:sz w:val="18"/>
                <w:szCs w:val="18"/>
                <w:lang w:eastAsia="sk-SK"/>
              </w:rPr>
            </w:pPr>
          </w:p>
          <w:p w14:paraId="64A5B7F5" w14:textId="77777777" w:rsidR="00545543" w:rsidRPr="00270243" w:rsidRDefault="00B012B2" w:rsidP="00545543">
            <w:pPr>
              <w:spacing w:after="0" w:line="240" w:lineRule="auto"/>
              <w:rPr>
                <w:rFonts w:ascii="Calibri" w:eastAsia="Times New Roman" w:hAnsi="Calibri" w:cs="Calibri"/>
                <w:b/>
                <w:bCs/>
                <w:color w:val="0070C0"/>
                <w:sz w:val="18"/>
                <w:szCs w:val="18"/>
                <w:lang w:eastAsia="sk-SK"/>
              </w:rPr>
            </w:pPr>
            <w:r w:rsidRPr="00270243">
              <w:rPr>
                <w:rFonts w:ascii="Calibri" w:eastAsia="Times New Roman" w:hAnsi="Calibri" w:cs="Calibri"/>
                <w:b/>
                <w:bCs/>
                <w:color w:val="0070C0"/>
                <w:sz w:val="18"/>
                <w:szCs w:val="18"/>
                <w:lang w:eastAsia="sk-SK"/>
              </w:rPr>
              <w:t>Dopady realizácie projektu</w:t>
            </w:r>
          </w:p>
          <w:p w14:paraId="42E23FCF" w14:textId="77777777" w:rsidR="00B012B2" w:rsidRPr="00270243" w:rsidRDefault="00B012B2" w:rsidP="00545543">
            <w:pPr>
              <w:spacing w:after="0" w:line="240" w:lineRule="auto"/>
              <w:rPr>
                <w:rFonts w:ascii="Calibri" w:eastAsia="Times New Roman" w:hAnsi="Calibri" w:cs="Calibri"/>
                <w:i/>
                <w:iCs/>
                <w:color w:val="0070C0"/>
                <w:sz w:val="18"/>
                <w:szCs w:val="18"/>
                <w:lang w:eastAsia="sk-SK"/>
              </w:rPr>
            </w:pPr>
          </w:p>
          <w:p w14:paraId="4DA71706" w14:textId="3B298A5E" w:rsidR="00B012B2" w:rsidRPr="00270243" w:rsidRDefault="00CE28D7" w:rsidP="226D5382">
            <w:pPr>
              <w:spacing w:after="0" w:line="240" w:lineRule="auto"/>
              <w:rPr>
                <w:rFonts w:ascii="Calibri" w:eastAsia="Times New Roman" w:hAnsi="Calibri" w:cs="Calibri"/>
                <w:i/>
                <w:iCs/>
                <w:color w:val="0070C0"/>
                <w:sz w:val="18"/>
                <w:szCs w:val="18"/>
                <w:lang w:eastAsia="sk-SK"/>
              </w:rPr>
            </w:pPr>
            <w:r w:rsidRPr="00270243">
              <w:rPr>
                <w:rFonts w:ascii="Calibri" w:eastAsia="Times New Roman" w:hAnsi="Calibri" w:cs="Calibri"/>
                <w:i/>
                <w:iCs/>
                <w:color w:val="0070C0"/>
                <w:sz w:val="18"/>
                <w:szCs w:val="18"/>
                <w:lang w:eastAsia="sk-SK"/>
              </w:rPr>
              <w:t>Žiadateľ ďalej zhrnie dopady realizácie projektu, a to očakávané výsledky a výstupy projektu a ich prínosy pre oblasť riešenú projektom. Očakávaný prínos by mal korešpondovať s definovanými potrebami</w:t>
            </w:r>
            <w:r w:rsidR="2BB26050" w:rsidRPr="00270243">
              <w:rPr>
                <w:rFonts w:ascii="Calibri" w:eastAsia="Times New Roman" w:hAnsi="Calibri" w:cs="Calibri"/>
                <w:i/>
                <w:iCs/>
                <w:color w:val="0070C0"/>
                <w:sz w:val="18"/>
                <w:szCs w:val="18"/>
                <w:lang w:eastAsia="sk-SK"/>
              </w:rPr>
              <w:t xml:space="preserve">. </w:t>
            </w:r>
            <w:r w:rsidR="6FD8C013" w:rsidRPr="00270243">
              <w:rPr>
                <w:rFonts w:ascii="Calibri" w:eastAsia="Times New Roman" w:hAnsi="Calibri" w:cs="Calibri"/>
                <w:i/>
                <w:iCs/>
                <w:color w:val="0070C0"/>
                <w:sz w:val="18"/>
                <w:szCs w:val="18"/>
                <w:lang w:eastAsia="sk-SK"/>
              </w:rPr>
              <w:t xml:space="preserve">Súčasťou popisu je </w:t>
            </w:r>
            <w:r w:rsidR="6A93949B" w:rsidRPr="00270243">
              <w:rPr>
                <w:rFonts w:ascii="Calibri" w:eastAsia="Times New Roman" w:hAnsi="Calibri" w:cs="Calibri"/>
                <w:i/>
                <w:iCs/>
                <w:color w:val="0070C0"/>
                <w:sz w:val="18"/>
                <w:szCs w:val="18"/>
                <w:lang w:eastAsia="sk-SK"/>
              </w:rPr>
              <w:t>aj</w:t>
            </w:r>
            <w:r w:rsidR="6FD8C013" w:rsidRPr="00270243">
              <w:rPr>
                <w:rFonts w:ascii="Calibri" w:eastAsia="Times New Roman" w:hAnsi="Calibri" w:cs="Calibri"/>
                <w:i/>
                <w:iCs/>
                <w:color w:val="0070C0"/>
                <w:sz w:val="18"/>
                <w:szCs w:val="18"/>
                <w:lang w:eastAsia="sk-SK"/>
              </w:rPr>
              <w:t xml:space="preserve"> dopad na kvalitu a rozsah služieb, ktoré budú posk</w:t>
            </w:r>
            <w:r w:rsidR="2B1C5D6D" w:rsidRPr="00270243">
              <w:rPr>
                <w:rFonts w:ascii="Calibri" w:eastAsia="Times New Roman" w:hAnsi="Calibri" w:cs="Calibri"/>
                <w:i/>
                <w:iCs/>
                <w:color w:val="0070C0"/>
                <w:sz w:val="18"/>
                <w:szCs w:val="18"/>
                <w:lang w:eastAsia="sk-SK"/>
              </w:rPr>
              <w:t xml:space="preserve">ytované </w:t>
            </w:r>
            <w:r w:rsidR="00FD11A8" w:rsidRPr="00270243">
              <w:rPr>
                <w:rFonts w:ascii="Calibri" w:eastAsia="Times New Roman" w:hAnsi="Calibri" w:cs="Calibri"/>
                <w:i/>
                <w:iCs/>
                <w:color w:val="0070C0"/>
                <w:sz w:val="18"/>
                <w:szCs w:val="18"/>
                <w:lang w:eastAsia="sk-SK"/>
              </w:rPr>
              <w:t>klientom</w:t>
            </w:r>
            <w:r w:rsidR="2B1C5D6D" w:rsidRPr="00270243">
              <w:rPr>
                <w:rFonts w:ascii="Calibri" w:eastAsia="Times New Roman" w:hAnsi="Calibri" w:cs="Calibri"/>
                <w:i/>
                <w:iCs/>
                <w:color w:val="0070C0"/>
                <w:sz w:val="18"/>
                <w:szCs w:val="18"/>
                <w:lang w:eastAsia="sk-SK"/>
              </w:rPr>
              <w:t xml:space="preserve"> (napr. </w:t>
            </w:r>
            <w:r w:rsidR="00FD11A8" w:rsidRPr="00270243">
              <w:rPr>
                <w:rFonts w:ascii="Calibri" w:eastAsia="Times New Roman" w:hAnsi="Calibri" w:cs="Calibri"/>
                <w:i/>
                <w:iCs/>
                <w:color w:val="0070C0"/>
                <w:sz w:val="18"/>
                <w:szCs w:val="18"/>
                <w:lang w:eastAsia="sk-SK"/>
              </w:rPr>
              <w:t xml:space="preserve">skvalitnenie priamej odbornej činnosti s klientelou, zlepšenie príležitosti pre multidisciplinárnu spoluprácu, metodickú činnosť a rozvoj odborných zručností </w:t>
            </w:r>
            <w:r w:rsidR="42625217" w:rsidRPr="00270243">
              <w:rPr>
                <w:rFonts w:ascii="Calibri" w:eastAsia="Times New Roman" w:hAnsi="Calibri" w:cs="Calibri"/>
                <w:i/>
                <w:iCs/>
                <w:color w:val="0070C0"/>
                <w:sz w:val="18"/>
                <w:szCs w:val="18"/>
                <w:lang w:eastAsia="sk-SK"/>
              </w:rPr>
              <w:t>a pod.).</w:t>
            </w:r>
            <w:r w:rsidR="6FD8C013" w:rsidRPr="00270243">
              <w:rPr>
                <w:rFonts w:ascii="Calibri" w:eastAsia="Times New Roman" w:hAnsi="Calibri" w:cs="Calibri"/>
                <w:i/>
                <w:iCs/>
                <w:color w:val="0070C0"/>
                <w:sz w:val="18"/>
                <w:szCs w:val="18"/>
                <w:lang w:eastAsia="sk-SK"/>
              </w:rPr>
              <w:t xml:space="preserve"> </w:t>
            </w:r>
            <w:r w:rsidRPr="00270243">
              <w:rPr>
                <w:rFonts w:ascii="Calibri" w:eastAsia="Times New Roman" w:hAnsi="Calibri" w:cs="Calibri"/>
                <w:i/>
                <w:iCs/>
                <w:color w:val="0070C0"/>
                <w:sz w:val="18"/>
                <w:szCs w:val="18"/>
                <w:lang w:eastAsia="sk-SK"/>
              </w:rPr>
              <w:t>Žiadateľ taktiež popíše dopad a prínos projektu na individuálnej úrovni, t.</w:t>
            </w:r>
            <w:r w:rsidR="5E7499A9" w:rsidRPr="00270243">
              <w:rPr>
                <w:rFonts w:ascii="Calibri" w:eastAsia="Times New Roman" w:hAnsi="Calibri" w:cs="Calibri"/>
                <w:i/>
                <w:iCs/>
                <w:color w:val="0070C0"/>
                <w:sz w:val="18"/>
                <w:szCs w:val="18"/>
                <w:lang w:eastAsia="sk-SK"/>
              </w:rPr>
              <w:t xml:space="preserve"> j</w:t>
            </w:r>
            <w:r w:rsidRPr="00270243">
              <w:rPr>
                <w:rFonts w:ascii="Calibri" w:eastAsia="Times New Roman" w:hAnsi="Calibri" w:cs="Calibri"/>
                <w:i/>
                <w:iCs/>
                <w:color w:val="0070C0"/>
                <w:sz w:val="18"/>
                <w:szCs w:val="18"/>
                <w:lang w:eastAsia="sk-SK"/>
              </w:rPr>
              <w:t>. na užívateľov výsledkov projektu (</w:t>
            </w:r>
            <w:r w:rsidR="0085465F" w:rsidRPr="00270243">
              <w:rPr>
                <w:rFonts w:ascii="Calibri" w:eastAsia="Times New Roman" w:hAnsi="Calibri" w:cs="Calibri"/>
                <w:i/>
                <w:iCs/>
                <w:color w:val="0070C0"/>
                <w:sz w:val="18"/>
                <w:szCs w:val="18"/>
                <w:lang w:eastAsia="sk-SK"/>
              </w:rPr>
              <w:t>podpora kvality, prístupnosti a dostupnosti terapeutickej starostlivosti v systéme poradenstva a prevencie realizovanej v zariadeniach poradenstva a prevencie</w:t>
            </w:r>
            <w:r w:rsidRPr="00270243">
              <w:rPr>
                <w:rFonts w:ascii="Calibri" w:eastAsia="Times New Roman" w:hAnsi="Calibri" w:cs="Calibri"/>
                <w:i/>
                <w:iCs/>
                <w:color w:val="0070C0"/>
                <w:sz w:val="18"/>
                <w:szCs w:val="18"/>
                <w:lang w:eastAsia="sk-SK"/>
              </w:rPr>
              <w:t xml:space="preserve">). </w:t>
            </w:r>
          </w:p>
          <w:p w14:paraId="6917B641" w14:textId="77777777" w:rsidR="00CE28D7" w:rsidRPr="00270243" w:rsidRDefault="00CE28D7" w:rsidP="00CE28D7">
            <w:pPr>
              <w:spacing w:after="0" w:line="240" w:lineRule="auto"/>
              <w:rPr>
                <w:rFonts w:ascii="Calibri" w:eastAsia="Times New Roman" w:hAnsi="Calibri" w:cs="Calibri"/>
                <w:i/>
                <w:iCs/>
                <w:color w:val="0070C0"/>
                <w:sz w:val="18"/>
                <w:szCs w:val="18"/>
                <w:lang w:eastAsia="sk-SK"/>
              </w:rPr>
            </w:pPr>
            <w:r w:rsidRPr="00270243">
              <w:rPr>
                <w:rFonts w:ascii="Calibri" w:eastAsia="Times New Roman" w:hAnsi="Calibri" w:cs="Calibri"/>
                <w:i/>
                <w:iCs/>
                <w:color w:val="0070C0"/>
                <w:sz w:val="18"/>
                <w:szCs w:val="18"/>
                <w:lang w:eastAsia="sk-SK"/>
              </w:rPr>
              <w:t>Z popisu dopadov musí byť zrejmý celkový posun riešenej problematiky.</w:t>
            </w:r>
          </w:p>
          <w:p w14:paraId="4DB7DC1E" w14:textId="77777777" w:rsidR="00CE28D7" w:rsidRPr="00270243" w:rsidRDefault="00CE28D7" w:rsidP="00CE28D7">
            <w:pPr>
              <w:spacing w:after="0" w:line="240" w:lineRule="auto"/>
              <w:rPr>
                <w:rFonts w:ascii="Calibri" w:eastAsia="Times New Roman" w:hAnsi="Calibri" w:cs="Calibri"/>
                <w:i/>
                <w:iCs/>
                <w:color w:val="0070C0"/>
                <w:sz w:val="18"/>
                <w:szCs w:val="18"/>
                <w:lang w:eastAsia="sk-SK"/>
              </w:rPr>
            </w:pPr>
          </w:p>
          <w:p w14:paraId="41EF490F" w14:textId="416A3F99" w:rsidR="00CE28D7" w:rsidRDefault="00CE28D7" w:rsidP="00CE28D7">
            <w:pPr>
              <w:spacing w:after="0" w:line="240" w:lineRule="auto"/>
              <w:rPr>
                <w:rFonts w:ascii="Calibri" w:eastAsia="Times New Roman" w:hAnsi="Calibri" w:cs="Calibri"/>
                <w:i/>
                <w:iCs/>
                <w:color w:val="0070C0"/>
                <w:sz w:val="18"/>
                <w:szCs w:val="18"/>
                <w:lang w:eastAsia="sk-SK"/>
              </w:rPr>
            </w:pPr>
            <w:r w:rsidRPr="00270243">
              <w:rPr>
                <w:rFonts w:ascii="Calibri" w:eastAsia="Times New Roman" w:hAnsi="Calibri" w:cs="Calibri"/>
                <w:i/>
                <w:iCs/>
                <w:color w:val="0070C0"/>
                <w:sz w:val="18"/>
                <w:szCs w:val="18"/>
                <w:lang w:eastAsia="sk-SK"/>
              </w:rPr>
              <w:t>Predmetná časť je dôležitá z hľadiska posúdenia bodovaného kritéria a vylučujúceho kritéria .</w:t>
            </w:r>
          </w:p>
          <w:p w14:paraId="11E83EC3" w14:textId="6D0958C3" w:rsidR="00CE28D7" w:rsidRPr="00B012B2" w:rsidRDefault="00CE28D7" w:rsidP="00CE28D7">
            <w:pPr>
              <w:spacing w:after="0" w:line="240" w:lineRule="auto"/>
              <w:rPr>
                <w:rFonts w:ascii="Calibri" w:eastAsia="Times New Roman" w:hAnsi="Calibri" w:cs="Calibri"/>
                <w:i/>
                <w:iCs/>
                <w:color w:val="0070C0"/>
                <w:sz w:val="18"/>
                <w:szCs w:val="18"/>
                <w:lang w:eastAsia="sk-SK"/>
              </w:rPr>
            </w:pPr>
          </w:p>
        </w:tc>
      </w:tr>
      <w:tr w:rsidR="00B170A1" w:rsidRPr="00B170A1" w14:paraId="43F99482" w14:textId="77777777" w:rsidTr="49CC7149">
        <w:trPr>
          <w:trHeight w:val="533"/>
        </w:trPr>
        <w:tc>
          <w:tcPr>
            <w:tcW w:w="4365" w:type="dxa"/>
            <w:shd w:val="clear" w:color="auto" w:fill="DEEAF6" w:themeFill="accent1" w:themeFillTint="33"/>
            <w:vAlign w:val="center"/>
            <w:hideMark/>
          </w:tcPr>
          <w:p w14:paraId="189A13FE" w14:textId="646EEB5B" w:rsidR="00B170A1" w:rsidRPr="00B170A1" w:rsidRDefault="00520F99" w:rsidP="00B170A1">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lastRenderedPageBreak/>
              <w:t xml:space="preserve">7.2 </w:t>
            </w:r>
            <w:r w:rsidR="006F2BD6" w:rsidRPr="006F2BD6">
              <w:rPr>
                <w:rFonts w:ascii="Calibri" w:eastAsia="Times New Roman" w:hAnsi="Calibri" w:cs="Calibri"/>
                <w:b/>
                <w:bCs/>
                <w:color w:val="000000"/>
                <w:lang w:eastAsia="sk-SK"/>
              </w:rPr>
              <w:t>Popis východiskovej situácie</w:t>
            </w:r>
          </w:p>
        </w:tc>
        <w:tc>
          <w:tcPr>
            <w:tcW w:w="6803" w:type="dxa"/>
            <w:shd w:val="clear" w:color="auto" w:fill="auto"/>
            <w:vAlign w:val="center"/>
            <w:hideMark/>
          </w:tcPr>
          <w:p w14:paraId="5BC67FCC" w14:textId="77777777" w:rsidR="00B170A1" w:rsidRDefault="00B170A1" w:rsidP="00B170A1">
            <w:pPr>
              <w:spacing w:after="0" w:line="240" w:lineRule="auto"/>
              <w:rPr>
                <w:rFonts w:ascii="Calibri" w:eastAsia="Times New Roman" w:hAnsi="Calibri" w:cs="Calibri"/>
                <w:color w:val="FF0000"/>
                <w:lang w:eastAsia="sk-SK"/>
              </w:rPr>
            </w:pPr>
            <w:r w:rsidRPr="00B170A1">
              <w:rPr>
                <w:rFonts w:ascii="Calibri" w:eastAsia="Times New Roman" w:hAnsi="Calibri" w:cs="Calibri"/>
                <w:color w:val="FF0000"/>
                <w:lang w:eastAsia="sk-SK"/>
              </w:rPr>
              <w:t>Vypĺňa žiadateľ</w:t>
            </w:r>
          </w:p>
          <w:p w14:paraId="0002D20E" w14:textId="2905A12B" w:rsidR="00520F99" w:rsidRDefault="00520F99" w:rsidP="226D5382">
            <w:pPr>
              <w:spacing w:after="0" w:line="240" w:lineRule="auto"/>
              <w:rPr>
                <w:rFonts w:ascii="Calibri" w:eastAsia="Times New Roman" w:hAnsi="Calibri" w:cs="Calibri"/>
                <w:i/>
                <w:iCs/>
                <w:color w:val="0070C0"/>
                <w:sz w:val="18"/>
                <w:szCs w:val="18"/>
                <w:lang w:eastAsia="sk-SK"/>
              </w:rPr>
            </w:pPr>
            <w:r w:rsidRPr="226D5382">
              <w:rPr>
                <w:rFonts w:ascii="Calibri" w:eastAsia="Times New Roman" w:hAnsi="Calibri" w:cs="Calibri"/>
                <w:i/>
                <w:iCs/>
                <w:color w:val="0070C0"/>
                <w:sz w:val="18"/>
                <w:szCs w:val="18"/>
                <w:lang w:eastAsia="sk-SK"/>
              </w:rPr>
              <w:t xml:space="preserve">Žiadateľ popíše, prečo je nutné projekt realizovať vo vzťahu k stavu </w:t>
            </w:r>
            <w:r w:rsidR="0085465F">
              <w:rPr>
                <w:rFonts w:ascii="Calibri" w:eastAsia="Times New Roman" w:hAnsi="Calibri" w:cs="Calibri"/>
                <w:i/>
                <w:iCs/>
                <w:color w:val="0070C0"/>
                <w:sz w:val="18"/>
                <w:szCs w:val="18"/>
                <w:lang w:eastAsia="sk-SK"/>
              </w:rPr>
              <w:t>zariadenia</w:t>
            </w:r>
            <w:r w:rsidRPr="226D5382">
              <w:rPr>
                <w:rFonts w:ascii="Calibri" w:eastAsia="Times New Roman" w:hAnsi="Calibri" w:cs="Calibri"/>
                <w:i/>
                <w:iCs/>
                <w:color w:val="0070C0"/>
                <w:sz w:val="18"/>
                <w:szCs w:val="18"/>
                <w:lang w:eastAsia="sk-SK"/>
              </w:rPr>
              <w:t xml:space="preserve"> / vybavenia</w:t>
            </w:r>
            <w:r w:rsidR="4BE7B7D5" w:rsidRPr="226D5382">
              <w:rPr>
                <w:rFonts w:ascii="Calibri" w:eastAsia="Times New Roman" w:hAnsi="Calibri" w:cs="Calibri"/>
                <w:i/>
                <w:iCs/>
                <w:color w:val="0070C0"/>
                <w:sz w:val="18"/>
                <w:szCs w:val="18"/>
                <w:lang w:eastAsia="sk-SK"/>
              </w:rPr>
              <w:t>.</w:t>
            </w:r>
            <w:r w:rsidRPr="226D5382">
              <w:rPr>
                <w:rFonts w:ascii="Calibri" w:eastAsia="Times New Roman" w:hAnsi="Calibri" w:cs="Calibri"/>
                <w:i/>
                <w:iCs/>
                <w:color w:val="0070C0"/>
                <w:sz w:val="18"/>
                <w:szCs w:val="18"/>
                <w:lang w:eastAsia="sk-SK"/>
              </w:rPr>
              <w:t xml:space="preserve"> Žiadateľ sumarizuje aktuálny stav a potreby (problémy) v oblasti, na ktorú je projekt zameraný. Potreby, resp. problémy je vhodné podložiť konkrétnymi poznatkami vrátane uvedenia ich zdroja (ak sú k dispozícii) (napr. konzultácie s relevantnými subjektmi) alebo vlastným prieskumom, zisteniami a odhadmi, pričom tieto žiadateľ uvedie a zdôvodní.</w:t>
            </w:r>
          </w:p>
          <w:p w14:paraId="6E40662B" w14:textId="77777777" w:rsidR="00520F99" w:rsidRDefault="00520F99" w:rsidP="00B170A1">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Na identifikované problémy a negatívnu situáciu musia následne nadväzovať konkrétne aktivity (podaktivity) a očakávané výsledky pre každý zadefinovaný problém.</w:t>
            </w:r>
          </w:p>
          <w:p w14:paraId="071A9345" w14:textId="77777777" w:rsidR="00520F99" w:rsidRDefault="00520F99" w:rsidP="00B170A1">
            <w:pPr>
              <w:spacing w:after="0" w:line="240" w:lineRule="auto"/>
              <w:rPr>
                <w:rFonts w:ascii="Calibri" w:eastAsia="Times New Roman" w:hAnsi="Calibri" w:cs="Calibri"/>
                <w:i/>
                <w:iCs/>
                <w:color w:val="0070C0"/>
                <w:sz w:val="18"/>
                <w:szCs w:val="18"/>
                <w:lang w:eastAsia="sk-SK"/>
              </w:rPr>
            </w:pPr>
          </w:p>
          <w:p w14:paraId="406030A3" w14:textId="55B3B7C0" w:rsidR="00520F99" w:rsidRDefault="00520F99" w:rsidP="00B170A1">
            <w:pPr>
              <w:spacing w:after="0" w:line="240" w:lineRule="auto"/>
              <w:rPr>
                <w:rFonts w:ascii="Calibri" w:eastAsia="Times New Roman" w:hAnsi="Calibri" w:cs="Calibri"/>
                <w:i/>
                <w:iCs/>
                <w:color w:val="0070C0"/>
                <w:sz w:val="18"/>
                <w:szCs w:val="18"/>
                <w:lang w:eastAsia="sk-SK"/>
              </w:rPr>
            </w:pPr>
            <w:r w:rsidRPr="3E7F800E">
              <w:rPr>
                <w:rFonts w:ascii="Calibri" w:eastAsia="Times New Roman" w:hAnsi="Calibri" w:cs="Calibri"/>
                <w:i/>
                <w:iCs/>
                <w:color w:val="0070C0"/>
                <w:sz w:val="18"/>
                <w:szCs w:val="18"/>
                <w:lang w:eastAsia="sk-SK"/>
              </w:rPr>
              <w:t>Predmetná časť je dôležitá z hľadiska posúdenia bodovaného kritéria 1.2.</w:t>
            </w:r>
          </w:p>
          <w:p w14:paraId="69FDAD98" w14:textId="4331EEDE" w:rsidR="00520F99" w:rsidRPr="00520F99" w:rsidRDefault="00520F99" w:rsidP="3E7F800E">
            <w:pPr>
              <w:spacing w:after="0" w:line="240" w:lineRule="auto"/>
              <w:rPr>
                <w:rFonts w:ascii="Calibri" w:eastAsia="Times New Roman" w:hAnsi="Calibri" w:cs="Calibri"/>
                <w:i/>
                <w:iCs/>
                <w:color w:val="0070C0"/>
                <w:sz w:val="18"/>
                <w:szCs w:val="18"/>
                <w:lang w:eastAsia="sk-SK"/>
              </w:rPr>
            </w:pPr>
          </w:p>
        </w:tc>
      </w:tr>
      <w:tr w:rsidR="006F2BD6" w:rsidRPr="00B170A1" w14:paraId="36CA6A3E" w14:textId="77777777" w:rsidTr="49CC7149">
        <w:trPr>
          <w:trHeight w:val="533"/>
        </w:trPr>
        <w:tc>
          <w:tcPr>
            <w:tcW w:w="4365" w:type="dxa"/>
            <w:shd w:val="clear" w:color="auto" w:fill="DEEAF6" w:themeFill="accent1" w:themeFillTint="33"/>
            <w:vAlign w:val="center"/>
          </w:tcPr>
          <w:p w14:paraId="547E621B" w14:textId="5D718785" w:rsidR="006F2BD6" w:rsidRPr="006F2BD6" w:rsidRDefault="00520F99" w:rsidP="00B170A1">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 xml:space="preserve">7.3 </w:t>
            </w:r>
            <w:r w:rsidR="006F2BD6" w:rsidRPr="006F2BD6">
              <w:rPr>
                <w:rFonts w:ascii="Calibri" w:eastAsia="Times New Roman" w:hAnsi="Calibri" w:cs="Calibri"/>
                <w:b/>
                <w:bCs/>
                <w:color w:val="000000"/>
                <w:lang w:eastAsia="sk-SK"/>
              </w:rPr>
              <w:t>Spôsob realizácie aktivít projektu</w:t>
            </w:r>
          </w:p>
        </w:tc>
        <w:tc>
          <w:tcPr>
            <w:tcW w:w="6803" w:type="dxa"/>
            <w:shd w:val="clear" w:color="auto" w:fill="auto"/>
            <w:vAlign w:val="center"/>
          </w:tcPr>
          <w:p w14:paraId="26FDF0F2" w14:textId="77777777" w:rsidR="006F2BD6" w:rsidRDefault="00D622DA" w:rsidP="00B170A1">
            <w:pPr>
              <w:spacing w:after="0" w:line="240" w:lineRule="auto"/>
              <w:rPr>
                <w:rFonts w:ascii="Calibri" w:eastAsia="Times New Roman" w:hAnsi="Calibri" w:cs="Calibri"/>
                <w:color w:val="FF0000"/>
                <w:lang w:eastAsia="sk-SK"/>
              </w:rPr>
            </w:pPr>
            <w:r w:rsidRPr="00B170A1">
              <w:rPr>
                <w:rFonts w:ascii="Calibri" w:eastAsia="Times New Roman" w:hAnsi="Calibri" w:cs="Calibri"/>
                <w:color w:val="FF0000"/>
                <w:lang w:eastAsia="sk-SK"/>
              </w:rPr>
              <w:t>Vypĺňa žiadateľ</w:t>
            </w:r>
          </w:p>
          <w:p w14:paraId="36FB71AF" w14:textId="77777777" w:rsidR="00520F99" w:rsidRDefault="00520F99" w:rsidP="00B170A1">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Žiadateľ popíše spôsob realizácie hlavnej aktivity projektu, vrátane vhodnosti navrhovaných aktivít s ohľadom na očakávané výsledky.</w:t>
            </w:r>
          </w:p>
          <w:p w14:paraId="6263AF65" w14:textId="77777777" w:rsidR="00520F99" w:rsidRDefault="00520F99" w:rsidP="00B170A1">
            <w:pPr>
              <w:spacing w:after="0" w:line="240" w:lineRule="auto"/>
              <w:rPr>
                <w:rFonts w:ascii="Calibri" w:eastAsia="Times New Roman" w:hAnsi="Calibri" w:cs="Calibri"/>
                <w:i/>
                <w:iCs/>
                <w:color w:val="0070C0"/>
                <w:sz w:val="18"/>
                <w:szCs w:val="18"/>
                <w:lang w:eastAsia="sk-SK"/>
              </w:rPr>
            </w:pPr>
          </w:p>
          <w:p w14:paraId="6AEC3C42" w14:textId="77777777" w:rsidR="00520F99" w:rsidRDefault="00520F99" w:rsidP="00B170A1">
            <w:pPr>
              <w:spacing w:after="0" w:line="240" w:lineRule="auto"/>
              <w:rPr>
                <w:rFonts w:ascii="Calibri" w:eastAsia="Times New Roman" w:hAnsi="Calibri" w:cs="Calibri"/>
                <w:b/>
                <w:bCs/>
                <w:color w:val="0070C0"/>
                <w:sz w:val="18"/>
                <w:szCs w:val="18"/>
                <w:lang w:eastAsia="sk-SK"/>
              </w:rPr>
            </w:pPr>
            <w:r>
              <w:rPr>
                <w:rFonts w:ascii="Calibri" w:eastAsia="Times New Roman" w:hAnsi="Calibri" w:cs="Calibri"/>
                <w:b/>
                <w:bCs/>
                <w:color w:val="0070C0"/>
                <w:sz w:val="18"/>
                <w:szCs w:val="18"/>
                <w:lang w:eastAsia="sk-SK"/>
              </w:rPr>
              <w:t>Plán realizácie projektu</w:t>
            </w:r>
          </w:p>
          <w:p w14:paraId="736BFB6D" w14:textId="77777777" w:rsidR="00520F99" w:rsidRDefault="00520F99" w:rsidP="00B170A1">
            <w:pPr>
              <w:spacing w:after="0" w:line="240" w:lineRule="auto"/>
              <w:rPr>
                <w:rFonts w:ascii="Calibri" w:eastAsia="Times New Roman" w:hAnsi="Calibri" w:cs="Calibri"/>
                <w:i/>
                <w:iCs/>
                <w:color w:val="0070C0"/>
                <w:sz w:val="18"/>
                <w:szCs w:val="18"/>
                <w:lang w:eastAsia="sk-SK"/>
              </w:rPr>
            </w:pPr>
          </w:p>
          <w:p w14:paraId="496D3E78" w14:textId="77777777" w:rsidR="00520F99" w:rsidRDefault="00520F99" w:rsidP="00B170A1">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Žiadateľ popíše, ako bude realizovať projekt. V tejto časti žiadateľ jednu hlavnú aktivitu projektu (zadefinovanú v časti 9 žiadosti o NFP) rozčlení a podrobne popíše aktivity, resp. podaktivity, ktoré bude v rámci hlavnej aktivity projektu realizovať.</w:t>
            </w:r>
          </w:p>
          <w:p w14:paraId="19635886" w14:textId="77777777" w:rsidR="00520F99" w:rsidRDefault="00520F99" w:rsidP="00B170A1">
            <w:pPr>
              <w:spacing w:after="0" w:line="240" w:lineRule="auto"/>
              <w:rPr>
                <w:rFonts w:ascii="Calibri" w:eastAsia="Times New Roman" w:hAnsi="Calibri" w:cs="Calibri"/>
                <w:i/>
                <w:iCs/>
                <w:color w:val="0070C0"/>
                <w:sz w:val="18"/>
                <w:szCs w:val="18"/>
                <w:lang w:eastAsia="sk-SK"/>
              </w:rPr>
            </w:pPr>
          </w:p>
          <w:p w14:paraId="4A0E103E" w14:textId="77777777" w:rsidR="00520F99" w:rsidRDefault="00520F99" w:rsidP="00B170A1">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Pre každú aktivitu, resp. podaktivitu žiadateľ uvedie nasledovné informácie:</w:t>
            </w:r>
          </w:p>
          <w:p w14:paraId="622F1781" w14:textId="77777777" w:rsidR="00520F99" w:rsidRPr="00D41601" w:rsidRDefault="00520F99" w:rsidP="00520F99">
            <w:pPr>
              <w:spacing w:after="0" w:line="240" w:lineRule="auto"/>
              <w:ind w:left="357"/>
              <w:rPr>
                <w:rFonts w:ascii="Calibri" w:eastAsia="Times New Roman" w:hAnsi="Calibri" w:cs="Calibri"/>
                <w:i/>
                <w:iCs/>
                <w:color w:val="0070C0"/>
                <w:sz w:val="18"/>
                <w:szCs w:val="18"/>
                <w:lang w:eastAsia="sk-SK"/>
              </w:rPr>
            </w:pPr>
            <w:r>
              <w:rPr>
                <w:rFonts w:ascii="Calibri" w:eastAsia="Times New Roman" w:hAnsi="Calibri" w:cs="Calibri"/>
                <w:b/>
                <w:bCs/>
                <w:i/>
                <w:iCs/>
                <w:color w:val="0070C0"/>
                <w:sz w:val="18"/>
                <w:szCs w:val="18"/>
                <w:lang w:eastAsia="sk-SK"/>
              </w:rPr>
              <w:t>Názov aktivity:</w:t>
            </w:r>
          </w:p>
          <w:p w14:paraId="43A58BBA" w14:textId="77777777" w:rsidR="00520F99" w:rsidRDefault="00520F99" w:rsidP="00520F99">
            <w:pPr>
              <w:spacing w:after="0" w:line="240" w:lineRule="auto"/>
              <w:ind w:left="357"/>
              <w:rPr>
                <w:rFonts w:ascii="Calibri" w:eastAsia="Times New Roman" w:hAnsi="Calibri" w:cs="Calibri"/>
                <w:b/>
                <w:bCs/>
                <w:i/>
                <w:iCs/>
                <w:color w:val="0070C0"/>
                <w:sz w:val="18"/>
                <w:szCs w:val="18"/>
                <w:lang w:eastAsia="sk-SK"/>
              </w:rPr>
            </w:pPr>
            <w:r>
              <w:rPr>
                <w:rFonts w:ascii="Calibri" w:eastAsia="Times New Roman" w:hAnsi="Calibri" w:cs="Calibri"/>
                <w:b/>
                <w:bCs/>
                <w:i/>
                <w:iCs/>
                <w:color w:val="0070C0"/>
                <w:sz w:val="18"/>
                <w:szCs w:val="18"/>
                <w:lang w:eastAsia="sk-SK"/>
              </w:rPr>
              <w:t>Harmonogram:</w:t>
            </w:r>
          </w:p>
          <w:p w14:paraId="40EE2C92" w14:textId="77777777" w:rsidR="00520F99" w:rsidRPr="00371792" w:rsidRDefault="00520F99" w:rsidP="00520F99">
            <w:pPr>
              <w:spacing w:after="0" w:line="240" w:lineRule="auto"/>
              <w:ind w:left="357"/>
              <w:rPr>
                <w:rFonts w:ascii="Calibri" w:eastAsia="Times New Roman" w:hAnsi="Calibri" w:cs="Calibri"/>
                <w:i/>
                <w:iCs/>
                <w:color w:val="0070C0"/>
                <w:sz w:val="18"/>
                <w:szCs w:val="18"/>
                <w:lang w:eastAsia="sk-SK"/>
              </w:rPr>
            </w:pPr>
            <w:r w:rsidRPr="00371792">
              <w:rPr>
                <w:rFonts w:ascii="Calibri" w:eastAsia="Times New Roman" w:hAnsi="Calibri" w:cs="Calibri"/>
                <w:i/>
                <w:iCs/>
                <w:color w:val="0070C0"/>
                <w:sz w:val="18"/>
                <w:szCs w:val="18"/>
                <w:lang w:eastAsia="sk-SK"/>
              </w:rPr>
              <w:t>(</w:t>
            </w:r>
            <w:r>
              <w:rPr>
                <w:rFonts w:ascii="Calibri" w:eastAsia="Times New Roman" w:hAnsi="Calibri" w:cs="Calibri"/>
                <w:i/>
                <w:iCs/>
                <w:color w:val="0070C0"/>
                <w:sz w:val="18"/>
                <w:szCs w:val="18"/>
                <w:lang w:eastAsia="sk-SK"/>
              </w:rPr>
              <w:t>uvedie sa predpokladaný počet mesiacov realizácie projektu)</w:t>
            </w:r>
          </w:p>
          <w:p w14:paraId="0C30BA41" w14:textId="77777777" w:rsidR="00520F99" w:rsidRDefault="00520F99" w:rsidP="00520F99">
            <w:pPr>
              <w:spacing w:after="0" w:line="240" w:lineRule="auto"/>
              <w:ind w:left="357"/>
              <w:rPr>
                <w:rFonts w:ascii="Calibri" w:eastAsia="Times New Roman" w:hAnsi="Calibri" w:cs="Calibri"/>
                <w:i/>
                <w:iCs/>
                <w:color w:val="0070C0"/>
                <w:sz w:val="18"/>
                <w:szCs w:val="18"/>
                <w:lang w:eastAsia="sk-SK"/>
              </w:rPr>
            </w:pPr>
            <w:r>
              <w:rPr>
                <w:rFonts w:ascii="Calibri" w:eastAsia="Times New Roman" w:hAnsi="Calibri" w:cs="Calibri"/>
                <w:b/>
                <w:bCs/>
                <w:i/>
                <w:iCs/>
                <w:color w:val="0070C0"/>
                <w:sz w:val="18"/>
                <w:szCs w:val="18"/>
                <w:lang w:eastAsia="sk-SK"/>
              </w:rPr>
              <w:t>Popis aktivity:</w:t>
            </w:r>
          </w:p>
          <w:p w14:paraId="44660197" w14:textId="77777777" w:rsidR="00520F99" w:rsidRDefault="00520F99" w:rsidP="00520F99">
            <w:pPr>
              <w:spacing w:after="0" w:line="240" w:lineRule="auto"/>
              <w:ind w:left="357"/>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(uvedie sa podrobný opis jednotlivých úloh/činností v rámci príslušnej aktivity, vrátane vysvetlenia vhodnosti navrhovaných postupov s ohľadom na plánované výstupy a výsledky, zdôvodnenie potreby navrhovanej aktivity z pohľadu plnenia cieľov projektu)</w:t>
            </w:r>
          </w:p>
          <w:p w14:paraId="503A8715" w14:textId="77777777" w:rsidR="00EB59BF" w:rsidRDefault="00EB59BF" w:rsidP="00EB59BF">
            <w:pPr>
              <w:spacing w:after="0" w:line="240" w:lineRule="auto"/>
              <w:rPr>
                <w:rFonts w:ascii="Calibri" w:eastAsia="Times New Roman" w:hAnsi="Calibri" w:cs="Calibri"/>
                <w:i/>
                <w:iCs/>
                <w:color w:val="0070C0"/>
                <w:sz w:val="18"/>
                <w:szCs w:val="18"/>
                <w:lang w:eastAsia="sk-SK"/>
              </w:rPr>
            </w:pPr>
          </w:p>
          <w:p w14:paraId="6D87A347" w14:textId="4F15AB5B" w:rsidR="00EB59BF" w:rsidRDefault="00EB59BF" w:rsidP="00EB59BF">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Príklady aktivít - m</w:t>
            </w:r>
            <w:r w:rsidRPr="00EB59BF">
              <w:rPr>
                <w:rFonts w:ascii="Calibri" w:eastAsia="Times New Roman" w:hAnsi="Calibri" w:cs="Calibri"/>
                <w:i/>
                <w:iCs/>
                <w:color w:val="0070C0"/>
                <w:sz w:val="18"/>
                <w:szCs w:val="18"/>
                <w:lang w:eastAsia="sk-SK"/>
              </w:rPr>
              <w:t>ateriálno - technické zabezpečeni</w:t>
            </w:r>
            <w:r>
              <w:rPr>
                <w:rFonts w:ascii="Calibri" w:eastAsia="Times New Roman" w:hAnsi="Calibri" w:cs="Calibri"/>
                <w:i/>
                <w:iCs/>
                <w:color w:val="0070C0"/>
                <w:sz w:val="18"/>
                <w:szCs w:val="18"/>
                <w:lang w:eastAsia="sk-SK"/>
              </w:rPr>
              <w:t xml:space="preserve">a </w:t>
            </w:r>
            <w:r w:rsidRPr="00EB59BF">
              <w:rPr>
                <w:rFonts w:ascii="Calibri" w:eastAsia="Times New Roman" w:hAnsi="Calibri" w:cs="Calibri"/>
                <w:i/>
                <w:iCs/>
                <w:color w:val="0070C0"/>
                <w:sz w:val="18"/>
                <w:szCs w:val="18"/>
                <w:lang w:eastAsia="sk-SK"/>
              </w:rPr>
              <w:t>zariadení poradenstva a</w:t>
            </w:r>
            <w:r>
              <w:rPr>
                <w:rFonts w:ascii="Calibri" w:eastAsia="Times New Roman" w:hAnsi="Calibri" w:cs="Calibri"/>
                <w:i/>
                <w:iCs/>
                <w:color w:val="0070C0"/>
                <w:sz w:val="18"/>
                <w:szCs w:val="18"/>
                <w:lang w:eastAsia="sk-SK"/>
              </w:rPr>
              <w:t> </w:t>
            </w:r>
            <w:r w:rsidRPr="00EB59BF">
              <w:rPr>
                <w:rFonts w:ascii="Calibri" w:eastAsia="Times New Roman" w:hAnsi="Calibri" w:cs="Calibri"/>
                <w:i/>
                <w:iCs/>
                <w:color w:val="0070C0"/>
                <w:sz w:val="18"/>
                <w:szCs w:val="18"/>
                <w:lang w:eastAsia="sk-SK"/>
              </w:rPr>
              <w:t>prevencie</w:t>
            </w:r>
            <w:r>
              <w:rPr>
                <w:rFonts w:ascii="Calibri" w:eastAsia="Times New Roman" w:hAnsi="Calibri" w:cs="Calibri"/>
                <w:i/>
                <w:iCs/>
                <w:color w:val="0070C0"/>
                <w:sz w:val="18"/>
                <w:szCs w:val="18"/>
                <w:lang w:eastAsia="sk-SK"/>
              </w:rPr>
              <w:t>:</w:t>
            </w:r>
          </w:p>
          <w:p w14:paraId="4FE82530" w14:textId="77777777" w:rsidR="00EB59BF" w:rsidRDefault="00EB59BF" w:rsidP="00EB59BF">
            <w:pPr>
              <w:spacing w:after="0" w:line="240" w:lineRule="auto"/>
              <w:rPr>
                <w:rFonts w:ascii="Calibri" w:eastAsia="Times New Roman" w:hAnsi="Calibri" w:cs="Calibri"/>
                <w:i/>
                <w:iCs/>
                <w:color w:val="0070C0"/>
                <w:sz w:val="18"/>
                <w:szCs w:val="18"/>
                <w:lang w:eastAsia="sk-SK"/>
              </w:rPr>
            </w:pPr>
          </w:p>
          <w:p w14:paraId="08EE0684" w14:textId="5D860D5B" w:rsidR="00EB59BF" w:rsidRPr="00EB59BF" w:rsidRDefault="00EB59BF" w:rsidP="000E6D5F">
            <w:pPr>
              <w:spacing w:after="0" w:line="240" w:lineRule="auto"/>
              <w:jc w:val="both"/>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 xml:space="preserve">Zabezpečenie bezbariérovosti </w:t>
            </w:r>
            <w:r w:rsidR="00913F75">
              <w:rPr>
                <w:rFonts w:ascii="Calibri" w:eastAsia="Times New Roman" w:hAnsi="Calibri" w:cs="Calibri"/>
                <w:i/>
                <w:iCs/>
                <w:color w:val="0070C0"/>
                <w:sz w:val="18"/>
                <w:szCs w:val="18"/>
                <w:lang w:eastAsia="sk-SK"/>
              </w:rPr>
              <w:t xml:space="preserve">realizovaných </w:t>
            </w:r>
            <w:r w:rsidR="000E6D5F">
              <w:rPr>
                <w:rFonts w:ascii="Calibri" w:eastAsia="Times New Roman" w:hAnsi="Calibri" w:cs="Calibri"/>
                <w:i/>
                <w:iCs/>
                <w:color w:val="0070C0"/>
                <w:sz w:val="18"/>
                <w:szCs w:val="18"/>
                <w:lang w:eastAsia="sk-SK"/>
              </w:rPr>
              <w:t>interiérových priestorov</w:t>
            </w:r>
            <w:r w:rsidRPr="00EB59BF">
              <w:rPr>
                <w:rFonts w:ascii="Calibri" w:eastAsia="Times New Roman" w:hAnsi="Calibri" w:cs="Calibri"/>
                <w:i/>
                <w:iCs/>
                <w:color w:val="0070C0"/>
                <w:sz w:val="18"/>
                <w:szCs w:val="18"/>
                <w:lang w:eastAsia="sk-SK"/>
              </w:rPr>
              <w:t>, v ktor</w:t>
            </w:r>
            <w:r w:rsidR="00913F75">
              <w:rPr>
                <w:rFonts w:ascii="Calibri" w:eastAsia="Times New Roman" w:hAnsi="Calibri" w:cs="Calibri"/>
                <w:i/>
                <w:iCs/>
                <w:color w:val="0070C0"/>
                <w:sz w:val="18"/>
                <w:szCs w:val="18"/>
                <w:lang w:eastAsia="sk-SK"/>
              </w:rPr>
              <w:t>ých</w:t>
            </w:r>
            <w:r w:rsidRPr="00EB59BF">
              <w:rPr>
                <w:rFonts w:ascii="Calibri" w:eastAsia="Times New Roman" w:hAnsi="Calibri" w:cs="Calibri"/>
                <w:i/>
                <w:iCs/>
                <w:color w:val="0070C0"/>
                <w:sz w:val="18"/>
                <w:szCs w:val="18"/>
                <w:lang w:eastAsia="sk-SK"/>
              </w:rPr>
              <w:t xml:space="preserve"> sa vykonávajú nevyhnutné priame odborné činnosti </w:t>
            </w:r>
            <w:r>
              <w:rPr>
                <w:rFonts w:ascii="Calibri" w:eastAsia="Times New Roman" w:hAnsi="Calibri" w:cs="Calibri"/>
                <w:i/>
                <w:iCs/>
                <w:color w:val="0070C0"/>
                <w:sz w:val="18"/>
                <w:szCs w:val="18"/>
                <w:lang w:eastAsia="sk-SK"/>
              </w:rPr>
              <w:t xml:space="preserve">vrátane </w:t>
            </w:r>
            <w:r w:rsidRPr="00EB59BF">
              <w:rPr>
                <w:rFonts w:ascii="Calibri" w:eastAsia="Times New Roman" w:hAnsi="Calibri" w:cs="Calibri"/>
                <w:i/>
                <w:iCs/>
                <w:color w:val="0070C0"/>
                <w:sz w:val="18"/>
                <w:szCs w:val="18"/>
                <w:lang w:eastAsia="sk-SK"/>
              </w:rPr>
              <w:t>orientačné</w:t>
            </w:r>
            <w:r>
              <w:rPr>
                <w:rFonts w:ascii="Calibri" w:eastAsia="Times New Roman" w:hAnsi="Calibri" w:cs="Calibri"/>
                <w:i/>
                <w:iCs/>
                <w:color w:val="0070C0"/>
                <w:sz w:val="18"/>
                <w:szCs w:val="18"/>
                <w:lang w:eastAsia="sk-SK"/>
              </w:rPr>
              <w:t>ho</w:t>
            </w:r>
            <w:r w:rsidRPr="00EB59BF">
              <w:rPr>
                <w:rFonts w:ascii="Calibri" w:eastAsia="Times New Roman" w:hAnsi="Calibri" w:cs="Calibri"/>
                <w:i/>
                <w:iCs/>
                <w:color w:val="0070C0"/>
                <w:sz w:val="18"/>
                <w:szCs w:val="18"/>
                <w:lang w:eastAsia="sk-SK"/>
              </w:rPr>
              <w:t xml:space="preserve"> označenia, svetelnos</w:t>
            </w:r>
            <w:r>
              <w:rPr>
                <w:rFonts w:ascii="Calibri" w:eastAsia="Times New Roman" w:hAnsi="Calibri" w:cs="Calibri"/>
                <w:i/>
                <w:iCs/>
                <w:color w:val="0070C0"/>
                <w:sz w:val="18"/>
                <w:szCs w:val="18"/>
                <w:lang w:eastAsia="sk-SK"/>
              </w:rPr>
              <w:t xml:space="preserve">ti </w:t>
            </w:r>
            <w:r w:rsidRPr="00EB59BF">
              <w:rPr>
                <w:rFonts w:ascii="Calibri" w:eastAsia="Times New Roman" w:hAnsi="Calibri" w:cs="Calibri"/>
                <w:i/>
                <w:iCs/>
                <w:color w:val="0070C0"/>
                <w:sz w:val="18"/>
                <w:szCs w:val="18"/>
                <w:lang w:eastAsia="sk-SK"/>
              </w:rPr>
              <w:t>a</w:t>
            </w:r>
            <w:r>
              <w:rPr>
                <w:rFonts w:ascii="Calibri" w:eastAsia="Times New Roman" w:hAnsi="Calibri" w:cs="Calibri"/>
                <w:i/>
                <w:iCs/>
                <w:color w:val="0070C0"/>
                <w:sz w:val="18"/>
                <w:szCs w:val="18"/>
                <w:lang w:eastAsia="sk-SK"/>
              </w:rPr>
              <w:t xml:space="preserve"> pod., </w:t>
            </w:r>
            <w:r w:rsidR="00913F75">
              <w:rPr>
                <w:rFonts w:ascii="Calibri" w:eastAsia="Times New Roman" w:hAnsi="Calibri" w:cs="Calibri"/>
                <w:i/>
                <w:iCs/>
                <w:color w:val="0070C0"/>
                <w:sz w:val="18"/>
                <w:szCs w:val="18"/>
                <w:lang w:eastAsia="sk-SK"/>
              </w:rPr>
              <w:t>napr.</w:t>
            </w:r>
            <w:r>
              <w:rPr>
                <w:rFonts w:ascii="Calibri" w:eastAsia="Times New Roman" w:hAnsi="Calibri" w:cs="Calibri"/>
                <w:i/>
                <w:iCs/>
                <w:color w:val="0070C0"/>
                <w:sz w:val="18"/>
                <w:szCs w:val="18"/>
                <w:lang w:eastAsia="sk-SK"/>
              </w:rPr>
              <w:t xml:space="preserve"> v priestoroch ako </w:t>
            </w:r>
            <w:r w:rsidRPr="00EB59BF">
              <w:rPr>
                <w:rFonts w:ascii="Calibri" w:eastAsia="Times New Roman" w:hAnsi="Calibri" w:cs="Calibri"/>
                <w:i/>
                <w:iCs/>
                <w:color w:val="0070C0"/>
                <w:sz w:val="18"/>
                <w:szCs w:val="18"/>
                <w:lang w:eastAsia="sk-SK"/>
              </w:rPr>
              <w:t>čakáreň, toalety, administratívna miestnosť, kancelárie odborných zamestnancov</w:t>
            </w:r>
            <w:r>
              <w:rPr>
                <w:rFonts w:ascii="Calibri" w:eastAsia="Times New Roman" w:hAnsi="Calibri" w:cs="Calibri"/>
                <w:i/>
                <w:iCs/>
                <w:color w:val="0070C0"/>
                <w:sz w:val="18"/>
                <w:szCs w:val="18"/>
                <w:lang w:eastAsia="sk-SK"/>
              </w:rPr>
              <w:t xml:space="preserve">, </w:t>
            </w:r>
            <w:r w:rsidRPr="00EB59BF">
              <w:rPr>
                <w:rFonts w:ascii="Calibri" w:eastAsia="Times New Roman" w:hAnsi="Calibri" w:cs="Calibri"/>
                <w:i/>
                <w:iCs/>
                <w:color w:val="0070C0"/>
                <w:sz w:val="18"/>
                <w:szCs w:val="18"/>
                <w:lang w:eastAsia="sk-SK"/>
              </w:rPr>
              <w:t>prípadne miestnosť vhodn</w:t>
            </w:r>
            <w:r>
              <w:rPr>
                <w:rFonts w:ascii="Calibri" w:eastAsia="Times New Roman" w:hAnsi="Calibri" w:cs="Calibri"/>
                <w:i/>
                <w:iCs/>
                <w:color w:val="0070C0"/>
                <w:sz w:val="18"/>
                <w:szCs w:val="18"/>
                <w:lang w:eastAsia="sk-SK"/>
              </w:rPr>
              <w:t>á</w:t>
            </w:r>
            <w:r w:rsidRPr="00EB59BF">
              <w:rPr>
                <w:rFonts w:ascii="Calibri" w:eastAsia="Times New Roman" w:hAnsi="Calibri" w:cs="Calibri"/>
                <w:i/>
                <w:iCs/>
                <w:color w:val="0070C0"/>
                <w:sz w:val="18"/>
                <w:szCs w:val="18"/>
                <w:lang w:eastAsia="sk-SK"/>
              </w:rPr>
              <w:t xml:space="preserve"> pre realizáciu skupinových aktivít. </w:t>
            </w:r>
          </w:p>
          <w:p w14:paraId="3B8B5B04" w14:textId="4A6F8BDC" w:rsidR="00571895" w:rsidRPr="00571895" w:rsidRDefault="00571895" w:rsidP="000E6D5F">
            <w:pPr>
              <w:spacing w:after="0" w:line="240" w:lineRule="auto"/>
              <w:jc w:val="both"/>
              <w:rPr>
                <w:rFonts w:ascii="Calibri" w:eastAsia="Times New Roman" w:hAnsi="Calibri" w:cs="Calibri"/>
                <w:i/>
                <w:iCs/>
                <w:color w:val="0070C0"/>
                <w:sz w:val="18"/>
                <w:szCs w:val="18"/>
                <w:lang w:eastAsia="sk-SK"/>
              </w:rPr>
            </w:pPr>
            <w:r w:rsidRPr="00571895">
              <w:rPr>
                <w:rFonts w:ascii="Calibri" w:eastAsia="Times New Roman" w:hAnsi="Calibri" w:cs="Calibri"/>
                <w:i/>
                <w:iCs/>
                <w:color w:val="0070C0"/>
                <w:sz w:val="18"/>
                <w:szCs w:val="18"/>
                <w:lang w:eastAsia="sk-SK"/>
              </w:rPr>
              <w:t xml:space="preserve"> </w:t>
            </w:r>
          </w:p>
          <w:p w14:paraId="736762C8" w14:textId="7F1B6D38" w:rsidR="00571895" w:rsidRPr="00571895" w:rsidRDefault="00571895" w:rsidP="000E6D5F">
            <w:pPr>
              <w:spacing w:after="0" w:line="240" w:lineRule="auto"/>
              <w:jc w:val="both"/>
              <w:rPr>
                <w:rFonts w:ascii="Calibri" w:eastAsia="Times New Roman" w:hAnsi="Calibri" w:cs="Calibri"/>
                <w:i/>
                <w:iCs/>
                <w:color w:val="0070C0"/>
                <w:sz w:val="18"/>
                <w:szCs w:val="18"/>
                <w:lang w:eastAsia="sk-SK"/>
              </w:rPr>
            </w:pPr>
            <w:r w:rsidRPr="00571895">
              <w:rPr>
                <w:rFonts w:ascii="Calibri" w:eastAsia="Times New Roman" w:hAnsi="Calibri" w:cs="Calibri"/>
                <w:b/>
                <w:bCs/>
                <w:i/>
                <w:iCs/>
                <w:color w:val="0070C0"/>
                <w:sz w:val="18"/>
                <w:szCs w:val="18"/>
                <w:lang w:eastAsia="sk-SK"/>
              </w:rPr>
              <w:t>Miestnosť pre výkon odborných činností pre deti vo veku 0-3 rokov</w:t>
            </w:r>
            <w:r>
              <w:rPr>
                <w:rFonts w:ascii="Calibri" w:eastAsia="Times New Roman" w:hAnsi="Calibri" w:cs="Calibri"/>
                <w:b/>
                <w:bCs/>
                <w:i/>
                <w:iCs/>
                <w:color w:val="0070C0"/>
                <w:sz w:val="18"/>
                <w:szCs w:val="18"/>
                <w:lang w:eastAsia="sk-SK"/>
              </w:rPr>
              <w:t xml:space="preserve"> </w:t>
            </w:r>
            <w:r w:rsidRPr="00571895">
              <w:rPr>
                <w:rFonts w:ascii="Calibri" w:eastAsia="Times New Roman" w:hAnsi="Calibri" w:cs="Calibri"/>
                <w:i/>
                <w:iCs/>
                <w:color w:val="0070C0"/>
                <w:sz w:val="18"/>
                <w:szCs w:val="18"/>
                <w:lang w:eastAsia="sk-SK"/>
              </w:rPr>
              <w:t xml:space="preserve">-  koberec, žinenka, prebaľovací pult, miestom pre rodiča, s možnosťou úpravy intenzity svetla. </w:t>
            </w:r>
          </w:p>
          <w:p w14:paraId="651D7653" w14:textId="73B63A04" w:rsidR="00571895" w:rsidRPr="00571895" w:rsidRDefault="00571895" w:rsidP="000E6D5F">
            <w:pPr>
              <w:spacing w:after="0" w:line="240" w:lineRule="auto"/>
              <w:jc w:val="both"/>
              <w:rPr>
                <w:rFonts w:ascii="Calibri" w:eastAsia="Times New Roman" w:hAnsi="Calibri" w:cs="Calibri"/>
                <w:i/>
                <w:iCs/>
                <w:color w:val="0070C0"/>
                <w:sz w:val="18"/>
                <w:szCs w:val="18"/>
                <w:lang w:eastAsia="sk-SK"/>
              </w:rPr>
            </w:pPr>
            <w:r w:rsidRPr="00571895">
              <w:rPr>
                <w:rFonts w:ascii="Calibri" w:eastAsia="Times New Roman" w:hAnsi="Calibri" w:cs="Calibri"/>
                <w:b/>
                <w:bCs/>
                <w:i/>
                <w:iCs/>
                <w:color w:val="0070C0"/>
                <w:sz w:val="18"/>
                <w:szCs w:val="18"/>
                <w:lang w:eastAsia="sk-SK"/>
              </w:rPr>
              <w:lastRenderedPageBreak/>
              <w:t>Miestnosť pre výkon odborných činností pre deti predškolského veku</w:t>
            </w:r>
            <w:r>
              <w:rPr>
                <w:rFonts w:ascii="Calibri" w:eastAsia="Times New Roman" w:hAnsi="Calibri" w:cs="Calibri"/>
                <w:b/>
                <w:bCs/>
                <w:i/>
                <w:iCs/>
                <w:color w:val="0070C0"/>
                <w:sz w:val="18"/>
                <w:szCs w:val="18"/>
                <w:lang w:eastAsia="sk-SK"/>
              </w:rPr>
              <w:t xml:space="preserve"> - </w:t>
            </w:r>
            <w:r w:rsidRPr="00571895">
              <w:rPr>
                <w:rFonts w:ascii="Calibri" w:eastAsia="Times New Roman" w:hAnsi="Calibri" w:cs="Calibri"/>
                <w:i/>
                <w:iCs/>
                <w:color w:val="0070C0"/>
                <w:sz w:val="18"/>
                <w:szCs w:val="18"/>
                <w:lang w:eastAsia="sk-SK"/>
              </w:rPr>
              <w:t xml:space="preserve">sedenie primerané výške dieťaťa alebo výškovo nastaviteľnou stoličkou, stolom a dostupným nábytkom pre dieťa, časť miestnosti pre voľnú hru, sedenie pre rodiča/ov </w:t>
            </w:r>
          </w:p>
          <w:p w14:paraId="67FB6D72" w14:textId="6672E9FB" w:rsidR="00571895" w:rsidRPr="00571895" w:rsidRDefault="00571895" w:rsidP="000E6D5F">
            <w:pPr>
              <w:spacing w:after="0" w:line="240" w:lineRule="auto"/>
              <w:jc w:val="both"/>
              <w:rPr>
                <w:rFonts w:ascii="Calibri" w:eastAsia="Times New Roman" w:hAnsi="Calibri" w:cs="Calibri"/>
                <w:i/>
                <w:iCs/>
                <w:color w:val="0070C0"/>
                <w:sz w:val="18"/>
                <w:szCs w:val="18"/>
                <w:lang w:eastAsia="sk-SK"/>
              </w:rPr>
            </w:pPr>
            <w:r w:rsidRPr="00571895">
              <w:rPr>
                <w:rFonts w:ascii="Calibri" w:eastAsia="Times New Roman" w:hAnsi="Calibri" w:cs="Calibri"/>
                <w:b/>
                <w:bCs/>
                <w:i/>
                <w:iCs/>
                <w:color w:val="0070C0"/>
                <w:sz w:val="18"/>
                <w:szCs w:val="18"/>
                <w:lang w:eastAsia="sk-SK"/>
              </w:rPr>
              <w:t>Miestnosť pre výkon odborných  činnosti pre deti školského veku</w:t>
            </w:r>
            <w:r>
              <w:rPr>
                <w:rFonts w:ascii="Calibri" w:eastAsia="Times New Roman" w:hAnsi="Calibri" w:cs="Calibri"/>
                <w:b/>
                <w:bCs/>
                <w:i/>
                <w:iCs/>
                <w:color w:val="0070C0"/>
                <w:sz w:val="18"/>
                <w:szCs w:val="18"/>
                <w:lang w:eastAsia="sk-SK"/>
              </w:rPr>
              <w:t xml:space="preserve"> - </w:t>
            </w:r>
            <w:r w:rsidRPr="00571895">
              <w:rPr>
                <w:rFonts w:ascii="Calibri" w:eastAsia="Times New Roman" w:hAnsi="Calibri" w:cs="Calibri"/>
                <w:i/>
                <w:iCs/>
                <w:color w:val="0070C0"/>
                <w:sz w:val="18"/>
                <w:szCs w:val="18"/>
                <w:lang w:eastAsia="sk-SK"/>
              </w:rPr>
              <w:t xml:space="preserve">pracovný stôl a stolička pre dieťa (výškovo nastaviteľné a/alebo je ich možné prispôsobiť, napr. vozíku. </w:t>
            </w:r>
          </w:p>
          <w:p w14:paraId="33A2919F" w14:textId="5AA7A347" w:rsidR="00571895" w:rsidRPr="00571895" w:rsidRDefault="00571895" w:rsidP="000E6D5F">
            <w:pPr>
              <w:spacing w:after="0" w:line="240" w:lineRule="auto"/>
              <w:jc w:val="both"/>
              <w:rPr>
                <w:rFonts w:ascii="Calibri" w:eastAsia="Times New Roman" w:hAnsi="Calibri" w:cs="Calibri"/>
                <w:i/>
                <w:iCs/>
                <w:color w:val="0070C0"/>
                <w:sz w:val="18"/>
                <w:szCs w:val="18"/>
                <w:lang w:eastAsia="sk-SK"/>
              </w:rPr>
            </w:pPr>
            <w:r w:rsidRPr="00571895">
              <w:rPr>
                <w:rFonts w:ascii="Calibri" w:eastAsia="Times New Roman" w:hAnsi="Calibri" w:cs="Calibri"/>
                <w:b/>
                <w:bCs/>
                <w:i/>
                <w:iCs/>
                <w:color w:val="0070C0"/>
                <w:sz w:val="18"/>
                <w:szCs w:val="18"/>
                <w:lang w:eastAsia="sk-SK"/>
              </w:rPr>
              <w:t xml:space="preserve">Špecializované miestnosti </w:t>
            </w:r>
            <w:r>
              <w:rPr>
                <w:rFonts w:ascii="Calibri" w:eastAsia="Times New Roman" w:hAnsi="Calibri" w:cs="Calibri"/>
                <w:b/>
                <w:bCs/>
                <w:i/>
                <w:iCs/>
                <w:color w:val="0070C0"/>
                <w:sz w:val="18"/>
                <w:szCs w:val="18"/>
                <w:lang w:eastAsia="sk-SK"/>
              </w:rPr>
              <w:t xml:space="preserve"> - </w:t>
            </w:r>
            <w:r w:rsidRPr="00571895">
              <w:rPr>
                <w:rFonts w:ascii="Calibri" w:eastAsia="Times New Roman" w:hAnsi="Calibri" w:cs="Calibri"/>
                <w:i/>
                <w:iCs/>
                <w:color w:val="0070C0"/>
                <w:sz w:val="18"/>
                <w:szCs w:val="18"/>
                <w:lang w:eastAsia="sk-SK"/>
              </w:rPr>
              <w:t>vybavené podľa konceptu realizovanej činnosti, napr. snoezelen, terapia hrou</w:t>
            </w:r>
            <w:r w:rsidR="000E6D5F">
              <w:rPr>
                <w:rFonts w:ascii="Calibri" w:eastAsia="Times New Roman" w:hAnsi="Calibri" w:cs="Calibri"/>
                <w:i/>
                <w:iCs/>
                <w:color w:val="0070C0"/>
                <w:sz w:val="18"/>
                <w:szCs w:val="18"/>
                <w:lang w:eastAsia="sk-SK"/>
              </w:rPr>
              <w:t>, m</w:t>
            </w:r>
            <w:r w:rsidR="000E6D5F" w:rsidRPr="000E6D5F">
              <w:rPr>
                <w:rFonts w:ascii="Calibri" w:eastAsia="Times New Roman" w:hAnsi="Calibri" w:cs="Calibri"/>
                <w:i/>
                <w:iCs/>
                <w:color w:val="0070C0"/>
                <w:sz w:val="18"/>
                <w:szCs w:val="18"/>
                <w:lang w:eastAsia="sk-SK"/>
              </w:rPr>
              <w:t>iestnosť pre senzorickú integráciu</w:t>
            </w:r>
            <w:r w:rsidR="000E6D5F">
              <w:rPr>
                <w:rFonts w:ascii="Calibri" w:eastAsia="Times New Roman" w:hAnsi="Calibri" w:cs="Calibri"/>
                <w:i/>
                <w:iCs/>
                <w:color w:val="0070C0"/>
                <w:sz w:val="18"/>
                <w:szCs w:val="18"/>
                <w:lang w:eastAsia="sk-SK"/>
              </w:rPr>
              <w:t xml:space="preserve"> a pod.</w:t>
            </w:r>
            <w:r w:rsidRPr="00571895">
              <w:rPr>
                <w:rFonts w:ascii="Calibri" w:eastAsia="Times New Roman" w:hAnsi="Calibri" w:cs="Calibri"/>
                <w:i/>
                <w:iCs/>
                <w:color w:val="0070C0"/>
                <w:sz w:val="18"/>
                <w:szCs w:val="18"/>
                <w:lang w:eastAsia="sk-SK"/>
              </w:rPr>
              <w:t xml:space="preserve">. </w:t>
            </w:r>
          </w:p>
          <w:p w14:paraId="39C91E1C" w14:textId="00FAAD0A" w:rsidR="00571895" w:rsidRPr="00571895" w:rsidRDefault="00571895" w:rsidP="000E6D5F">
            <w:pPr>
              <w:spacing w:after="0" w:line="240" w:lineRule="auto"/>
              <w:jc w:val="both"/>
              <w:rPr>
                <w:rFonts w:ascii="Calibri" w:eastAsia="Times New Roman" w:hAnsi="Calibri" w:cs="Calibri"/>
                <w:i/>
                <w:iCs/>
                <w:color w:val="0070C0"/>
                <w:sz w:val="18"/>
                <w:szCs w:val="18"/>
                <w:lang w:eastAsia="sk-SK"/>
              </w:rPr>
            </w:pPr>
            <w:r w:rsidRPr="00571895">
              <w:rPr>
                <w:rFonts w:ascii="Calibri" w:eastAsia="Times New Roman" w:hAnsi="Calibri" w:cs="Calibri"/>
                <w:b/>
                <w:bCs/>
                <w:i/>
                <w:iCs/>
                <w:color w:val="0070C0"/>
                <w:sz w:val="18"/>
                <w:szCs w:val="18"/>
                <w:lang w:eastAsia="sk-SK"/>
              </w:rPr>
              <w:t xml:space="preserve">Miestnosti </w:t>
            </w:r>
            <w:r w:rsidR="000E6D5F">
              <w:rPr>
                <w:rFonts w:ascii="Calibri" w:eastAsia="Times New Roman" w:hAnsi="Calibri" w:cs="Calibri"/>
                <w:b/>
                <w:bCs/>
                <w:i/>
                <w:iCs/>
                <w:color w:val="0070C0"/>
                <w:sz w:val="18"/>
                <w:szCs w:val="18"/>
                <w:lang w:eastAsia="sk-SK"/>
              </w:rPr>
              <w:t xml:space="preserve">pre </w:t>
            </w:r>
            <w:r w:rsidRPr="00571895">
              <w:rPr>
                <w:rFonts w:ascii="Calibri" w:eastAsia="Times New Roman" w:hAnsi="Calibri" w:cs="Calibri"/>
                <w:b/>
                <w:bCs/>
                <w:i/>
                <w:iCs/>
                <w:color w:val="0070C0"/>
                <w:sz w:val="18"/>
                <w:szCs w:val="18"/>
                <w:lang w:eastAsia="sk-SK"/>
              </w:rPr>
              <w:t xml:space="preserve">individuálne odborné činnosti </w:t>
            </w:r>
            <w:r w:rsidR="00E24795">
              <w:rPr>
                <w:rFonts w:ascii="Calibri" w:eastAsia="Times New Roman" w:hAnsi="Calibri" w:cs="Calibri"/>
                <w:b/>
                <w:bCs/>
                <w:i/>
                <w:iCs/>
                <w:color w:val="0070C0"/>
                <w:sz w:val="18"/>
                <w:szCs w:val="18"/>
                <w:lang w:eastAsia="sk-SK"/>
              </w:rPr>
              <w:t>–</w:t>
            </w:r>
            <w:r w:rsidR="000E6D5F">
              <w:rPr>
                <w:rFonts w:ascii="Calibri" w:eastAsia="Times New Roman" w:hAnsi="Calibri" w:cs="Calibri"/>
                <w:b/>
                <w:bCs/>
                <w:i/>
                <w:iCs/>
                <w:color w:val="0070C0"/>
                <w:sz w:val="18"/>
                <w:szCs w:val="18"/>
                <w:lang w:eastAsia="sk-SK"/>
              </w:rPr>
              <w:t xml:space="preserve"> </w:t>
            </w:r>
            <w:r w:rsidRPr="00571895">
              <w:rPr>
                <w:rFonts w:ascii="Calibri" w:eastAsia="Times New Roman" w:hAnsi="Calibri" w:cs="Calibri"/>
                <w:i/>
                <w:iCs/>
                <w:color w:val="0070C0"/>
                <w:sz w:val="18"/>
                <w:szCs w:val="18"/>
                <w:lang w:eastAsia="sk-SK"/>
              </w:rPr>
              <w:t>zabezpečen</w:t>
            </w:r>
            <w:r w:rsidR="00E24795">
              <w:rPr>
                <w:rFonts w:ascii="Calibri" w:eastAsia="Times New Roman" w:hAnsi="Calibri" w:cs="Calibri"/>
                <w:i/>
                <w:iCs/>
                <w:color w:val="0070C0"/>
                <w:sz w:val="18"/>
                <w:szCs w:val="18"/>
                <w:lang w:eastAsia="sk-SK"/>
              </w:rPr>
              <w:t>ie miestnosti</w:t>
            </w:r>
            <w:r w:rsidRPr="00571895">
              <w:rPr>
                <w:rFonts w:ascii="Calibri" w:eastAsia="Times New Roman" w:hAnsi="Calibri" w:cs="Calibri"/>
                <w:i/>
                <w:iCs/>
                <w:color w:val="0070C0"/>
                <w:sz w:val="18"/>
                <w:szCs w:val="18"/>
                <w:lang w:eastAsia="sk-SK"/>
              </w:rPr>
              <w:t xml:space="preserve"> proti vonkajšiemu hluku</w:t>
            </w:r>
            <w:r w:rsidR="000E6D5F">
              <w:rPr>
                <w:rFonts w:ascii="Calibri" w:eastAsia="Times New Roman" w:hAnsi="Calibri" w:cs="Calibri"/>
                <w:i/>
                <w:iCs/>
                <w:color w:val="0070C0"/>
                <w:sz w:val="18"/>
                <w:szCs w:val="18"/>
                <w:lang w:eastAsia="sk-SK"/>
              </w:rPr>
              <w:t xml:space="preserve"> a opačne, sedenie (cca pre 3 osoby), stôl, zrkadlo (logopedická činnosť), </w:t>
            </w:r>
            <w:r w:rsidRPr="00571895">
              <w:rPr>
                <w:rFonts w:ascii="Calibri" w:eastAsia="Times New Roman" w:hAnsi="Calibri" w:cs="Calibri"/>
                <w:i/>
                <w:iCs/>
                <w:color w:val="0070C0"/>
                <w:sz w:val="18"/>
                <w:szCs w:val="18"/>
                <w:lang w:eastAsia="sk-SK"/>
              </w:rPr>
              <w:t>priestor pre prácu na zemi s</w:t>
            </w:r>
            <w:r w:rsidR="000E6D5F">
              <w:rPr>
                <w:rFonts w:ascii="Calibri" w:eastAsia="Times New Roman" w:hAnsi="Calibri" w:cs="Calibri"/>
                <w:i/>
                <w:iCs/>
                <w:color w:val="0070C0"/>
                <w:sz w:val="18"/>
                <w:szCs w:val="18"/>
                <w:lang w:eastAsia="sk-SK"/>
              </w:rPr>
              <w:t> </w:t>
            </w:r>
            <w:r w:rsidRPr="00571895">
              <w:rPr>
                <w:rFonts w:ascii="Calibri" w:eastAsia="Times New Roman" w:hAnsi="Calibri" w:cs="Calibri"/>
                <w:i/>
                <w:iCs/>
                <w:color w:val="0070C0"/>
                <w:sz w:val="18"/>
                <w:szCs w:val="18"/>
                <w:lang w:eastAsia="sk-SK"/>
              </w:rPr>
              <w:t>kobercom</w:t>
            </w:r>
            <w:r w:rsidR="000E6D5F">
              <w:rPr>
                <w:rFonts w:ascii="Calibri" w:eastAsia="Times New Roman" w:hAnsi="Calibri" w:cs="Calibri"/>
                <w:i/>
                <w:iCs/>
                <w:color w:val="0070C0"/>
                <w:sz w:val="18"/>
                <w:szCs w:val="18"/>
                <w:lang w:eastAsia="sk-SK"/>
              </w:rPr>
              <w:t xml:space="preserve">, v prípade </w:t>
            </w:r>
            <w:r w:rsidRPr="00571895">
              <w:rPr>
                <w:rFonts w:ascii="Calibri" w:eastAsia="Times New Roman" w:hAnsi="Calibri" w:cs="Calibri"/>
                <w:i/>
                <w:iCs/>
                <w:color w:val="0070C0"/>
                <w:sz w:val="18"/>
                <w:szCs w:val="18"/>
                <w:lang w:eastAsia="sk-SK"/>
              </w:rPr>
              <w:t>zapojeni</w:t>
            </w:r>
            <w:r w:rsidR="000E6D5F">
              <w:rPr>
                <w:rFonts w:ascii="Calibri" w:eastAsia="Times New Roman" w:hAnsi="Calibri" w:cs="Calibri"/>
                <w:i/>
                <w:iCs/>
                <w:color w:val="0070C0"/>
                <w:sz w:val="18"/>
                <w:szCs w:val="18"/>
                <w:lang w:eastAsia="sk-SK"/>
              </w:rPr>
              <w:t>a</w:t>
            </w:r>
            <w:r w:rsidRPr="00571895">
              <w:rPr>
                <w:rFonts w:ascii="Calibri" w:eastAsia="Times New Roman" w:hAnsi="Calibri" w:cs="Calibri"/>
                <w:i/>
                <w:iCs/>
                <w:color w:val="0070C0"/>
                <w:sz w:val="18"/>
                <w:szCs w:val="18"/>
                <w:lang w:eastAsia="sk-SK"/>
              </w:rPr>
              <w:t xml:space="preserve"> druhého odborného zamestnanca miestnosť s priečkou a jednostranne priehľadné zrkadlo </w:t>
            </w:r>
            <w:r w:rsidR="000E6D5F">
              <w:rPr>
                <w:rFonts w:ascii="Calibri" w:eastAsia="Times New Roman" w:hAnsi="Calibri" w:cs="Calibri"/>
                <w:i/>
                <w:iCs/>
                <w:color w:val="0070C0"/>
                <w:sz w:val="18"/>
                <w:szCs w:val="18"/>
                <w:lang w:eastAsia="sk-SK"/>
              </w:rPr>
              <w:t>a/</w:t>
            </w:r>
            <w:r w:rsidRPr="00571895">
              <w:rPr>
                <w:rFonts w:ascii="Calibri" w:eastAsia="Times New Roman" w:hAnsi="Calibri" w:cs="Calibri"/>
                <w:i/>
                <w:iCs/>
                <w:color w:val="0070C0"/>
                <w:sz w:val="18"/>
                <w:szCs w:val="18"/>
                <w:lang w:eastAsia="sk-SK"/>
              </w:rPr>
              <w:t>alebo</w:t>
            </w:r>
            <w:r w:rsidR="000E6D5F">
              <w:rPr>
                <w:rFonts w:ascii="Calibri" w:eastAsia="Times New Roman" w:hAnsi="Calibri" w:cs="Calibri"/>
                <w:i/>
                <w:iCs/>
                <w:color w:val="0070C0"/>
                <w:sz w:val="18"/>
                <w:szCs w:val="18"/>
                <w:lang w:eastAsia="sk-SK"/>
              </w:rPr>
              <w:t xml:space="preserve"> </w:t>
            </w:r>
            <w:r w:rsidRPr="00571895">
              <w:rPr>
                <w:rFonts w:ascii="Calibri" w:eastAsia="Times New Roman" w:hAnsi="Calibri" w:cs="Calibri"/>
                <w:i/>
                <w:iCs/>
                <w:color w:val="0070C0"/>
                <w:sz w:val="18"/>
                <w:szCs w:val="18"/>
                <w:lang w:eastAsia="sk-SK"/>
              </w:rPr>
              <w:t>kamerový systém</w:t>
            </w:r>
            <w:r w:rsidR="000E6D5F">
              <w:rPr>
                <w:rFonts w:ascii="Calibri" w:eastAsia="Times New Roman" w:hAnsi="Calibri" w:cs="Calibri"/>
                <w:i/>
                <w:iCs/>
                <w:color w:val="0070C0"/>
                <w:sz w:val="18"/>
                <w:szCs w:val="18"/>
                <w:lang w:eastAsia="sk-SK"/>
              </w:rPr>
              <w:t>, a/</w:t>
            </w:r>
            <w:r w:rsidRPr="00571895">
              <w:rPr>
                <w:rFonts w:ascii="Calibri" w:eastAsia="Times New Roman" w:hAnsi="Calibri" w:cs="Calibri"/>
                <w:i/>
                <w:iCs/>
                <w:color w:val="0070C0"/>
                <w:sz w:val="18"/>
                <w:szCs w:val="18"/>
                <w:lang w:eastAsia="sk-SK"/>
              </w:rPr>
              <w:t>alebo</w:t>
            </w:r>
            <w:r w:rsidR="000E6D5F">
              <w:rPr>
                <w:rFonts w:ascii="Calibri" w:eastAsia="Times New Roman" w:hAnsi="Calibri" w:cs="Calibri"/>
                <w:i/>
                <w:iCs/>
                <w:color w:val="0070C0"/>
                <w:sz w:val="18"/>
                <w:szCs w:val="18"/>
                <w:lang w:eastAsia="sk-SK"/>
              </w:rPr>
              <w:t xml:space="preserve"> </w:t>
            </w:r>
            <w:r w:rsidRPr="00571895">
              <w:rPr>
                <w:rFonts w:ascii="Calibri" w:eastAsia="Times New Roman" w:hAnsi="Calibri" w:cs="Calibri"/>
                <w:i/>
                <w:iCs/>
                <w:color w:val="0070C0"/>
                <w:sz w:val="18"/>
                <w:szCs w:val="18"/>
                <w:lang w:eastAsia="sk-SK"/>
              </w:rPr>
              <w:t xml:space="preserve">videokamera so statívom. </w:t>
            </w:r>
          </w:p>
          <w:p w14:paraId="76DC7D97" w14:textId="77777777" w:rsidR="00EB59BF" w:rsidRDefault="00EB59BF" w:rsidP="00EB59BF">
            <w:pPr>
              <w:spacing w:after="0" w:line="240" w:lineRule="auto"/>
              <w:rPr>
                <w:rFonts w:ascii="Calibri" w:eastAsia="Times New Roman" w:hAnsi="Calibri" w:cs="Calibri"/>
                <w:i/>
                <w:iCs/>
                <w:color w:val="0070C0"/>
                <w:sz w:val="18"/>
                <w:szCs w:val="18"/>
                <w:lang w:eastAsia="sk-SK"/>
              </w:rPr>
            </w:pPr>
          </w:p>
          <w:p w14:paraId="6A2BA2C1" w14:textId="025FF8D7" w:rsidR="000E6D5F" w:rsidRDefault="000E6D5F" w:rsidP="000E6D5F">
            <w:pPr>
              <w:spacing w:after="0" w:line="240" w:lineRule="auto"/>
              <w:rPr>
                <w:rFonts w:ascii="Calibri" w:eastAsia="Times New Roman" w:hAnsi="Calibri" w:cs="Calibri"/>
                <w:i/>
                <w:iCs/>
                <w:color w:val="0070C0"/>
                <w:sz w:val="16"/>
                <w:szCs w:val="16"/>
                <w:lang w:eastAsia="sk-SK"/>
              </w:rPr>
            </w:pPr>
            <w:r w:rsidRPr="000E6D5F">
              <w:rPr>
                <w:rFonts w:ascii="Calibri" w:eastAsia="Times New Roman" w:hAnsi="Calibri" w:cs="Calibri"/>
                <w:i/>
                <w:iCs/>
                <w:color w:val="0070C0"/>
                <w:sz w:val="16"/>
                <w:szCs w:val="16"/>
                <w:lang w:eastAsia="sk-SK"/>
              </w:rPr>
              <w:t>Zdroj: VÚDPaP - Materiálno - technické zabezpečenie zariadení poradenstva a</w:t>
            </w:r>
            <w:r w:rsidR="00270243">
              <w:rPr>
                <w:rFonts w:ascii="Calibri" w:eastAsia="Times New Roman" w:hAnsi="Calibri" w:cs="Calibri"/>
                <w:i/>
                <w:iCs/>
                <w:color w:val="0070C0"/>
                <w:sz w:val="16"/>
                <w:szCs w:val="16"/>
                <w:lang w:eastAsia="sk-SK"/>
              </w:rPr>
              <w:t> </w:t>
            </w:r>
            <w:r w:rsidRPr="000E6D5F">
              <w:rPr>
                <w:rFonts w:ascii="Calibri" w:eastAsia="Times New Roman" w:hAnsi="Calibri" w:cs="Calibri"/>
                <w:i/>
                <w:iCs/>
                <w:color w:val="0070C0"/>
                <w:sz w:val="16"/>
                <w:szCs w:val="16"/>
                <w:lang w:eastAsia="sk-SK"/>
              </w:rPr>
              <w:t>prevencie</w:t>
            </w:r>
          </w:p>
          <w:p w14:paraId="3C251EAC" w14:textId="77777777" w:rsidR="00270243" w:rsidRDefault="00270243" w:rsidP="000E6D5F">
            <w:pPr>
              <w:spacing w:after="0" w:line="240" w:lineRule="auto"/>
              <w:rPr>
                <w:rFonts w:ascii="Calibri" w:eastAsia="Times New Roman" w:hAnsi="Calibri" w:cs="Calibri"/>
                <w:i/>
                <w:iCs/>
                <w:color w:val="0070C0"/>
                <w:sz w:val="16"/>
                <w:szCs w:val="16"/>
                <w:lang w:eastAsia="sk-SK"/>
              </w:rPr>
            </w:pPr>
          </w:p>
          <w:p w14:paraId="389BF7F5" w14:textId="6AE47F22" w:rsidR="00270243" w:rsidRPr="000E6D5F" w:rsidRDefault="00270243" w:rsidP="000E6D5F">
            <w:pPr>
              <w:spacing w:after="0" w:line="240" w:lineRule="auto"/>
              <w:rPr>
                <w:rFonts w:ascii="Calibri" w:eastAsia="Times New Roman" w:hAnsi="Calibri" w:cs="Calibri"/>
                <w:i/>
                <w:iCs/>
                <w:color w:val="0070C0"/>
                <w:sz w:val="16"/>
                <w:szCs w:val="16"/>
                <w:lang w:eastAsia="sk-SK"/>
              </w:rPr>
            </w:pPr>
            <w:r w:rsidRPr="00270243">
              <w:rPr>
                <w:rFonts w:ascii="Calibri" w:eastAsia="Times New Roman" w:hAnsi="Calibri" w:cs="Calibri"/>
                <w:i/>
                <w:iCs/>
                <w:color w:val="0070C0"/>
                <w:sz w:val="18"/>
                <w:szCs w:val="18"/>
                <w:lang w:eastAsia="sk-SK"/>
              </w:rPr>
              <w:t>Za nevyhnutné vybavenie terapeutickej miestnosti sa odporúča pohodlné sedenie a priestor pre prácu na zemi s kobercom. Konkrétne, špecifické vybavenie konkrétnej terapeutickej miestnosti je závislé od toho, s akými klientami zariadenie pracuje, rešpektujúc ich vek a prípadné obmedzenia pri výkone činnosti.</w:t>
            </w:r>
          </w:p>
          <w:p w14:paraId="738ED22D" w14:textId="77777777" w:rsidR="000E6D5F" w:rsidRDefault="000E6D5F" w:rsidP="000E6D5F">
            <w:pPr>
              <w:spacing w:after="0" w:line="240" w:lineRule="auto"/>
              <w:rPr>
                <w:rFonts w:ascii="Calibri" w:eastAsia="Times New Roman" w:hAnsi="Calibri" w:cs="Calibri"/>
                <w:i/>
                <w:iCs/>
                <w:color w:val="0070C0"/>
                <w:sz w:val="18"/>
                <w:szCs w:val="18"/>
                <w:lang w:eastAsia="sk-SK"/>
              </w:rPr>
            </w:pPr>
          </w:p>
          <w:p w14:paraId="7110662A" w14:textId="77777777" w:rsidR="00520F99" w:rsidRDefault="00520F99" w:rsidP="00520F99">
            <w:pPr>
              <w:spacing w:after="0" w:line="240" w:lineRule="auto"/>
              <w:ind w:left="357"/>
              <w:rPr>
                <w:rFonts w:ascii="Calibri" w:eastAsia="Times New Roman" w:hAnsi="Calibri" w:cs="Calibri"/>
                <w:i/>
                <w:iCs/>
                <w:color w:val="0070C0"/>
                <w:sz w:val="18"/>
                <w:szCs w:val="18"/>
                <w:lang w:eastAsia="sk-SK"/>
              </w:rPr>
            </w:pPr>
            <w:r>
              <w:rPr>
                <w:rFonts w:ascii="Calibri" w:eastAsia="Times New Roman" w:hAnsi="Calibri" w:cs="Calibri"/>
                <w:b/>
                <w:bCs/>
                <w:i/>
                <w:iCs/>
                <w:color w:val="0070C0"/>
                <w:sz w:val="18"/>
                <w:szCs w:val="18"/>
                <w:lang w:eastAsia="sk-SK"/>
              </w:rPr>
              <w:t>Výstupy aktivity:</w:t>
            </w:r>
          </w:p>
          <w:p w14:paraId="1D2C3E57" w14:textId="77777777" w:rsidR="00520F99" w:rsidRDefault="00520F99" w:rsidP="00520F99">
            <w:pPr>
              <w:spacing w:after="0" w:line="240" w:lineRule="auto"/>
              <w:ind w:left="357"/>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w:t>
            </w:r>
            <w:r w:rsidRPr="00DF15F0">
              <w:rPr>
                <w:rFonts w:ascii="Calibri" w:eastAsia="Times New Roman" w:hAnsi="Calibri" w:cs="Calibri"/>
                <w:i/>
                <w:iCs/>
                <w:color w:val="0070C0"/>
                <w:sz w:val="18"/>
                <w:szCs w:val="18"/>
                <w:lang w:eastAsia="sk-SK"/>
              </w:rPr>
              <w:t xml:space="preserve">žiadateľ priradí výstupy identifikované v </w:t>
            </w:r>
            <w:r>
              <w:rPr>
                <w:rFonts w:ascii="Calibri" w:eastAsia="Times New Roman" w:hAnsi="Calibri" w:cs="Calibri"/>
                <w:i/>
                <w:iCs/>
                <w:color w:val="0070C0"/>
                <w:sz w:val="18"/>
                <w:szCs w:val="18"/>
                <w:lang w:eastAsia="sk-SK"/>
              </w:rPr>
              <w:t>časti 7.2</w:t>
            </w:r>
            <w:r w:rsidRPr="00DF15F0">
              <w:rPr>
                <w:rFonts w:ascii="Calibri" w:eastAsia="Times New Roman" w:hAnsi="Calibri" w:cs="Calibri"/>
                <w:i/>
                <w:iCs/>
                <w:color w:val="0070C0"/>
                <w:sz w:val="18"/>
                <w:szCs w:val="18"/>
                <w:lang w:eastAsia="sk-SK"/>
              </w:rPr>
              <w:t xml:space="preserve"> </w:t>
            </w:r>
            <w:r>
              <w:rPr>
                <w:rFonts w:ascii="Calibri" w:eastAsia="Times New Roman" w:hAnsi="Calibri" w:cs="Calibri"/>
                <w:i/>
                <w:iCs/>
                <w:color w:val="0070C0"/>
                <w:sz w:val="18"/>
                <w:szCs w:val="18"/>
                <w:lang w:eastAsia="sk-SK"/>
              </w:rPr>
              <w:t xml:space="preserve">žiadosti o NFP </w:t>
            </w:r>
            <w:r w:rsidRPr="00DF15F0">
              <w:rPr>
                <w:rFonts w:ascii="Calibri" w:eastAsia="Times New Roman" w:hAnsi="Calibri" w:cs="Calibri"/>
                <w:i/>
                <w:iCs/>
                <w:color w:val="0070C0"/>
                <w:sz w:val="18"/>
                <w:szCs w:val="18"/>
                <w:lang w:eastAsia="sk-SK"/>
              </w:rPr>
              <w:t>ku konkrétnej aktivite</w:t>
            </w:r>
            <w:r>
              <w:rPr>
                <w:rFonts w:ascii="Calibri" w:eastAsia="Times New Roman" w:hAnsi="Calibri" w:cs="Calibri"/>
                <w:i/>
                <w:iCs/>
                <w:color w:val="0070C0"/>
                <w:sz w:val="18"/>
                <w:szCs w:val="18"/>
                <w:lang w:eastAsia="sk-SK"/>
              </w:rPr>
              <w:t>)</w:t>
            </w:r>
          </w:p>
          <w:p w14:paraId="4560446E" w14:textId="77777777" w:rsidR="00520F99" w:rsidRDefault="00520F99" w:rsidP="00520F99">
            <w:pPr>
              <w:spacing w:after="0" w:line="240" w:lineRule="auto"/>
              <w:ind w:left="357"/>
              <w:rPr>
                <w:rFonts w:ascii="Calibri" w:eastAsia="Times New Roman" w:hAnsi="Calibri" w:cs="Calibri"/>
                <w:i/>
                <w:iCs/>
                <w:color w:val="0070C0"/>
                <w:sz w:val="18"/>
                <w:szCs w:val="18"/>
                <w:lang w:eastAsia="sk-SK"/>
              </w:rPr>
            </w:pPr>
            <w:r w:rsidRPr="00255E62">
              <w:rPr>
                <w:rFonts w:ascii="Calibri" w:eastAsia="Times New Roman" w:hAnsi="Calibri" w:cs="Calibri"/>
                <w:b/>
                <w:bCs/>
                <w:i/>
                <w:iCs/>
                <w:color w:val="0070C0"/>
                <w:sz w:val="18"/>
                <w:szCs w:val="18"/>
                <w:lang w:eastAsia="sk-SK"/>
              </w:rPr>
              <w:t>Zabezpečenie reali</w:t>
            </w:r>
            <w:r>
              <w:rPr>
                <w:rFonts w:ascii="Calibri" w:eastAsia="Times New Roman" w:hAnsi="Calibri" w:cs="Calibri"/>
                <w:b/>
                <w:bCs/>
                <w:i/>
                <w:iCs/>
                <w:color w:val="0070C0"/>
                <w:sz w:val="18"/>
                <w:szCs w:val="18"/>
                <w:lang w:eastAsia="sk-SK"/>
              </w:rPr>
              <w:t>zácie aktivity:</w:t>
            </w:r>
          </w:p>
          <w:p w14:paraId="192E0BFA" w14:textId="77777777" w:rsidR="00520F99" w:rsidRDefault="00520F99" w:rsidP="00520F99">
            <w:pPr>
              <w:spacing w:after="0" w:line="240" w:lineRule="auto"/>
              <w:ind w:left="357"/>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(uvedie sa spôsob personálneho a prevádzkového zabezpečenia realizácie aktivity)</w:t>
            </w:r>
          </w:p>
          <w:p w14:paraId="336C590B" w14:textId="77777777" w:rsidR="00520F99" w:rsidRDefault="00520F99" w:rsidP="00B170A1">
            <w:pPr>
              <w:spacing w:after="0" w:line="240" w:lineRule="auto"/>
              <w:rPr>
                <w:rFonts w:ascii="Calibri" w:eastAsia="Times New Roman" w:hAnsi="Calibri" w:cs="Calibri"/>
                <w:i/>
                <w:iCs/>
                <w:color w:val="0070C0"/>
                <w:sz w:val="18"/>
                <w:szCs w:val="18"/>
                <w:lang w:eastAsia="sk-SK"/>
              </w:rPr>
            </w:pPr>
          </w:p>
          <w:p w14:paraId="715C49AF" w14:textId="5013DC9A" w:rsidR="00520F99" w:rsidRDefault="00520F99" w:rsidP="00B170A1">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Informácie v tejto časti musia byť v súlade s rozpočtom projektu a časťou 7.5 a 10 žiadosti o NFP.</w:t>
            </w:r>
          </w:p>
          <w:p w14:paraId="1706CC0A" w14:textId="15FACE39" w:rsidR="00520F99" w:rsidRDefault="00520F99" w:rsidP="5D2F00E5">
            <w:pPr>
              <w:spacing w:after="0" w:line="240" w:lineRule="auto"/>
              <w:rPr>
                <w:rFonts w:ascii="Calibri" w:eastAsia="Times New Roman" w:hAnsi="Calibri" w:cs="Calibri"/>
                <w:i/>
                <w:iCs/>
                <w:color w:val="0070C0"/>
                <w:sz w:val="18"/>
                <w:szCs w:val="18"/>
                <w:lang w:eastAsia="sk-SK"/>
              </w:rPr>
            </w:pPr>
          </w:p>
          <w:p w14:paraId="447147CF" w14:textId="6E6BC1A4" w:rsidR="001F0C48" w:rsidRDefault="001F0C48" w:rsidP="5D2F00E5">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 xml:space="preserve">Žiadateľ v tejto časti deklaruje, že nevyhnutné stavebné úpravy žiadateľ bude </w:t>
            </w:r>
            <w:r w:rsidRPr="001F0C48">
              <w:rPr>
                <w:rFonts w:ascii="Calibri" w:eastAsia="Times New Roman" w:hAnsi="Calibri" w:cs="Calibri"/>
                <w:i/>
                <w:iCs/>
                <w:color w:val="0070C0"/>
                <w:sz w:val="18"/>
                <w:szCs w:val="18"/>
                <w:lang w:eastAsia="sk-SK"/>
              </w:rPr>
              <w:t>realizovať len v interiéri budov</w:t>
            </w:r>
            <w:r>
              <w:rPr>
                <w:rFonts w:ascii="Calibri" w:eastAsia="Times New Roman" w:hAnsi="Calibri" w:cs="Calibri"/>
                <w:i/>
                <w:iCs/>
                <w:color w:val="0070C0"/>
                <w:sz w:val="18"/>
                <w:szCs w:val="18"/>
                <w:lang w:eastAsia="sk-SK"/>
              </w:rPr>
              <w:t>.</w:t>
            </w:r>
          </w:p>
          <w:p w14:paraId="01D783A9" w14:textId="77777777" w:rsidR="00E24795" w:rsidRDefault="00E24795" w:rsidP="5D2F00E5">
            <w:pPr>
              <w:spacing w:after="0" w:line="240" w:lineRule="auto"/>
              <w:rPr>
                <w:rFonts w:ascii="Calibri" w:eastAsia="Times New Roman" w:hAnsi="Calibri" w:cs="Calibri"/>
                <w:i/>
                <w:iCs/>
                <w:color w:val="0070C0"/>
                <w:sz w:val="18"/>
                <w:szCs w:val="18"/>
                <w:lang w:eastAsia="sk-SK"/>
              </w:rPr>
            </w:pPr>
          </w:p>
          <w:p w14:paraId="036061C7" w14:textId="45FE1C87" w:rsidR="006413AA" w:rsidRPr="00FE0463" w:rsidRDefault="006413AA" w:rsidP="006413AA">
            <w:pPr>
              <w:spacing w:after="0" w:line="240" w:lineRule="auto"/>
              <w:rPr>
                <w:rFonts w:ascii="Calibri" w:eastAsia="Times New Roman" w:hAnsi="Calibri" w:cs="Calibri"/>
                <w:b/>
                <w:bCs/>
                <w:i/>
                <w:iCs/>
                <w:color w:val="0070C0"/>
                <w:sz w:val="18"/>
                <w:szCs w:val="18"/>
                <w:lang w:eastAsia="sk-SK"/>
              </w:rPr>
            </w:pPr>
            <w:r>
              <w:rPr>
                <w:rFonts w:ascii="Calibri" w:eastAsia="Times New Roman" w:hAnsi="Calibri" w:cs="Calibri"/>
                <w:i/>
                <w:iCs/>
                <w:color w:val="0070C0"/>
                <w:sz w:val="18"/>
                <w:szCs w:val="18"/>
                <w:lang w:eastAsia="sk-SK"/>
              </w:rPr>
              <w:t xml:space="preserve">Vzhľadom na to, že </w:t>
            </w:r>
            <w:r w:rsidRPr="00FE0463">
              <w:rPr>
                <w:rFonts w:ascii="Calibri" w:eastAsia="Times New Roman" w:hAnsi="Calibri" w:cs="Calibri"/>
                <w:i/>
                <w:iCs/>
                <w:color w:val="0070C0"/>
                <w:sz w:val="18"/>
                <w:szCs w:val="18"/>
                <w:lang w:eastAsia="sk-SK"/>
              </w:rPr>
              <w:t xml:space="preserve">v zmysle výzvy sa pre projekt uplatní paušálna sadzba na financovanie nepriamych nákladov podľa čl. 54 </w:t>
            </w:r>
            <w:r w:rsidR="0085465F">
              <w:rPr>
                <w:rFonts w:ascii="Calibri" w:eastAsia="Times New Roman" w:hAnsi="Calibri" w:cs="Calibri"/>
                <w:i/>
                <w:iCs/>
                <w:color w:val="0070C0"/>
                <w:sz w:val="18"/>
                <w:szCs w:val="18"/>
                <w:lang w:eastAsia="sk-SK"/>
              </w:rPr>
              <w:t xml:space="preserve">a) </w:t>
            </w:r>
            <w:r w:rsidRPr="00FE0463">
              <w:rPr>
                <w:rFonts w:ascii="Calibri" w:eastAsia="Times New Roman" w:hAnsi="Calibri" w:cs="Calibri"/>
                <w:i/>
                <w:iCs/>
                <w:color w:val="0070C0"/>
                <w:sz w:val="18"/>
                <w:szCs w:val="18"/>
                <w:lang w:eastAsia="sk-SK"/>
              </w:rPr>
              <w:t xml:space="preserve">NSU, </w:t>
            </w:r>
            <w:r w:rsidRPr="00FE0463">
              <w:rPr>
                <w:rFonts w:ascii="Calibri" w:eastAsia="Times New Roman" w:hAnsi="Calibri" w:cs="Calibri"/>
                <w:b/>
                <w:bCs/>
                <w:i/>
                <w:iCs/>
                <w:color w:val="0070C0"/>
                <w:sz w:val="18"/>
                <w:szCs w:val="18"/>
                <w:lang w:eastAsia="sk-SK"/>
              </w:rPr>
              <w:t>žiadateľ v tejto časti podporné aktivity neuvádza, ale uvedie len nasledovný text:</w:t>
            </w:r>
            <w:r w:rsidRPr="00FE0463">
              <w:rPr>
                <w:rFonts w:ascii="Calibri" w:eastAsia="Times New Roman" w:hAnsi="Calibri" w:cs="Calibri"/>
                <w:i/>
                <w:iCs/>
                <w:color w:val="0070C0"/>
                <w:sz w:val="18"/>
                <w:szCs w:val="18"/>
                <w:lang w:eastAsia="sk-SK"/>
              </w:rPr>
              <w:t xml:space="preserve"> „Okrem hlavnej aktivity budú súčasťou projektu informovanosť a publicita a podporné činnosti, ktoré majú charakter nepriamych nákladov. Nepriame </w:t>
            </w:r>
            <w:r w:rsidR="00A805AC">
              <w:rPr>
                <w:rFonts w:ascii="Calibri" w:eastAsia="Times New Roman" w:hAnsi="Calibri" w:cs="Calibri"/>
                <w:i/>
                <w:iCs/>
                <w:color w:val="0070C0"/>
                <w:sz w:val="18"/>
                <w:szCs w:val="18"/>
                <w:lang w:eastAsia="sk-SK"/>
              </w:rPr>
              <w:t>výdavky</w:t>
            </w:r>
            <w:r w:rsidRPr="00FE0463">
              <w:rPr>
                <w:rFonts w:ascii="Calibri" w:eastAsia="Times New Roman" w:hAnsi="Calibri" w:cs="Calibri"/>
                <w:i/>
                <w:iCs/>
                <w:color w:val="0070C0"/>
                <w:sz w:val="18"/>
                <w:szCs w:val="18"/>
                <w:lang w:eastAsia="sk-SK"/>
              </w:rPr>
              <w:t xml:space="preserve"> na tieto činnosti budú preukazované formou zjednodušeného vykazovania výdavkov“.</w:t>
            </w:r>
          </w:p>
          <w:p w14:paraId="2393B2E3" w14:textId="77777777" w:rsidR="006413AA" w:rsidRDefault="006413AA" w:rsidP="006413AA">
            <w:pPr>
              <w:spacing w:after="0" w:line="240" w:lineRule="auto"/>
              <w:rPr>
                <w:rFonts w:ascii="Calibri" w:eastAsia="Times New Roman" w:hAnsi="Calibri" w:cs="Calibri"/>
                <w:i/>
                <w:iCs/>
                <w:color w:val="0070C0"/>
                <w:sz w:val="18"/>
                <w:szCs w:val="18"/>
                <w:lang w:eastAsia="sk-SK"/>
              </w:rPr>
            </w:pPr>
          </w:p>
          <w:p w14:paraId="74426CA7" w14:textId="1108E00C" w:rsidR="006413AA" w:rsidRDefault="006413AA" w:rsidP="006413AA">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 xml:space="preserve">Predmetná časť je dôležitá z hľadiska posúdenia bodovaného </w:t>
            </w:r>
            <w:r w:rsidRPr="00270243">
              <w:rPr>
                <w:rFonts w:ascii="Calibri" w:eastAsia="Times New Roman" w:hAnsi="Calibri" w:cs="Calibri"/>
                <w:i/>
                <w:iCs/>
                <w:color w:val="0070C0"/>
                <w:sz w:val="18"/>
                <w:szCs w:val="18"/>
                <w:lang w:eastAsia="sk-SK"/>
              </w:rPr>
              <w:t>kritéria.</w:t>
            </w:r>
          </w:p>
          <w:p w14:paraId="56EEC027" w14:textId="334F39BB" w:rsidR="00520F99" w:rsidRDefault="00520F99" w:rsidP="00B170A1">
            <w:pPr>
              <w:spacing w:after="0" w:line="240" w:lineRule="auto"/>
              <w:rPr>
                <w:rFonts w:ascii="Calibri" w:eastAsia="Times New Roman" w:hAnsi="Calibri" w:cs="Calibri"/>
                <w:i/>
                <w:iCs/>
                <w:color w:val="0070C0"/>
                <w:sz w:val="18"/>
                <w:szCs w:val="18"/>
                <w:lang w:eastAsia="sk-SK"/>
              </w:rPr>
            </w:pPr>
          </w:p>
          <w:p w14:paraId="302A7109" w14:textId="77777777" w:rsidR="00520F99" w:rsidRDefault="006413AA" w:rsidP="00B170A1">
            <w:pPr>
              <w:spacing w:after="0" w:line="240" w:lineRule="auto"/>
              <w:rPr>
                <w:rFonts w:ascii="Calibri" w:eastAsia="Times New Roman" w:hAnsi="Calibri" w:cs="Calibri"/>
                <w:b/>
                <w:bCs/>
                <w:color w:val="0070C0"/>
                <w:sz w:val="18"/>
                <w:szCs w:val="18"/>
                <w:lang w:eastAsia="sk-SK"/>
              </w:rPr>
            </w:pPr>
            <w:r>
              <w:rPr>
                <w:rFonts w:ascii="Calibri" w:eastAsia="Times New Roman" w:hAnsi="Calibri" w:cs="Calibri"/>
                <w:b/>
                <w:bCs/>
                <w:color w:val="0070C0"/>
                <w:sz w:val="18"/>
                <w:szCs w:val="18"/>
                <w:lang w:eastAsia="sk-SK"/>
              </w:rPr>
              <w:t>Identifikácia rizík a prostriedky na ich elimináciu</w:t>
            </w:r>
          </w:p>
          <w:p w14:paraId="7C0D7792" w14:textId="77777777" w:rsidR="006413AA" w:rsidRDefault="006413AA" w:rsidP="00B170A1">
            <w:pPr>
              <w:spacing w:after="0" w:line="240" w:lineRule="auto"/>
              <w:rPr>
                <w:rFonts w:ascii="Calibri" w:eastAsia="Times New Roman" w:hAnsi="Calibri" w:cs="Calibri"/>
                <w:i/>
                <w:iCs/>
                <w:color w:val="0070C0"/>
                <w:sz w:val="18"/>
                <w:szCs w:val="18"/>
                <w:lang w:eastAsia="sk-SK"/>
              </w:rPr>
            </w:pPr>
          </w:p>
          <w:p w14:paraId="4F30103C" w14:textId="77777777" w:rsidR="006413AA" w:rsidRDefault="006413AA" w:rsidP="00B170A1">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Žiadateľ popíše riziká a prostriedky na ich elimináciu v nasledovnej štruktúre:</w:t>
            </w:r>
          </w:p>
          <w:p w14:paraId="1057B676" w14:textId="77777777" w:rsidR="006413AA" w:rsidRDefault="006413AA" w:rsidP="006413AA">
            <w:pPr>
              <w:spacing w:after="0" w:line="240" w:lineRule="auto"/>
              <w:ind w:left="357"/>
              <w:rPr>
                <w:rFonts w:ascii="Calibri" w:eastAsia="Times New Roman" w:hAnsi="Calibri" w:cs="Calibri"/>
                <w:b/>
                <w:bCs/>
                <w:i/>
                <w:iCs/>
                <w:color w:val="0070C0"/>
                <w:sz w:val="18"/>
                <w:szCs w:val="18"/>
                <w:lang w:eastAsia="sk-SK"/>
              </w:rPr>
            </w:pPr>
            <w:r>
              <w:rPr>
                <w:rFonts w:ascii="Calibri" w:eastAsia="Times New Roman" w:hAnsi="Calibri" w:cs="Calibri"/>
                <w:b/>
                <w:bCs/>
                <w:i/>
                <w:iCs/>
                <w:color w:val="0070C0"/>
                <w:sz w:val="18"/>
                <w:szCs w:val="18"/>
                <w:lang w:eastAsia="sk-SK"/>
              </w:rPr>
              <w:t>Názov rizika</w:t>
            </w:r>
          </w:p>
          <w:p w14:paraId="0FFF8897" w14:textId="77777777" w:rsidR="006413AA" w:rsidRDefault="006413AA" w:rsidP="006413AA">
            <w:pPr>
              <w:spacing w:after="0" w:line="240" w:lineRule="auto"/>
              <w:ind w:left="357"/>
              <w:rPr>
                <w:rFonts w:ascii="Calibri" w:eastAsia="Times New Roman" w:hAnsi="Calibri" w:cs="Calibri"/>
                <w:i/>
                <w:iCs/>
                <w:color w:val="0070C0"/>
                <w:sz w:val="18"/>
                <w:szCs w:val="18"/>
                <w:lang w:eastAsia="sk-SK"/>
              </w:rPr>
            </w:pPr>
            <w:r>
              <w:rPr>
                <w:rFonts w:ascii="Calibri" w:eastAsia="Times New Roman" w:hAnsi="Calibri" w:cs="Calibri"/>
                <w:b/>
                <w:bCs/>
                <w:i/>
                <w:iCs/>
                <w:color w:val="0070C0"/>
                <w:sz w:val="18"/>
                <w:szCs w:val="18"/>
                <w:lang w:eastAsia="sk-SK"/>
              </w:rPr>
              <w:t>Popis rizika</w:t>
            </w:r>
          </w:p>
          <w:p w14:paraId="5927B36A" w14:textId="77777777" w:rsidR="006413AA" w:rsidRDefault="006413AA" w:rsidP="006413AA">
            <w:pPr>
              <w:spacing w:after="0" w:line="240" w:lineRule="auto"/>
              <w:ind w:left="357"/>
              <w:rPr>
                <w:rFonts w:ascii="Calibri" w:eastAsia="Times New Roman" w:hAnsi="Calibri" w:cs="Calibri"/>
                <w:i/>
                <w:iCs/>
                <w:color w:val="0070C0"/>
                <w:sz w:val="18"/>
                <w:szCs w:val="18"/>
                <w:lang w:eastAsia="sk-SK"/>
              </w:rPr>
            </w:pPr>
            <w:r w:rsidRPr="2E82FBC1">
              <w:rPr>
                <w:rFonts w:ascii="Calibri" w:eastAsia="Times New Roman" w:hAnsi="Calibri" w:cs="Calibri"/>
                <w:i/>
                <w:iCs/>
                <w:color w:val="0070C0"/>
                <w:sz w:val="18"/>
                <w:szCs w:val="18"/>
                <w:lang w:eastAsia="sk-SK"/>
              </w:rPr>
              <w:t>(identifikujú sa hlavné riziká, ktoré by mohli mať vplyv na realizáciu projektu (najmä za tieto oblasti: a) právne a personálne riziká, b) ekonomické riziká, c) riziká z nedosiahnutia cieľových hodnôt ukazovateľov, d) riziká z omeškania s realizáciou aktivít projektu))</w:t>
            </w:r>
          </w:p>
          <w:p w14:paraId="631AC9F0" w14:textId="77777777" w:rsidR="006413AA" w:rsidRDefault="006413AA" w:rsidP="006413AA">
            <w:pPr>
              <w:spacing w:after="0" w:line="240" w:lineRule="auto"/>
              <w:ind w:left="357"/>
              <w:rPr>
                <w:rFonts w:ascii="Calibri" w:eastAsia="Times New Roman" w:hAnsi="Calibri" w:cs="Calibri"/>
                <w:i/>
                <w:iCs/>
                <w:color w:val="0070C0"/>
                <w:sz w:val="18"/>
                <w:szCs w:val="18"/>
                <w:lang w:eastAsia="sk-SK"/>
              </w:rPr>
            </w:pPr>
            <w:r>
              <w:rPr>
                <w:rFonts w:ascii="Calibri" w:eastAsia="Times New Roman" w:hAnsi="Calibri" w:cs="Calibri"/>
                <w:b/>
                <w:bCs/>
                <w:i/>
                <w:iCs/>
                <w:color w:val="0070C0"/>
                <w:sz w:val="18"/>
                <w:szCs w:val="18"/>
                <w:lang w:eastAsia="sk-SK"/>
              </w:rPr>
              <w:t>Závažnosť</w:t>
            </w:r>
          </w:p>
          <w:p w14:paraId="15C1F3A0" w14:textId="77777777" w:rsidR="006413AA" w:rsidRDefault="006413AA" w:rsidP="006413AA">
            <w:pPr>
              <w:spacing w:after="0" w:line="240" w:lineRule="auto"/>
              <w:ind w:left="357"/>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(priradí sa: nízka, stredná, vysoká)</w:t>
            </w:r>
          </w:p>
          <w:p w14:paraId="4CAC0921" w14:textId="77777777" w:rsidR="006413AA" w:rsidRDefault="006413AA" w:rsidP="006413AA">
            <w:pPr>
              <w:spacing w:after="0" w:line="240" w:lineRule="auto"/>
              <w:ind w:left="357"/>
              <w:rPr>
                <w:rFonts w:ascii="Calibri" w:eastAsia="Times New Roman" w:hAnsi="Calibri" w:cs="Calibri"/>
                <w:i/>
                <w:iCs/>
                <w:color w:val="0070C0"/>
                <w:sz w:val="18"/>
                <w:szCs w:val="18"/>
                <w:lang w:eastAsia="sk-SK"/>
              </w:rPr>
            </w:pPr>
            <w:r>
              <w:rPr>
                <w:rFonts w:ascii="Calibri" w:eastAsia="Times New Roman" w:hAnsi="Calibri" w:cs="Calibri"/>
                <w:b/>
                <w:bCs/>
                <w:i/>
                <w:iCs/>
                <w:color w:val="0070C0"/>
                <w:sz w:val="18"/>
                <w:szCs w:val="18"/>
                <w:lang w:eastAsia="sk-SK"/>
              </w:rPr>
              <w:t>Opatrenia na elimináciu rizika</w:t>
            </w:r>
          </w:p>
          <w:p w14:paraId="4AE0CEFD" w14:textId="77777777" w:rsidR="006413AA" w:rsidRDefault="006413AA" w:rsidP="00B170A1">
            <w:pPr>
              <w:spacing w:after="0" w:line="240" w:lineRule="auto"/>
              <w:rPr>
                <w:rFonts w:ascii="Calibri" w:eastAsia="Times New Roman" w:hAnsi="Calibri" w:cs="Calibri"/>
                <w:i/>
                <w:iCs/>
                <w:color w:val="0070C0"/>
                <w:sz w:val="18"/>
                <w:szCs w:val="18"/>
                <w:lang w:eastAsia="sk-SK"/>
              </w:rPr>
            </w:pPr>
          </w:p>
          <w:p w14:paraId="5A412AD9" w14:textId="7BA7CDD4" w:rsidR="006413AA" w:rsidRPr="006413AA" w:rsidRDefault="006413AA" w:rsidP="00B170A1">
            <w:pPr>
              <w:spacing w:after="0" w:line="240" w:lineRule="auto"/>
              <w:rPr>
                <w:rFonts w:ascii="Calibri" w:eastAsia="Times New Roman" w:hAnsi="Calibri" w:cs="Calibri"/>
                <w:b/>
                <w:bCs/>
                <w:color w:val="0070C0"/>
                <w:sz w:val="18"/>
                <w:szCs w:val="18"/>
                <w:lang w:eastAsia="sk-SK"/>
              </w:rPr>
            </w:pPr>
            <w:r>
              <w:rPr>
                <w:rFonts w:ascii="Calibri" w:eastAsia="Times New Roman" w:hAnsi="Calibri" w:cs="Calibri"/>
                <w:b/>
                <w:bCs/>
                <w:color w:val="0070C0"/>
                <w:sz w:val="18"/>
                <w:szCs w:val="18"/>
                <w:lang w:eastAsia="sk-SK"/>
              </w:rPr>
              <w:t>Súlad projektu s horizontálnymi princípmi</w:t>
            </w:r>
          </w:p>
          <w:p w14:paraId="088AE04E" w14:textId="77777777" w:rsidR="006413AA" w:rsidRDefault="006413AA" w:rsidP="00B170A1">
            <w:pPr>
              <w:spacing w:after="0" w:line="240" w:lineRule="auto"/>
              <w:rPr>
                <w:rFonts w:ascii="Calibri" w:eastAsia="Times New Roman" w:hAnsi="Calibri" w:cs="Calibri"/>
                <w:i/>
                <w:iCs/>
                <w:color w:val="0070C0"/>
                <w:sz w:val="18"/>
                <w:szCs w:val="18"/>
                <w:lang w:eastAsia="sk-SK"/>
              </w:rPr>
            </w:pPr>
          </w:p>
          <w:p w14:paraId="3094DA7C" w14:textId="77777777" w:rsidR="006413AA" w:rsidRDefault="006413AA" w:rsidP="006413AA">
            <w:pPr>
              <w:spacing w:after="0" w:line="240" w:lineRule="auto"/>
              <w:rPr>
                <w:rFonts w:ascii="Calibri" w:eastAsia="Times New Roman" w:hAnsi="Calibri" w:cs="Calibri"/>
                <w:i/>
                <w:iCs/>
                <w:color w:val="0070C0"/>
                <w:sz w:val="18"/>
                <w:szCs w:val="18"/>
                <w:lang w:eastAsia="sk-SK"/>
              </w:rPr>
            </w:pPr>
            <w:r w:rsidRPr="00375A27">
              <w:rPr>
                <w:rFonts w:ascii="Calibri" w:eastAsia="Times New Roman" w:hAnsi="Calibri" w:cs="Calibri"/>
                <w:i/>
                <w:iCs/>
                <w:color w:val="0070C0"/>
                <w:sz w:val="18"/>
                <w:szCs w:val="18"/>
                <w:lang w:eastAsia="sk-SK"/>
              </w:rPr>
              <w:t>Žiadateľ popíše, akým spôsobom zabezpečí:</w:t>
            </w:r>
          </w:p>
          <w:p w14:paraId="598E8B88" w14:textId="77777777" w:rsidR="006413AA" w:rsidRPr="00375A27" w:rsidRDefault="006413AA" w:rsidP="006413AA">
            <w:pPr>
              <w:pStyle w:val="Odsekzoznamu"/>
              <w:numPr>
                <w:ilvl w:val="0"/>
                <w:numId w:val="14"/>
              </w:numPr>
              <w:spacing w:after="0" w:line="240" w:lineRule="auto"/>
              <w:ind w:left="357" w:hanging="357"/>
              <w:rPr>
                <w:rFonts w:ascii="Calibri" w:eastAsia="Times New Roman" w:hAnsi="Calibri" w:cs="Calibri"/>
                <w:i/>
                <w:iCs/>
                <w:color w:val="0070C0"/>
                <w:sz w:val="18"/>
                <w:szCs w:val="18"/>
                <w:lang w:eastAsia="sk-SK"/>
              </w:rPr>
            </w:pPr>
            <w:r w:rsidRPr="00375A27">
              <w:rPr>
                <w:rFonts w:ascii="Calibri" w:eastAsia="Times New Roman" w:hAnsi="Calibri" w:cs="Calibri"/>
                <w:i/>
                <w:iCs/>
                <w:color w:val="0070C0"/>
                <w:sz w:val="18"/>
                <w:szCs w:val="18"/>
                <w:lang w:eastAsia="sk-SK"/>
              </w:rPr>
              <w:t>dodržiavanie práv, slobôd a zásad, ktoré sú uvedené v Charte základných práv Európskej únie,</w:t>
            </w:r>
          </w:p>
          <w:p w14:paraId="4C8BBAFE" w14:textId="77777777" w:rsidR="006413AA" w:rsidRPr="00375A27" w:rsidRDefault="006413AA" w:rsidP="006413AA">
            <w:pPr>
              <w:pStyle w:val="Odsekzoznamu"/>
              <w:numPr>
                <w:ilvl w:val="0"/>
                <w:numId w:val="14"/>
              </w:numPr>
              <w:spacing w:after="0" w:line="240" w:lineRule="auto"/>
              <w:ind w:left="357" w:hanging="357"/>
              <w:rPr>
                <w:rFonts w:ascii="Calibri" w:eastAsia="Times New Roman" w:hAnsi="Calibri" w:cs="Calibri"/>
                <w:i/>
                <w:iCs/>
                <w:color w:val="0070C0"/>
                <w:sz w:val="18"/>
                <w:szCs w:val="18"/>
                <w:lang w:eastAsia="sk-SK"/>
              </w:rPr>
            </w:pPr>
            <w:r w:rsidRPr="00375A27">
              <w:rPr>
                <w:rFonts w:ascii="Calibri" w:eastAsia="Times New Roman" w:hAnsi="Calibri" w:cs="Calibri"/>
                <w:i/>
                <w:iCs/>
                <w:color w:val="0070C0"/>
                <w:sz w:val="18"/>
                <w:szCs w:val="18"/>
                <w:lang w:eastAsia="sk-SK"/>
              </w:rPr>
              <w:t>dodržiavanie princípov presadzovania rovnosti mužov a žien a začleňovania z hľadiska rodovej rovnosti,</w:t>
            </w:r>
          </w:p>
          <w:p w14:paraId="27919344" w14:textId="77777777" w:rsidR="006413AA" w:rsidRPr="00375A27" w:rsidRDefault="006413AA" w:rsidP="006413AA">
            <w:pPr>
              <w:pStyle w:val="Odsekzoznamu"/>
              <w:numPr>
                <w:ilvl w:val="0"/>
                <w:numId w:val="14"/>
              </w:numPr>
              <w:spacing w:after="0" w:line="240" w:lineRule="auto"/>
              <w:ind w:left="357" w:hanging="357"/>
              <w:rPr>
                <w:rFonts w:ascii="Calibri" w:eastAsia="Times New Roman" w:hAnsi="Calibri" w:cs="Calibri"/>
                <w:i/>
                <w:iCs/>
                <w:color w:val="0070C0"/>
                <w:sz w:val="18"/>
                <w:szCs w:val="18"/>
                <w:lang w:eastAsia="sk-SK"/>
              </w:rPr>
            </w:pPr>
            <w:r w:rsidRPr="00375A27">
              <w:rPr>
                <w:rFonts w:ascii="Calibri" w:eastAsia="Times New Roman" w:hAnsi="Calibri" w:cs="Calibri"/>
                <w:i/>
                <w:iCs/>
                <w:color w:val="0070C0"/>
                <w:sz w:val="18"/>
                <w:szCs w:val="18"/>
                <w:lang w:eastAsia="sk-SK"/>
              </w:rPr>
              <w:t>zabránenia akejkoľvek diskriminácie a zabezpečenia prístupnosti aktivít, výstupov, výsledkov projektu pre osoby so zdravotným postihnutím.</w:t>
            </w:r>
          </w:p>
          <w:p w14:paraId="16CB6E40" w14:textId="77777777" w:rsidR="006413AA" w:rsidRDefault="006413AA" w:rsidP="006413AA">
            <w:pPr>
              <w:spacing w:after="0" w:line="240" w:lineRule="auto"/>
              <w:rPr>
                <w:rFonts w:ascii="Calibri" w:eastAsia="Times New Roman" w:hAnsi="Calibri" w:cs="Calibri"/>
                <w:i/>
                <w:iCs/>
                <w:color w:val="0070C0"/>
                <w:sz w:val="18"/>
                <w:szCs w:val="18"/>
                <w:lang w:eastAsia="sk-SK"/>
              </w:rPr>
            </w:pPr>
          </w:p>
          <w:p w14:paraId="44783E86" w14:textId="77777777" w:rsidR="006413AA" w:rsidRPr="00375A27" w:rsidRDefault="006413AA" w:rsidP="006413AA">
            <w:pPr>
              <w:spacing w:after="0" w:line="240" w:lineRule="auto"/>
              <w:rPr>
                <w:rFonts w:ascii="Calibri" w:eastAsia="Times New Roman" w:hAnsi="Calibri" w:cs="Calibri"/>
                <w:i/>
                <w:iCs/>
                <w:color w:val="0070C0"/>
                <w:sz w:val="18"/>
                <w:szCs w:val="18"/>
                <w:u w:val="single"/>
                <w:lang w:eastAsia="sk-SK"/>
              </w:rPr>
            </w:pPr>
            <w:r w:rsidRPr="00375A27">
              <w:rPr>
                <w:rFonts w:ascii="Calibri" w:eastAsia="Times New Roman" w:hAnsi="Calibri" w:cs="Calibri"/>
                <w:i/>
                <w:iCs/>
                <w:color w:val="0070C0"/>
                <w:sz w:val="18"/>
                <w:szCs w:val="18"/>
                <w:u w:val="single"/>
                <w:lang w:eastAsia="sk-SK"/>
              </w:rPr>
              <w:t>Upozornenie pre žiadateľa:</w:t>
            </w:r>
          </w:p>
          <w:p w14:paraId="5403762B" w14:textId="77777777" w:rsidR="006413AA" w:rsidRPr="00375A27" w:rsidRDefault="006413AA" w:rsidP="006413AA">
            <w:pPr>
              <w:pStyle w:val="Odsekzoznamu"/>
              <w:numPr>
                <w:ilvl w:val="0"/>
                <w:numId w:val="15"/>
              </w:numPr>
              <w:spacing w:after="0" w:line="240" w:lineRule="auto"/>
              <w:ind w:left="357" w:hanging="357"/>
              <w:rPr>
                <w:rFonts w:ascii="Calibri" w:eastAsia="Times New Roman" w:hAnsi="Calibri" w:cs="Calibri"/>
                <w:i/>
                <w:iCs/>
                <w:color w:val="0070C0"/>
                <w:sz w:val="18"/>
                <w:szCs w:val="18"/>
                <w:lang w:eastAsia="sk-SK"/>
              </w:rPr>
            </w:pPr>
            <w:r w:rsidRPr="00375A27">
              <w:rPr>
                <w:rFonts w:ascii="Calibri" w:eastAsia="Times New Roman" w:hAnsi="Calibri" w:cs="Calibri"/>
                <w:i/>
                <w:iCs/>
                <w:color w:val="0070C0"/>
                <w:sz w:val="18"/>
                <w:szCs w:val="18"/>
                <w:lang w:eastAsia="sk-SK"/>
              </w:rPr>
              <w:t>pri všetkých oprávnených aktivitách realizovaných v rámci projektu bol zohľadnený princíp rovnosti mužov a žien a princíp nediskriminácie tak, aby nedochádzalo k znevýhodneným podmienkam pre akúkoľvek skupinu osôb a aby boli vytvorené podmienky prístupnosti aj pre osoby so zdravotným postihnutím k fyzickému prostrediu, k informáciám a komunikácii vrátane informačných a komunikačných technológií a systémov, ako aj k ďalším prostriedkom a službám dostupným alebo poskytovaným verejnosti, vrátane všetkých informačných a vzdelávacích aktivít,</w:t>
            </w:r>
          </w:p>
          <w:p w14:paraId="23D92125" w14:textId="77777777" w:rsidR="006413AA" w:rsidRPr="00375A27" w:rsidRDefault="006413AA" w:rsidP="006413AA">
            <w:pPr>
              <w:pStyle w:val="Odsekzoznamu"/>
              <w:numPr>
                <w:ilvl w:val="0"/>
                <w:numId w:val="15"/>
              </w:numPr>
              <w:spacing w:after="0" w:line="240" w:lineRule="auto"/>
              <w:ind w:left="357" w:hanging="357"/>
              <w:rPr>
                <w:rFonts w:ascii="Calibri" w:eastAsia="Times New Roman" w:hAnsi="Calibri" w:cs="Calibri"/>
                <w:i/>
                <w:iCs/>
                <w:color w:val="0070C0"/>
                <w:sz w:val="18"/>
                <w:szCs w:val="18"/>
                <w:lang w:eastAsia="sk-SK"/>
              </w:rPr>
            </w:pPr>
            <w:r w:rsidRPr="00375A27">
              <w:rPr>
                <w:rFonts w:ascii="Calibri" w:eastAsia="Times New Roman" w:hAnsi="Calibri" w:cs="Calibri"/>
                <w:i/>
                <w:iCs/>
                <w:color w:val="0070C0"/>
                <w:sz w:val="18"/>
                <w:szCs w:val="18"/>
                <w:lang w:eastAsia="sk-SK"/>
              </w:rPr>
              <w:t>v rámci oprávnených aktivít zameraných na zvyšovanie kvalifikácie, rekvalifikáciu, taktiež pri výbere účastníkov v rámci všetkých vzdelávacích aktivít nebude dochádzať k diskriminácii, k znevýhodneným podmienkam na základe pohlavia alebo príslušnosti k akejkoľvek znevýhodnenej skupine,</w:t>
            </w:r>
          </w:p>
          <w:p w14:paraId="5BD953E5" w14:textId="77777777" w:rsidR="006413AA" w:rsidRDefault="006413AA" w:rsidP="006413AA">
            <w:pPr>
              <w:pStyle w:val="Odsekzoznamu"/>
              <w:numPr>
                <w:ilvl w:val="0"/>
                <w:numId w:val="15"/>
              </w:numPr>
              <w:spacing w:after="0" w:line="240" w:lineRule="auto"/>
              <w:ind w:left="357" w:hanging="357"/>
              <w:rPr>
                <w:rFonts w:ascii="Calibri" w:eastAsia="Times New Roman" w:hAnsi="Calibri" w:cs="Calibri"/>
                <w:i/>
                <w:iCs/>
                <w:color w:val="0070C0"/>
                <w:sz w:val="18"/>
                <w:szCs w:val="18"/>
                <w:lang w:eastAsia="sk-SK"/>
              </w:rPr>
            </w:pPr>
            <w:r w:rsidRPr="00375A27">
              <w:rPr>
                <w:rFonts w:ascii="Calibri" w:eastAsia="Times New Roman" w:hAnsi="Calibri" w:cs="Calibri"/>
                <w:i/>
                <w:iCs/>
                <w:color w:val="0070C0"/>
                <w:sz w:val="18"/>
                <w:szCs w:val="18"/>
                <w:lang w:eastAsia="sk-SK"/>
              </w:rPr>
              <w:t>pri výbere administratívnych a odborných kapacít zapojených do riadenia a realizácie projektu bol dodržaný princíp rovnosti mužov a žien a princíp nediskriminácie,</w:t>
            </w:r>
          </w:p>
          <w:p w14:paraId="419745FF" w14:textId="77777777" w:rsidR="006413AA" w:rsidRPr="00375A27" w:rsidRDefault="006413AA" w:rsidP="006413AA">
            <w:pPr>
              <w:pStyle w:val="Odsekzoznamu"/>
              <w:numPr>
                <w:ilvl w:val="0"/>
                <w:numId w:val="15"/>
              </w:numPr>
              <w:spacing w:after="0" w:line="240" w:lineRule="auto"/>
              <w:ind w:left="357" w:hanging="357"/>
              <w:rPr>
                <w:rFonts w:ascii="Calibri" w:eastAsia="Times New Roman" w:hAnsi="Calibri" w:cs="Calibri"/>
                <w:i/>
                <w:iCs/>
                <w:color w:val="0070C0"/>
                <w:sz w:val="18"/>
                <w:szCs w:val="18"/>
                <w:lang w:eastAsia="sk-SK"/>
              </w:rPr>
            </w:pPr>
            <w:r w:rsidRPr="00375A27">
              <w:rPr>
                <w:rFonts w:ascii="Calibri" w:eastAsia="Times New Roman" w:hAnsi="Calibri" w:cs="Calibri"/>
                <w:i/>
                <w:iCs/>
                <w:color w:val="0070C0"/>
                <w:sz w:val="18"/>
                <w:szCs w:val="18"/>
                <w:lang w:eastAsia="sk-SK"/>
              </w:rPr>
              <w:t>v rámci mzdového ohodnotenia administratívnych a odborných kapacít nedochádzalo diskriminácii k nerovnému odmeňovaniu za rovnakú prácu na základe pohlavia alebo príslušnosti k akejkoľvek znevýhodnenej skupine osôb.</w:t>
            </w:r>
          </w:p>
          <w:p w14:paraId="63650CDE" w14:textId="77777777" w:rsidR="006413AA" w:rsidRDefault="006413AA" w:rsidP="006413AA">
            <w:pPr>
              <w:spacing w:after="0" w:line="240" w:lineRule="auto"/>
              <w:rPr>
                <w:rFonts w:ascii="Calibri" w:eastAsia="Times New Roman" w:hAnsi="Calibri" w:cs="Calibri"/>
                <w:i/>
                <w:iCs/>
                <w:color w:val="0070C0"/>
                <w:sz w:val="18"/>
                <w:szCs w:val="18"/>
                <w:lang w:eastAsia="sk-SK"/>
              </w:rPr>
            </w:pPr>
          </w:p>
          <w:p w14:paraId="36AB9A8F" w14:textId="77777777" w:rsidR="006413AA" w:rsidRDefault="006413AA" w:rsidP="006413AA">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 xml:space="preserve">Viac informácií k plneniu horizontálnych princípov je možné nájsť na webovej stránke </w:t>
            </w:r>
            <w:hyperlink r:id="rId11" w:history="1">
              <w:r>
                <w:rPr>
                  <w:rStyle w:val="Hypertextovprepojenie"/>
                  <w:rFonts w:ascii="Calibri" w:eastAsia="Times New Roman" w:hAnsi="Calibri" w:cs="Calibri"/>
                  <w:i/>
                  <w:iCs/>
                  <w:sz w:val="18"/>
                  <w:szCs w:val="18"/>
                  <w:lang w:eastAsia="sk-SK"/>
                </w:rPr>
                <w:t>www.horizontalneprincipy.gov.sk</w:t>
              </w:r>
            </w:hyperlink>
            <w:r>
              <w:rPr>
                <w:rFonts w:ascii="Calibri" w:eastAsia="Times New Roman" w:hAnsi="Calibri" w:cs="Calibri"/>
                <w:i/>
                <w:iCs/>
                <w:color w:val="0070C0"/>
                <w:sz w:val="18"/>
                <w:szCs w:val="18"/>
                <w:lang w:eastAsia="sk-SK"/>
              </w:rPr>
              <w:t>.</w:t>
            </w:r>
          </w:p>
          <w:p w14:paraId="705527BA" w14:textId="77777777" w:rsidR="006413AA" w:rsidRDefault="006413AA" w:rsidP="006413AA">
            <w:pPr>
              <w:spacing w:after="0" w:line="240" w:lineRule="auto"/>
              <w:rPr>
                <w:rFonts w:ascii="Calibri" w:eastAsia="Times New Roman" w:hAnsi="Calibri" w:cs="Calibri"/>
                <w:i/>
                <w:iCs/>
                <w:color w:val="0070C0"/>
                <w:sz w:val="18"/>
                <w:szCs w:val="18"/>
                <w:lang w:eastAsia="sk-SK"/>
              </w:rPr>
            </w:pPr>
          </w:p>
          <w:p w14:paraId="0DE20B3A" w14:textId="77777777" w:rsidR="006413AA" w:rsidRDefault="006413AA" w:rsidP="006413AA">
            <w:pPr>
              <w:spacing w:after="0" w:line="240" w:lineRule="auto"/>
              <w:rPr>
                <w:rFonts w:ascii="Calibri" w:eastAsia="Times New Roman" w:hAnsi="Calibri" w:cs="Calibri"/>
                <w:i/>
                <w:iCs/>
                <w:color w:val="0070C0"/>
                <w:sz w:val="18"/>
                <w:szCs w:val="18"/>
                <w:lang w:eastAsia="sk-SK"/>
              </w:rPr>
            </w:pPr>
            <w:r w:rsidRPr="1818FB1E">
              <w:rPr>
                <w:rFonts w:ascii="Calibri" w:eastAsia="Times New Roman" w:hAnsi="Calibri" w:cs="Calibri"/>
                <w:i/>
                <w:iCs/>
                <w:color w:val="0070C0"/>
                <w:sz w:val="18"/>
                <w:szCs w:val="18"/>
                <w:lang w:eastAsia="sk-SK"/>
              </w:rPr>
              <w:t>Predmetná časť je dôležitá z hľadiska posúdenia vylučujúceho kritéria podľa čl. 73 NSU č. 1.</w:t>
            </w:r>
          </w:p>
          <w:p w14:paraId="50E48120" w14:textId="77777777" w:rsidR="006413AA" w:rsidRDefault="006413AA" w:rsidP="00B170A1">
            <w:pPr>
              <w:spacing w:after="0" w:line="240" w:lineRule="auto"/>
              <w:rPr>
                <w:rFonts w:ascii="Calibri" w:eastAsia="Times New Roman" w:hAnsi="Calibri" w:cs="Calibri"/>
                <w:i/>
                <w:iCs/>
                <w:color w:val="0070C0"/>
                <w:sz w:val="18"/>
                <w:szCs w:val="18"/>
                <w:lang w:eastAsia="sk-SK"/>
              </w:rPr>
            </w:pPr>
          </w:p>
          <w:p w14:paraId="0F0A2E19" w14:textId="05F8E7C1" w:rsidR="006413AA" w:rsidRDefault="006413AA" w:rsidP="00B170A1">
            <w:pPr>
              <w:spacing w:after="0" w:line="240" w:lineRule="auto"/>
              <w:rPr>
                <w:rFonts w:ascii="Calibri" w:eastAsia="Times New Roman" w:hAnsi="Calibri" w:cs="Calibri"/>
                <w:b/>
                <w:bCs/>
                <w:color w:val="0070C0"/>
                <w:sz w:val="18"/>
                <w:szCs w:val="18"/>
                <w:lang w:eastAsia="sk-SK"/>
              </w:rPr>
            </w:pPr>
            <w:r>
              <w:rPr>
                <w:rFonts w:ascii="Calibri" w:eastAsia="Times New Roman" w:hAnsi="Calibri" w:cs="Calibri"/>
                <w:b/>
                <w:bCs/>
                <w:color w:val="0070C0"/>
                <w:sz w:val="18"/>
                <w:szCs w:val="18"/>
                <w:lang w:eastAsia="sk-SK"/>
              </w:rPr>
              <w:t>Súlad projektu s princípmi desegregácie, degetoizácie a destigmatizácie</w:t>
            </w:r>
          </w:p>
          <w:p w14:paraId="73616E30" w14:textId="77777777" w:rsidR="006413AA" w:rsidRDefault="006413AA" w:rsidP="00B170A1">
            <w:pPr>
              <w:spacing w:after="0" w:line="240" w:lineRule="auto"/>
              <w:rPr>
                <w:rFonts w:ascii="Calibri" w:eastAsia="Times New Roman" w:hAnsi="Calibri" w:cs="Calibri"/>
                <w:i/>
                <w:iCs/>
                <w:color w:val="0070C0"/>
                <w:sz w:val="18"/>
                <w:szCs w:val="18"/>
                <w:lang w:eastAsia="sk-SK"/>
              </w:rPr>
            </w:pPr>
          </w:p>
          <w:p w14:paraId="4AEBB3A5" w14:textId="77777777" w:rsidR="006413AA" w:rsidRDefault="006413AA" w:rsidP="00B170A1">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 xml:space="preserve">V prípade, ak je miestom realizácie hlavnej aktivity alebo žiadateľom NFP obec s prítomnosťou MRK podľa </w:t>
            </w:r>
            <w:hyperlink r:id="rId12" w:history="1">
              <w:r w:rsidRPr="00270243">
                <w:rPr>
                  <w:rStyle w:val="Hypertextovprepojenie"/>
                  <w:rFonts w:ascii="Calibri" w:eastAsia="Times New Roman" w:hAnsi="Calibri" w:cs="Calibri"/>
                  <w:i/>
                  <w:iCs/>
                  <w:sz w:val="18"/>
                  <w:szCs w:val="18"/>
                  <w:u w:val="none"/>
                  <w:lang w:eastAsia="sk-SK"/>
                </w:rPr>
                <w:t>Atlasu rómskych komunít 2019</w:t>
              </w:r>
            </w:hyperlink>
            <w:r>
              <w:rPr>
                <w:rFonts w:ascii="Calibri" w:eastAsia="Times New Roman" w:hAnsi="Calibri" w:cs="Calibri"/>
                <w:i/>
                <w:iCs/>
                <w:color w:val="0070C0"/>
                <w:sz w:val="18"/>
                <w:szCs w:val="18"/>
                <w:lang w:eastAsia="sk-SK"/>
              </w:rPr>
              <w:t xml:space="preserve"> (alebo aktualizácií), žiadateľ uvedie súlad projektu s princípmi desegregácie, degetoizácie a destigmatizácie v zmysle Metodického výkladu </w:t>
            </w:r>
            <w:r w:rsidRPr="006413AA">
              <w:rPr>
                <w:rFonts w:ascii="Calibri" w:eastAsia="Times New Roman" w:hAnsi="Calibri" w:cs="Calibri"/>
                <w:i/>
                <w:iCs/>
                <w:color w:val="0070C0"/>
                <w:sz w:val="18"/>
                <w:szCs w:val="18"/>
                <w:lang w:eastAsia="sk-SK"/>
              </w:rPr>
              <w:t>pre efektívne uplatňovanie princípov desegregácie, degetoizácie a destigmatizácie dostupného na web</w:t>
            </w:r>
            <w:r>
              <w:rPr>
                <w:rFonts w:ascii="Calibri" w:eastAsia="Times New Roman" w:hAnsi="Calibri" w:cs="Calibri"/>
                <w:i/>
                <w:iCs/>
                <w:color w:val="0070C0"/>
                <w:sz w:val="18"/>
                <w:szCs w:val="18"/>
                <w:lang w:eastAsia="sk-SK"/>
              </w:rPr>
              <w:t>ovom</w:t>
            </w:r>
            <w:r w:rsidRPr="006413AA">
              <w:rPr>
                <w:rFonts w:ascii="Calibri" w:eastAsia="Times New Roman" w:hAnsi="Calibri" w:cs="Calibri"/>
                <w:i/>
                <w:iCs/>
                <w:color w:val="0070C0"/>
                <w:sz w:val="18"/>
                <w:szCs w:val="18"/>
                <w:lang w:eastAsia="sk-SK"/>
              </w:rPr>
              <w:t xml:space="preserve"> sídle</w:t>
            </w:r>
            <w:r>
              <w:rPr>
                <w:rFonts w:ascii="Calibri" w:eastAsia="Times New Roman" w:hAnsi="Calibri" w:cs="Calibri"/>
                <w:i/>
                <w:iCs/>
                <w:color w:val="0070C0"/>
                <w:sz w:val="18"/>
                <w:szCs w:val="18"/>
                <w:lang w:eastAsia="sk-SK"/>
              </w:rPr>
              <w:t xml:space="preserve"> </w:t>
            </w:r>
            <w:hyperlink r:id="rId13" w:history="1">
              <w:r>
                <w:rPr>
                  <w:rStyle w:val="Hypertextovprepojenie"/>
                  <w:rFonts w:ascii="Calibri" w:eastAsia="Times New Roman" w:hAnsi="Calibri" w:cs="Calibri"/>
                  <w:i/>
                  <w:iCs/>
                  <w:sz w:val="18"/>
                  <w:szCs w:val="18"/>
                  <w:lang w:eastAsia="sk-SK"/>
                </w:rPr>
                <w:t>www.romovia.vlada.gov.sk</w:t>
              </w:r>
            </w:hyperlink>
            <w:r>
              <w:rPr>
                <w:rFonts w:ascii="Calibri" w:eastAsia="Times New Roman" w:hAnsi="Calibri" w:cs="Calibri"/>
                <w:i/>
                <w:iCs/>
                <w:color w:val="0070C0"/>
                <w:sz w:val="18"/>
                <w:szCs w:val="18"/>
                <w:lang w:eastAsia="sk-SK"/>
              </w:rPr>
              <w:t>.</w:t>
            </w:r>
          </w:p>
          <w:p w14:paraId="0F8685DF" w14:textId="1FDAF343" w:rsidR="006413AA" w:rsidRPr="006413AA" w:rsidRDefault="006413AA" w:rsidP="00B170A1">
            <w:pPr>
              <w:spacing w:after="0" w:line="240" w:lineRule="auto"/>
              <w:rPr>
                <w:rFonts w:ascii="Calibri" w:eastAsia="Times New Roman" w:hAnsi="Calibri" w:cs="Calibri"/>
                <w:i/>
                <w:iCs/>
                <w:color w:val="0070C0"/>
                <w:sz w:val="18"/>
                <w:szCs w:val="18"/>
                <w:lang w:eastAsia="sk-SK"/>
              </w:rPr>
            </w:pPr>
          </w:p>
        </w:tc>
      </w:tr>
      <w:tr w:rsidR="006F2BD6" w:rsidRPr="00B170A1" w14:paraId="79D000E0" w14:textId="77777777" w:rsidTr="49CC7149">
        <w:trPr>
          <w:trHeight w:val="533"/>
        </w:trPr>
        <w:tc>
          <w:tcPr>
            <w:tcW w:w="4365" w:type="dxa"/>
            <w:shd w:val="clear" w:color="auto" w:fill="DEEAF6" w:themeFill="accent1" w:themeFillTint="33"/>
            <w:vAlign w:val="center"/>
          </w:tcPr>
          <w:p w14:paraId="06B93D1B" w14:textId="7B5C00A2" w:rsidR="006F2BD6" w:rsidRPr="006F2BD6" w:rsidRDefault="00520F99" w:rsidP="00B170A1">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lastRenderedPageBreak/>
              <w:t xml:space="preserve">7.4 </w:t>
            </w:r>
            <w:r w:rsidR="006F2BD6" w:rsidRPr="006F2BD6">
              <w:rPr>
                <w:rFonts w:ascii="Calibri" w:eastAsia="Times New Roman" w:hAnsi="Calibri" w:cs="Calibri"/>
                <w:b/>
                <w:bCs/>
                <w:color w:val="000000"/>
                <w:lang w:eastAsia="sk-SK"/>
              </w:rPr>
              <w:t>Situácia po realizácii projektu a udržateľnosť projektu</w:t>
            </w:r>
          </w:p>
        </w:tc>
        <w:tc>
          <w:tcPr>
            <w:tcW w:w="6803" w:type="dxa"/>
            <w:shd w:val="clear" w:color="auto" w:fill="auto"/>
            <w:vAlign w:val="center"/>
          </w:tcPr>
          <w:p w14:paraId="65154E76" w14:textId="77777777" w:rsidR="006F2BD6" w:rsidRDefault="00D622DA" w:rsidP="00B170A1">
            <w:pPr>
              <w:spacing w:after="0" w:line="240" w:lineRule="auto"/>
              <w:rPr>
                <w:rFonts w:ascii="Calibri" w:eastAsia="Times New Roman" w:hAnsi="Calibri" w:cs="Calibri"/>
                <w:color w:val="FF0000"/>
                <w:lang w:eastAsia="sk-SK"/>
              </w:rPr>
            </w:pPr>
            <w:r w:rsidRPr="00B170A1">
              <w:rPr>
                <w:rFonts w:ascii="Calibri" w:eastAsia="Times New Roman" w:hAnsi="Calibri" w:cs="Calibri"/>
                <w:color w:val="FF0000"/>
                <w:lang w:eastAsia="sk-SK"/>
              </w:rPr>
              <w:t>Vypĺňa žiadateľ</w:t>
            </w:r>
          </w:p>
          <w:p w14:paraId="770E4C4A" w14:textId="77777777" w:rsidR="00BD0513" w:rsidRDefault="00BD0513" w:rsidP="00B170A1">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Žiadateľ popíše situáciu po realizácii projektu a posúdenie navrhovaných aktivít z hľadiska udržateľnosti výsledkov projektu.</w:t>
            </w:r>
          </w:p>
          <w:p w14:paraId="3F4BB5D6" w14:textId="77777777" w:rsidR="00BD0513" w:rsidRDefault="00BD0513" w:rsidP="00B170A1">
            <w:pPr>
              <w:spacing w:after="0" w:line="240" w:lineRule="auto"/>
              <w:rPr>
                <w:rFonts w:ascii="Calibri" w:eastAsia="Times New Roman" w:hAnsi="Calibri" w:cs="Calibri"/>
                <w:i/>
                <w:iCs/>
                <w:color w:val="0070C0"/>
                <w:sz w:val="18"/>
                <w:szCs w:val="18"/>
                <w:lang w:eastAsia="sk-SK"/>
              </w:rPr>
            </w:pPr>
          </w:p>
          <w:p w14:paraId="0FBD60C6" w14:textId="77777777" w:rsidR="00BD0513" w:rsidRDefault="00BD0513" w:rsidP="00B170A1">
            <w:pPr>
              <w:spacing w:after="0" w:line="240" w:lineRule="auto"/>
              <w:rPr>
                <w:rFonts w:ascii="Calibri" w:eastAsia="Times New Roman" w:hAnsi="Calibri" w:cs="Calibri"/>
                <w:b/>
                <w:bCs/>
                <w:color w:val="0070C0"/>
                <w:sz w:val="18"/>
                <w:szCs w:val="18"/>
                <w:lang w:eastAsia="sk-SK"/>
              </w:rPr>
            </w:pPr>
            <w:r w:rsidRPr="00BD0513">
              <w:rPr>
                <w:rFonts w:ascii="Calibri" w:eastAsia="Times New Roman" w:hAnsi="Calibri" w:cs="Calibri"/>
                <w:b/>
                <w:bCs/>
                <w:color w:val="0070C0"/>
                <w:sz w:val="18"/>
                <w:szCs w:val="18"/>
                <w:lang w:eastAsia="sk-SK"/>
              </w:rPr>
              <w:t>Využívanie</w:t>
            </w:r>
            <w:r>
              <w:rPr>
                <w:rFonts w:ascii="Calibri" w:eastAsia="Times New Roman" w:hAnsi="Calibri" w:cs="Calibri"/>
                <w:b/>
                <w:bCs/>
                <w:color w:val="0070C0"/>
                <w:sz w:val="18"/>
                <w:szCs w:val="18"/>
                <w:lang w:eastAsia="sk-SK"/>
              </w:rPr>
              <w:t xml:space="preserve"> výsledkov projektu</w:t>
            </w:r>
          </w:p>
          <w:p w14:paraId="12F11F01" w14:textId="77777777" w:rsidR="00BD0513" w:rsidRDefault="00BD0513" w:rsidP="00B170A1">
            <w:pPr>
              <w:spacing w:after="0" w:line="240" w:lineRule="auto"/>
              <w:rPr>
                <w:rFonts w:ascii="Calibri" w:eastAsia="Times New Roman" w:hAnsi="Calibri" w:cs="Calibri"/>
                <w:i/>
                <w:iCs/>
                <w:color w:val="0070C0"/>
                <w:sz w:val="18"/>
                <w:szCs w:val="18"/>
                <w:lang w:eastAsia="sk-SK"/>
              </w:rPr>
            </w:pPr>
          </w:p>
          <w:p w14:paraId="42D1694B" w14:textId="1B76A2FB" w:rsidR="00D775C2" w:rsidRDefault="7DA1BBFC" w:rsidP="00BD0513">
            <w:pPr>
              <w:spacing w:after="0" w:line="240" w:lineRule="auto"/>
              <w:rPr>
                <w:rFonts w:ascii="Calibri" w:eastAsia="Times New Roman" w:hAnsi="Calibri" w:cs="Calibri"/>
                <w:i/>
                <w:iCs/>
                <w:color w:val="0070C0"/>
                <w:sz w:val="18"/>
                <w:szCs w:val="18"/>
                <w:lang w:eastAsia="sk-SK"/>
              </w:rPr>
            </w:pPr>
            <w:r w:rsidRPr="5D2F00E5">
              <w:rPr>
                <w:rFonts w:ascii="Calibri" w:eastAsia="Times New Roman" w:hAnsi="Calibri" w:cs="Calibri"/>
                <w:i/>
                <w:iCs/>
                <w:color w:val="0070C0"/>
                <w:sz w:val="18"/>
                <w:szCs w:val="18"/>
                <w:lang w:eastAsia="sk-SK"/>
              </w:rPr>
              <w:t>Žiadateľ popíše využívanie výsledkov projektu v dobe udržateľnosti, t. j. uvedie plán využívania zaobstaraného vybavenia</w:t>
            </w:r>
            <w:r w:rsidR="75D85D60" w:rsidRPr="5D2F00E5">
              <w:rPr>
                <w:rFonts w:ascii="Calibri" w:eastAsia="Times New Roman" w:hAnsi="Calibri" w:cs="Calibri"/>
                <w:i/>
                <w:iCs/>
                <w:color w:val="0070C0"/>
                <w:sz w:val="18"/>
                <w:szCs w:val="18"/>
                <w:lang w:eastAsia="sk-SK"/>
              </w:rPr>
              <w:t xml:space="preserve"> v praxi</w:t>
            </w:r>
            <w:r w:rsidRPr="5D2F00E5">
              <w:rPr>
                <w:rFonts w:ascii="Calibri" w:eastAsia="Times New Roman" w:hAnsi="Calibri" w:cs="Calibri"/>
                <w:i/>
                <w:iCs/>
                <w:color w:val="0070C0"/>
                <w:sz w:val="18"/>
                <w:szCs w:val="18"/>
                <w:lang w:eastAsia="sk-SK"/>
              </w:rPr>
              <w:t xml:space="preserve">. Súčasťou bude aj popis návrhov ďalšieho využitia zaobstaraného </w:t>
            </w:r>
            <w:r w:rsidR="00A805AC">
              <w:rPr>
                <w:rFonts w:ascii="Calibri" w:eastAsia="Times New Roman" w:hAnsi="Calibri" w:cs="Calibri"/>
                <w:i/>
                <w:iCs/>
                <w:color w:val="0070C0"/>
                <w:sz w:val="18"/>
                <w:szCs w:val="18"/>
                <w:lang w:eastAsia="sk-SK"/>
              </w:rPr>
              <w:t xml:space="preserve">zariadenia / </w:t>
            </w:r>
            <w:r w:rsidRPr="5D2F00E5">
              <w:rPr>
                <w:rFonts w:ascii="Calibri" w:eastAsia="Times New Roman" w:hAnsi="Calibri" w:cs="Calibri"/>
                <w:i/>
                <w:iCs/>
                <w:color w:val="0070C0"/>
                <w:sz w:val="18"/>
                <w:szCs w:val="18"/>
                <w:lang w:eastAsia="sk-SK"/>
              </w:rPr>
              <w:t xml:space="preserve">vybavenia </w:t>
            </w:r>
            <w:r w:rsidR="00216D11">
              <w:rPr>
                <w:rFonts w:ascii="Calibri" w:eastAsia="Times New Roman" w:hAnsi="Calibri" w:cs="Calibri"/>
                <w:i/>
                <w:iCs/>
                <w:color w:val="0070C0"/>
                <w:sz w:val="18"/>
                <w:szCs w:val="18"/>
                <w:lang w:eastAsia="sk-SK"/>
              </w:rPr>
              <w:t>ZPP</w:t>
            </w:r>
            <w:r w:rsidR="1EC187B4" w:rsidRPr="5D2F00E5">
              <w:rPr>
                <w:rFonts w:ascii="Calibri" w:eastAsia="Times New Roman" w:hAnsi="Calibri" w:cs="Calibri"/>
                <w:i/>
                <w:iCs/>
                <w:color w:val="0070C0"/>
                <w:sz w:val="18"/>
                <w:szCs w:val="18"/>
                <w:lang w:eastAsia="sk-SK"/>
              </w:rPr>
              <w:t xml:space="preserve"> </w:t>
            </w:r>
            <w:r w:rsidR="5D9902F2" w:rsidRPr="5D2F00E5">
              <w:rPr>
                <w:rFonts w:ascii="Calibri" w:eastAsia="Times New Roman" w:hAnsi="Calibri" w:cs="Calibri"/>
                <w:i/>
                <w:iCs/>
                <w:color w:val="0070C0"/>
                <w:sz w:val="18"/>
                <w:szCs w:val="18"/>
                <w:lang w:eastAsia="sk-SK"/>
              </w:rPr>
              <w:t xml:space="preserve"> </w:t>
            </w:r>
            <w:r w:rsidR="2D4744C6" w:rsidRPr="5D2F00E5">
              <w:rPr>
                <w:rFonts w:ascii="Calibri" w:eastAsia="Times New Roman" w:hAnsi="Calibri" w:cs="Calibri"/>
                <w:i/>
                <w:iCs/>
                <w:color w:val="0070C0"/>
                <w:sz w:val="18"/>
                <w:szCs w:val="18"/>
                <w:lang w:eastAsia="sk-SK"/>
              </w:rPr>
              <w:t xml:space="preserve">a </w:t>
            </w:r>
            <w:r w:rsidR="14325948" w:rsidRPr="5D2F00E5">
              <w:rPr>
                <w:rFonts w:ascii="Calibri" w:eastAsia="Times New Roman" w:hAnsi="Calibri" w:cs="Calibri"/>
                <w:i/>
                <w:iCs/>
                <w:color w:val="0070C0"/>
                <w:sz w:val="18"/>
                <w:szCs w:val="18"/>
                <w:lang w:eastAsia="sk-SK"/>
              </w:rPr>
              <w:t>integrovanie vybavenia do aktivít</w:t>
            </w:r>
            <w:r w:rsidR="00216D11">
              <w:rPr>
                <w:rFonts w:ascii="Calibri" w:eastAsia="Times New Roman" w:hAnsi="Calibri" w:cs="Calibri"/>
                <w:i/>
                <w:iCs/>
                <w:color w:val="0070C0"/>
                <w:sz w:val="18"/>
                <w:szCs w:val="18"/>
                <w:lang w:eastAsia="sk-SK"/>
              </w:rPr>
              <w:t xml:space="preserve"> te</w:t>
            </w:r>
            <w:r w:rsidR="00216D11" w:rsidRPr="0085465F">
              <w:rPr>
                <w:rFonts w:ascii="Calibri" w:eastAsia="Times New Roman" w:hAnsi="Calibri" w:cs="Calibri"/>
                <w:i/>
                <w:iCs/>
                <w:color w:val="0070C0"/>
                <w:sz w:val="18"/>
                <w:szCs w:val="18"/>
                <w:lang w:eastAsia="sk-SK"/>
              </w:rPr>
              <w:t xml:space="preserve">rapeutickej starostlivosti v systéme poradenstva a prevencie realizovanej v zariadeniach </w:t>
            </w:r>
            <w:r w:rsidR="00216D11">
              <w:rPr>
                <w:rFonts w:ascii="Calibri" w:eastAsia="Times New Roman" w:hAnsi="Calibri" w:cs="Calibri"/>
                <w:i/>
                <w:iCs/>
                <w:color w:val="0070C0"/>
                <w:sz w:val="18"/>
                <w:szCs w:val="18"/>
                <w:lang w:eastAsia="sk-SK"/>
              </w:rPr>
              <w:t>poradenstva a prevencie</w:t>
            </w:r>
            <w:r w:rsidR="773B28D2" w:rsidRPr="5D2F00E5">
              <w:rPr>
                <w:rFonts w:ascii="Calibri" w:eastAsia="Times New Roman" w:hAnsi="Calibri" w:cs="Calibri"/>
                <w:i/>
                <w:iCs/>
                <w:color w:val="0070C0"/>
                <w:sz w:val="18"/>
                <w:szCs w:val="18"/>
                <w:lang w:eastAsia="sk-SK"/>
              </w:rPr>
              <w:t>.</w:t>
            </w:r>
          </w:p>
          <w:p w14:paraId="7C92D2F2" w14:textId="77777777" w:rsidR="00216D11" w:rsidRDefault="00216D11" w:rsidP="00BD0513">
            <w:pPr>
              <w:spacing w:after="0" w:line="240" w:lineRule="auto"/>
              <w:rPr>
                <w:rFonts w:ascii="Calibri" w:eastAsia="Times New Roman" w:hAnsi="Calibri" w:cs="Calibri"/>
                <w:i/>
                <w:iCs/>
                <w:color w:val="0070C0"/>
                <w:sz w:val="18"/>
                <w:szCs w:val="18"/>
                <w:lang w:eastAsia="sk-SK"/>
              </w:rPr>
            </w:pPr>
          </w:p>
          <w:p w14:paraId="75E90AC4" w14:textId="77777777" w:rsidR="00D775C2" w:rsidRDefault="00D775C2" w:rsidP="00BD0513">
            <w:pPr>
              <w:spacing w:after="0" w:line="240" w:lineRule="auto"/>
              <w:rPr>
                <w:rFonts w:ascii="Calibri" w:eastAsia="Times New Roman" w:hAnsi="Calibri" w:cs="Calibri"/>
                <w:b/>
                <w:bCs/>
                <w:color w:val="0070C0"/>
                <w:sz w:val="18"/>
                <w:szCs w:val="18"/>
                <w:lang w:eastAsia="sk-SK"/>
              </w:rPr>
            </w:pPr>
            <w:r>
              <w:rPr>
                <w:rFonts w:ascii="Calibri" w:eastAsia="Times New Roman" w:hAnsi="Calibri" w:cs="Calibri"/>
                <w:b/>
                <w:bCs/>
                <w:color w:val="0070C0"/>
                <w:sz w:val="18"/>
                <w:szCs w:val="18"/>
                <w:lang w:eastAsia="sk-SK"/>
              </w:rPr>
              <w:t>Udržateľnosť projektu</w:t>
            </w:r>
          </w:p>
          <w:p w14:paraId="56B9E9C6" w14:textId="77777777" w:rsidR="00D775C2" w:rsidRDefault="00D775C2" w:rsidP="00BD0513">
            <w:pPr>
              <w:spacing w:after="0" w:line="240" w:lineRule="auto"/>
              <w:rPr>
                <w:rFonts w:ascii="Calibri" w:eastAsia="Times New Roman" w:hAnsi="Calibri" w:cs="Calibri"/>
                <w:i/>
                <w:iCs/>
                <w:color w:val="0070C0"/>
                <w:sz w:val="18"/>
                <w:szCs w:val="18"/>
                <w:lang w:eastAsia="sk-SK"/>
              </w:rPr>
            </w:pPr>
          </w:p>
          <w:p w14:paraId="5F67C658" w14:textId="3E1EBB6E" w:rsidR="00D775C2" w:rsidRDefault="00D775C2" w:rsidP="00BD0513">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Žiadateľ popíše, ako bude zabezpečená udržateľnosť výsledkov a výstupov projektu po jeho skončení z pohľadu vecného, prevádzkového a technického zabezpečenia. Žiadateľ taktiež indikuje, aké zdroje (európske, vnútroštátne, súkromné) plánuje využiť na zabezpečenie udržateľnosti projektu, najmä vo vzťahu k prevádzke a údržb</w:t>
            </w:r>
            <w:r w:rsidR="002644D7">
              <w:rPr>
                <w:rFonts w:ascii="Calibri" w:eastAsia="Times New Roman" w:hAnsi="Calibri" w:cs="Calibri"/>
                <w:i/>
                <w:iCs/>
                <w:color w:val="0070C0"/>
                <w:sz w:val="18"/>
                <w:szCs w:val="18"/>
                <w:lang w:eastAsia="sk-SK"/>
              </w:rPr>
              <w:t>e</w:t>
            </w:r>
            <w:r>
              <w:rPr>
                <w:rFonts w:ascii="Calibri" w:eastAsia="Times New Roman" w:hAnsi="Calibri" w:cs="Calibri"/>
                <w:i/>
                <w:iCs/>
                <w:color w:val="0070C0"/>
                <w:sz w:val="18"/>
                <w:szCs w:val="18"/>
                <w:lang w:eastAsia="sk-SK"/>
              </w:rPr>
              <w:t xml:space="preserve"> zaobstaraného vybavenia.</w:t>
            </w:r>
          </w:p>
          <w:p w14:paraId="123A9F61" w14:textId="77777777" w:rsidR="00D775C2" w:rsidRDefault="00D775C2" w:rsidP="00BD0513">
            <w:pPr>
              <w:spacing w:after="0" w:line="240" w:lineRule="auto"/>
              <w:rPr>
                <w:rFonts w:ascii="Calibri" w:eastAsia="Times New Roman" w:hAnsi="Calibri" w:cs="Calibri"/>
                <w:i/>
                <w:iCs/>
                <w:color w:val="0070C0"/>
                <w:sz w:val="18"/>
                <w:szCs w:val="18"/>
                <w:lang w:eastAsia="sk-SK"/>
              </w:rPr>
            </w:pPr>
          </w:p>
          <w:p w14:paraId="3AF997A4" w14:textId="70632E3F" w:rsidR="00D775C2" w:rsidRDefault="00D775C2" w:rsidP="49CC7149">
            <w:pPr>
              <w:spacing w:after="0" w:line="240" w:lineRule="auto"/>
              <w:rPr>
                <w:rFonts w:ascii="Calibri" w:eastAsia="Times New Roman" w:hAnsi="Calibri" w:cs="Calibri"/>
                <w:i/>
                <w:iCs/>
                <w:color w:val="0070C0"/>
                <w:sz w:val="18"/>
                <w:szCs w:val="18"/>
                <w:lang w:eastAsia="sk-SK"/>
              </w:rPr>
            </w:pPr>
            <w:r w:rsidRPr="49CC7149">
              <w:rPr>
                <w:rFonts w:ascii="Calibri" w:eastAsia="Times New Roman" w:hAnsi="Calibri" w:cs="Calibri"/>
                <w:i/>
                <w:iCs/>
                <w:color w:val="0070C0"/>
                <w:sz w:val="18"/>
                <w:szCs w:val="18"/>
                <w:lang w:eastAsia="sk-SK"/>
              </w:rPr>
              <w:t xml:space="preserve">Predmetná časť je dôležitá z hľadiska posúdenia vylučujúceho kritéria podľa čl. 73 NSU č. </w:t>
            </w:r>
            <w:r w:rsidR="4D9CE4FF" w:rsidRPr="49CC7149">
              <w:rPr>
                <w:rFonts w:ascii="Calibri" w:eastAsia="Times New Roman" w:hAnsi="Calibri" w:cs="Calibri"/>
                <w:i/>
                <w:iCs/>
                <w:color w:val="0070C0"/>
                <w:sz w:val="18"/>
                <w:szCs w:val="18"/>
                <w:lang w:eastAsia="sk-SK"/>
              </w:rPr>
              <w:t>2</w:t>
            </w:r>
            <w:r w:rsidRPr="49CC7149">
              <w:rPr>
                <w:rFonts w:ascii="Calibri" w:eastAsia="Times New Roman" w:hAnsi="Calibri" w:cs="Calibri"/>
                <w:i/>
                <w:iCs/>
                <w:color w:val="0070C0"/>
                <w:sz w:val="18"/>
                <w:szCs w:val="18"/>
                <w:lang w:eastAsia="sk-SK"/>
              </w:rPr>
              <w:t xml:space="preserve"> a bodovanéh</w:t>
            </w:r>
            <w:r w:rsidRPr="00270243">
              <w:rPr>
                <w:rFonts w:ascii="Calibri" w:eastAsia="Times New Roman" w:hAnsi="Calibri" w:cs="Calibri"/>
                <w:i/>
                <w:iCs/>
                <w:color w:val="0070C0"/>
                <w:sz w:val="18"/>
                <w:szCs w:val="18"/>
                <w:lang w:eastAsia="sk-SK"/>
              </w:rPr>
              <w:t>o kritéria.</w:t>
            </w:r>
          </w:p>
          <w:p w14:paraId="0B69EDAF" w14:textId="41A3755A" w:rsidR="00D775C2" w:rsidRPr="00D775C2" w:rsidRDefault="00D775C2" w:rsidP="00BD0513">
            <w:pPr>
              <w:spacing w:after="0" w:line="240" w:lineRule="auto"/>
              <w:rPr>
                <w:rFonts w:ascii="Calibri" w:eastAsia="Times New Roman" w:hAnsi="Calibri" w:cs="Calibri"/>
                <w:i/>
                <w:iCs/>
                <w:color w:val="0070C0"/>
                <w:sz w:val="18"/>
                <w:szCs w:val="18"/>
                <w:lang w:eastAsia="sk-SK"/>
              </w:rPr>
            </w:pPr>
          </w:p>
        </w:tc>
      </w:tr>
      <w:tr w:rsidR="006F2BD6" w:rsidRPr="00B170A1" w14:paraId="7CDC17F8" w14:textId="77777777" w:rsidTr="49CC7149">
        <w:trPr>
          <w:trHeight w:val="533"/>
        </w:trPr>
        <w:tc>
          <w:tcPr>
            <w:tcW w:w="4365" w:type="dxa"/>
            <w:shd w:val="clear" w:color="auto" w:fill="DEEAF6" w:themeFill="accent1" w:themeFillTint="33"/>
            <w:vAlign w:val="center"/>
          </w:tcPr>
          <w:p w14:paraId="7A2AF135" w14:textId="7D00DE8A" w:rsidR="006F2BD6" w:rsidRPr="006F2BD6" w:rsidRDefault="00520F99" w:rsidP="00B170A1">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 xml:space="preserve">7.5 </w:t>
            </w:r>
            <w:r w:rsidR="0018582B">
              <w:rPr>
                <w:rFonts w:ascii="Calibri" w:eastAsia="Times New Roman" w:hAnsi="Calibri" w:cs="Calibri"/>
                <w:b/>
                <w:bCs/>
                <w:color w:val="000000"/>
                <w:lang w:eastAsia="sk-SK"/>
              </w:rPr>
              <w:t>P</w:t>
            </w:r>
            <w:r w:rsidR="00D622DA" w:rsidRPr="00D622DA">
              <w:rPr>
                <w:rFonts w:ascii="Calibri" w:eastAsia="Times New Roman" w:hAnsi="Calibri" w:cs="Calibri"/>
                <w:b/>
                <w:bCs/>
                <w:color w:val="000000"/>
                <w:lang w:eastAsia="sk-SK"/>
              </w:rPr>
              <w:t>revádzková kapacita žiadateľa</w:t>
            </w:r>
          </w:p>
        </w:tc>
        <w:tc>
          <w:tcPr>
            <w:tcW w:w="6803" w:type="dxa"/>
            <w:shd w:val="clear" w:color="auto" w:fill="auto"/>
            <w:vAlign w:val="center"/>
          </w:tcPr>
          <w:p w14:paraId="32D39D78" w14:textId="77777777" w:rsidR="006F2BD6" w:rsidRDefault="00D622DA" w:rsidP="00B170A1">
            <w:pPr>
              <w:spacing w:after="0" w:line="240" w:lineRule="auto"/>
              <w:rPr>
                <w:rFonts w:ascii="Calibri" w:eastAsia="Times New Roman" w:hAnsi="Calibri" w:cs="Calibri"/>
                <w:color w:val="FF0000"/>
                <w:lang w:eastAsia="sk-SK"/>
              </w:rPr>
            </w:pPr>
            <w:r w:rsidRPr="00B170A1">
              <w:rPr>
                <w:rFonts w:ascii="Calibri" w:eastAsia="Times New Roman" w:hAnsi="Calibri" w:cs="Calibri"/>
                <w:color w:val="FF0000"/>
                <w:lang w:eastAsia="sk-SK"/>
              </w:rPr>
              <w:t>Vypĺňa žiadateľ</w:t>
            </w:r>
          </w:p>
          <w:p w14:paraId="3E017B38" w14:textId="6C07C2ED" w:rsidR="00B571F2" w:rsidRDefault="001B35B8" w:rsidP="00907BB9">
            <w:pPr>
              <w:spacing w:after="0" w:line="240" w:lineRule="auto"/>
              <w:jc w:val="both"/>
              <w:rPr>
                <w:ins w:id="0" w:author="Beláková Daniela" w:date="2025-02-20T09:53:00Z" w16du:dateUtc="2025-02-20T08:53:00Z"/>
                <w:rFonts w:ascii="Calibri" w:eastAsia="Times New Roman" w:hAnsi="Calibri" w:cs="Calibri"/>
                <w:i/>
                <w:iCs/>
                <w:color w:val="0070C0"/>
                <w:sz w:val="18"/>
                <w:szCs w:val="18"/>
                <w:lang w:eastAsia="sk-SK"/>
              </w:rPr>
            </w:pPr>
            <w:ins w:id="1" w:author="Beláková Daniela" w:date="2025-02-20T09:53:00Z" w16du:dateUtc="2025-02-20T08:53:00Z">
              <w:r w:rsidRPr="001B35B8">
                <w:rPr>
                  <w:rFonts w:ascii="Calibri" w:eastAsia="Times New Roman" w:hAnsi="Calibri" w:cs="Calibri"/>
                  <w:i/>
                  <w:iCs/>
                  <w:color w:val="0070C0"/>
                  <w:sz w:val="18"/>
                  <w:szCs w:val="18"/>
                  <w:lang w:eastAsia="sk-SK"/>
                </w:rPr>
                <w:t>Žiadateľ uvádza informáciu o odborných personálnych kapacitách žiadateľa určených pre prácu s klientom v terapeutických miestnostiach</w:t>
              </w:r>
            </w:ins>
            <w:ins w:id="2" w:author="Rosinčinová Petra" w:date="2025-02-24T16:05:00Z" w16du:dateUtc="2025-02-24T15:05:00Z">
              <w:r w:rsidR="001607DE">
                <w:rPr>
                  <w:rFonts w:ascii="Calibri" w:eastAsia="Times New Roman" w:hAnsi="Calibri" w:cs="Calibri"/>
                  <w:i/>
                  <w:iCs/>
                  <w:color w:val="0070C0"/>
                  <w:sz w:val="18"/>
                  <w:szCs w:val="18"/>
                  <w:lang w:eastAsia="sk-SK"/>
                </w:rPr>
                <w:t>.</w:t>
              </w:r>
            </w:ins>
            <w:ins w:id="3" w:author="Beláková Daniela" w:date="2025-02-20T09:53:00Z" w16du:dateUtc="2025-02-20T08:53:00Z">
              <w:r w:rsidRPr="001B35B8">
                <w:rPr>
                  <w:rFonts w:ascii="Calibri" w:eastAsia="Times New Roman" w:hAnsi="Calibri" w:cs="Calibri"/>
                  <w:i/>
                  <w:iCs/>
                  <w:color w:val="0070C0"/>
                  <w:sz w:val="18"/>
                  <w:szCs w:val="18"/>
                  <w:lang w:eastAsia="sk-SK"/>
                </w:rPr>
                <w:t xml:space="preserve"> </w:t>
              </w:r>
            </w:ins>
            <w:ins w:id="4" w:author="Rosinčinová Petra" w:date="2025-02-24T16:05:00Z" w16du:dateUtc="2025-02-24T15:05:00Z">
              <w:r w:rsidR="001607DE">
                <w:rPr>
                  <w:rFonts w:ascii="Calibri" w:eastAsia="Times New Roman" w:hAnsi="Calibri" w:cs="Calibri"/>
                  <w:i/>
                  <w:iCs/>
                  <w:color w:val="0070C0"/>
                  <w:sz w:val="18"/>
                  <w:szCs w:val="18"/>
                  <w:lang w:eastAsia="sk-SK"/>
                </w:rPr>
                <w:t>Žiadateľ</w:t>
              </w:r>
            </w:ins>
            <w:ins w:id="5" w:author="Beláková Daniela" w:date="2025-02-20T09:53:00Z" w16du:dateUtc="2025-02-20T08:53:00Z">
              <w:r w:rsidRPr="001B35B8">
                <w:rPr>
                  <w:rFonts w:ascii="Calibri" w:eastAsia="Times New Roman" w:hAnsi="Calibri" w:cs="Calibri"/>
                  <w:i/>
                  <w:iCs/>
                  <w:color w:val="0070C0"/>
                  <w:sz w:val="18"/>
                  <w:szCs w:val="18"/>
                  <w:lang w:eastAsia="sk-SK"/>
                </w:rPr>
                <w:t xml:space="preserve"> uvedie skúsenosti odborného personálu s prácou v terapeutických miestnostiach</w:t>
              </w:r>
            </w:ins>
            <w:ins w:id="6" w:author="Rosinčinová Petra" w:date="2025-02-24T16:05:00Z" w16du:dateUtc="2025-02-24T15:05:00Z">
              <w:r w:rsidR="001607DE">
                <w:rPr>
                  <w:rFonts w:ascii="Calibri" w:eastAsia="Times New Roman" w:hAnsi="Calibri" w:cs="Calibri"/>
                  <w:i/>
                  <w:iCs/>
                  <w:color w:val="0070C0"/>
                  <w:sz w:val="18"/>
                  <w:szCs w:val="18"/>
                  <w:lang w:eastAsia="sk-SK"/>
                </w:rPr>
                <w:t>, resp. odborné predpoklady odborného personálu na prácu v</w:t>
              </w:r>
            </w:ins>
            <w:ins w:id="7" w:author="Rosinčinová Petra" w:date="2025-02-24T16:06:00Z" w16du:dateUtc="2025-02-24T15:06:00Z">
              <w:r w:rsidR="001607DE">
                <w:rPr>
                  <w:rFonts w:ascii="Calibri" w:eastAsia="Times New Roman" w:hAnsi="Calibri" w:cs="Calibri"/>
                  <w:i/>
                  <w:iCs/>
                  <w:color w:val="0070C0"/>
                  <w:sz w:val="18"/>
                  <w:szCs w:val="18"/>
                  <w:lang w:eastAsia="sk-SK"/>
                </w:rPr>
                <w:t> </w:t>
              </w:r>
            </w:ins>
            <w:ins w:id="8" w:author="Rosinčinová Petra" w:date="2025-02-24T16:05:00Z" w16du:dateUtc="2025-02-24T15:05:00Z">
              <w:r w:rsidR="001607DE">
                <w:rPr>
                  <w:rFonts w:ascii="Calibri" w:eastAsia="Times New Roman" w:hAnsi="Calibri" w:cs="Calibri"/>
                  <w:i/>
                  <w:iCs/>
                  <w:color w:val="0070C0"/>
                  <w:sz w:val="18"/>
                  <w:szCs w:val="18"/>
                  <w:lang w:eastAsia="sk-SK"/>
                </w:rPr>
                <w:t>tera</w:t>
              </w:r>
            </w:ins>
            <w:ins w:id="9" w:author="Rosinčinová Petra" w:date="2025-02-24T16:06:00Z" w16du:dateUtc="2025-02-24T15:06:00Z">
              <w:r w:rsidR="001607DE">
                <w:rPr>
                  <w:rFonts w:ascii="Calibri" w:eastAsia="Times New Roman" w:hAnsi="Calibri" w:cs="Calibri"/>
                  <w:i/>
                  <w:iCs/>
                  <w:color w:val="0070C0"/>
                  <w:sz w:val="18"/>
                  <w:szCs w:val="18"/>
                  <w:lang w:eastAsia="sk-SK"/>
                </w:rPr>
                <w:t xml:space="preserve">peutických </w:t>
              </w:r>
            </w:ins>
            <w:ins w:id="10" w:author="Rosinčinová Petra" w:date="2025-02-24T16:07:00Z" w16du:dateUtc="2025-02-24T15:07:00Z">
              <w:r w:rsidR="001607DE">
                <w:rPr>
                  <w:rFonts w:ascii="Calibri" w:eastAsia="Times New Roman" w:hAnsi="Calibri" w:cs="Calibri"/>
                  <w:i/>
                  <w:iCs/>
                  <w:color w:val="0070C0"/>
                  <w:sz w:val="18"/>
                  <w:szCs w:val="18"/>
                  <w:lang w:eastAsia="sk-SK"/>
                </w:rPr>
                <w:t>miestnostiach</w:t>
              </w:r>
            </w:ins>
            <w:ins w:id="11" w:author="Rosinčinová Petra" w:date="2025-02-24T16:06:00Z" w16du:dateUtc="2025-02-24T15:06:00Z">
              <w:r w:rsidR="001607DE">
                <w:rPr>
                  <w:rFonts w:ascii="Calibri" w:eastAsia="Times New Roman" w:hAnsi="Calibri" w:cs="Calibri"/>
                  <w:i/>
                  <w:iCs/>
                  <w:color w:val="0070C0"/>
                  <w:sz w:val="18"/>
                  <w:szCs w:val="18"/>
                  <w:lang w:eastAsia="sk-SK"/>
                </w:rPr>
                <w:t xml:space="preserve"> (v prípade ak v rámci projektu ide o novo zriadenú terapeutickú miestnosť a zamestnanci nemaj</w:t>
              </w:r>
            </w:ins>
            <w:ins w:id="12" w:author="Rosinčinová Petra" w:date="2025-02-24T16:07:00Z" w16du:dateUtc="2025-02-24T15:07:00Z">
              <w:r w:rsidR="001607DE">
                <w:rPr>
                  <w:rFonts w:ascii="Calibri" w:eastAsia="Times New Roman" w:hAnsi="Calibri" w:cs="Calibri"/>
                  <w:i/>
                  <w:iCs/>
                  <w:color w:val="0070C0"/>
                  <w:sz w:val="18"/>
                  <w:szCs w:val="18"/>
                  <w:lang w:eastAsia="sk-SK"/>
                </w:rPr>
                <w:t>ú predchádzajúcu praktickú skúsenosť)</w:t>
              </w:r>
            </w:ins>
            <w:ins w:id="13" w:author="Beláková Daniela" w:date="2025-02-20T09:53:00Z" w16du:dateUtc="2025-02-20T08:53:00Z">
              <w:r w:rsidRPr="001B35B8">
                <w:rPr>
                  <w:rFonts w:ascii="Calibri" w:eastAsia="Times New Roman" w:hAnsi="Calibri" w:cs="Calibri"/>
                  <w:i/>
                  <w:iCs/>
                  <w:color w:val="0070C0"/>
                  <w:sz w:val="18"/>
                  <w:szCs w:val="18"/>
                  <w:lang w:eastAsia="sk-SK"/>
                </w:rPr>
                <w:t xml:space="preserve"> v prepojenosti na ciele a aktivity projektu.</w:t>
              </w:r>
            </w:ins>
          </w:p>
          <w:p w14:paraId="74868FD3" w14:textId="77777777" w:rsidR="001B35B8" w:rsidRPr="004A4ED6" w:rsidRDefault="001B35B8" w:rsidP="00907BB9">
            <w:pPr>
              <w:spacing w:after="0" w:line="240" w:lineRule="auto"/>
              <w:jc w:val="both"/>
              <w:rPr>
                <w:rFonts w:ascii="Calibri" w:eastAsia="Times New Roman" w:hAnsi="Calibri" w:cs="Calibri"/>
                <w:i/>
                <w:iCs/>
                <w:color w:val="0070C0"/>
                <w:sz w:val="18"/>
                <w:szCs w:val="18"/>
                <w:lang w:eastAsia="sk-SK"/>
              </w:rPr>
            </w:pPr>
          </w:p>
          <w:p w14:paraId="5ED2B2A9" w14:textId="4A3CF10A" w:rsidR="00976ECB" w:rsidRDefault="00B571F2" w:rsidP="00B571F2">
            <w:pPr>
              <w:spacing w:after="0" w:line="240" w:lineRule="auto"/>
              <w:rPr>
                <w:rFonts w:ascii="Calibri" w:eastAsia="Times New Roman" w:hAnsi="Calibri" w:cs="Calibri"/>
                <w:i/>
                <w:iCs/>
                <w:color w:val="0070C0"/>
                <w:sz w:val="18"/>
                <w:szCs w:val="18"/>
                <w:lang w:eastAsia="sk-SK"/>
              </w:rPr>
            </w:pPr>
            <w:r w:rsidRPr="004A4ED6">
              <w:rPr>
                <w:rFonts w:ascii="Calibri" w:eastAsia="Times New Roman" w:hAnsi="Calibri" w:cs="Calibri"/>
                <w:i/>
                <w:iCs/>
                <w:color w:val="0070C0"/>
                <w:sz w:val="18"/>
                <w:szCs w:val="18"/>
                <w:lang w:eastAsia="sk-SK"/>
              </w:rPr>
              <w:lastRenderedPageBreak/>
              <w:t xml:space="preserve">Predmetná časť je dôležitá z hľadiska posúdenia bodovaného </w:t>
            </w:r>
            <w:r w:rsidRPr="00270243">
              <w:rPr>
                <w:rFonts w:ascii="Calibri" w:eastAsia="Times New Roman" w:hAnsi="Calibri" w:cs="Calibri"/>
                <w:i/>
                <w:iCs/>
                <w:color w:val="0070C0"/>
                <w:sz w:val="18"/>
                <w:szCs w:val="18"/>
                <w:lang w:eastAsia="sk-SK"/>
              </w:rPr>
              <w:t>kritéria</w:t>
            </w:r>
            <w:r w:rsidRPr="004A4ED6">
              <w:rPr>
                <w:rFonts w:ascii="Calibri" w:eastAsia="Times New Roman" w:hAnsi="Calibri" w:cs="Calibri"/>
                <w:i/>
                <w:iCs/>
                <w:color w:val="0070C0"/>
                <w:sz w:val="18"/>
                <w:szCs w:val="18"/>
                <w:lang w:eastAsia="sk-SK"/>
              </w:rPr>
              <w:t>.</w:t>
            </w:r>
          </w:p>
          <w:p w14:paraId="75315FA9" w14:textId="77777777" w:rsidR="00B571F2" w:rsidRDefault="00B571F2" w:rsidP="00B571F2">
            <w:pPr>
              <w:spacing w:after="0" w:line="240" w:lineRule="auto"/>
              <w:rPr>
                <w:rFonts w:ascii="Calibri" w:eastAsia="Times New Roman" w:hAnsi="Calibri" w:cs="Calibri"/>
                <w:i/>
                <w:iCs/>
                <w:color w:val="0070C0"/>
                <w:sz w:val="18"/>
                <w:szCs w:val="18"/>
                <w:lang w:eastAsia="sk-SK"/>
              </w:rPr>
            </w:pPr>
          </w:p>
          <w:p w14:paraId="0A514CB7" w14:textId="1EF7DC82" w:rsidR="00B571F2" w:rsidRDefault="00B571F2" w:rsidP="00B571F2">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 xml:space="preserve">V rámci </w:t>
            </w:r>
            <w:r>
              <w:rPr>
                <w:rFonts w:ascii="Calibri" w:eastAsia="Times New Roman" w:hAnsi="Calibri" w:cs="Calibri"/>
                <w:b/>
                <w:bCs/>
                <w:i/>
                <w:iCs/>
                <w:color w:val="0070C0"/>
                <w:sz w:val="18"/>
                <w:szCs w:val="18"/>
                <w:lang w:eastAsia="sk-SK"/>
              </w:rPr>
              <w:t>prevádzkovej kapacity</w:t>
            </w:r>
            <w:r>
              <w:rPr>
                <w:rFonts w:ascii="Calibri" w:eastAsia="Times New Roman" w:hAnsi="Calibri" w:cs="Calibri"/>
                <w:i/>
                <w:iCs/>
                <w:color w:val="0070C0"/>
                <w:sz w:val="18"/>
                <w:szCs w:val="18"/>
                <w:lang w:eastAsia="sk-SK"/>
              </w:rPr>
              <w:t xml:space="preserve"> </w:t>
            </w:r>
            <w:r w:rsidRPr="004A4ED6">
              <w:rPr>
                <w:rFonts w:ascii="Calibri" w:eastAsia="Times New Roman" w:hAnsi="Calibri" w:cs="Calibri"/>
                <w:i/>
                <w:iCs/>
                <w:color w:val="0070C0"/>
                <w:sz w:val="18"/>
                <w:szCs w:val="18"/>
                <w:lang w:eastAsia="sk-SK"/>
              </w:rPr>
              <w:t xml:space="preserve">žiadateľ uvedie informácie o materiálno-technickom zabezpečení projektu </w:t>
            </w:r>
            <w:r>
              <w:rPr>
                <w:rFonts w:ascii="Calibri" w:eastAsia="Times New Roman" w:hAnsi="Calibri" w:cs="Calibri"/>
                <w:i/>
                <w:iCs/>
                <w:color w:val="0070C0"/>
                <w:sz w:val="18"/>
                <w:szCs w:val="18"/>
                <w:lang w:eastAsia="sk-SK"/>
              </w:rPr>
              <w:t xml:space="preserve">za žiadateľa </w:t>
            </w:r>
            <w:r w:rsidRPr="004A4ED6">
              <w:rPr>
                <w:rFonts w:ascii="Calibri" w:eastAsia="Times New Roman" w:hAnsi="Calibri" w:cs="Calibri"/>
                <w:i/>
                <w:iCs/>
                <w:color w:val="0070C0"/>
                <w:sz w:val="18"/>
                <w:szCs w:val="18"/>
                <w:lang w:eastAsia="sk-SK"/>
              </w:rPr>
              <w:t>(napr. aké priestory budú využité pri realizácii projektu - vlastné/cudzie, aké je/bude vybavenie priestorov zariadením/vybavením).</w:t>
            </w:r>
          </w:p>
          <w:p w14:paraId="5C748340" w14:textId="6D5F71CC" w:rsidR="00B571F2" w:rsidRPr="00976ECB" w:rsidRDefault="00B571F2" w:rsidP="00B571F2">
            <w:pPr>
              <w:spacing w:after="0" w:line="240" w:lineRule="auto"/>
              <w:rPr>
                <w:rFonts w:ascii="Calibri" w:eastAsia="Times New Roman" w:hAnsi="Calibri" w:cs="Calibri"/>
                <w:i/>
                <w:iCs/>
                <w:color w:val="0070C0"/>
                <w:sz w:val="18"/>
                <w:szCs w:val="18"/>
                <w:lang w:eastAsia="sk-SK"/>
              </w:rPr>
            </w:pPr>
          </w:p>
        </w:tc>
      </w:tr>
    </w:tbl>
    <w:p w14:paraId="2144DBB0" w14:textId="6EEA0F59" w:rsidR="00D622DA" w:rsidRDefault="00D622DA" w:rsidP="00D622DA">
      <w:pPr>
        <w:rPr>
          <w:rFonts w:asciiTheme="majorHAnsi" w:eastAsiaTheme="majorEastAsia" w:hAnsiTheme="majorHAnsi" w:cstheme="majorBidi"/>
          <w:b/>
          <w:color w:val="1F4D78" w:themeColor="accent1" w:themeShade="7F"/>
          <w:sz w:val="24"/>
          <w:szCs w:val="24"/>
        </w:rPr>
      </w:pPr>
    </w:p>
    <w:p w14:paraId="2F4FE69C" w14:textId="59B0547C" w:rsidR="00D622DA" w:rsidRDefault="00D622DA" w:rsidP="00D622DA">
      <w:pPr>
        <w:pStyle w:val="Nadpis2"/>
        <w:numPr>
          <w:ilvl w:val="0"/>
          <w:numId w:val="1"/>
        </w:numPr>
      </w:pPr>
      <w:r w:rsidRPr="00B170A1">
        <w:t xml:space="preserve">Popis </w:t>
      </w:r>
      <w:r>
        <w:t>cieľovej skupiny</w:t>
      </w:r>
      <w:r w:rsidR="006C102D">
        <w:t xml:space="preserve"> - </w:t>
      </w:r>
      <w:r w:rsidR="006C102D" w:rsidRPr="004A4ED6">
        <w:rPr>
          <w:color w:val="FF0000"/>
        </w:rPr>
        <w:t>Časť 8 je pre výzvu nerelevantná</w:t>
      </w:r>
      <w:r w:rsidR="006C102D">
        <w:rPr>
          <w:color w:val="FF0000"/>
        </w:rPr>
        <w:t>.</w:t>
      </w:r>
    </w:p>
    <w:tbl>
      <w:tblPr>
        <w:tblW w:w="11168" w:type="dxa"/>
        <w:tblInd w:w="-100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D622DA" w:rsidRPr="00B170A1" w14:paraId="7290FF30" w14:textId="77777777" w:rsidTr="003B780E">
        <w:trPr>
          <w:trHeight w:val="533"/>
        </w:trPr>
        <w:tc>
          <w:tcPr>
            <w:tcW w:w="4365" w:type="dxa"/>
            <w:shd w:val="clear" w:color="auto" w:fill="DEEAF6" w:themeFill="accent1" w:themeFillTint="33"/>
            <w:vAlign w:val="center"/>
            <w:hideMark/>
          </w:tcPr>
          <w:p w14:paraId="05AEEB09" w14:textId="78AB412E" w:rsidR="00D622DA" w:rsidRPr="00B170A1" w:rsidRDefault="00D622DA" w:rsidP="00D622DA">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Popis c</w:t>
            </w:r>
            <w:r w:rsidRPr="00B170A1">
              <w:rPr>
                <w:rFonts w:ascii="Calibri" w:eastAsia="Times New Roman" w:hAnsi="Calibri" w:cs="Calibri"/>
                <w:b/>
                <w:bCs/>
                <w:color w:val="000000"/>
                <w:lang w:eastAsia="sk-SK"/>
              </w:rPr>
              <w:t>ieľov</w:t>
            </w:r>
            <w:r>
              <w:rPr>
                <w:rFonts w:ascii="Calibri" w:eastAsia="Times New Roman" w:hAnsi="Calibri" w:cs="Calibri"/>
                <w:b/>
                <w:bCs/>
                <w:color w:val="000000"/>
                <w:lang w:eastAsia="sk-SK"/>
              </w:rPr>
              <w:t>ej skupiny</w:t>
            </w:r>
          </w:p>
        </w:tc>
        <w:tc>
          <w:tcPr>
            <w:tcW w:w="6803" w:type="dxa"/>
            <w:shd w:val="clear" w:color="auto" w:fill="auto"/>
            <w:vAlign w:val="center"/>
            <w:hideMark/>
          </w:tcPr>
          <w:p w14:paraId="13B75F4B" w14:textId="77777777" w:rsidR="00D622DA" w:rsidRDefault="00D622DA" w:rsidP="00D622DA">
            <w:pPr>
              <w:spacing w:after="0" w:line="240" w:lineRule="auto"/>
              <w:rPr>
                <w:rFonts w:ascii="Calibri" w:eastAsia="Times New Roman" w:hAnsi="Calibri" w:cs="Calibri"/>
                <w:color w:val="FF0000"/>
                <w:lang w:eastAsia="sk-SK"/>
              </w:rPr>
            </w:pPr>
            <w:r w:rsidRPr="006B3FDC">
              <w:rPr>
                <w:rFonts w:ascii="Calibri" w:eastAsia="Times New Roman" w:hAnsi="Calibri" w:cs="Calibri"/>
                <w:color w:val="FF0000"/>
                <w:lang w:eastAsia="sk-SK"/>
              </w:rPr>
              <w:t>Vypĺňa žiadateľ ak relevantné</w:t>
            </w:r>
          </w:p>
          <w:p w14:paraId="227B62FB" w14:textId="70CFA6E1" w:rsidR="006C102D" w:rsidRPr="006C102D" w:rsidRDefault="006C102D" w:rsidP="00D622DA">
            <w:pPr>
              <w:spacing w:after="0" w:line="240" w:lineRule="auto"/>
              <w:rPr>
                <w:rFonts w:ascii="Calibri" w:eastAsia="Times New Roman" w:hAnsi="Calibri" w:cs="Calibri"/>
                <w:i/>
                <w:iCs/>
                <w:color w:val="0070C0"/>
                <w:sz w:val="18"/>
                <w:szCs w:val="18"/>
                <w:lang w:eastAsia="sk-SK"/>
              </w:rPr>
            </w:pPr>
            <w:r w:rsidRPr="004A4ED6">
              <w:rPr>
                <w:rFonts w:ascii="Calibri" w:eastAsia="Times New Roman" w:hAnsi="Calibri" w:cs="Calibri"/>
                <w:i/>
                <w:iCs/>
                <w:color w:val="0070C0"/>
                <w:sz w:val="18"/>
                <w:szCs w:val="18"/>
                <w:lang w:eastAsia="sk-SK"/>
              </w:rPr>
              <w:t>Irelevantn</w:t>
            </w:r>
            <w:r>
              <w:rPr>
                <w:rFonts w:ascii="Calibri" w:eastAsia="Times New Roman" w:hAnsi="Calibri" w:cs="Calibri"/>
                <w:i/>
                <w:iCs/>
                <w:color w:val="0070C0"/>
                <w:sz w:val="18"/>
                <w:szCs w:val="18"/>
                <w:lang w:eastAsia="sk-SK"/>
              </w:rPr>
              <w:t>é</w:t>
            </w:r>
            <w:r w:rsidRPr="004A4ED6">
              <w:rPr>
                <w:rFonts w:ascii="Calibri" w:eastAsia="Times New Roman" w:hAnsi="Calibri" w:cs="Calibri"/>
                <w:i/>
                <w:iCs/>
                <w:color w:val="0070C0"/>
                <w:sz w:val="18"/>
                <w:szCs w:val="18"/>
                <w:lang w:eastAsia="sk-SK"/>
              </w:rPr>
              <w:t xml:space="preserve"> pre projekty spolufinancované z EFRR a</w:t>
            </w:r>
            <w:r>
              <w:rPr>
                <w:rFonts w:ascii="Calibri" w:eastAsia="Times New Roman" w:hAnsi="Calibri" w:cs="Calibri"/>
                <w:i/>
                <w:iCs/>
                <w:color w:val="0070C0"/>
                <w:sz w:val="18"/>
                <w:szCs w:val="18"/>
                <w:lang w:eastAsia="sk-SK"/>
              </w:rPr>
              <w:t> </w:t>
            </w:r>
            <w:r w:rsidRPr="004A4ED6">
              <w:rPr>
                <w:rFonts w:ascii="Calibri" w:eastAsia="Times New Roman" w:hAnsi="Calibri" w:cs="Calibri"/>
                <w:i/>
                <w:iCs/>
                <w:color w:val="0070C0"/>
                <w:sz w:val="18"/>
                <w:szCs w:val="18"/>
                <w:lang w:eastAsia="sk-SK"/>
              </w:rPr>
              <w:t>KF</w:t>
            </w:r>
            <w:r>
              <w:rPr>
                <w:rFonts w:ascii="Calibri" w:eastAsia="Times New Roman" w:hAnsi="Calibri" w:cs="Calibri"/>
                <w:i/>
                <w:iCs/>
                <w:color w:val="0070C0"/>
                <w:sz w:val="18"/>
                <w:szCs w:val="18"/>
                <w:lang w:eastAsia="sk-SK"/>
              </w:rPr>
              <w:t>.</w:t>
            </w:r>
          </w:p>
        </w:tc>
      </w:tr>
    </w:tbl>
    <w:p w14:paraId="5BB3396D" w14:textId="77777777" w:rsidR="00D622DA" w:rsidRPr="00D622DA" w:rsidRDefault="00D622DA" w:rsidP="00D622DA"/>
    <w:p w14:paraId="7A8F2973" w14:textId="63294228" w:rsidR="00D622DA" w:rsidRDefault="00D622DA" w:rsidP="00D622DA">
      <w:pPr>
        <w:pStyle w:val="Nadpis2"/>
        <w:numPr>
          <w:ilvl w:val="0"/>
          <w:numId w:val="1"/>
        </w:numPr>
      </w:pPr>
      <w:r>
        <w:t>Harmonogram realizácie aktivít</w:t>
      </w:r>
    </w:p>
    <w:tbl>
      <w:tblPr>
        <w:tblW w:w="11168" w:type="dxa"/>
        <w:tblInd w:w="-993"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6950EC" w:rsidRPr="006F0748" w14:paraId="0E6E3403" w14:textId="77777777" w:rsidTr="003B780E">
        <w:trPr>
          <w:trHeight w:val="315"/>
        </w:trPr>
        <w:tc>
          <w:tcPr>
            <w:tcW w:w="4365" w:type="dxa"/>
            <w:shd w:val="clear" w:color="auto" w:fill="DEEAF6" w:themeFill="accent1" w:themeFillTint="33"/>
            <w:vAlign w:val="center"/>
          </w:tcPr>
          <w:p w14:paraId="50D10241" w14:textId="77777777" w:rsidR="006950EC" w:rsidRPr="006F0748" w:rsidRDefault="006950EC" w:rsidP="003B780E">
            <w:pPr>
              <w:spacing w:after="0" w:line="240" w:lineRule="auto"/>
              <w:rPr>
                <w:rFonts w:ascii="Calibri" w:eastAsia="Times New Roman" w:hAnsi="Calibri" w:cs="Calibri"/>
                <w:b/>
                <w:bCs/>
                <w:color w:val="000000"/>
                <w:lang w:eastAsia="sk-SK"/>
              </w:rPr>
            </w:pPr>
            <w:r w:rsidRPr="00D622DA">
              <w:rPr>
                <w:rFonts w:ascii="Calibri" w:eastAsia="Times New Roman" w:hAnsi="Calibri" w:cs="Calibri"/>
                <w:b/>
                <w:bCs/>
                <w:color w:val="000000"/>
                <w:lang w:eastAsia="sk-SK"/>
              </w:rPr>
              <w:t>Celková dĺžka realizácie aktivít projektu (v mesiacoch):</w:t>
            </w:r>
          </w:p>
        </w:tc>
        <w:tc>
          <w:tcPr>
            <w:tcW w:w="6803" w:type="dxa"/>
            <w:shd w:val="clear" w:color="auto" w:fill="auto"/>
            <w:vAlign w:val="center"/>
          </w:tcPr>
          <w:p w14:paraId="7D5058DE" w14:textId="77777777" w:rsidR="006950EC" w:rsidRPr="006F0748" w:rsidRDefault="006950EC" w:rsidP="003B780E">
            <w:pPr>
              <w:spacing w:after="0" w:line="240" w:lineRule="auto"/>
              <w:rPr>
                <w:rFonts w:ascii="Calibri" w:eastAsia="Times New Roman" w:hAnsi="Calibri" w:cs="Calibri"/>
                <w:color w:val="00B050"/>
                <w:lang w:eastAsia="sk-SK"/>
              </w:rPr>
            </w:pPr>
            <w:r w:rsidRPr="00252072">
              <w:rPr>
                <w:rFonts w:ascii="Calibri" w:eastAsia="Times New Roman" w:hAnsi="Calibri" w:cs="Calibri"/>
                <w:color w:val="00B050"/>
                <w:lang w:eastAsia="sk-SK"/>
              </w:rPr>
              <w:t>Automaticky vyplnené</w:t>
            </w:r>
          </w:p>
        </w:tc>
      </w:tr>
    </w:tbl>
    <w:p w14:paraId="11F13515" w14:textId="2F69BA18" w:rsidR="00D622DA" w:rsidRPr="00D622DA" w:rsidRDefault="00D622DA" w:rsidP="00D622DA">
      <w:pPr>
        <w:pStyle w:val="Nadpis3"/>
        <w:rPr>
          <w:b/>
        </w:rPr>
      </w:pPr>
      <w:r w:rsidRPr="00D622DA">
        <w:rPr>
          <w:b/>
        </w:rPr>
        <w:t>Hlavné aktivity projektu</w:t>
      </w:r>
    </w:p>
    <w:tbl>
      <w:tblPr>
        <w:tblW w:w="11168" w:type="dxa"/>
        <w:tblInd w:w="-993"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D622DA" w:rsidRPr="006F0748" w14:paraId="16111274" w14:textId="77777777" w:rsidTr="00EE3812">
        <w:trPr>
          <w:trHeight w:val="315"/>
        </w:trPr>
        <w:tc>
          <w:tcPr>
            <w:tcW w:w="4365" w:type="dxa"/>
            <w:shd w:val="clear" w:color="auto" w:fill="DEEAF6" w:themeFill="accent1" w:themeFillTint="33"/>
            <w:vAlign w:val="center"/>
          </w:tcPr>
          <w:p w14:paraId="738F6D7C" w14:textId="4AE2E5D8" w:rsidR="00D622DA" w:rsidRPr="00D622DA" w:rsidRDefault="00D622DA" w:rsidP="00D622DA">
            <w:pPr>
              <w:spacing w:after="0" w:line="240" w:lineRule="auto"/>
              <w:rPr>
                <w:rFonts w:ascii="Calibri" w:eastAsia="Times New Roman" w:hAnsi="Calibri" w:cs="Calibri"/>
                <w:b/>
                <w:bCs/>
                <w:color w:val="000000"/>
                <w:lang w:eastAsia="sk-SK"/>
              </w:rPr>
            </w:pPr>
            <w:r w:rsidRPr="00D622DA">
              <w:rPr>
                <w:rFonts w:ascii="Calibri" w:eastAsia="Times New Roman" w:hAnsi="Calibri" w:cs="Calibri"/>
                <w:b/>
                <w:bCs/>
                <w:color w:val="000000"/>
                <w:lang w:eastAsia="sk-SK"/>
              </w:rPr>
              <w:t>Subjekt</w:t>
            </w:r>
          </w:p>
        </w:tc>
        <w:tc>
          <w:tcPr>
            <w:tcW w:w="6803" w:type="dxa"/>
            <w:shd w:val="clear" w:color="auto" w:fill="auto"/>
            <w:vAlign w:val="center"/>
          </w:tcPr>
          <w:p w14:paraId="606822EF" w14:textId="06F6DF92" w:rsidR="00D622DA" w:rsidRPr="00252072" w:rsidRDefault="00D622DA" w:rsidP="00D622DA">
            <w:pPr>
              <w:spacing w:after="0" w:line="240" w:lineRule="auto"/>
              <w:rPr>
                <w:rFonts w:ascii="Calibri" w:eastAsia="Times New Roman" w:hAnsi="Calibri" w:cs="Calibri"/>
                <w:color w:val="00B050"/>
                <w:lang w:eastAsia="sk-SK"/>
              </w:rPr>
            </w:pPr>
            <w:r w:rsidRPr="00252072">
              <w:rPr>
                <w:rFonts w:ascii="Calibri" w:eastAsia="Times New Roman" w:hAnsi="Calibri" w:cs="Calibri"/>
                <w:color w:val="00B050"/>
                <w:lang w:eastAsia="sk-SK"/>
              </w:rPr>
              <w:t>Automaticky vyplnené</w:t>
            </w:r>
          </w:p>
        </w:tc>
      </w:tr>
      <w:tr w:rsidR="00D622DA" w:rsidRPr="006F0748" w14:paraId="6C54011A" w14:textId="77777777" w:rsidTr="00EE3812">
        <w:trPr>
          <w:trHeight w:val="315"/>
        </w:trPr>
        <w:tc>
          <w:tcPr>
            <w:tcW w:w="4365" w:type="dxa"/>
            <w:shd w:val="clear" w:color="auto" w:fill="DEEAF6" w:themeFill="accent1" w:themeFillTint="33"/>
            <w:vAlign w:val="center"/>
          </w:tcPr>
          <w:p w14:paraId="268D7774" w14:textId="6384AC4B" w:rsidR="00D622DA" w:rsidRPr="00D622DA" w:rsidRDefault="00D622DA" w:rsidP="00D622DA">
            <w:pPr>
              <w:spacing w:after="0" w:line="240" w:lineRule="auto"/>
              <w:rPr>
                <w:rFonts w:ascii="Calibri" w:eastAsia="Times New Roman" w:hAnsi="Calibri" w:cs="Calibri"/>
                <w:b/>
                <w:bCs/>
                <w:color w:val="000000"/>
                <w:lang w:eastAsia="sk-SK"/>
              </w:rPr>
            </w:pPr>
            <w:r w:rsidRPr="00D622DA">
              <w:rPr>
                <w:rFonts w:ascii="Calibri" w:eastAsia="Times New Roman" w:hAnsi="Calibri" w:cs="Calibri"/>
                <w:b/>
                <w:bCs/>
                <w:color w:val="000000"/>
                <w:lang w:eastAsia="sk-SK"/>
              </w:rPr>
              <w:t>Identifikáto</w:t>
            </w:r>
            <w:r>
              <w:rPr>
                <w:rFonts w:ascii="Calibri" w:eastAsia="Times New Roman" w:hAnsi="Calibri" w:cs="Calibri"/>
                <w:b/>
                <w:bCs/>
                <w:color w:val="000000"/>
                <w:lang w:eastAsia="sk-SK"/>
              </w:rPr>
              <w:t>r (IČO)</w:t>
            </w:r>
          </w:p>
        </w:tc>
        <w:tc>
          <w:tcPr>
            <w:tcW w:w="6803" w:type="dxa"/>
            <w:shd w:val="clear" w:color="auto" w:fill="auto"/>
            <w:vAlign w:val="center"/>
          </w:tcPr>
          <w:p w14:paraId="1C2C58B6" w14:textId="47EB883B" w:rsidR="00D622DA" w:rsidRPr="00252072" w:rsidRDefault="00D622DA" w:rsidP="00D622DA">
            <w:pPr>
              <w:spacing w:after="0" w:line="240" w:lineRule="auto"/>
              <w:rPr>
                <w:rFonts w:ascii="Calibri" w:eastAsia="Times New Roman" w:hAnsi="Calibri" w:cs="Calibri"/>
                <w:color w:val="00B050"/>
                <w:lang w:eastAsia="sk-SK"/>
              </w:rPr>
            </w:pPr>
            <w:r w:rsidRPr="00252072">
              <w:rPr>
                <w:rFonts w:ascii="Calibri" w:eastAsia="Times New Roman" w:hAnsi="Calibri" w:cs="Calibri"/>
                <w:color w:val="00B050"/>
                <w:lang w:eastAsia="sk-SK"/>
              </w:rPr>
              <w:t>Automaticky vyplnené</w:t>
            </w:r>
          </w:p>
        </w:tc>
      </w:tr>
      <w:tr w:rsidR="005074F7" w:rsidRPr="006F0748" w14:paraId="36E5E0FA" w14:textId="77777777" w:rsidTr="00EE3812">
        <w:trPr>
          <w:trHeight w:val="315"/>
        </w:trPr>
        <w:tc>
          <w:tcPr>
            <w:tcW w:w="4365" w:type="dxa"/>
            <w:shd w:val="clear" w:color="auto" w:fill="DEEAF6" w:themeFill="accent1" w:themeFillTint="33"/>
            <w:vAlign w:val="center"/>
          </w:tcPr>
          <w:p w14:paraId="1D869361" w14:textId="4C8F732A" w:rsidR="005074F7" w:rsidRPr="00D622DA" w:rsidRDefault="005074F7" w:rsidP="00D622DA">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Špecifický cieľ</w:t>
            </w:r>
          </w:p>
        </w:tc>
        <w:tc>
          <w:tcPr>
            <w:tcW w:w="6803" w:type="dxa"/>
            <w:shd w:val="clear" w:color="auto" w:fill="auto"/>
            <w:vAlign w:val="center"/>
          </w:tcPr>
          <w:p w14:paraId="4ED0AF67" w14:textId="1CDFAC2B" w:rsidR="005074F7" w:rsidRPr="00252072" w:rsidRDefault="005074F7" w:rsidP="00D622DA">
            <w:pPr>
              <w:spacing w:after="0" w:line="240" w:lineRule="auto"/>
              <w:rPr>
                <w:rFonts w:ascii="Calibri" w:eastAsia="Times New Roman" w:hAnsi="Calibri" w:cs="Calibri"/>
                <w:color w:val="00B050"/>
                <w:lang w:eastAsia="sk-SK"/>
              </w:rPr>
            </w:pPr>
            <w:r w:rsidRPr="00252072">
              <w:rPr>
                <w:rFonts w:ascii="Calibri" w:eastAsia="Times New Roman" w:hAnsi="Calibri" w:cs="Calibri"/>
                <w:color w:val="00B050"/>
                <w:lang w:eastAsia="sk-SK"/>
              </w:rPr>
              <w:t>Automaticky vyplnené</w:t>
            </w:r>
          </w:p>
        </w:tc>
      </w:tr>
      <w:tr w:rsidR="00E32F09" w:rsidRPr="006F0748" w14:paraId="064F1C80" w14:textId="77777777" w:rsidTr="00E8133D">
        <w:trPr>
          <w:trHeight w:val="354"/>
        </w:trPr>
        <w:tc>
          <w:tcPr>
            <w:tcW w:w="4365" w:type="dxa"/>
            <w:shd w:val="clear" w:color="auto" w:fill="DEEAF6" w:themeFill="accent1" w:themeFillTint="33"/>
            <w:vAlign w:val="center"/>
            <w:hideMark/>
          </w:tcPr>
          <w:p w14:paraId="24EB0584" w14:textId="2FEB9EED" w:rsidR="00E32F09" w:rsidRPr="006F0748" w:rsidRDefault="00E32F09" w:rsidP="00E32F09">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Typ akcie</w:t>
            </w:r>
          </w:p>
        </w:tc>
        <w:tc>
          <w:tcPr>
            <w:tcW w:w="6803" w:type="dxa"/>
            <w:shd w:val="clear" w:color="auto" w:fill="auto"/>
            <w:vAlign w:val="center"/>
            <w:hideMark/>
          </w:tcPr>
          <w:p w14:paraId="52EB0E2C" w14:textId="77777777" w:rsidR="00E32F09" w:rsidRDefault="00E32F09" w:rsidP="00E32F09">
            <w:pPr>
              <w:spacing w:after="0" w:line="240" w:lineRule="auto"/>
              <w:rPr>
                <w:rFonts w:ascii="Calibri" w:eastAsia="Times New Roman" w:hAnsi="Calibri" w:cs="Calibri"/>
                <w:color w:val="FF0000"/>
                <w:lang w:eastAsia="sk-SK"/>
              </w:rPr>
            </w:pPr>
            <w:r w:rsidRPr="00D622DA">
              <w:rPr>
                <w:rFonts w:ascii="Calibri" w:eastAsia="Times New Roman" w:hAnsi="Calibri" w:cs="Calibri"/>
                <w:color w:val="FF0000"/>
                <w:lang w:eastAsia="sk-SK"/>
              </w:rPr>
              <w:t>Vyberá žiadateľ</w:t>
            </w:r>
          </w:p>
          <w:p w14:paraId="673F6694" w14:textId="134D626A" w:rsidR="0065227E" w:rsidRPr="0065227E" w:rsidRDefault="0065227E" w:rsidP="00B63E69">
            <w:pPr>
              <w:spacing w:after="0" w:line="240" w:lineRule="auto"/>
              <w:rPr>
                <w:rFonts w:ascii="Calibri" w:eastAsia="Times New Roman" w:hAnsi="Calibri" w:cs="Calibri"/>
                <w:i/>
                <w:iCs/>
                <w:color w:val="0070C0"/>
                <w:sz w:val="18"/>
                <w:szCs w:val="18"/>
                <w:lang w:eastAsia="sk-SK"/>
              </w:rPr>
            </w:pPr>
            <w:r w:rsidRPr="004A4ED6">
              <w:rPr>
                <w:rFonts w:ascii="Calibri" w:eastAsia="Times New Roman" w:hAnsi="Calibri" w:cs="Calibri"/>
                <w:i/>
                <w:iCs/>
                <w:color w:val="0070C0"/>
                <w:sz w:val="18"/>
                <w:szCs w:val="18"/>
                <w:lang w:eastAsia="sk-SK"/>
              </w:rPr>
              <w:t>Žiadateľ vyberie typ akcie:</w:t>
            </w:r>
            <w:r>
              <w:rPr>
                <w:rFonts w:ascii="Calibri" w:eastAsia="Times New Roman" w:hAnsi="Calibri" w:cs="Calibri"/>
                <w:i/>
                <w:iCs/>
                <w:color w:val="0070C0"/>
                <w:sz w:val="18"/>
                <w:szCs w:val="18"/>
                <w:lang w:eastAsia="sk-SK"/>
              </w:rPr>
              <w:t xml:space="preserve"> </w:t>
            </w:r>
          </w:p>
        </w:tc>
      </w:tr>
      <w:tr w:rsidR="00E32F09" w:rsidRPr="006F0748" w14:paraId="00C79249" w14:textId="77777777" w:rsidTr="00E8133D">
        <w:trPr>
          <w:trHeight w:val="387"/>
        </w:trPr>
        <w:tc>
          <w:tcPr>
            <w:tcW w:w="4365" w:type="dxa"/>
            <w:shd w:val="clear" w:color="auto" w:fill="DEEAF6" w:themeFill="accent1" w:themeFillTint="33"/>
            <w:vAlign w:val="center"/>
            <w:hideMark/>
          </w:tcPr>
          <w:p w14:paraId="24052116" w14:textId="77777777" w:rsidR="00E32F09" w:rsidRPr="006F0748" w:rsidRDefault="00E32F09" w:rsidP="00E32F09">
            <w:pPr>
              <w:spacing w:after="0" w:line="240" w:lineRule="auto"/>
              <w:rPr>
                <w:rFonts w:ascii="Calibri" w:eastAsia="Times New Roman" w:hAnsi="Calibri" w:cs="Calibri"/>
                <w:b/>
                <w:bCs/>
                <w:color w:val="000000"/>
                <w:lang w:eastAsia="sk-SK"/>
              </w:rPr>
            </w:pPr>
            <w:r w:rsidRPr="006F0748">
              <w:rPr>
                <w:rFonts w:ascii="Calibri" w:eastAsia="Times New Roman" w:hAnsi="Calibri" w:cs="Calibri"/>
                <w:b/>
                <w:bCs/>
                <w:color w:val="000000"/>
                <w:lang w:eastAsia="sk-SK"/>
              </w:rPr>
              <w:t>Názov hlavnej aktivity projektu</w:t>
            </w:r>
          </w:p>
        </w:tc>
        <w:tc>
          <w:tcPr>
            <w:tcW w:w="6803" w:type="dxa"/>
            <w:shd w:val="clear" w:color="auto" w:fill="auto"/>
            <w:vAlign w:val="center"/>
            <w:hideMark/>
          </w:tcPr>
          <w:p w14:paraId="3B551FBC" w14:textId="77777777" w:rsidR="00E32F09" w:rsidRDefault="00E32F09" w:rsidP="00E32F09">
            <w:pPr>
              <w:spacing w:after="0" w:line="240" w:lineRule="auto"/>
              <w:rPr>
                <w:rFonts w:ascii="Calibri" w:eastAsia="Times New Roman" w:hAnsi="Calibri" w:cs="Calibri"/>
                <w:color w:val="FF0000"/>
                <w:lang w:eastAsia="sk-SK"/>
              </w:rPr>
            </w:pPr>
            <w:r w:rsidRPr="006F0748">
              <w:rPr>
                <w:rFonts w:ascii="Calibri" w:eastAsia="Times New Roman" w:hAnsi="Calibri" w:cs="Calibri"/>
                <w:color w:val="FF0000"/>
                <w:lang w:eastAsia="sk-SK"/>
              </w:rPr>
              <w:t>Vypĺňa žiadateľ</w:t>
            </w:r>
          </w:p>
          <w:p w14:paraId="73D30083" w14:textId="3D632879" w:rsidR="0065227E" w:rsidRPr="00B41D5E" w:rsidRDefault="0065227E" w:rsidP="00E32F09">
            <w:pPr>
              <w:spacing w:after="0" w:line="240" w:lineRule="auto"/>
              <w:rPr>
                <w:rFonts w:ascii="Calibri" w:eastAsia="Times New Roman" w:hAnsi="Calibri" w:cs="Calibri"/>
                <w:b/>
                <w:bCs/>
                <w:i/>
                <w:iCs/>
                <w:color w:val="0070C0"/>
                <w:sz w:val="18"/>
                <w:szCs w:val="18"/>
                <w:lang w:eastAsia="sk-SK"/>
              </w:rPr>
            </w:pPr>
            <w:r w:rsidRPr="215B59E3">
              <w:rPr>
                <w:rFonts w:ascii="Calibri" w:eastAsia="Times New Roman" w:hAnsi="Calibri" w:cs="Calibri"/>
                <w:i/>
                <w:iCs/>
                <w:color w:val="0070C0"/>
                <w:sz w:val="18"/>
                <w:szCs w:val="18"/>
                <w:lang w:eastAsia="sk-SK"/>
              </w:rPr>
              <w:t>Žiadateľ uvádza len jednu hlavnú aktivitu projektu:</w:t>
            </w:r>
            <w:r>
              <w:rPr>
                <w:rFonts w:ascii="Calibri" w:eastAsia="Times New Roman" w:hAnsi="Calibri" w:cs="Calibri"/>
                <w:i/>
                <w:iCs/>
                <w:color w:val="0070C0"/>
                <w:sz w:val="18"/>
                <w:szCs w:val="18"/>
                <w:lang w:eastAsia="sk-SK"/>
              </w:rPr>
              <w:t xml:space="preserve"> </w:t>
            </w:r>
            <w:r w:rsidR="00EF5F13" w:rsidRPr="00EF5F13">
              <w:rPr>
                <w:rFonts w:ascii="Calibri" w:eastAsia="Times New Roman" w:hAnsi="Calibri" w:cs="Calibri"/>
                <w:b/>
                <w:bCs/>
                <w:i/>
                <w:iCs/>
                <w:color w:val="0070C0"/>
                <w:sz w:val="18"/>
                <w:szCs w:val="18"/>
                <w:lang w:eastAsia="sk-SK"/>
              </w:rPr>
              <w:t>Podpora kvality a dostupnosti poskytovanej starostlivosti v systéme poradenstva a prevencie prostredníctvom terapeutických miestností</w:t>
            </w:r>
          </w:p>
        </w:tc>
      </w:tr>
      <w:tr w:rsidR="00E32F09" w:rsidRPr="006F0748" w14:paraId="04162E18" w14:textId="77777777" w:rsidTr="00EE3812">
        <w:trPr>
          <w:trHeight w:val="315"/>
        </w:trPr>
        <w:tc>
          <w:tcPr>
            <w:tcW w:w="4365" w:type="dxa"/>
            <w:shd w:val="clear" w:color="auto" w:fill="DEEAF6" w:themeFill="accent1" w:themeFillTint="33"/>
            <w:vAlign w:val="center"/>
            <w:hideMark/>
          </w:tcPr>
          <w:p w14:paraId="0343B531" w14:textId="77777777" w:rsidR="00E32F09" w:rsidRPr="006F0748" w:rsidRDefault="00E32F09" w:rsidP="00E32F09">
            <w:pPr>
              <w:spacing w:after="0" w:line="240" w:lineRule="auto"/>
              <w:rPr>
                <w:rFonts w:ascii="Calibri" w:eastAsia="Times New Roman" w:hAnsi="Calibri" w:cs="Calibri"/>
                <w:b/>
                <w:bCs/>
                <w:color w:val="000000"/>
                <w:lang w:eastAsia="sk-SK"/>
              </w:rPr>
            </w:pPr>
            <w:r w:rsidRPr="006F0748">
              <w:rPr>
                <w:rFonts w:ascii="Calibri" w:eastAsia="Times New Roman" w:hAnsi="Calibri" w:cs="Calibri"/>
                <w:b/>
                <w:bCs/>
                <w:color w:val="000000"/>
                <w:lang w:eastAsia="sk-SK"/>
              </w:rPr>
              <w:t>Začiatok realizácie</w:t>
            </w:r>
          </w:p>
        </w:tc>
        <w:tc>
          <w:tcPr>
            <w:tcW w:w="6803" w:type="dxa"/>
            <w:shd w:val="clear" w:color="auto" w:fill="auto"/>
            <w:vAlign w:val="center"/>
            <w:hideMark/>
          </w:tcPr>
          <w:p w14:paraId="578AD4E5" w14:textId="77777777" w:rsidR="00E32F09" w:rsidRPr="006F0748" w:rsidRDefault="00E32F09" w:rsidP="00E32F09">
            <w:pPr>
              <w:spacing w:after="0" w:line="240" w:lineRule="auto"/>
              <w:rPr>
                <w:rFonts w:ascii="Calibri" w:eastAsia="Times New Roman" w:hAnsi="Calibri" w:cs="Calibri"/>
                <w:color w:val="FF0000"/>
                <w:lang w:eastAsia="sk-SK"/>
              </w:rPr>
            </w:pPr>
            <w:r w:rsidRPr="006F0748">
              <w:rPr>
                <w:rFonts w:ascii="Calibri" w:eastAsia="Times New Roman" w:hAnsi="Calibri" w:cs="Calibri"/>
                <w:color w:val="FF0000"/>
                <w:lang w:eastAsia="sk-SK"/>
              </w:rPr>
              <w:t>Žiadateľ uvedie mesiac a rok začiatku hlavnej aktivity projektu</w:t>
            </w:r>
          </w:p>
        </w:tc>
      </w:tr>
      <w:tr w:rsidR="00E32F09" w:rsidRPr="006F0748" w14:paraId="726AB4BB" w14:textId="77777777" w:rsidTr="00EE3812">
        <w:trPr>
          <w:trHeight w:val="315"/>
        </w:trPr>
        <w:tc>
          <w:tcPr>
            <w:tcW w:w="4365" w:type="dxa"/>
            <w:shd w:val="clear" w:color="auto" w:fill="DEEAF6" w:themeFill="accent1" w:themeFillTint="33"/>
            <w:vAlign w:val="center"/>
            <w:hideMark/>
          </w:tcPr>
          <w:p w14:paraId="61F3123A" w14:textId="77777777" w:rsidR="00E32F09" w:rsidRPr="006F0748" w:rsidRDefault="00E32F09" w:rsidP="00E32F09">
            <w:pPr>
              <w:spacing w:after="0" w:line="240" w:lineRule="auto"/>
              <w:rPr>
                <w:rFonts w:ascii="Calibri" w:eastAsia="Times New Roman" w:hAnsi="Calibri" w:cs="Calibri"/>
                <w:b/>
                <w:bCs/>
                <w:color w:val="000000"/>
                <w:lang w:eastAsia="sk-SK"/>
              </w:rPr>
            </w:pPr>
            <w:r w:rsidRPr="006F0748">
              <w:rPr>
                <w:rFonts w:ascii="Calibri" w:eastAsia="Times New Roman" w:hAnsi="Calibri" w:cs="Calibri"/>
                <w:b/>
                <w:bCs/>
                <w:color w:val="000000"/>
                <w:lang w:eastAsia="sk-SK"/>
              </w:rPr>
              <w:t>Koniec realizácie</w:t>
            </w:r>
          </w:p>
        </w:tc>
        <w:tc>
          <w:tcPr>
            <w:tcW w:w="6803" w:type="dxa"/>
            <w:shd w:val="clear" w:color="auto" w:fill="auto"/>
            <w:vAlign w:val="center"/>
            <w:hideMark/>
          </w:tcPr>
          <w:p w14:paraId="450F2E29" w14:textId="77777777" w:rsidR="00E32F09" w:rsidRPr="006F0748" w:rsidRDefault="00E32F09" w:rsidP="00E32F09">
            <w:pPr>
              <w:spacing w:after="0" w:line="240" w:lineRule="auto"/>
              <w:rPr>
                <w:rFonts w:ascii="Calibri" w:eastAsia="Times New Roman" w:hAnsi="Calibri" w:cs="Calibri"/>
                <w:color w:val="FF0000"/>
                <w:lang w:eastAsia="sk-SK"/>
              </w:rPr>
            </w:pPr>
            <w:r w:rsidRPr="006F0748">
              <w:rPr>
                <w:rFonts w:ascii="Calibri" w:eastAsia="Times New Roman" w:hAnsi="Calibri" w:cs="Calibri"/>
                <w:color w:val="FF0000"/>
                <w:lang w:eastAsia="sk-SK"/>
              </w:rPr>
              <w:t>Žiadateľ uvedie mesiac a rok konca hlavnej aktivity projektu</w:t>
            </w:r>
          </w:p>
        </w:tc>
      </w:tr>
    </w:tbl>
    <w:p w14:paraId="2D140918" w14:textId="705C1224" w:rsidR="006F0748" w:rsidRDefault="002F17F1" w:rsidP="002F17F1">
      <w:pPr>
        <w:pStyle w:val="Nadpis3"/>
        <w:rPr>
          <w:b/>
        </w:rPr>
      </w:pPr>
      <w:r w:rsidRPr="002F17F1">
        <w:rPr>
          <w:b/>
        </w:rPr>
        <w:t>Podporné aktivity projektu</w:t>
      </w:r>
    </w:p>
    <w:tbl>
      <w:tblPr>
        <w:tblW w:w="11168" w:type="dxa"/>
        <w:tblInd w:w="-100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A748F7" w:rsidRPr="002F17F1" w14:paraId="60A67D84" w14:textId="77777777" w:rsidTr="00E97C4E">
        <w:trPr>
          <w:trHeight w:val="466"/>
        </w:trPr>
        <w:tc>
          <w:tcPr>
            <w:tcW w:w="4365" w:type="dxa"/>
            <w:shd w:val="clear" w:color="auto" w:fill="DEEAF6" w:themeFill="accent1" w:themeFillTint="33"/>
            <w:vAlign w:val="center"/>
          </w:tcPr>
          <w:p w14:paraId="76F22E5A" w14:textId="0B2F8EF7" w:rsidR="00A748F7" w:rsidRPr="002F17F1" w:rsidRDefault="00A748F7" w:rsidP="002F17F1">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Podporné aktivity</w:t>
            </w:r>
          </w:p>
        </w:tc>
        <w:tc>
          <w:tcPr>
            <w:tcW w:w="6803" w:type="dxa"/>
            <w:shd w:val="clear" w:color="auto" w:fill="auto"/>
            <w:vAlign w:val="center"/>
          </w:tcPr>
          <w:p w14:paraId="43E91A65" w14:textId="0E16C314" w:rsidR="00E258F3" w:rsidRPr="00E258F3" w:rsidRDefault="00A748F7" w:rsidP="002F17F1">
            <w:pPr>
              <w:spacing w:after="0" w:line="240" w:lineRule="auto"/>
              <w:rPr>
                <w:rFonts w:ascii="Calibri" w:eastAsia="Times New Roman" w:hAnsi="Calibri" w:cs="Times New Roman"/>
                <w:i/>
                <w:iCs/>
                <w:color w:val="0070C0"/>
                <w:sz w:val="18"/>
                <w:szCs w:val="18"/>
                <w:lang w:eastAsia="sk-SK"/>
              </w:rPr>
            </w:pPr>
            <w:r w:rsidRPr="006F0748">
              <w:rPr>
                <w:rFonts w:ascii="Calibri" w:eastAsia="Times New Roman" w:hAnsi="Calibri" w:cs="Calibri"/>
                <w:color w:val="FF0000"/>
                <w:lang w:eastAsia="sk-SK"/>
              </w:rPr>
              <w:t>Vypĺňa žiadateľ</w:t>
            </w:r>
          </w:p>
        </w:tc>
      </w:tr>
      <w:tr w:rsidR="002F17F1" w:rsidRPr="002F17F1" w14:paraId="69D3AF0B" w14:textId="77777777" w:rsidTr="00E97C4E">
        <w:trPr>
          <w:trHeight w:val="466"/>
        </w:trPr>
        <w:tc>
          <w:tcPr>
            <w:tcW w:w="4365" w:type="dxa"/>
            <w:shd w:val="clear" w:color="auto" w:fill="DEEAF6" w:themeFill="accent1" w:themeFillTint="33"/>
            <w:vAlign w:val="center"/>
            <w:hideMark/>
          </w:tcPr>
          <w:p w14:paraId="74ADACC4" w14:textId="17189BA7" w:rsidR="002F17F1" w:rsidRPr="002F17F1" w:rsidRDefault="002F17F1" w:rsidP="002F17F1">
            <w:pPr>
              <w:spacing w:after="0" w:line="240" w:lineRule="auto"/>
              <w:rPr>
                <w:rFonts w:ascii="Calibri" w:eastAsia="Times New Roman" w:hAnsi="Calibri" w:cs="Times New Roman"/>
                <w:b/>
                <w:bCs/>
                <w:color w:val="000000"/>
                <w:lang w:eastAsia="sk-SK"/>
              </w:rPr>
            </w:pPr>
            <w:r w:rsidRPr="002F17F1">
              <w:rPr>
                <w:rFonts w:ascii="Calibri" w:eastAsia="Times New Roman" w:hAnsi="Calibri" w:cs="Times New Roman"/>
                <w:b/>
                <w:bCs/>
                <w:color w:val="000000"/>
                <w:lang w:eastAsia="sk-SK"/>
              </w:rPr>
              <w:t>Začiatok realizácie</w:t>
            </w:r>
            <w:r w:rsidR="00082528">
              <w:rPr>
                <w:rFonts w:ascii="Calibri" w:eastAsia="Times New Roman" w:hAnsi="Calibri" w:cs="Times New Roman"/>
                <w:b/>
                <w:bCs/>
                <w:color w:val="000000"/>
                <w:lang w:eastAsia="sk-SK"/>
              </w:rPr>
              <w:t xml:space="preserve"> </w:t>
            </w:r>
          </w:p>
        </w:tc>
        <w:tc>
          <w:tcPr>
            <w:tcW w:w="6803" w:type="dxa"/>
            <w:shd w:val="clear" w:color="auto" w:fill="auto"/>
            <w:vAlign w:val="center"/>
            <w:hideMark/>
          </w:tcPr>
          <w:p w14:paraId="45C9CD3E" w14:textId="6C9D6C88" w:rsidR="00E258F3" w:rsidRPr="00E258F3" w:rsidRDefault="002F17F1" w:rsidP="002F17F1">
            <w:pPr>
              <w:spacing w:after="0" w:line="240" w:lineRule="auto"/>
              <w:rPr>
                <w:rFonts w:ascii="Calibri" w:eastAsia="Times New Roman" w:hAnsi="Calibri" w:cs="Times New Roman"/>
                <w:i/>
                <w:iCs/>
                <w:color w:val="0070C0"/>
                <w:sz w:val="18"/>
                <w:szCs w:val="18"/>
                <w:lang w:eastAsia="sk-SK"/>
              </w:rPr>
            </w:pPr>
            <w:r w:rsidRPr="002F17F1">
              <w:rPr>
                <w:rFonts w:ascii="Calibri" w:eastAsia="Times New Roman" w:hAnsi="Calibri" w:cs="Times New Roman"/>
                <w:color w:val="FF0000"/>
                <w:lang w:eastAsia="sk-SK"/>
              </w:rPr>
              <w:t>Žiadateľ uvedie mesiac a rok začiatku podporných aktivít projektu</w:t>
            </w:r>
          </w:p>
        </w:tc>
      </w:tr>
      <w:tr w:rsidR="002F17F1" w:rsidRPr="002F17F1" w14:paraId="5440E658" w14:textId="77777777" w:rsidTr="00E97C4E">
        <w:trPr>
          <w:trHeight w:val="390"/>
        </w:trPr>
        <w:tc>
          <w:tcPr>
            <w:tcW w:w="4365" w:type="dxa"/>
            <w:shd w:val="clear" w:color="auto" w:fill="DEEAF6" w:themeFill="accent1" w:themeFillTint="33"/>
            <w:vAlign w:val="center"/>
            <w:hideMark/>
          </w:tcPr>
          <w:p w14:paraId="78EF2BEF" w14:textId="77777777" w:rsidR="002F17F1" w:rsidRPr="002F17F1" w:rsidRDefault="002F17F1" w:rsidP="002F17F1">
            <w:pPr>
              <w:spacing w:after="0" w:line="240" w:lineRule="auto"/>
              <w:rPr>
                <w:rFonts w:ascii="Calibri" w:eastAsia="Times New Roman" w:hAnsi="Calibri" w:cs="Times New Roman"/>
                <w:b/>
                <w:bCs/>
                <w:color w:val="000000"/>
                <w:lang w:eastAsia="sk-SK"/>
              </w:rPr>
            </w:pPr>
            <w:r w:rsidRPr="002F17F1">
              <w:rPr>
                <w:rFonts w:ascii="Calibri" w:eastAsia="Times New Roman" w:hAnsi="Calibri" w:cs="Times New Roman"/>
                <w:b/>
                <w:bCs/>
                <w:color w:val="000000"/>
                <w:lang w:eastAsia="sk-SK"/>
              </w:rPr>
              <w:t>Koniec realizácie</w:t>
            </w:r>
          </w:p>
        </w:tc>
        <w:tc>
          <w:tcPr>
            <w:tcW w:w="6803" w:type="dxa"/>
            <w:shd w:val="clear" w:color="auto" w:fill="auto"/>
            <w:vAlign w:val="center"/>
            <w:hideMark/>
          </w:tcPr>
          <w:p w14:paraId="0A756218" w14:textId="6C4B1EC8" w:rsidR="00E258F3" w:rsidRPr="00E258F3" w:rsidRDefault="002F17F1" w:rsidP="002F17F1">
            <w:pPr>
              <w:spacing w:after="0" w:line="240" w:lineRule="auto"/>
              <w:rPr>
                <w:rFonts w:ascii="Calibri" w:eastAsia="Times New Roman" w:hAnsi="Calibri" w:cs="Times New Roman"/>
                <w:i/>
                <w:iCs/>
                <w:color w:val="0070C0"/>
                <w:sz w:val="18"/>
                <w:szCs w:val="18"/>
                <w:lang w:eastAsia="sk-SK"/>
              </w:rPr>
            </w:pPr>
            <w:r w:rsidRPr="002F17F1">
              <w:rPr>
                <w:rFonts w:ascii="Calibri" w:eastAsia="Times New Roman" w:hAnsi="Calibri" w:cs="Times New Roman"/>
                <w:color w:val="FF0000"/>
                <w:lang w:eastAsia="sk-SK"/>
              </w:rPr>
              <w:t>Žiadateľ uvedie mesiac a rok konca podporných aktivít projektu</w:t>
            </w:r>
          </w:p>
        </w:tc>
      </w:tr>
    </w:tbl>
    <w:p w14:paraId="0BC4633D" w14:textId="77777777" w:rsidR="006950EC" w:rsidRDefault="006950EC" w:rsidP="002F17F1">
      <w:pPr>
        <w:pStyle w:val="Nadpis3"/>
        <w:rPr>
          <w:b/>
        </w:rPr>
      </w:pPr>
    </w:p>
    <w:p w14:paraId="22700A68" w14:textId="0439B7B6" w:rsidR="002F17F1" w:rsidRDefault="00636D0E" w:rsidP="003B780E">
      <w:pPr>
        <w:pStyle w:val="Nadpis2"/>
        <w:numPr>
          <w:ilvl w:val="0"/>
          <w:numId w:val="1"/>
        </w:numPr>
      </w:pPr>
      <w:r>
        <w:t>M</w:t>
      </w:r>
      <w:r w:rsidR="006950EC" w:rsidRPr="006950EC">
        <w:t>erateľné ukazovatele</w:t>
      </w:r>
      <w:r w:rsidR="006950EC" w:rsidRPr="006950EC">
        <w:rPr>
          <w:b/>
        </w:rPr>
        <w:t xml:space="preserve"> </w:t>
      </w:r>
      <w:r w:rsidR="004D6CE6" w:rsidRPr="004D6CE6">
        <w:t>projektu</w:t>
      </w:r>
    </w:p>
    <w:p w14:paraId="352AAA61" w14:textId="65BFE253" w:rsidR="00EE344A" w:rsidRPr="00EE344A" w:rsidRDefault="00EE344A" w:rsidP="00E97C4E">
      <w:pPr>
        <w:spacing w:before="240"/>
        <w:rPr>
          <w:b/>
          <w:color w:val="1F4E79" w:themeColor="accent1" w:themeShade="80"/>
        </w:rPr>
      </w:pPr>
      <w:r w:rsidRPr="00EE344A">
        <w:rPr>
          <w:b/>
          <w:color w:val="1F4E79" w:themeColor="accent1" w:themeShade="80"/>
        </w:rPr>
        <w:t xml:space="preserve">10.A </w:t>
      </w:r>
      <w:r w:rsidR="004D6CE6" w:rsidRPr="004D6CE6">
        <w:rPr>
          <w:b/>
          <w:color w:val="1F4E79" w:themeColor="accent1" w:themeShade="80"/>
        </w:rPr>
        <w:t>Projektové ukazovatele výstupové</w:t>
      </w:r>
    </w:p>
    <w:tbl>
      <w:tblPr>
        <w:tblW w:w="11168" w:type="dxa"/>
        <w:tblInd w:w="-1072"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5254EE" w:rsidRPr="00017BF0" w14:paraId="6DA58176" w14:textId="77777777" w:rsidTr="00670D94">
        <w:trPr>
          <w:trHeight w:val="315"/>
        </w:trPr>
        <w:tc>
          <w:tcPr>
            <w:tcW w:w="4365" w:type="dxa"/>
            <w:shd w:val="clear" w:color="auto" w:fill="DEEAF6" w:themeFill="accent1" w:themeFillTint="33"/>
            <w:vAlign w:val="center"/>
            <w:hideMark/>
          </w:tcPr>
          <w:p w14:paraId="6AA319BF" w14:textId="77777777" w:rsidR="005254EE" w:rsidRPr="005254EE" w:rsidRDefault="005254EE" w:rsidP="00670D94">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Kód</w:t>
            </w:r>
          </w:p>
        </w:tc>
        <w:tc>
          <w:tcPr>
            <w:tcW w:w="6803" w:type="dxa"/>
            <w:shd w:val="clear" w:color="auto" w:fill="auto"/>
            <w:vAlign w:val="center"/>
            <w:hideMark/>
          </w:tcPr>
          <w:p w14:paraId="0E1F9BB7" w14:textId="4787217B" w:rsidR="005254EE" w:rsidRPr="00E97C4E" w:rsidRDefault="005254EE" w:rsidP="00670D94">
            <w:pPr>
              <w:spacing w:after="0" w:line="240" w:lineRule="auto"/>
              <w:rPr>
                <w:rFonts w:ascii="Calibri" w:eastAsia="Times New Roman" w:hAnsi="Calibri" w:cs="Calibri"/>
                <w:color w:val="2E74B5" w:themeColor="accent1" w:themeShade="BF"/>
                <w:lang w:eastAsia="sk-SK"/>
              </w:rPr>
            </w:pPr>
            <w:r w:rsidRPr="00E97C4E">
              <w:rPr>
                <w:rFonts w:ascii="Calibri" w:eastAsia="Times New Roman" w:hAnsi="Calibri" w:cs="Calibri"/>
                <w:color w:val="2E74B5" w:themeColor="accent1" w:themeShade="BF"/>
                <w:lang w:eastAsia="sk-SK"/>
              </w:rPr>
              <w:t>Výber z ukazovateľov definovaných na výzve</w:t>
            </w:r>
          </w:p>
        </w:tc>
      </w:tr>
      <w:tr w:rsidR="005254EE" w:rsidRPr="00017BF0" w14:paraId="25794BE4" w14:textId="77777777" w:rsidTr="00670D94">
        <w:trPr>
          <w:trHeight w:val="315"/>
        </w:trPr>
        <w:tc>
          <w:tcPr>
            <w:tcW w:w="4365" w:type="dxa"/>
            <w:shd w:val="clear" w:color="auto" w:fill="DEEAF6" w:themeFill="accent1" w:themeFillTint="33"/>
            <w:vAlign w:val="center"/>
            <w:hideMark/>
          </w:tcPr>
          <w:p w14:paraId="635DC224" w14:textId="77777777" w:rsidR="005254EE" w:rsidRPr="005254EE" w:rsidRDefault="005254EE" w:rsidP="00670D94">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Názov</w:t>
            </w:r>
            <w:r w:rsidRPr="005254EE">
              <w:rPr>
                <w:rFonts w:ascii="Calibri" w:eastAsia="Times New Roman" w:hAnsi="Calibri" w:cs="Calibri"/>
                <w:b/>
                <w:bCs/>
                <w:color w:val="000000"/>
                <w:lang w:eastAsia="sk-SK"/>
              </w:rPr>
              <w:t xml:space="preserve"> </w:t>
            </w:r>
          </w:p>
        </w:tc>
        <w:tc>
          <w:tcPr>
            <w:tcW w:w="6803" w:type="dxa"/>
            <w:shd w:val="clear" w:color="auto" w:fill="auto"/>
            <w:vAlign w:val="center"/>
            <w:hideMark/>
          </w:tcPr>
          <w:p w14:paraId="1EEDD7B7" w14:textId="261C54E3" w:rsidR="005254EE" w:rsidRPr="00E97C4E" w:rsidRDefault="005254EE" w:rsidP="005254EE">
            <w:pPr>
              <w:spacing w:after="0" w:line="240" w:lineRule="auto"/>
              <w:rPr>
                <w:rFonts w:ascii="Calibri" w:eastAsia="Times New Roman" w:hAnsi="Calibri" w:cs="Calibri"/>
                <w:color w:val="2E74B5" w:themeColor="accent1" w:themeShade="BF"/>
                <w:lang w:eastAsia="sk-SK"/>
              </w:rPr>
            </w:pPr>
            <w:r w:rsidRPr="00E97C4E">
              <w:rPr>
                <w:rFonts w:ascii="Calibri" w:eastAsia="Times New Roman" w:hAnsi="Calibri" w:cs="Calibri"/>
                <w:color w:val="2E74B5" w:themeColor="accent1" w:themeShade="BF"/>
                <w:lang w:eastAsia="sk-SK"/>
              </w:rPr>
              <w:t>Výber z ukazovateľov definovaných na výzve</w:t>
            </w:r>
          </w:p>
        </w:tc>
      </w:tr>
      <w:tr w:rsidR="00636D0E" w:rsidRPr="00017BF0" w14:paraId="67B635C5" w14:textId="77777777" w:rsidTr="00017BF0">
        <w:trPr>
          <w:trHeight w:val="315"/>
        </w:trPr>
        <w:tc>
          <w:tcPr>
            <w:tcW w:w="4365" w:type="dxa"/>
            <w:shd w:val="clear" w:color="auto" w:fill="DEEAF6" w:themeFill="accent1" w:themeFillTint="33"/>
            <w:vAlign w:val="center"/>
            <w:hideMark/>
          </w:tcPr>
          <w:p w14:paraId="0347C47C" w14:textId="77777777" w:rsidR="00636D0E" w:rsidRPr="005074F7" w:rsidRDefault="00636D0E" w:rsidP="00636D0E">
            <w:pPr>
              <w:spacing w:after="0" w:line="240" w:lineRule="auto"/>
              <w:rPr>
                <w:rFonts w:ascii="Calibri" w:eastAsia="Times New Roman" w:hAnsi="Calibri" w:cs="Calibri"/>
                <w:b/>
                <w:bCs/>
                <w:color w:val="000000"/>
                <w:lang w:eastAsia="sk-SK"/>
              </w:rPr>
            </w:pPr>
            <w:r w:rsidRPr="005074F7">
              <w:rPr>
                <w:rFonts w:ascii="Calibri" w:eastAsia="Times New Roman" w:hAnsi="Calibri" w:cs="Calibri"/>
                <w:b/>
                <w:bCs/>
                <w:color w:val="000000"/>
                <w:lang w:eastAsia="sk-SK"/>
              </w:rPr>
              <w:t>Merná jednotka</w:t>
            </w:r>
          </w:p>
        </w:tc>
        <w:tc>
          <w:tcPr>
            <w:tcW w:w="6803" w:type="dxa"/>
            <w:shd w:val="clear" w:color="auto" w:fill="auto"/>
            <w:vAlign w:val="center"/>
            <w:hideMark/>
          </w:tcPr>
          <w:p w14:paraId="73498D14" w14:textId="44008372" w:rsidR="00636D0E" w:rsidRPr="00017BF0" w:rsidRDefault="00636D0E" w:rsidP="00636D0E">
            <w:pPr>
              <w:spacing w:after="0" w:line="240" w:lineRule="auto"/>
              <w:rPr>
                <w:rFonts w:ascii="Calibri" w:eastAsia="Times New Roman" w:hAnsi="Calibri" w:cs="Calibri"/>
                <w:color w:val="FF0000"/>
                <w:lang w:eastAsia="sk-SK"/>
              </w:rPr>
            </w:pPr>
            <w:r w:rsidRPr="00017BF0">
              <w:rPr>
                <w:rFonts w:ascii="Calibri" w:eastAsia="Times New Roman" w:hAnsi="Calibri" w:cs="Calibri"/>
                <w:color w:val="00B050"/>
                <w:lang w:eastAsia="sk-SK"/>
              </w:rPr>
              <w:t>Automaticky vyplnené</w:t>
            </w:r>
          </w:p>
        </w:tc>
      </w:tr>
      <w:tr w:rsidR="00636D0E" w:rsidRPr="00017BF0" w14:paraId="664A102E" w14:textId="77777777" w:rsidTr="00017BF0">
        <w:trPr>
          <w:trHeight w:val="315"/>
        </w:trPr>
        <w:tc>
          <w:tcPr>
            <w:tcW w:w="4365" w:type="dxa"/>
            <w:shd w:val="clear" w:color="auto" w:fill="DEEAF6" w:themeFill="accent1" w:themeFillTint="33"/>
            <w:vAlign w:val="center"/>
          </w:tcPr>
          <w:p w14:paraId="79911EB5" w14:textId="5EA30BBD" w:rsidR="00636D0E" w:rsidRPr="005074F7" w:rsidRDefault="00636D0E" w:rsidP="00636D0E">
            <w:pPr>
              <w:spacing w:after="0" w:line="240" w:lineRule="auto"/>
              <w:rPr>
                <w:rFonts w:ascii="Calibri" w:eastAsia="Times New Roman" w:hAnsi="Calibri" w:cs="Calibri"/>
                <w:b/>
                <w:bCs/>
                <w:color w:val="000000"/>
                <w:lang w:eastAsia="sk-SK"/>
              </w:rPr>
            </w:pPr>
            <w:r w:rsidRPr="005074F7">
              <w:rPr>
                <w:rFonts w:ascii="Calibri" w:eastAsia="Times New Roman" w:hAnsi="Calibri" w:cs="Calibri"/>
                <w:b/>
                <w:bCs/>
                <w:color w:val="000000"/>
                <w:lang w:eastAsia="sk-SK"/>
              </w:rPr>
              <w:t>Špecifický cieľ</w:t>
            </w:r>
          </w:p>
        </w:tc>
        <w:tc>
          <w:tcPr>
            <w:tcW w:w="6803" w:type="dxa"/>
            <w:shd w:val="clear" w:color="auto" w:fill="auto"/>
            <w:vAlign w:val="center"/>
          </w:tcPr>
          <w:p w14:paraId="4F540B80" w14:textId="30063C96" w:rsidR="00636D0E" w:rsidRPr="00017BF0" w:rsidRDefault="00636D0E" w:rsidP="00636D0E">
            <w:pPr>
              <w:spacing w:after="0" w:line="240" w:lineRule="auto"/>
              <w:rPr>
                <w:rFonts w:ascii="Calibri" w:eastAsia="Times New Roman" w:hAnsi="Calibri" w:cs="Calibri"/>
                <w:color w:val="FF0000"/>
                <w:lang w:eastAsia="sk-SK"/>
              </w:rPr>
            </w:pPr>
            <w:r w:rsidRPr="00017BF0">
              <w:rPr>
                <w:rFonts w:ascii="Calibri" w:eastAsia="Times New Roman" w:hAnsi="Calibri" w:cs="Calibri"/>
                <w:color w:val="00B050"/>
                <w:lang w:eastAsia="sk-SK"/>
              </w:rPr>
              <w:t>Automaticky vyplnené</w:t>
            </w:r>
          </w:p>
        </w:tc>
      </w:tr>
      <w:tr w:rsidR="00636D0E" w:rsidRPr="00017BF0" w14:paraId="4CE3F66A" w14:textId="77777777" w:rsidTr="00017BF0">
        <w:trPr>
          <w:trHeight w:val="315"/>
        </w:trPr>
        <w:tc>
          <w:tcPr>
            <w:tcW w:w="4365" w:type="dxa"/>
            <w:shd w:val="clear" w:color="auto" w:fill="DEEAF6" w:themeFill="accent1" w:themeFillTint="33"/>
            <w:vAlign w:val="center"/>
          </w:tcPr>
          <w:p w14:paraId="6A41AA09" w14:textId="61047775" w:rsidR="00636D0E" w:rsidRPr="005074F7" w:rsidRDefault="00636D0E" w:rsidP="00636D0E">
            <w:pPr>
              <w:spacing w:after="0" w:line="240" w:lineRule="auto"/>
              <w:rPr>
                <w:rFonts w:ascii="Calibri" w:eastAsia="Times New Roman" w:hAnsi="Calibri" w:cs="Calibri"/>
                <w:b/>
                <w:bCs/>
                <w:color w:val="000000"/>
                <w:lang w:eastAsia="sk-SK"/>
              </w:rPr>
            </w:pPr>
            <w:r w:rsidRPr="005074F7">
              <w:rPr>
                <w:rFonts w:ascii="Calibri" w:eastAsia="Times New Roman" w:hAnsi="Calibri" w:cs="Calibri"/>
                <w:b/>
                <w:bCs/>
                <w:color w:val="000000"/>
                <w:lang w:eastAsia="sk-SK"/>
              </w:rPr>
              <w:t>Kategória regiónov</w:t>
            </w:r>
          </w:p>
        </w:tc>
        <w:tc>
          <w:tcPr>
            <w:tcW w:w="6803" w:type="dxa"/>
            <w:shd w:val="clear" w:color="auto" w:fill="auto"/>
            <w:vAlign w:val="center"/>
          </w:tcPr>
          <w:p w14:paraId="74251001" w14:textId="565E46C8" w:rsidR="00636D0E" w:rsidRPr="00017BF0" w:rsidRDefault="00636D0E" w:rsidP="00636D0E">
            <w:pPr>
              <w:spacing w:after="0" w:line="240" w:lineRule="auto"/>
              <w:rPr>
                <w:rFonts w:ascii="Calibri" w:eastAsia="Times New Roman" w:hAnsi="Calibri" w:cs="Calibri"/>
                <w:color w:val="FF0000"/>
                <w:lang w:eastAsia="sk-SK"/>
              </w:rPr>
            </w:pPr>
            <w:r w:rsidRPr="00017BF0">
              <w:rPr>
                <w:rFonts w:ascii="Calibri" w:eastAsia="Times New Roman" w:hAnsi="Calibri" w:cs="Calibri"/>
                <w:color w:val="00B050"/>
                <w:lang w:eastAsia="sk-SK"/>
              </w:rPr>
              <w:t>Automaticky vyplnené</w:t>
            </w:r>
          </w:p>
        </w:tc>
      </w:tr>
      <w:tr w:rsidR="00636D0E" w:rsidRPr="00017BF0" w14:paraId="548F42AE" w14:textId="77777777" w:rsidTr="00017BF0">
        <w:trPr>
          <w:trHeight w:val="315"/>
        </w:trPr>
        <w:tc>
          <w:tcPr>
            <w:tcW w:w="4365" w:type="dxa"/>
            <w:shd w:val="clear" w:color="auto" w:fill="DEEAF6" w:themeFill="accent1" w:themeFillTint="33"/>
            <w:vAlign w:val="center"/>
            <w:hideMark/>
          </w:tcPr>
          <w:p w14:paraId="2DB695A2" w14:textId="77777777" w:rsidR="00636D0E" w:rsidRPr="005074F7" w:rsidRDefault="00636D0E" w:rsidP="00636D0E">
            <w:pPr>
              <w:spacing w:after="0" w:line="240" w:lineRule="auto"/>
              <w:rPr>
                <w:rFonts w:ascii="Calibri" w:eastAsia="Times New Roman" w:hAnsi="Calibri" w:cs="Calibri"/>
                <w:b/>
                <w:bCs/>
                <w:color w:val="000000"/>
                <w:lang w:eastAsia="sk-SK"/>
              </w:rPr>
            </w:pPr>
            <w:r w:rsidRPr="005074F7">
              <w:rPr>
                <w:rFonts w:ascii="Calibri" w:eastAsia="Times New Roman" w:hAnsi="Calibri" w:cs="Calibri"/>
                <w:b/>
                <w:bCs/>
                <w:color w:val="000000"/>
                <w:lang w:eastAsia="sk-SK"/>
              </w:rPr>
              <w:t>Čas plnenia</w:t>
            </w:r>
          </w:p>
        </w:tc>
        <w:tc>
          <w:tcPr>
            <w:tcW w:w="6803" w:type="dxa"/>
            <w:shd w:val="clear" w:color="auto" w:fill="auto"/>
            <w:vAlign w:val="center"/>
            <w:hideMark/>
          </w:tcPr>
          <w:p w14:paraId="509739BF" w14:textId="77777777" w:rsidR="00636D0E" w:rsidRPr="00017BF0" w:rsidRDefault="00636D0E" w:rsidP="00636D0E">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Automaticky vyplnené</w:t>
            </w:r>
          </w:p>
        </w:tc>
      </w:tr>
      <w:tr w:rsidR="00636D0E" w:rsidRPr="00017BF0" w14:paraId="2F45FA17" w14:textId="77777777" w:rsidTr="00017BF0">
        <w:trPr>
          <w:trHeight w:val="315"/>
        </w:trPr>
        <w:tc>
          <w:tcPr>
            <w:tcW w:w="4365" w:type="dxa"/>
            <w:shd w:val="clear" w:color="auto" w:fill="DEEAF6" w:themeFill="accent1" w:themeFillTint="33"/>
            <w:vAlign w:val="center"/>
            <w:hideMark/>
          </w:tcPr>
          <w:p w14:paraId="16FDF570" w14:textId="24034620" w:rsidR="00636D0E" w:rsidRPr="005074F7" w:rsidRDefault="005074F7" w:rsidP="00636D0E">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C</w:t>
            </w:r>
            <w:r w:rsidR="00636D0E" w:rsidRPr="005074F7">
              <w:rPr>
                <w:rFonts w:ascii="Calibri" w:eastAsia="Times New Roman" w:hAnsi="Calibri" w:cs="Calibri"/>
                <w:b/>
                <w:bCs/>
                <w:color w:val="000000"/>
                <w:lang w:eastAsia="sk-SK"/>
              </w:rPr>
              <w:t>ieľová hodnota</w:t>
            </w:r>
          </w:p>
        </w:tc>
        <w:tc>
          <w:tcPr>
            <w:tcW w:w="6803" w:type="dxa"/>
            <w:shd w:val="clear" w:color="auto" w:fill="auto"/>
            <w:vAlign w:val="center"/>
            <w:hideMark/>
          </w:tcPr>
          <w:p w14:paraId="6E1B0BB8" w14:textId="77777777" w:rsidR="00636D0E" w:rsidRDefault="00636D0E" w:rsidP="00636D0E">
            <w:pPr>
              <w:spacing w:after="0" w:line="240" w:lineRule="auto"/>
              <w:rPr>
                <w:rFonts w:ascii="Calibri" w:eastAsia="Times New Roman" w:hAnsi="Calibri" w:cs="Calibri"/>
                <w:color w:val="FF0000"/>
                <w:lang w:eastAsia="sk-SK"/>
              </w:rPr>
            </w:pPr>
            <w:r w:rsidRPr="00017BF0">
              <w:rPr>
                <w:rFonts w:ascii="Calibri" w:eastAsia="Times New Roman" w:hAnsi="Calibri" w:cs="Calibri"/>
                <w:color w:val="FF0000"/>
                <w:lang w:eastAsia="sk-SK"/>
              </w:rPr>
              <w:t>Vypĺňa žiadateľ</w:t>
            </w:r>
          </w:p>
          <w:p w14:paraId="2B8360E0" w14:textId="77777777" w:rsidR="009A504B" w:rsidRDefault="009A504B" w:rsidP="009A504B">
            <w:pPr>
              <w:spacing w:after="0" w:line="240" w:lineRule="auto"/>
              <w:rPr>
                <w:rFonts w:ascii="Calibri" w:eastAsia="Times New Roman" w:hAnsi="Calibri" w:cs="Calibri"/>
                <w:i/>
                <w:iCs/>
                <w:color w:val="0070C0"/>
                <w:sz w:val="18"/>
                <w:szCs w:val="18"/>
                <w:lang w:eastAsia="sk-SK"/>
              </w:rPr>
            </w:pPr>
            <w:r w:rsidRPr="009378DA">
              <w:rPr>
                <w:rFonts w:ascii="Calibri" w:eastAsia="Times New Roman" w:hAnsi="Calibri" w:cs="Calibri"/>
                <w:i/>
                <w:iCs/>
                <w:color w:val="0070C0"/>
                <w:sz w:val="18"/>
                <w:szCs w:val="18"/>
                <w:lang w:eastAsia="sk-SK"/>
              </w:rPr>
              <w:t>Ide o cieľovú hodnotu merateľných ukazovateľov za projekt. Každý merateľný ukazovateľ musí mať priradenú cieľovú hodnotu.</w:t>
            </w:r>
          </w:p>
          <w:p w14:paraId="6A2836AE" w14:textId="77777777" w:rsidR="009A504B" w:rsidRDefault="009A504B" w:rsidP="009A504B">
            <w:pPr>
              <w:spacing w:after="0" w:line="240" w:lineRule="auto"/>
              <w:rPr>
                <w:rFonts w:ascii="Calibri" w:eastAsia="Times New Roman" w:hAnsi="Calibri" w:cs="Calibri"/>
                <w:i/>
                <w:iCs/>
                <w:color w:val="0070C0"/>
                <w:sz w:val="18"/>
                <w:szCs w:val="18"/>
                <w:lang w:eastAsia="sk-SK"/>
              </w:rPr>
            </w:pPr>
          </w:p>
          <w:p w14:paraId="27BD9691" w14:textId="40BDAF61" w:rsidR="009A504B" w:rsidRPr="009A504B" w:rsidRDefault="009A504B" w:rsidP="009A504B">
            <w:pPr>
              <w:spacing w:after="0" w:line="240" w:lineRule="auto"/>
              <w:rPr>
                <w:rFonts w:ascii="Calibri" w:eastAsia="Times New Roman" w:hAnsi="Calibri" w:cs="Calibri"/>
                <w:i/>
                <w:iCs/>
                <w:color w:val="0070C0"/>
                <w:sz w:val="18"/>
                <w:szCs w:val="18"/>
                <w:lang w:eastAsia="sk-SK"/>
              </w:rPr>
            </w:pPr>
            <w:r w:rsidRPr="009378DA">
              <w:rPr>
                <w:i/>
                <w:iCs/>
                <w:color w:val="0070C0"/>
                <w:sz w:val="18"/>
                <w:szCs w:val="18"/>
              </w:rPr>
              <w:t xml:space="preserve">Predmetná časť je dôležitá z hľadiska posúdenia </w:t>
            </w:r>
            <w:r>
              <w:rPr>
                <w:i/>
                <w:iCs/>
                <w:color w:val="0070C0"/>
                <w:sz w:val="18"/>
                <w:szCs w:val="18"/>
              </w:rPr>
              <w:t xml:space="preserve">bodovaného </w:t>
            </w:r>
            <w:r w:rsidRPr="00270243">
              <w:rPr>
                <w:i/>
                <w:iCs/>
                <w:color w:val="0070C0"/>
                <w:sz w:val="18"/>
                <w:szCs w:val="18"/>
              </w:rPr>
              <w:t>kritéria</w:t>
            </w:r>
            <w:r w:rsidR="00992423" w:rsidRPr="00270243">
              <w:rPr>
                <w:i/>
                <w:iCs/>
                <w:color w:val="0070C0"/>
                <w:sz w:val="18"/>
                <w:szCs w:val="18"/>
              </w:rPr>
              <w:t>.</w:t>
            </w:r>
          </w:p>
        </w:tc>
      </w:tr>
    </w:tbl>
    <w:p w14:paraId="4D6BB74B" w14:textId="77777777" w:rsidR="00AE053F" w:rsidRDefault="00AE053F" w:rsidP="00E97C4E">
      <w:pPr>
        <w:spacing w:before="240"/>
        <w:rPr>
          <w:b/>
          <w:color w:val="1F4E79" w:themeColor="accent1" w:themeShade="80"/>
        </w:rPr>
      </w:pPr>
    </w:p>
    <w:p w14:paraId="3F9C4E03" w14:textId="7BB798BE" w:rsidR="00E23B98" w:rsidRPr="00EE344A" w:rsidRDefault="00E23B98" w:rsidP="00E97C4E">
      <w:pPr>
        <w:spacing w:before="240"/>
        <w:rPr>
          <w:b/>
          <w:color w:val="1F4E79" w:themeColor="accent1" w:themeShade="80"/>
        </w:rPr>
      </w:pPr>
      <w:r w:rsidRPr="00EE344A">
        <w:rPr>
          <w:b/>
          <w:color w:val="1F4E79" w:themeColor="accent1" w:themeShade="80"/>
        </w:rPr>
        <w:t>10.</w:t>
      </w:r>
      <w:r>
        <w:rPr>
          <w:b/>
          <w:color w:val="1F4E79" w:themeColor="accent1" w:themeShade="80"/>
        </w:rPr>
        <w:t>B</w:t>
      </w:r>
      <w:r w:rsidRPr="00EE344A">
        <w:rPr>
          <w:b/>
          <w:color w:val="1F4E79" w:themeColor="accent1" w:themeShade="80"/>
        </w:rPr>
        <w:t xml:space="preserve"> </w:t>
      </w:r>
      <w:r w:rsidR="004D6CE6">
        <w:rPr>
          <w:b/>
          <w:color w:val="1F4E79" w:themeColor="accent1" w:themeShade="80"/>
        </w:rPr>
        <w:t>Projektové ukazovatele výsledkové</w:t>
      </w:r>
    </w:p>
    <w:tbl>
      <w:tblPr>
        <w:tblW w:w="11168" w:type="dxa"/>
        <w:tblInd w:w="-1072"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5A1FAD" w:rsidRPr="00017BF0" w14:paraId="1358F5F2" w14:textId="77777777" w:rsidTr="006D6154">
        <w:trPr>
          <w:trHeight w:val="315"/>
        </w:trPr>
        <w:tc>
          <w:tcPr>
            <w:tcW w:w="4365" w:type="dxa"/>
            <w:shd w:val="clear" w:color="auto" w:fill="DEEAF6" w:themeFill="accent1" w:themeFillTint="33"/>
            <w:vAlign w:val="center"/>
            <w:hideMark/>
          </w:tcPr>
          <w:p w14:paraId="40AA57D6" w14:textId="182B6BCB" w:rsidR="005A1FAD" w:rsidRPr="005254EE" w:rsidRDefault="005A1FAD" w:rsidP="005A1FAD">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Kód</w:t>
            </w:r>
          </w:p>
        </w:tc>
        <w:tc>
          <w:tcPr>
            <w:tcW w:w="6803" w:type="dxa"/>
            <w:shd w:val="clear" w:color="auto" w:fill="auto"/>
            <w:vAlign w:val="center"/>
            <w:hideMark/>
          </w:tcPr>
          <w:p w14:paraId="61F872CC" w14:textId="3EF3B0EC" w:rsidR="005A1FAD" w:rsidRPr="00017BF0" w:rsidRDefault="005A1FAD" w:rsidP="005A1FAD">
            <w:pPr>
              <w:spacing w:after="0" w:line="240" w:lineRule="auto"/>
              <w:rPr>
                <w:rFonts w:ascii="Calibri" w:eastAsia="Times New Roman" w:hAnsi="Calibri" w:cs="Calibri"/>
                <w:color w:val="FF0000"/>
                <w:lang w:eastAsia="sk-SK"/>
              </w:rPr>
            </w:pPr>
            <w:r w:rsidRPr="00017BF0">
              <w:rPr>
                <w:rFonts w:ascii="Calibri" w:eastAsia="Times New Roman" w:hAnsi="Calibri" w:cs="Calibri"/>
                <w:color w:val="00B050"/>
                <w:lang w:eastAsia="sk-SK"/>
              </w:rPr>
              <w:t>Automaticky vyplnené</w:t>
            </w:r>
          </w:p>
        </w:tc>
      </w:tr>
      <w:tr w:rsidR="005A1FAD" w:rsidRPr="00017BF0" w14:paraId="367D1F6D" w14:textId="77777777" w:rsidTr="006D6154">
        <w:trPr>
          <w:trHeight w:val="315"/>
        </w:trPr>
        <w:tc>
          <w:tcPr>
            <w:tcW w:w="4365" w:type="dxa"/>
            <w:shd w:val="clear" w:color="auto" w:fill="DEEAF6" w:themeFill="accent1" w:themeFillTint="33"/>
            <w:vAlign w:val="center"/>
          </w:tcPr>
          <w:p w14:paraId="08D1CCC3" w14:textId="47220616" w:rsidR="005A1FAD" w:rsidRPr="00E97C4E" w:rsidRDefault="005A1FAD" w:rsidP="005A1FAD">
            <w:pPr>
              <w:spacing w:after="0" w:line="240" w:lineRule="auto"/>
              <w:rPr>
                <w:rFonts w:ascii="Calibri" w:eastAsia="Times New Roman" w:hAnsi="Calibri" w:cs="Calibri"/>
                <w:b/>
                <w:bCs/>
                <w:color w:val="000000"/>
                <w:lang w:eastAsia="sk-SK"/>
              </w:rPr>
            </w:pPr>
            <w:r w:rsidRPr="00E97C4E">
              <w:rPr>
                <w:rFonts w:ascii="Calibri" w:eastAsia="Times New Roman" w:hAnsi="Calibri" w:cs="Calibri"/>
                <w:b/>
                <w:bCs/>
                <w:color w:val="000000"/>
                <w:lang w:eastAsia="sk-SK"/>
              </w:rPr>
              <w:t>Názov</w:t>
            </w:r>
          </w:p>
        </w:tc>
        <w:tc>
          <w:tcPr>
            <w:tcW w:w="6803" w:type="dxa"/>
            <w:shd w:val="clear" w:color="auto" w:fill="auto"/>
            <w:vAlign w:val="center"/>
          </w:tcPr>
          <w:p w14:paraId="73A906F7" w14:textId="490E7425" w:rsidR="005A1FAD" w:rsidRPr="00017BF0" w:rsidRDefault="005A1FAD" w:rsidP="005A1FAD">
            <w:pPr>
              <w:spacing w:after="0" w:line="240" w:lineRule="auto"/>
              <w:rPr>
                <w:rFonts w:ascii="Calibri" w:eastAsia="Times New Roman" w:hAnsi="Calibri" w:cs="Calibri"/>
                <w:color w:val="00B050"/>
                <w:lang w:eastAsia="sk-SK"/>
              </w:rPr>
            </w:pPr>
            <w:r w:rsidRPr="006265AC">
              <w:rPr>
                <w:rFonts w:ascii="Calibri" w:eastAsia="Times New Roman" w:hAnsi="Calibri" w:cs="Calibri"/>
                <w:color w:val="2E74B5" w:themeColor="accent1" w:themeShade="BF"/>
                <w:lang w:eastAsia="sk-SK"/>
              </w:rPr>
              <w:t>Výber z ukazovateľov definovaných na výzve</w:t>
            </w:r>
          </w:p>
        </w:tc>
      </w:tr>
      <w:tr w:rsidR="005A1FAD" w:rsidRPr="00017BF0" w14:paraId="427748D2" w14:textId="77777777" w:rsidTr="006D6154">
        <w:trPr>
          <w:trHeight w:val="315"/>
        </w:trPr>
        <w:tc>
          <w:tcPr>
            <w:tcW w:w="4365" w:type="dxa"/>
            <w:shd w:val="clear" w:color="auto" w:fill="DEEAF6" w:themeFill="accent1" w:themeFillTint="33"/>
            <w:vAlign w:val="center"/>
            <w:hideMark/>
          </w:tcPr>
          <w:p w14:paraId="3816F9B9" w14:textId="3E79AF92" w:rsidR="005A1FAD" w:rsidRPr="005074F7" w:rsidRDefault="005A1FAD" w:rsidP="005A1FAD">
            <w:pPr>
              <w:spacing w:after="0" w:line="240" w:lineRule="auto"/>
              <w:rPr>
                <w:rFonts w:ascii="Calibri" w:eastAsia="Times New Roman" w:hAnsi="Calibri" w:cs="Calibri"/>
                <w:b/>
                <w:bCs/>
                <w:color w:val="000000"/>
                <w:lang w:eastAsia="sk-SK"/>
              </w:rPr>
            </w:pPr>
            <w:r w:rsidRPr="005074F7">
              <w:rPr>
                <w:rFonts w:ascii="Calibri" w:eastAsia="Times New Roman" w:hAnsi="Calibri" w:cs="Calibri"/>
                <w:b/>
                <w:bCs/>
                <w:color w:val="000000"/>
                <w:lang w:eastAsia="sk-SK"/>
              </w:rPr>
              <w:t>Merná jednotka</w:t>
            </w:r>
          </w:p>
        </w:tc>
        <w:tc>
          <w:tcPr>
            <w:tcW w:w="6803" w:type="dxa"/>
            <w:shd w:val="clear" w:color="auto" w:fill="auto"/>
            <w:vAlign w:val="center"/>
            <w:hideMark/>
          </w:tcPr>
          <w:p w14:paraId="6476F3E3" w14:textId="147E72E5" w:rsidR="005A1FAD" w:rsidRPr="00017BF0" w:rsidRDefault="005A1FAD" w:rsidP="005A1FAD">
            <w:pPr>
              <w:spacing w:after="0" w:line="240" w:lineRule="auto"/>
              <w:rPr>
                <w:rFonts w:ascii="Calibri" w:eastAsia="Times New Roman" w:hAnsi="Calibri" w:cs="Calibri"/>
                <w:color w:val="FF0000"/>
                <w:lang w:eastAsia="sk-SK"/>
              </w:rPr>
            </w:pPr>
            <w:r w:rsidRPr="00017BF0">
              <w:rPr>
                <w:rFonts w:ascii="Calibri" w:eastAsia="Times New Roman" w:hAnsi="Calibri" w:cs="Calibri"/>
                <w:color w:val="00B050"/>
                <w:lang w:eastAsia="sk-SK"/>
              </w:rPr>
              <w:t>Automaticky vyplnené</w:t>
            </w:r>
          </w:p>
        </w:tc>
      </w:tr>
      <w:tr w:rsidR="005A1FAD" w:rsidRPr="00017BF0" w14:paraId="3A3C664F" w14:textId="77777777" w:rsidTr="006D6154">
        <w:trPr>
          <w:trHeight w:val="315"/>
        </w:trPr>
        <w:tc>
          <w:tcPr>
            <w:tcW w:w="4365" w:type="dxa"/>
            <w:shd w:val="clear" w:color="auto" w:fill="DEEAF6" w:themeFill="accent1" w:themeFillTint="33"/>
            <w:vAlign w:val="center"/>
          </w:tcPr>
          <w:p w14:paraId="753175B4" w14:textId="75D42153" w:rsidR="005A1FAD" w:rsidRPr="005074F7" w:rsidRDefault="005A1FAD" w:rsidP="005A1FAD">
            <w:pPr>
              <w:spacing w:after="0" w:line="240" w:lineRule="auto"/>
              <w:rPr>
                <w:rFonts w:ascii="Calibri" w:eastAsia="Times New Roman" w:hAnsi="Calibri" w:cs="Calibri"/>
                <w:b/>
                <w:bCs/>
                <w:color w:val="000000"/>
                <w:lang w:eastAsia="sk-SK"/>
              </w:rPr>
            </w:pPr>
            <w:r w:rsidRPr="005074F7">
              <w:rPr>
                <w:rFonts w:ascii="Calibri" w:eastAsia="Times New Roman" w:hAnsi="Calibri" w:cs="Calibri"/>
                <w:b/>
                <w:bCs/>
                <w:color w:val="000000"/>
                <w:lang w:eastAsia="sk-SK"/>
              </w:rPr>
              <w:t>Špecifický cieľ</w:t>
            </w:r>
          </w:p>
        </w:tc>
        <w:tc>
          <w:tcPr>
            <w:tcW w:w="6803" w:type="dxa"/>
            <w:shd w:val="clear" w:color="auto" w:fill="auto"/>
            <w:vAlign w:val="center"/>
          </w:tcPr>
          <w:p w14:paraId="057D7D4B" w14:textId="76AFA726" w:rsidR="005A1FAD" w:rsidRPr="00017BF0" w:rsidRDefault="005A1FAD" w:rsidP="005A1FAD">
            <w:pPr>
              <w:spacing w:after="0" w:line="240" w:lineRule="auto"/>
              <w:rPr>
                <w:rFonts w:ascii="Calibri" w:eastAsia="Times New Roman" w:hAnsi="Calibri" w:cs="Calibri"/>
                <w:color w:val="FF0000"/>
                <w:lang w:eastAsia="sk-SK"/>
              </w:rPr>
            </w:pPr>
            <w:r w:rsidRPr="00017BF0">
              <w:rPr>
                <w:rFonts w:ascii="Calibri" w:eastAsia="Times New Roman" w:hAnsi="Calibri" w:cs="Calibri"/>
                <w:color w:val="00B050"/>
                <w:lang w:eastAsia="sk-SK"/>
              </w:rPr>
              <w:t>Automaticky vyplnené</w:t>
            </w:r>
          </w:p>
        </w:tc>
      </w:tr>
      <w:tr w:rsidR="005A1FAD" w:rsidRPr="00017BF0" w14:paraId="69032647" w14:textId="77777777" w:rsidTr="006D6154">
        <w:trPr>
          <w:trHeight w:val="315"/>
        </w:trPr>
        <w:tc>
          <w:tcPr>
            <w:tcW w:w="4365" w:type="dxa"/>
            <w:shd w:val="clear" w:color="auto" w:fill="DEEAF6" w:themeFill="accent1" w:themeFillTint="33"/>
            <w:vAlign w:val="center"/>
          </w:tcPr>
          <w:p w14:paraId="3A2DCA27" w14:textId="2FC378AD" w:rsidR="005A1FAD" w:rsidRPr="005074F7" w:rsidRDefault="005A1FAD" w:rsidP="005A1FAD">
            <w:pPr>
              <w:spacing w:after="0" w:line="240" w:lineRule="auto"/>
              <w:rPr>
                <w:rFonts w:ascii="Calibri" w:eastAsia="Times New Roman" w:hAnsi="Calibri" w:cs="Calibri"/>
                <w:b/>
                <w:bCs/>
                <w:color w:val="000000"/>
                <w:lang w:eastAsia="sk-SK"/>
              </w:rPr>
            </w:pPr>
            <w:r w:rsidRPr="005074F7">
              <w:rPr>
                <w:rFonts w:ascii="Calibri" w:eastAsia="Times New Roman" w:hAnsi="Calibri" w:cs="Calibri"/>
                <w:b/>
                <w:bCs/>
                <w:color w:val="000000"/>
                <w:lang w:eastAsia="sk-SK"/>
              </w:rPr>
              <w:t>Kategória regiónov</w:t>
            </w:r>
          </w:p>
        </w:tc>
        <w:tc>
          <w:tcPr>
            <w:tcW w:w="6803" w:type="dxa"/>
            <w:shd w:val="clear" w:color="auto" w:fill="auto"/>
            <w:vAlign w:val="center"/>
          </w:tcPr>
          <w:p w14:paraId="09B111C3" w14:textId="11AF77BE" w:rsidR="005A1FAD" w:rsidRPr="00017BF0" w:rsidRDefault="005A1FAD" w:rsidP="005A1FAD">
            <w:pPr>
              <w:spacing w:after="0" w:line="240" w:lineRule="auto"/>
              <w:rPr>
                <w:rFonts w:ascii="Calibri" w:eastAsia="Times New Roman" w:hAnsi="Calibri" w:cs="Calibri"/>
                <w:color w:val="FF0000"/>
                <w:lang w:eastAsia="sk-SK"/>
              </w:rPr>
            </w:pPr>
            <w:r w:rsidRPr="00017BF0">
              <w:rPr>
                <w:rFonts w:ascii="Calibri" w:eastAsia="Times New Roman" w:hAnsi="Calibri" w:cs="Calibri"/>
                <w:color w:val="00B050"/>
                <w:lang w:eastAsia="sk-SK"/>
              </w:rPr>
              <w:t>Automaticky vyplnené</w:t>
            </w:r>
          </w:p>
        </w:tc>
      </w:tr>
      <w:tr w:rsidR="005A1FAD" w:rsidRPr="00017BF0" w14:paraId="33593543" w14:textId="77777777" w:rsidTr="006D6154">
        <w:trPr>
          <w:trHeight w:val="315"/>
        </w:trPr>
        <w:tc>
          <w:tcPr>
            <w:tcW w:w="4365" w:type="dxa"/>
            <w:shd w:val="clear" w:color="auto" w:fill="DEEAF6" w:themeFill="accent1" w:themeFillTint="33"/>
            <w:vAlign w:val="center"/>
            <w:hideMark/>
          </w:tcPr>
          <w:p w14:paraId="38E053BA" w14:textId="4CCC24B5" w:rsidR="005A1FAD" w:rsidRPr="005074F7" w:rsidRDefault="005A1FAD" w:rsidP="005A1FAD">
            <w:pPr>
              <w:spacing w:after="0" w:line="240" w:lineRule="auto"/>
              <w:rPr>
                <w:rFonts w:ascii="Calibri" w:eastAsia="Times New Roman" w:hAnsi="Calibri" w:cs="Calibri"/>
                <w:b/>
                <w:bCs/>
                <w:color w:val="000000"/>
                <w:lang w:eastAsia="sk-SK"/>
              </w:rPr>
            </w:pPr>
            <w:r w:rsidRPr="005074F7">
              <w:rPr>
                <w:rFonts w:ascii="Calibri" w:eastAsia="Times New Roman" w:hAnsi="Calibri" w:cs="Calibri"/>
                <w:b/>
                <w:bCs/>
                <w:color w:val="000000"/>
                <w:lang w:eastAsia="sk-SK"/>
              </w:rPr>
              <w:t>Čas plnenia</w:t>
            </w:r>
          </w:p>
        </w:tc>
        <w:tc>
          <w:tcPr>
            <w:tcW w:w="6803" w:type="dxa"/>
            <w:shd w:val="clear" w:color="auto" w:fill="auto"/>
            <w:vAlign w:val="center"/>
            <w:hideMark/>
          </w:tcPr>
          <w:p w14:paraId="10F8C98F" w14:textId="4447EB3D" w:rsidR="005A1FAD" w:rsidRPr="00017BF0" w:rsidRDefault="005A1FAD" w:rsidP="005A1FAD">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Automaticky vyplnené</w:t>
            </w:r>
          </w:p>
        </w:tc>
      </w:tr>
      <w:tr w:rsidR="005A1FAD" w:rsidRPr="00017BF0" w14:paraId="3CAC7FFA" w14:textId="77777777" w:rsidTr="006D6154">
        <w:trPr>
          <w:trHeight w:val="315"/>
        </w:trPr>
        <w:tc>
          <w:tcPr>
            <w:tcW w:w="4365" w:type="dxa"/>
            <w:shd w:val="clear" w:color="auto" w:fill="DEEAF6" w:themeFill="accent1" w:themeFillTint="33"/>
            <w:vAlign w:val="center"/>
          </w:tcPr>
          <w:p w14:paraId="47192A1D" w14:textId="3326E674" w:rsidR="005A1FAD" w:rsidRPr="005074F7" w:rsidRDefault="00AE053F" w:rsidP="005A1FAD">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C</w:t>
            </w:r>
            <w:r w:rsidRPr="005074F7">
              <w:rPr>
                <w:rFonts w:ascii="Calibri" w:eastAsia="Times New Roman" w:hAnsi="Calibri" w:cs="Calibri"/>
                <w:b/>
                <w:bCs/>
                <w:color w:val="000000"/>
                <w:lang w:eastAsia="sk-SK"/>
              </w:rPr>
              <w:t>ieľová hodnota</w:t>
            </w:r>
          </w:p>
        </w:tc>
        <w:tc>
          <w:tcPr>
            <w:tcW w:w="6803" w:type="dxa"/>
            <w:shd w:val="clear" w:color="auto" w:fill="auto"/>
            <w:vAlign w:val="center"/>
          </w:tcPr>
          <w:p w14:paraId="3DFC7D47" w14:textId="77777777" w:rsidR="005A1FAD" w:rsidRDefault="005A1FAD" w:rsidP="005A1FAD">
            <w:pPr>
              <w:spacing w:after="0" w:line="240" w:lineRule="auto"/>
              <w:rPr>
                <w:rFonts w:ascii="Calibri" w:eastAsia="Times New Roman" w:hAnsi="Calibri" w:cs="Calibri"/>
                <w:color w:val="FF0000"/>
                <w:lang w:eastAsia="sk-SK"/>
              </w:rPr>
            </w:pPr>
            <w:r w:rsidRPr="00017BF0">
              <w:rPr>
                <w:rFonts w:ascii="Calibri" w:eastAsia="Times New Roman" w:hAnsi="Calibri" w:cs="Calibri"/>
                <w:color w:val="FF0000"/>
                <w:lang w:eastAsia="sk-SK"/>
              </w:rPr>
              <w:t>Vypĺňa žiadateľ</w:t>
            </w:r>
          </w:p>
          <w:p w14:paraId="1A5EEB35" w14:textId="77777777" w:rsidR="009A504B" w:rsidRDefault="009A504B" w:rsidP="009A504B">
            <w:pPr>
              <w:spacing w:after="0" w:line="240" w:lineRule="auto"/>
              <w:rPr>
                <w:rFonts w:ascii="Calibri" w:eastAsia="Times New Roman" w:hAnsi="Calibri" w:cs="Calibri"/>
                <w:i/>
                <w:iCs/>
                <w:color w:val="0070C0"/>
                <w:sz w:val="18"/>
                <w:szCs w:val="18"/>
                <w:lang w:eastAsia="sk-SK"/>
              </w:rPr>
            </w:pPr>
            <w:r w:rsidRPr="009378DA">
              <w:rPr>
                <w:rFonts w:ascii="Calibri" w:eastAsia="Times New Roman" w:hAnsi="Calibri" w:cs="Calibri"/>
                <w:i/>
                <w:iCs/>
                <w:color w:val="0070C0"/>
                <w:sz w:val="18"/>
                <w:szCs w:val="18"/>
                <w:lang w:eastAsia="sk-SK"/>
              </w:rPr>
              <w:t>Ide o cieľovú hodnotu merateľných ukazovateľov za projekt. Každý merateľný ukazovateľ musí mať priradenú cieľovú hodnotu.</w:t>
            </w:r>
          </w:p>
          <w:p w14:paraId="4671FEA2" w14:textId="77777777" w:rsidR="009A504B" w:rsidRDefault="009A504B" w:rsidP="009A504B">
            <w:pPr>
              <w:spacing w:after="0" w:line="240" w:lineRule="auto"/>
              <w:rPr>
                <w:rFonts w:ascii="Calibri" w:eastAsia="Times New Roman" w:hAnsi="Calibri" w:cs="Calibri"/>
                <w:i/>
                <w:iCs/>
                <w:color w:val="0070C0"/>
                <w:sz w:val="18"/>
                <w:szCs w:val="18"/>
                <w:lang w:eastAsia="sk-SK"/>
              </w:rPr>
            </w:pPr>
          </w:p>
          <w:p w14:paraId="2B71829D" w14:textId="47CAECDC" w:rsidR="009A504B" w:rsidRPr="009A504B" w:rsidRDefault="009A504B" w:rsidP="009A504B">
            <w:pPr>
              <w:spacing w:after="0" w:line="240" w:lineRule="auto"/>
              <w:rPr>
                <w:i/>
                <w:iCs/>
                <w:color w:val="0070C0"/>
                <w:sz w:val="18"/>
                <w:szCs w:val="18"/>
              </w:rPr>
            </w:pPr>
            <w:r w:rsidRPr="009378DA">
              <w:rPr>
                <w:i/>
                <w:iCs/>
                <w:color w:val="0070C0"/>
                <w:sz w:val="18"/>
                <w:szCs w:val="18"/>
              </w:rPr>
              <w:t xml:space="preserve">Predmetná časť je dôležitá z hľadiska posúdenia </w:t>
            </w:r>
            <w:r>
              <w:rPr>
                <w:i/>
                <w:iCs/>
                <w:color w:val="0070C0"/>
                <w:sz w:val="18"/>
                <w:szCs w:val="18"/>
              </w:rPr>
              <w:t xml:space="preserve">bodovaného </w:t>
            </w:r>
            <w:r w:rsidRPr="00270243">
              <w:rPr>
                <w:i/>
                <w:iCs/>
                <w:color w:val="0070C0"/>
                <w:sz w:val="18"/>
                <w:szCs w:val="18"/>
              </w:rPr>
              <w:t>kritéria</w:t>
            </w:r>
            <w:r w:rsidR="00992423" w:rsidRPr="00270243">
              <w:rPr>
                <w:i/>
                <w:iCs/>
                <w:color w:val="0070C0"/>
                <w:sz w:val="18"/>
                <w:szCs w:val="18"/>
              </w:rPr>
              <w:t>.</w:t>
            </w:r>
          </w:p>
        </w:tc>
      </w:tr>
      <w:tr w:rsidR="005254EE" w:rsidRPr="00017BF0" w14:paraId="146D9585" w14:textId="77777777" w:rsidTr="006D6154">
        <w:trPr>
          <w:trHeight w:val="315"/>
        </w:trPr>
        <w:tc>
          <w:tcPr>
            <w:tcW w:w="4365" w:type="dxa"/>
            <w:shd w:val="clear" w:color="auto" w:fill="DEEAF6" w:themeFill="accent1" w:themeFillTint="33"/>
            <w:vAlign w:val="center"/>
          </w:tcPr>
          <w:p w14:paraId="5CE5D214" w14:textId="77777777" w:rsidR="005254EE" w:rsidRPr="005074F7" w:rsidRDefault="005254EE" w:rsidP="005254EE">
            <w:pPr>
              <w:spacing w:after="0" w:line="240" w:lineRule="auto"/>
              <w:rPr>
                <w:rFonts w:ascii="Calibri" w:eastAsia="Times New Roman" w:hAnsi="Calibri" w:cs="Calibri"/>
                <w:b/>
                <w:bCs/>
                <w:color w:val="000000"/>
                <w:lang w:eastAsia="sk-SK"/>
              </w:rPr>
            </w:pPr>
            <w:r w:rsidRPr="005074F7">
              <w:rPr>
                <w:rFonts w:ascii="Calibri" w:eastAsia="Times New Roman" w:hAnsi="Calibri" w:cs="Calibri"/>
                <w:b/>
                <w:bCs/>
                <w:lang w:eastAsia="sk-SK"/>
              </w:rPr>
              <w:t>Východisková hodnota</w:t>
            </w:r>
          </w:p>
        </w:tc>
        <w:tc>
          <w:tcPr>
            <w:tcW w:w="6803" w:type="dxa"/>
            <w:shd w:val="clear" w:color="auto" w:fill="auto"/>
            <w:vAlign w:val="center"/>
          </w:tcPr>
          <w:p w14:paraId="77B92281" w14:textId="33C9A893" w:rsidR="009A504B" w:rsidRPr="009A504B" w:rsidRDefault="005254EE" w:rsidP="005254EE">
            <w:pPr>
              <w:spacing w:after="0" w:line="240" w:lineRule="auto"/>
              <w:rPr>
                <w:i/>
                <w:iCs/>
                <w:color w:val="0070C0"/>
                <w:sz w:val="18"/>
                <w:szCs w:val="18"/>
              </w:rPr>
            </w:pPr>
            <w:r w:rsidRPr="00017BF0">
              <w:rPr>
                <w:rFonts w:ascii="Calibri" w:eastAsia="Times New Roman" w:hAnsi="Calibri" w:cs="Calibri"/>
                <w:color w:val="00B050"/>
                <w:lang w:eastAsia="sk-SK"/>
              </w:rPr>
              <w:t>Automaticky vyplnené</w:t>
            </w:r>
            <w:r>
              <w:rPr>
                <w:rFonts w:ascii="Calibri" w:eastAsia="Times New Roman" w:hAnsi="Calibri" w:cs="Calibri"/>
                <w:color w:val="00B050"/>
                <w:lang w:eastAsia="sk-SK"/>
              </w:rPr>
              <w:t xml:space="preserve"> / </w:t>
            </w:r>
            <w:r w:rsidRPr="00017BF0">
              <w:rPr>
                <w:rFonts w:ascii="Calibri" w:eastAsia="Times New Roman" w:hAnsi="Calibri" w:cs="Calibri"/>
                <w:color w:val="FF0000"/>
                <w:lang w:eastAsia="sk-SK"/>
              </w:rPr>
              <w:t>Vypĺňa žiadateľ</w:t>
            </w:r>
          </w:p>
        </w:tc>
      </w:tr>
    </w:tbl>
    <w:p w14:paraId="40B6637A" w14:textId="77777777" w:rsidR="00E23B98" w:rsidRDefault="00E23B98" w:rsidP="00E23B98">
      <w:pPr>
        <w:pStyle w:val="Nadpis2"/>
        <w:ind w:left="720"/>
        <w:jc w:val="left"/>
      </w:pPr>
    </w:p>
    <w:p w14:paraId="2A703961" w14:textId="5EE4960C" w:rsidR="002F17F1" w:rsidRDefault="00017BF0" w:rsidP="006950EC">
      <w:pPr>
        <w:pStyle w:val="Nadpis2"/>
        <w:numPr>
          <w:ilvl w:val="0"/>
          <w:numId w:val="1"/>
        </w:numPr>
      </w:pPr>
      <w:r w:rsidRPr="00017BF0">
        <w:t>Rozpočet projektu</w:t>
      </w:r>
    </w:p>
    <w:p w14:paraId="2E560738" w14:textId="77777777" w:rsidR="00017BF0" w:rsidRDefault="00017BF0" w:rsidP="00017BF0">
      <w:pPr>
        <w:pStyle w:val="Nadpis3"/>
        <w:rPr>
          <w:b/>
        </w:rPr>
      </w:pPr>
      <w:r w:rsidRPr="00017BF0">
        <w:rPr>
          <w:b/>
        </w:rPr>
        <w:t>Rozpočet žiadateľa</w:t>
      </w:r>
    </w:p>
    <w:tbl>
      <w:tblPr>
        <w:tblW w:w="11057" w:type="dxa"/>
        <w:tblInd w:w="-100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254"/>
        <w:gridCol w:w="6803"/>
      </w:tblGrid>
      <w:tr w:rsidR="00017BF0" w:rsidRPr="00017BF0" w14:paraId="6314D65E" w14:textId="77777777" w:rsidTr="00E8133D">
        <w:trPr>
          <w:trHeight w:val="421"/>
        </w:trPr>
        <w:tc>
          <w:tcPr>
            <w:tcW w:w="4254" w:type="dxa"/>
            <w:shd w:val="clear" w:color="auto" w:fill="DEEAF6" w:themeFill="accent1" w:themeFillTint="33"/>
            <w:vAlign w:val="center"/>
            <w:hideMark/>
          </w:tcPr>
          <w:p w14:paraId="355FC609" w14:textId="77777777" w:rsidR="00017BF0" w:rsidRPr="00017BF0" w:rsidRDefault="00017BF0" w:rsidP="00017BF0">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t>Subjekt</w:t>
            </w:r>
          </w:p>
        </w:tc>
        <w:tc>
          <w:tcPr>
            <w:tcW w:w="6803" w:type="dxa"/>
            <w:shd w:val="clear" w:color="auto" w:fill="auto"/>
            <w:vAlign w:val="center"/>
            <w:hideMark/>
          </w:tcPr>
          <w:p w14:paraId="363D272E" w14:textId="77777777" w:rsidR="00017BF0" w:rsidRPr="00017BF0" w:rsidRDefault="00017BF0" w:rsidP="00017BF0">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Automaticky vyplnené (pod subjektom sa v tomto prípade rozumie žiadateľ)</w:t>
            </w:r>
          </w:p>
        </w:tc>
      </w:tr>
      <w:tr w:rsidR="00017BF0" w:rsidRPr="00017BF0" w14:paraId="6AF2BF72" w14:textId="77777777" w:rsidTr="00017BF0">
        <w:trPr>
          <w:trHeight w:val="615"/>
        </w:trPr>
        <w:tc>
          <w:tcPr>
            <w:tcW w:w="4254" w:type="dxa"/>
            <w:shd w:val="clear" w:color="auto" w:fill="DEEAF6" w:themeFill="accent1" w:themeFillTint="33"/>
            <w:vAlign w:val="center"/>
            <w:hideMark/>
          </w:tcPr>
          <w:p w14:paraId="3170B901" w14:textId="0CAB67D0" w:rsidR="00017BF0" w:rsidRPr="00017BF0" w:rsidRDefault="005269EB" w:rsidP="00017BF0">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Identifikátor (IČO)</w:t>
            </w:r>
          </w:p>
        </w:tc>
        <w:tc>
          <w:tcPr>
            <w:tcW w:w="6803" w:type="dxa"/>
            <w:shd w:val="clear" w:color="auto" w:fill="auto"/>
            <w:vAlign w:val="center"/>
            <w:hideMark/>
          </w:tcPr>
          <w:p w14:paraId="4C762192" w14:textId="26BA59A0" w:rsidR="00017BF0" w:rsidRPr="00017BF0" w:rsidRDefault="00017BF0" w:rsidP="005269EB">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 xml:space="preserve">Automaticky vyplnené </w:t>
            </w:r>
          </w:p>
        </w:tc>
      </w:tr>
      <w:tr w:rsidR="005269EB" w:rsidRPr="00017BF0" w14:paraId="74241F6B" w14:textId="77777777" w:rsidTr="00E8133D">
        <w:trPr>
          <w:trHeight w:val="263"/>
        </w:trPr>
        <w:tc>
          <w:tcPr>
            <w:tcW w:w="4254" w:type="dxa"/>
            <w:shd w:val="clear" w:color="auto" w:fill="DEEAF6" w:themeFill="accent1" w:themeFillTint="33"/>
            <w:vAlign w:val="center"/>
          </w:tcPr>
          <w:p w14:paraId="7DA75758" w14:textId="377F936F" w:rsidR="005269EB" w:rsidRPr="00017BF0" w:rsidRDefault="005269EB" w:rsidP="005269EB">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t>Výška oprávnených výdavkov</w:t>
            </w:r>
          </w:p>
        </w:tc>
        <w:tc>
          <w:tcPr>
            <w:tcW w:w="6803" w:type="dxa"/>
            <w:shd w:val="clear" w:color="auto" w:fill="auto"/>
            <w:vAlign w:val="center"/>
          </w:tcPr>
          <w:p w14:paraId="17CED092" w14:textId="44BD359C" w:rsidR="005269EB" w:rsidRPr="00017BF0" w:rsidRDefault="005269EB" w:rsidP="005269EB">
            <w:pPr>
              <w:spacing w:after="0" w:line="240" w:lineRule="auto"/>
              <w:rPr>
                <w:rFonts w:ascii="Calibri" w:eastAsia="Times New Roman" w:hAnsi="Calibri" w:cs="Calibri"/>
                <w:color w:val="0070C0"/>
                <w:lang w:eastAsia="sk-SK"/>
              </w:rPr>
            </w:pPr>
            <w:r w:rsidRPr="00017BF0">
              <w:rPr>
                <w:rFonts w:ascii="Calibri" w:eastAsia="Times New Roman" w:hAnsi="Calibri" w:cs="Calibri"/>
                <w:color w:val="00B050"/>
                <w:lang w:eastAsia="sk-SK"/>
              </w:rPr>
              <w:t>Automaticky vyplnené – načíta sa hodnota oprávnených výdavkov za hlavné a podporné aktivity projektu</w:t>
            </w:r>
          </w:p>
        </w:tc>
      </w:tr>
    </w:tbl>
    <w:p w14:paraId="7FA398C5" w14:textId="77777777" w:rsidR="00017BF0" w:rsidRDefault="00017BF0" w:rsidP="00017BF0">
      <w:pPr>
        <w:pStyle w:val="Nadpis3"/>
        <w:rPr>
          <w:b/>
        </w:rPr>
      </w:pPr>
      <w:r w:rsidRPr="00017BF0">
        <w:rPr>
          <w:b/>
        </w:rPr>
        <w:t>Priame výdavky</w:t>
      </w:r>
    </w:p>
    <w:tbl>
      <w:tblPr>
        <w:tblW w:w="11168" w:type="dxa"/>
        <w:tblInd w:w="-1056"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017BF0" w:rsidRPr="00017BF0" w14:paraId="66833F2B" w14:textId="77777777" w:rsidTr="00017BF0">
        <w:trPr>
          <w:trHeight w:val="315"/>
        </w:trPr>
        <w:tc>
          <w:tcPr>
            <w:tcW w:w="4365" w:type="dxa"/>
            <w:shd w:val="clear" w:color="auto" w:fill="DEEAF6" w:themeFill="accent1" w:themeFillTint="33"/>
            <w:vAlign w:val="center"/>
            <w:hideMark/>
          </w:tcPr>
          <w:p w14:paraId="4228BC92" w14:textId="77777777" w:rsidR="00017BF0" w:rsidRPr="00017BF0" w:rsidRDefault="00017BF0" w:rsidP="00017BF0">
            <w:pPr>
              <w:spacing w:after="0" w:line="240" w:lineRule="auto"/>
              <w:rPr>
                <w:rFonts w:ascii="Calibri" w:eastAsia="Times New Roman" w:hAnsi="Calibri" w:cs="Times New Roman"/>
                <w:b/>
                <w:bCs/>
                <w:color w:val="000000"/>
                <w:lang w:eastAsia="sk-SK"/>
              </w:rPr>
            </w:pPr>
            <w:r w:rsidRPr="00017BF0">
              <w:rPr>
                <w:rFonts w:ascii="Calibri" w:eastAsia="Times New Roman" w:hAnsi="Calibri" w:cs="Times New Roman"/>
                <w:b/>
                <w:bCs/>
                <w:color w:val="000000"/>
                <w:lang w:eastAsia="sk-SK"/>
              </w:rPr>
              <w:t xml:space="preserve">Celková výška oprávnených výdavkov </w:t>
            </w:r>
          </w:p>
        </w:tc>
        <w:tc>
          <w:tcPr>
            <w:tcW w:w="6803" w:type="dxa"/>
            <w:shd w:val="clear" w:color="auto" w:fill="auto"/>
            <w:vAlign w:val="center"/>
            <w:hideMark/>
          </w:tcPr>
          <w:p w14:paraId="2FD70262" w14:textId="77777777" w:rsidR="00017BF0" w:rsidRPr="00017BF0" w:rsidRDefault="00017BF0" w:rsidP="00017BF0">
            <w:pPr>
              <w:spacing w:after="0" w:line="240" w:lineRule="auto"/>
              <w:rPr>
                <w:rFonts w:ascii="Calibri" w:eastAsia="Times New Roman" w:hAnsi="Calibri" w:cs="Times New Roman"/>
                <w:color w:val="00B050"/>
                <w:lang w:eastAsia="sk-SK"/>
              </w:rPr>
            </w:pPr>
            <w:r w:rsidRPr="00017BF0">
              <w:rPr>
                <w:rFonts w:ascii="Calibri" w:eastAsia="Times New Roman" w:hAnsi="Calibri" w:cs="Times New Roman"/>
                <w:color w:val="00B050"/>
                <w:lang w:eastAsia="sk-SK"/>
              </w:rPr>
              <w:t>Automaticky vyplnené</w:t>
            </w:r>
          </w:p>
        </w:tc>
      </w:tr>
      <w:tr w:rsidR="00017BF0" w:rsidRPr="00017BF0" w14:paraId="0992F941" w14:textId="77777777" w:rsidTr="00017BF0">
        <w:trPr>
          <w:trHeight w:val="315"/>
        </w:trPr>
        <w:tc>
          <w:tcPr>
            <w:tcW w:w="4365" w:type="dxa"/>
            <w:shd w:val="clear" w:color="auto" w:fill="DEEAF6" w:themeFill="accent1" w:themeFillTint="33"/>
            <w:vAlign w:val="center"/>
            <w:hideMark/>
          </w:tcPr>
          <w:p w14:paraId="541B3F18" w14:textId="036EFE1D" w:rsidR="00017BF0" w:rsidRPr="00017BF0" w:rsidRDefault="00B35B7C" w:rsidP="00B35B7C">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Špecifický </w:t>
            </w:r>
            <w:r w:rsidR="005269EB">
              <w:rPr>
                <w:rFonts w:ascii="Calibri" w:eastAsia="Times New Roman" w:hAnsi="Calibri" w:cs="Times New Roman"/>
                <w:b/>
                <w:bCs/>
                <w:color w:val="000000"/>
                <w:lang w:eastAsia="sk-SK"/>
              </w:rPr>
              <w:t>cieľ</w:t>
            </w:r>
          </w:p>
        </w:tc>
        <w:tc>
          <w:tcPr>
            <w:tcW w:w="6803" w:type="dxa"/>
            <w:shd w:val="clear" w:color="auto" w:fill="auto"/>
            <w:vAlign w:val="center"/>
            <w:hideMark/>
          </w:tcPr>
          <w:p w14:paraId="345059D4" w14:textId="649980C8" w:rsidR="00017BF0" w:rsidRPr="00690DE5" w:rsidRDefault="005254EE" w:rsidP="00D42700">
            <w:pPr>
              <w:spacing w:after="0" w:line="240" w:lineRule="auto"/>
              <w:rPr>
                <w:rFonts w:ascii="Calibri" w:eastAsia="Times New Roman" w:hAnsi="Calibri" w:cs="Times New Roman"/>
                <w:color w:val="FF0000"/>
                <w:highlight w:val="yellow"/>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690DE5" w:rsidRPr="00017BF0" w14:paraId="4BA09957" w14:textId="77777777" w:rsidTr="00017BF0">
        <w:trPr>
          <w:trHeight w:val="315"/>
        </w:trPr>
        <w:tc>
          <w:tcPr>
            <w:tcW w:w="4365" w:type="dxa"/>
            <w:shd w:val="clear" w:color="auto" w:fill="DEEAF6" w:themeFill="accent1" w:themeFillTint="33"/>
            <w:vAlign w:val="center"/>
          </w:tcPr>
          <w:p w14:paraId="5420E486" w14:textId="3B66372E" w:rsidR="00690DE5" w:rsidRDefault="00690DE5" w:rsidP="00B35B7C">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Opatrenie</w:t>
            </w:r>
          </w:p>
        </w:tc>
        <w:tc>
          <w:tcPr>
            <w:tcW w:w="6803" w:type="dxa"/>
            <w:shd w:val="clear" w:color="auto" w:fill="auto"/>
            <w:vAlign w:val="center"/>
          </w:tcPr>
          <w:p w14:paraId="0CEBC2E6" w14:textId="663F42F2" w:rsidR="00690DE5" w:rsidRPr="00690DE5" w:rsidRDefault="005254EE" w:rsidP="00D42700">
            <w:pPr>
              <w:spacing w:after="0" w:line="240" w:lineRule="auto"/>
              <w:rPr>
                <w:rFonts w:ascii="Calibri" w:eastAsia="Times New Roman" w:hAnsi="Calibri" w:cs="Times New Roman"/>
                <w:color w:val="FF0000"/>
                <w:highlight w:val="yellow"/>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017BF0" w:rsidRPr="00017BF0" w14:paraId="0386A57B" w14:textId="77777777" w:rsidTr="00017BF0">
        <w:trPr>
          <w:trHeight w:val="615"/>
        </w:trPr>
        <w:tc>
          <w:tcPr>
            <w:tcW w:w="4365" w:type="dxa"/>
            <w:shd w:val="clear" w:color="auto" w:fill="DEEAF6" w:themeFill="accent1" w:themeFillTint="33"/>
            <w:vAlign w:val="center"/>
            <w:hideMark/>
          </w:tcPr>
          <w:p w14:paraId="6670E0EB" w14:textId="2400CFDB" w:rsidR="00017BF0" w:rsidRPr="00017BF0" w:rsidRDefault="005269EB" w:rsidP="00017BF0">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Typ akcie </w:t>
            </w:r>
          </w:p>
        </w:tc>
        <w:tc>
          <w:tcPr>
            <w:tcW w:w="6803" w:type="dxa"/>
            <w:shd w:val="clear" w:color="auto" w:fill="auto"/>
            <w:vAlign w:val="center"/>
            <w:hideMark/>
          </w:tcPr>
          <w:p w14:paraId="13717AF4" w14:textId="6FEE71D0" w:rsidR="00017BF0" w:rsidRPr="00690DE5" w:rsidRDefault="005254EE" w:rsidP="00D42700">
            <w:pPr>
              <w:spacing w:after="0" w:line="240" w:lineRule="auto"/>
              <w:rPr>
                <w:rFonts w:ascii="Calibri" w:eastAsia="Times New Roman" w:hAnsi="Calibri" w:cs="Times New Roman"/>
                <w:color w:val="FF0000"/>
                <w:highlight w:val="yellow"/>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017BF0" w:rsidRPr="00017BF0" w14:paraId="53EBD3C1" w14:textId="77777777" w:rsidTr="00017BF0">
        <w:trPr>
          <w:trHeight w:val="615"/>
        </w:trPr>
        <w:tc>
          <w:tcPr>
            <w:tcW w:w="4365" w:type="dxa"/>
            <w:shd w:val="clear" w:color="auto" w:fill="DEEAF6" w:themeFill="accent1" w:themeFillTint="33"/>
            <w:vAlign w:val="center"/>
            <w:hideMark/>
          </w:tcPr>
          <w:p w14:paraId="5F87140F" w14:textId="5B042889" w:rsidR="00017BF0" w:rsidRPr="00017BF0" w:rsidRDefault="005269EB" w:rsidP="00017BF0">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Hlavná aktivita projektu</w:t>
            </w:r>
          </w:p>
        </w:tc>
        <w:tc>
          <w:tcPr>
            <w:tcW w:w="6803" w:type="dxa"/>
            <w:shd w:val="clear" w:color="auto" w:fill="auto"/>
            <w:vAlign w:val="center"/>
            <w:hideMark/>
          </w:tcPr>
          <w:p w14:paraId="5C195C03" w14:textId="29912DC1" w:rsidR="00017BF0" w:rsidRPr="00690DE5" w:rsidRDefault="005254EE" w:rsidP="00D42700">
            <w:pPr>
              <w:spacing w:after="0" w:line="240" w:lineRule="auto"/>
              <w:rPr>
                <w:rFonts w:ascii="Calibri" w:eastAsia="Times New Roman" w:hAnsi="Calibri" w:cs="Times New Roman"/>
                <w:color w:val="FF0000"/>
                <w:highlight w:val="yellow"/>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D42700" w:rsidRPr="00017BF0" w14:paraId="5323F0D7" w14:textId="77777777" w:rsidTr="00017BF0">
        <w:trPr>
          <w:trHeight w:val="315"/>
        </w:trPr>
        <w:tc>
          <w:tcPr>
            <w:tcW w:w="4365" w:type="dxa"/>
            <w:shd w:val="clear" w:color="auto" w:fill="DEEAF6" w:themeFill="accent1" w:themeFillTint="33"/>
            <w:vAlign w:val="center"/>
            <w:hideMark/>
          </w:tcPr>
          <w:p w14:paraId="192765D6" w14:textId="3096CC35" w:rsidR="00D42700" w:rsidRPr="00017BF0" w:rsidRDefault="00D42700" w:rsidP="00D42700">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Skupina výdavku</w:t>
            </w:r>
          </w:p>
        </w:tc>
        <w:tc>
          <w:tcPr>
            <w:tcW w:w="6803" w:type="dxa"/>
            <w:shd w:val="clear" w:color="auto" w:fill="auto"/>
            <w:vAlign w:val="center"/>
            <w:hideMark/>
          </w:tcPr>
          <w:p w14:paraId="177A8A9A" w14:textId="4194FBE3" w:rsidR="00D42700" w:rsidRPr="00690DE5" w:rsidRDefault="004325A3" w:rsidP="00E97C4E">
            <w:pPr>
              <w:spacing w:after="0" w:line="240" w:lineRule="auto"/>
              <w:rPr>
                <w:rFonts w:ascii="Calibri" w:eastAsia="Times New Roman" w:hAnsi="Calibri" w:cs="Times New Roman"/>
                <w:color w:val="FF0000"/>
                <w:highlight w:val="yellow"/>
                <w:lang w:eastAsia="sk-SK"/>
              </w:rPr>
            </w:pPr>
            <w:r w:rsidRPr="00571568">
              <w:rPr>
                <w:rFonts w:ascii="Calibri" w:eastAsia="Times New Roman" w:hAnsi="Calibri" w:cs="Calibri"/>
                <w:color w:val="FF0000"/>
                <w:lang w:eastAsia="sk-SK"/>
              </w:rPr>
              <w:t>Vypĺňa žiadateľ  – výber z číselníka</w:t>
            </w:r>
          </w:p>
        </w:tc>
      </w:tr>
      <w:tr w:rsidR="00D42700" w:rsidRPr="00017BF0" w14:paraId="3EC42EC9" w14:textId="77777777" w:rsidTr="00D42700">
        <w:trPr>
          <w:trHeight w:val="315"/>
        </w:trPr>
        <w:tc>
          <w:tcPr>
            <w:tcW w:w="4365" w:type="dxa"/>
            <w:shd w:val="clear" w:color="auto" w:fill="DEEAF6" w:themeFill="accent1" w:themeFillTint="33"/>
            <w:vAlign w:val="center"/>
            <w:hideMark/>
          </w:tcPr>
          <w:p w14:paraId="24DB391B" w14:textId="6FF7919A" w:rsidR="00D42700" w:rsidRPr="00D42700" w:rsidRDefault="00D42700" w:rsidP="00D42700">
            <w:pPr>
              <w:rPr>
                <w:rFonts w:ascii="Helvetica" w:hAnsi="Helvetica" w:cs="Helvetica"/>
                <w:b/>
                <w:bCs/>
                <w:color w:val="333333"/>
                <w:sz w:val="20"/>
                <w:szCs w:val="20"/>
              </w:rPr>
            </w:pPr>
            <w:r w:rsidRPr="00D42700">
              <w:rPr>
                <w:rFonts w:ascii="Calibri" w:eastAsia="Times New Roman" w:hAnsi="Calibri" w:cs="Times New Roman"/>
                <w:b/>
                <w:bCs/>
                <w:color w:val="000000"/>
                <w:lang w:eastAsia="sk-SK"/>
              </w:rPr>
              <w:t>Výška oprávneného výdavku</w:t>
            </w:r>
          </w:p>
        </w:tc>
        <w:tc>
          <w:tcPr>
            <w:tcW w:w="6803" w:type="dxa"/>
            <w:shd w:val="clear" w:color="auto" w:fill="auto"/>
            <w:vAlign w:val="center"/>
          </w:tcPr>
          <w:p w14:paraId="092A81DA" w14:textId="2F0B985A" w:rsidR="00D42700" w:rsidRPr="00017BF0" w:rsidRDefault="00D42700" w:rsidP="00D42700">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00B050"/>
                <w:lang w:eastAsia="sk-SK"/>
              </w:rPr>
              <w:t>Automaticky vyplnené</w:t>
            </w:r>
          </w:p>
        </w:tc>
      </w:tr>
      <w:tr w:rsidR="00D42700" w:rsidRPr="00017BF0" w14:paraId="661EE315" w14:textId="77777777" w:rsidTr="00017BF0">
        <w:trPr>
          <w:trHeight w:val="315"/>
        </w:trPr>
        <w:tc>
          <w:tcPr>
            <w:tcW w:w="4365" w:type="dxa"/>
            <w:shd w:val="clear" w:color="auto" w:fill="DEEAF6" w:themeFill="accent1" w:themeFillTint="33"/>
            <w:vAlign w:val="center"/>
            <w:hideMark/>
          </w:tcPr>
          <w:p w14:paraId="07439D67" w14:textId="0CE27B1F" w:rsidR="00D42700" w:rsidRPr="00017BF0" w:rsidRDefault="00D42700" w:rsidP="00D42700">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Názov podpoložky </w:t>
            </w:r>
          </w:p>
        </w:tc>
        <w:tc>
          <w:tcPr>
            <w:tcW w:w="6803" w:type="dxa"/>
            <w:shd w:val="clear" w:color="auto" w:fill="auto"/>
            <w:vAlign w:val="center"/>
            <w:hideMark/>
          </w:tcPr>
          <w:p w14:paraId="3E0B812C" w14:textId="77777777" w:rsidR="00D42700" w:rsidRDefault="00D42700" w:rsidP="00D42700">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FF0000"/>
                <w:lang w:eastAsia="sk-SK"/>
              </w:rPr>
              <w:t xml:space="preserve">Vypĺňa žiadateľ </w:t>
            </w:r>
          </w:p>
          <w:p w14:paraId="35DEFCCB" w14:textId="77777777" w:rsidR="00571568" w:rsidRPr="00EB7509" w:rsidRDefault="00571568" w:rsidP="00571568">
            <w:pPr>
              <w:spacing w:after="0" w:line="240" w:lineRule="auto"/>
              <w:rPr>
                <w:rFonts w:ascii="Calibri" w:eastAsia="Times New Roman" w:hAnsi="Calibri" w:cs="Times New Roman"/>
                <w:i/>
                <w:iCs/>
                <w:color w:val="0070C0"/>
                <w:sz w:val="18"/>
                <w:szCs w:val="18"/>
                <w:lang w:eastAsia="sk-SK"/>
              </w:rPr>
            </w:pPr>
            <w:r w:rsidRPr="00EB7509">
              <w:rPr>
                <w:rFonts w:ascii="Calibri" w:eastAsia="Times New Roman" w:hAnsi="Calibri" w:cs="Times New Roman"/>
                <w:i/>
                <w:iCs/>
                <w:color w:val="0070C0"/>
                <w:sz w:val="18"/>
                <w:szCs w:val="18"/>
                <w:lang w:eastAsia="sk-SK"/>
              </w:rPr>
              <w:t xml:space="preserve">Vzhľadom na rozpočet projektu, ktorý predkladá žiadateľ ako samostatnú prílohu, žiadateľ </w:t>
            </w:r>
            <w:r w:rsidRPr="00EB7509">
              <w:rPr>
                <w:rFonts w:ascii="Calibri" w:eastAsia="Times New Roman" w:hAnsi="Calibri" w:cs="Times New Roman"/>
                <w:b/>
                <w:bCs/>
                <w:i/>
                <w:iCs/>
                <w:color w:val="0070C0"/>
                <w:sz w:val="18"/>
                <w:szCs w:val="18"/>
                <w:lang w:eastAsia="sk-SK"/>
              </w:rPr>
              <w:t>nevypĺňa časť 11 žiadosti o NFP na úroveň podpoložiek výdavkov, ale môže ako názov podpoložky výdavku</w:t>
            </w:r>
            <w:r w:rsidRPr="00EB7509">
              <w:rPr>
                <w:rFonts w:ascii="Calibri" w:eastAsia="Times New Roman" w:hAnsi="Calibri" w:cs="Times New Roman"/>
                <w:i/>
                <w:iCs/>
                <w:color w:val="0070C0"/>
                <w:sz w:val="18"/>
                <w:szCs w:val="18"/>
                <w:lang w:eastAsia="sk-SK"/>
              </w:rPr>
              <w:t xml:space="preserve"> v rámci príslušnej skupiny výdavkov </w:t>
            </w:r>
            <w:r w:rsidRPr="00EB7509">
              <w:rPr>
                <w:rFonts w:ascii="Calibri" w:eastAsia="Times New Roman" w:hAnsi="Calibri" w:cs="Times New Roman"/>
                <w:b/>
                <w:bCs/>
                <w:i/>
                <w:iCs/>
                <w:color w:val="0070C0"/>
                <w:sz w:val="18"/>
                <w:szCs w:val="18"/>
                <w:lang w:eastAsia="sk-SK"/>
              </w:rPr>
              <w:t>uviesť názov položky výdavku</w:t>
            </w:r>
            <w:r w:rsidRPr="00EB7509">
              <w:rPr>
                <w:rFonts w:ascii="Calibri" w:eastAsia="Times New Roman" w:hAnsi="Calibri" w:cs="Times New Roman"/>
                <w:i/>
                <w:iCs/>
                <w:color w:val="0070C0"/>
                <w:sz w:val="18"/>
                <w:szCs w:val="18"/>
                <w:lang w:eastAsia="sk-SK"/>
              </w:rPr>
              <w:t>.</w:t>
            </w:r>
          </w:p>
          <w:p w14:paraId="4694CC6A" w14:textId="77777777" w:rsidR="00571568" w:rsidRPr="00EB7509" w:rsidRDefault="00571568" w:rsidP="00571568">
            <w:pPr>
              <w:spacing w:after="0" w:line="240" w:lineRule="auto"/>
              <w:rPr>
                <w:rFonts w:ascii="Calibri" w:eastAsia="Times New Roman" w:hAnsi="Calibri" w:cs="Times New Roman"/>
                <w:i/>
                <w:iCs/>
                <w:color w:val="0070C0"/>
                <w:sz w:val="18"/>
                <w:szCs w:val="18"/>
                <w:lang w:eastAsia="sk-SK"/>
              </w:rPr>
            </w:pPr>
          </w:p>
          <w:p w14:paraId="5572E216" w14:textId="77777777" w:rsidR="00571568" w:rsidRPr="00EB7509" w:rsidRDefault="00571568" w:rsidP="00571568">
            <w:pPr>
              <w:spacing w:after="0" w:line="240" w:lineRule="auto"/>
              <w:rPr>
                <w:rFonts w:ascii="Calibri" w:eastAsia="Times New Roman" w:hAnsi="Calibri" w:cs="Times New Roman"/>
                <w:i/>
                <w:iCs/>
                <w:color w:val="0070C0"/>
                <w:sz w:val="18"/>
                <w:szCs w:val="18"/>
                <w:lang w:eastAsia="sk-SK"/>
              </w:rPr>
            </w:pPr>
            <w:r w:rsidRPr="00EB7509">
              <w:rPr>
                <w:rFonts w:ascii="Calibri" w:eastAsia="Times New Roman" w:hAnsi="Calibri" w:cs="Times New Roman"/>
                <w:i/>
                <w:iCs/>
                <w:color w:val="0070C0"/>
                <w:sz w:val="18"/>
                <w:szCs w:val="18"/>
                <w:lang w:eastAsia="sk-SK"/>
              </w:rPr>
              <w:t>Poznámka</w:t>
            </w:r>
          </w:p>
          <w:p w14:paraId="47FA3DBA" w14:textId="33584F31" w:rsidR="00571568" w:rsidRPr="00571568" w:rsidRDefault="00571568" w:rsidP="00571568">
            <w:pPr>
              <w:spacing w:after="0" w:line="240" w:lineRule="auto"/>
              <w:rPr>
                <w:rFonts w:ascii="Calibri" w:eastAsia="Times New Roman" w:hAnsi="Calibri" w:cs="Times New Roman"/>
                <w:i/>
                <w:iCs/>
                <w:color w:val="0070C0"/>
                <w:sz w:val="18"/>
                <w:szCs w:val="18"/>
                <w:lang w:eastAsia="sk-SK"/>
              </w:rPr>
            </w:pPr>
            <w:r w:rsidRPr="00EB7509">
              <w:rPr>
                <w:rFonts w:ascii="Calibri" w:eastAsia="Times New Roman" w:hAnsi="Calibri" w:cs="Times New Roman"/>
                <w:i/>
                <w:iCs/>
                <w:color w:val="0070C0"/>
                <w:sz w:val="18"/>
                <w:szCs w:val="18"/>
                <w:lang w:eastAsia="sk-SK"/>
              </w:rPr>
              <w:t xml:space="preserve">S ohľadom na technické nastavenie formulára žiadosti o NFP v ITMS je potrebné v rámci každej žiadateľom definovanej skupiny výdavkov </w:t>
            </w:r>
            <w:r w:rsidRPr="00EB7509">
              <w:rPr>
                <w:rFonts w:ascii="Calibri" w:eastAsia="Times New Roman" w:hAnsi="Calibri" w:cs="Times New Roman"/>
                <w:b/>
                <w:bCs/>
                <w:i/>
                <w:iCs/>
                <w:color w:val="0070C0"/>
                <w:sz w:val="18"/>
                <w:szCs w:val="18"/>
                <w:lang w:eastAsia="sk-SK"/>
              </w:rPr>
              <w:t>formálne vyplniť</w:t>
            </w:r>
            <w:r w:rsidRPr="00EB7509">
              <w:rPr>
                <w:rFonts w:ascii="Calibri" w:eastAsia="Times New Roman" w:hAnsi="Calibri" w:cs="Times New Roman"/>
                <w:i/>
                <w:iCs/>
                <w:color w:val="0070C0"/>
                <w:sz w:val="18"/>
                <w:szCs w:val="18"/>
                <w:lang w:eastAsia="sk-SK"/>
              </w:rPr>
              <w:t xml:space="preserve"> názov podpoložky výdavku a sumu. V prípade, ak žiadateľ nevyplní v rámci príslušnej skupiny výdavkov </w:t>
            </w:r>
            <w:r w:rsidRPr="00EB7509">
              <w:rPr>
                <w:rFonts w:ascii="Calibri" w:eastAsia="Times New Roman" w:hAnsi="Calibri" w:cs="Times New Roman"/>
                <w:i/>
                <w:iCs/>
                <w:color w:val="0070C0"/>
                <w:sz w:val="18"/>
                <w:szCs w:val="18"/>
                <w:lang w:eastAsia="sk-SK"/>
              </w:rPr>
              <w:lastRenderedPageBreak/>
              <w:t>minimálne jednu podpoložku výdavkov, nebude môcť pokračovať vo vypĺňaní formulára žiadosti o NFP v ITMS.</w:t>
            </w:r>
          </w:p>
        </w:tc>
      </w:tr>
      <w:tr w:rsidR="00D42700" w:rsidRPr="00017BF0" w14:paraId="222C1B2C" w14:textId="77777777" w:rsidTr="003B780E">
        <w:trPr>
          <w:trHeight w:val="315"/>
        </w:trPr>
        <w:tc>
          <w:tcPr>
            <w:tcW w:w="4365" w:type="dxa"/>
            <w:shd w:val="clear" w:color="auto" w:fill="DEEAF6" w:themeFill="accent1" w:themeFillTint="33"/>
            <w:vAlign w:val="center"/>
          </w:tcPr>
          <w:p w14:paraId="212CC136" w14:textId="7A2CC363" w:rsidR="00D42700" w:rsidRDefault="00D42700" w:rsidP="00D42700">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lastRenderedPageBreak/>
              <w:t>Merná jednotka</w:t>
            </w:r>
          </w:p>
        </w:tc>
        <w:tc>
          <w:tcPr>
            <w:tcW w:w="6803" w:type="dxa"/>
            <w:shd w:val="clear" w:color="auto" w:fill="auto"/>
          </w:tcPr>
          <w:p w14:paraId="4CFD0816" w14:textId="0B9004D7" w:rsidR="00D42700" w:rsidRPr="00690DE5" w:rsidRDefault="004325A3" w:rsidP="00D42700">
            <w:pPr>
              <w:spacing w:after="0" w:line="240" w:lineRule="auto"/>
              <w:rPr>
                <w:rFonts w:ascii="Calibri" w:eastAsia="Times New Roman" w:hAnsi="Calibri" w:cs="Times New Roman"/>
                <w:color w:val="FF0000"/>
                <w:highlight w:val="yellow"/>
                <w:lang w:eastAsia="sk-SK"/>
              </w:rPr>
            </w:pPr>
            <w:r w:rsidRPr="00571568">
              <w:rPr>
                <w:rFonts w:ascii="Calibri" w:eastAsia="Times New Roman" w:hAnsi="Calibri" w:cs="Calibri"/>
                <w:color w:val="FF0000"/>
                <w:lang w:eastAsia="sk-SK"/>
              </w:rPr>
              <w:t>Vypĺňa žiadateľ  – výber z číselníka</w:t>
            </w:r>
          </w:p>
        </w:tc>
      </w:tr>
      <w:tr w:rsidR="00D42700" w:rsidRPr="00017BF0" w14:paraId="278D8E17" w14:textId="77777777" w:rsidTr="003B780E">
        <w:trPr>
          <w:trHeight w:val="315"/>
        </w:trPr>
        <w:tc>
          <w:tcPr>
            <w:tcW w:w="4365" w:type="dxa"/>
            <w:shd w:val="clear" w:color="auto" w:fill="DEEAF6" w:themeFill="accent1" w:themeFillTint="33"/>
            <w:vAlign w:val="center"/>
          </w:tcPr>
          <w:p w14:paraId="19C2F048" w14:textId="42B55A5F" w:rsidR="00D42700" w:rsidRDefault="00D42700" w:rsidP="00D42700">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t>Množstvo</w:t>
            </w:r>
          </w:p>
        </w:tc>
        <w:tc>
          <w:tcPr>
            <w:tcW w:w="6803" w:type="dxa"/>
            <w:shd w:val="clear" w:color="auto" w:fill="auto"/>
          </w:tcPr>
          <w:p w14:paraId="6688C229" w14:textId="78679A8F" w:rsidR="00D42700" w:rsidRPr="00017BF0" w:rsidRDefault="00D42700" w:rsidP="00D42700">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D42700" w:rsidRPr="00017BF0" w14:paraId="0BB64E85" w14:textId="77777777" w:rsidTr="003B780E">
        <w:trPr>
          <w:trHeight w:val="315"/>
        </w:trPr>
        <w:tc>
          <w:tcPr>
            <w:tcW w:w="4365" w:type="dxa"/>
            <w:shd w:val="clear" w:color="auto" w:fill="DEEAF6" w:themeFill="accent1" w:themeFillTint="33"/>
            <w:vAlign w:val="center"/>
          </w:tcPr>
          <w:p w14:paraId="681864D8" w14:textId="33C363F4" w:rsidR="00D42700" w:rsidRPr="00D42700" w:rsidRDefault="00D42700" w:rsidP="004D0261">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t xml:space="preserve">Jednotková </w:t>
            </w:r>
            <w:r w:rsidR="004D0261">
              <w:rPr>
                <w:rFonts w:ascii="Calibri" w:eastAsia="Times New Roman" w:hAnsi="Calibri" w:cs="Times New Roman"/>
                <w:b/>
                <w:bCs/>
                <w:color w:val="000000"/>
                <w:lang w:eastAsia="sk-SK"/>
              </w:rPr>
              <w:t>cena</w:t>
            </w:r>
          </w:p>
        </w:tc>
        <w:tc>
          <w:tcPr>
            <w:tcW w:w="6803" w:type="dxa"/>
            <w:shd w:val="clear" w:color="auto" w:fill="auto"/>
          </w:tcPr>
          <w:p w14:paraId="0AE198F9" w14:textId="39A1512B" w:rsidR="00D42700" w:rsidRPr="00017BF0" w:rsidRDefault="00D42700" w:rsidP="00D42700">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D42700" w:rsidRPr="00017BF0" w14:paraId="51560A8D" w14:textId="77777777" w:rsidTr="003B780E">
        <w:trPr>
          <w:trHeight w:val="315"/>
        </w:trPr>
        <w:tc>
          <w:tcPr>
            <w:tcW w:w="4365" w:type="dxa"/>
            <w:shd w:val="clear" w:color="auto" w:fill="DEEAF6" w:themeFill="accent1" w:themeFillTint="33"/>
            <w:vAlign w:val="center"/>
          </w:tcPr>
          <w:p w14:paraId="543E39EF" w14:textId="321DFB03" w:rsidR="00D42700" w:rsidRPr="00D42700" w:rsidRDefault="00D42700" w:rsidP="00D42700">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Suma </w:t>
            </w:r>
          </w:p>
        </w:tc>
        <w:tc>
          <w:tcPr>
            <w:tcW w:w="6803" w:type="dxa"/>
            <w:shd w:val="clear" w:color="auto" w:fill="auto"/>
          </w:tcPr>
          <w:p w14:paraId="724161E9" w14:textId="7CB3A3C7" w:rsidR="00D42700" w:rsidRPr="00017BF0" w:rsidRDefault="00D42700" w:rsidP="00D42700">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D42700" w:rsidRPr="00017BF0" w14:paraId="1BE3817A" w14:textId="77777777" w:rsidTr="00017BF0">
        <w:trPr>
          <w:trHeight w:val="315"/>
        </w:trPr>
        <w:tc>
          <w:tcPr>
            <w:tcW w:w="4365" w:type="dxa"/>
            <w:shd w:val="clear" w:color="auto" w:fill="DEEAF6" w:themeFill="accent1" w:themeFillTint="33"/>
            <w:vAlign w:val="center"/>
            <w:hideMark/>
          </w:tcPr>
          <w:p w14:paraId="49FA86A7" w14:textId="09DED77A" w:rsidR="00D42700" w:rsidRPr="00017BF0" w:rsidRDefault="00690DE5" w:rsidP="00E97C4E">
            <w:pPr>
              <w:spacing w:after="0" w:line="240" w:lineRule="auto"/>
              <w:rPr>
                <w:rFonts w:ascii="Calibri" w:eastAsia="Times New Roman" w:hAnsi="Calibri" w:cs="Times New Roman"/>
                <w:b/>
                <w:bCs/>
                <w:color w:val="000000"/>
                <w:lang w:eastAsia="sk-SK"/>
              </w:rPr>
            </w:pPr>
            <w:r w:rsidRPr="00E97C4E">
              <w:rPr>
                <w:rFonts w:ascii="Calibri" w:eastAsia="Times New Roman" w:hAnsi="Calibri" w:cs="Times New Roman"/>
                <w:b/>
                <w:bCs/>
                <w:color w:val="000000"/>
                <w:lang w:eastAsia="sk-SK"/>
              </w:rPr>
              <w:t xml:space="preserve">Poznámka </w:t>
            </w:r>
            <w:r w:rsidR="005254EE" w:rsidRPr="00E97C4E">
              <w:rPr>
                <w:rFonts w:ascii="Calibri" w:eastAsia="Times New Roman" w:hAnsi="Calibri" w:cs="Times New Roman"/>
                <w:b/>
                <w:bCs/>
                <w:color w:val="000000"/>
                <w:lang w:eastAsia="sk-SK"/>
              </w:rPr>
              <w:t>/</w:t>
            </w:r>
            <w:r w:rsidRPr="00E97C4E">
              <w:rPr>
                <w:rFonts w:ascii="Calibri" w:eastAsia="Times New Roman" w:hAnsi="Calibri" w:cs="Times New Roman"/>
                <w:b/>
                <w:bCs/>
                <w:color w:val="000000"/>
                <w:lang w:eastAsia="sk-SK"/>
              </w:rPr>
              <w:t xml:space="preserve"> </w:t>
            </w:r>
            <w:r w:rsidR="00D42700" w:rsidRPr="00E97C4E">
              <w:rPr>
                <w:rFonts w:ascii="Calibri" w:eastAsia="Times New Roman" w:hAnsi="Calibri" w:cs="Times New Roman"/>
                <w:b/>
                <w:bCs/>
                <w:color w:val="000000"/>
                <w:lang w:eastAsia="sk-SK"/>
              </w:rPr>
              <w:t>Komentár k výdavku</w:t>
            </w:r>
            <w:r w:rsidR="00D42700" w:rsidRPr="00017BF0">
              <w:rPr>
                <w:rFonts w:ascii="Calibri" w:eastAsia="Times New Roman" w:hAnsi="Calibri" w:cs="Times New Roman"/>
                <w:b/>
                <w:bCs/>
                <w:color w:val="000000"/>
                <w:lang w:eastAsia="sk-SK"/>
              </w:rPr>
              <w:t xml:space="preserve"> </w:t>
            </w:r>
          </w:p>
        </w:tc>
        <w:tc>
          <w:tcPr>
            <w:tcW w:w="6803" w:type="dxa"/>
            <w:shd w:val="clear" w:color="auto" w:fill="auto"/>
            <w:vAlign w:val="center"/>
            <w:hideMark/>
          </w:tcPr>
          <w:p w14:paraId="2B0C8F55" w14:textId="77777777" w:rsidR="00D42700" w:rsidRPr="00017BF0" w:rsidRDefault="00D42700" w:rsidP="00D42700">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FF0000"/>
                <w:lang w:eastAsia="sk-SK"/>
              </w:rPr>
              <w:t xml:space="preserve">Vypĺňa žiadateľ </w:t>
            </w:r>
          </w:p>
        </w:tc>
      </w:tr>
    </w:tbl>
    <w:p w14:paraId="01EAF7BF" w14:textId="23BF60B0" w:rsidR="00017BF0" w:rsidRDefault="00FE05D8" w:rsidP="00FE05D8">
      <w:pPr>
        <w:pStyle w:val="Nadpis3"/>
        <w:rPr>
          <w:b/>
        </w:rPr>
      </w:pPr>
      <w:r w:rsidRPr="00FE05D8">
        <w:rPr>
          <w:b/>
        </w:rPr>
        <w:t>Ne</w:t>
      </w:r>
      <w:r>
        <w:rPr>
          <w:b/>
        </w:rPr>
        <w:t>p</w:t>
      </w:r>
      <w:r w:rsidRPr="00FE05D8">
        <w:rPr>
          <w:b/>
        </w:rPr>
        <w:t>riame výdavky</w:t>
      </w:r>
    </w:p>
    <w:tbl>
      <w:tblPr>
        <w:tblW w:w="11168" w:type="dxa"/>
        <w:tblInd w:w="-1056"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D42700" w:rsidRPr="00017BF0" w14:paraId="004082C2" w14:textId="77777777" w:rsidTr="003B780E">
        <w:trPr>
          <w:trHeight w:val="315"/>
        </w:trPr>
        <w:tc>
          <w:tcPr>
            <w:tcW w:w="4365" w:type="dxa"/>
            <w:shd w:val="clear" w:color="auto" w:fill="DEEAF6" w:themeFill="accent1" w:themeFillTint="33"/>
            <w:vAlign w:val="center"/>
            <w:hideMark/>
          </w:tcPr>
          <w:p w14:paraId="43455885" w14:textId="77777777" w:rsidR="00D42700" w:rsidRPr="00017BF0" w:rsidRDefault="00D42700" w:rsidP="003B780E">
            <w:pPr>
              <w:spacing w:after="0" w:line="240" w:lineRule="auto"/>
              <w:rPr>
                <w:rFonts w:ascii="Calibri" w:eastAsia="Times New Roman" w:hAnsi="Calibri" w:cs="Times New Roman"/>
                <w:b/>
                <w:bCs/>
                <w:color w:val="000000"/>
                <w:lang w:eastAsia="sk-SK"/>
              </w:rPr>
            </w:pPr>
            <w:r w:rsidRPr="00017BF0">
              <w:rPr>
                <w:rFonts w:ascii="Calibri" w:eastAsia="Times New Roman" w:hAnsi="Calibri" w:cs="Times New Roman"/>
                <w:b/>
                <w:bCs/>
                <w:color w:val="000000"/>
                <w:lang w:eastAsia="sk-SK"/>
              </w:rPr>
              <w:t xml:space="preserve">Celková výška oprávnených výdavkov </w:t>
            </w:r>
          </w:p>
        </w:tc>
        <w:tc>
          <w:tcPr>
            <w:tcW w:w="6803" w:type="dxa"/>
            <w:shd w:val="clear" w:color="auto" w:fill="auto"/>
            <w:vAlign w:val="center"/>
            <w:hideMark/>
          </w:tcPr>
          <w:p w14:paraId="5661C7F2" w14:textId="77777777" w:rsidR="00D42700" w:rsidRPr="00017BF0" w:rsidRDefault="00D42700" w:rsidP="003B780E">
            <w:pPr>
              <w:spacing w:after="0" w:line="240" w:lineRule="auto"/>
              <w:rPr>
                <w:rFonts w:ascii="Calibri" w:eastAsia="Times New Roman" w:hAnsi="Calibri" w:cs="Times New Roman"/>
                <w:color w:val="00B050"/>
                <w:lang w:eastAsia="sk-SK"/>
              </w:rPr>
            </w:pPr>
            <w:r w:rsidRPr="00017BF0">
              <w:rPr>
                <w:rFonts w:ascii="Calibri" w:eastAsia="Times New Roman" w:hAnsi="Calibri" w:cs="Times New Roman"/>
                <w:color w:val="00B050"/>
                <w:lang w:eastAsia="sk-SK"/>
              </w:rPr>
              <w:t>Automaticky vyplnené</w:t>
            </w:r>
          </w:p>
        </w:tc>
      </w:tr>
      <w:tr w:rsidR="00D42700" w:rsidRPr="00017BF0" w14:paraId="04C9D41F" w14:textId="77777777" w:rsidTr="003B780E">
        <w:trPr>
          <w:trHeight w:val="315"/>
        </w:trPr>
        <w:tc>
          <w:tcPr>
            <w:tcW w:w="4365" w:type="dxa"/>
            <w:shd w:val="clear" w:color="auto" w:fill="DEEAF6" w:themeFill="accent1" w:themeFillTint="33"/>
            <w:vAlign w:val="center"/>
            <w:hideMark/>
          </w:tcPr>
          <w:p w14:paraId="45E4F8E9" w14:textId="067140B6" w:rsidR="00D42700" w:rsidRPr="00017BF0" w:rsidRDefault="00B35B7C" w:rsidP="003B780E">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Špecifický </w:t>
            </w:r>
            <w:r w:rsidR="00D42700">
              <w:rPr>
                <w:rFonts w:ascii="Calibri" w:eastAsia="Times New Roman" w:hAnsi="Calibri" w:cs="Times New Roman"/>
                <w:b/>
                <w:bCs/>
                <w:color w:val="000000"/>
                <w:lang w:eastAsia="sk-SK"/>
              </w:rPr>
              <w:t>cieľ</w:t>
            </w:r>
          </w:p>
        </w:tc>
        <w:tc>
          <w:tcPr>
            <w:tcW w:w="6803" w:type="dxa"/>
            <w:shd w:val="clear" w:color="auto" w:fill="auto"/>
            <w:vAlign w:val="center"/>
            <w:hideMark/>
          </w:tcPr>
          <w:p w14:paraId="7C2DD178" w14:textId="44FD0736" w:rsidR="00D42700" w:rsidRPr="00690DE5" w:rsidRDefault="005254EE" w:rsidP="003B780E">
            <w:pPr>
              <w:spacing w:after="0" w:line="240" w:lineRule="auto"/>
              <w:rPr>
                <w:rFonts w:ascii="Calibri" w:eastAsia="Times New Roman" w:hAnsi="Calibri" w:cs="Times New Roman"/>
                <w:color w:val="FF0000"/>
                <w:highlight w:val="yellow"/>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E00C58" w:rsidRPr="00017BF0" w14:paraId="36FCE635" w14:textId="77777777" w:rsidTr="003B780E">
        <w:trPr>
          <w:trHeight w:val="615"/>
        </w:trPr>
        <w:tc>
          <w:tcPr>
            <w:tcW w:w="4365" w:type="dxa"/>
            <w:shd w:val="clear" w:color="auto" w:fill="DEEAF6" w:themeFill="accent1" w:themeFillTint="33"/>
            <w:vAlign w:val="center"/>
            <w:hideMark/>
          </w:tcPr>
          <w:p w14:paraId="43398FAE" w14:textId="0C91A527" w:rsidR="00E00C58" w:rsidRPr="00017BF0" w:rsidRDefault="00E00C58" w:rsidP="00E00C58">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Podporná aktivita </w:t>
            </w:r>
          </w:p>
        </w:tc>
        <w:tc>
          <w:tcPr>
            <w:tcW w:w="6803" w:type="dxa"/>
            <w:shd w:val="clear" w:color="auto" w:fill="auto"/>
            <w:vAlign w:val="center"/>
            <w:hideMark/>
          </w:tcPr>
          <w:p w14:paraId="1249DF01" w14:textId="3A0A7CAF" w:rsidR="00E00C58" w:rsidRPr="00690DE5" w:rsidRDefault="00E00C58" w:rsidP="00E00C58">
            <w:pPr>
              <w:spacing w:after="0" w:line="240" w:lineRule="auto"/>
              <w:rPr>
                <w:rFonts w:ascii="Calibri" w:eastAsia="Times New Roman" w:hAnsi="Calibri" w:cs="Times New Roman"/>
                <w:color w:val="FF0000"/>
                <w:highlight w:val="yellow"/>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E00C58" w:rsidRPr="00017BF0" w14:paraId="2B1DAD26" w14:textId="77777777" w:rsidTr="003B780E">
        <w:trPr>
          <w:trHeight w:val="315"/>
        </w:trPr>
        <w:tc>
          <w:tcPr>
            <w:tcW w:w="4365" w:type="dxa"/>
            <w:shd w:val="clear" w:color="auto" w:fill="DEEAF6" w:themeFill="accent1" w:themeFillTint="33"/>
            <w:vAlign w:val="center"/>
            <w:hideMark/>
          </w:tcPr>
          <w:p w14:paraId="1F18459D" w14:textId="77777777" w:rsidR="00E00C58" w:rsidRPr="00017BF0" w:rsidRDefault="00E00C58" w:rsidP="00E00C58">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Skupina výdavku</w:t>
            </w:r>
          </w:p>
        </w:tc>
        <w:tc>
          <w:tcPr>
            <w:tcW w:w="6803" w:type="dxa"/>
            <w:shd w:val="clear" w:color="auto" w:fill="auto"/>
            <w:vAlign w:val="center"/>
            <w:hideMark/>
          </w:tcPr>
          <w:p w14:paraId="01336105" w14:textId="3F5E05CA" w:rsidR="00E00C58" w:rsidRPr="00690DE5" w:rsidRDefault="00E00C58" w:rsidP="00E00C58">
            <w:pPr>
              <w:spacing w:after="0" w:line="240" w:lineRule="auto"/>
              <w:rPr>
                <w:rFonts w:ascii="Calibri" w:eastAsia="Times New Roman" w:hAnsi="Calibri" w:cs="Times New Roman"/>
                <w:color w:val="FF0000"/>
                <w:highlight w:val="yellow"/>
                <w:lang w:eastAsia="sk-SK"/>
              </w:rPr>
            </w:pPr>
            <w:r w:rsidRPr="00003FE0">
              <w:rPr>
                <w:rFonts w:ascii="Calibri" w:eastAsia="Times New Roman" w:hAnsi="Calibri" w:cs="Calibri"/>
                <w:color w:val="FF0000"/>
                <w:lang w:eastAsia="sk-SK"/>
              </w:rPr>
              <w:t>Vypĺňa žiadateľ  – výber z číselníka</w:t>
            </w:r>
          </w:p>
        </w:tc>
      </w:tr>
      <w:tr w:rsidR="00E00C58" w:rsidRPr="00017BF0" w14:paraId="288158B3" w14:textId="77777777" w:rsidTr="003B780E">
        <w:trPr>
          <w:trHeight w:val="315"/>
        </w:trPr>
        <w:tc>
          <w:tcPr>
            <w:tcW w:w="4365" w:type="dxa"/>
            <w:shd w:val="clear" w:color="auto" w:fill="DEEAF6" w:themeFill="accent1" w:themeFillTint="33"/>
            <w:vAlign w:val="center"/>
            <w:hideMark/>
          </w:tcPr>
          <w:p w14:paraId="2C88445A" w14:textId="77777777" w:rsidR="00E00C58" w:rsidRPr="00D42700" w:rsidRDefault="00E00C58" w:rsidP="00E00C58">
            <w:pPr>
              <w:rPr>
                <w:rFonts w:ascii="Helvetica" w:hAnsi="Helvetica" w:cs="Helvetica"/>
                <w:b/>
                <w:bCs/>
                <w:color w:val="333333"/>
                <w:sz w:val="20"/>
                <w:szCs w:val="20"/>
              </w:rPr>
            </w:pPr>
            <w:r w:rsidRPr="00D42700">
              <w:rPr>
                <w:rFonts w:ascii="Calibri" w:eastAsia="Times New Roman" w:hAnsi="Calibri" w:cs="Times New Roman"/>
                <w:b/>
                <w:bCs/>
                <w:color w:val="000000"/>
                <w:lang w:eastAsia="sk-SK"/>
              </w:rPr>
              <w:t>Výška oprávneného výdavku</w:t>
            </w:r>
          </w:p>
        </w:tc>
        <w:tc>
          <w:tcPr>
            <w:tcW w:w="6803" w:type="dxa"/>
            <w:shd w:val="clear" w:color="auto" w:fill="auto"/>
            <w:vAlign w:val="center"/>
          </w:tcPr>
          <w:p w14:paraId="02B302DC" w14:textId="77777777" w:rsidR="00E00C58" w:rsidRPr="00017BF0" w:rsidRDefault="00E00C58" w:rsidP="00E00C58">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00B050"/>
                <w:lang w:eastAsia="sk-SK"/>
              </w:rPr>
              <w:t>Automaticky vyplnené</w:t>
            </w:r>
          </w:p>
        </w:tc>
      </w:tr>
      <w:tr w:rsidR="00E00C58" w:rsidRPr="00017BF0" w14:paraId="27694486" w14:textId="77777777" w:rsidTr="003B780E">
        <w:trPr>
          <w:trHeight w:val="315"/>
        </w:trPr>
        <w:tc>
          <w:tcPr>
            <w:tcW w:w="4365" w:type="dxa"/>
            <w:shd w:val="clear" w:color="auto" w:fill="DEEAF6" w:themeFill="accent1" w:themeFillTint="33"/>
            <w:vAlign w:val="center"/>
            <w:hideMark/>
          </w:tcPr>
          <w:p w14:paraId="053491A7" w14:textId="77777777" w:rsidR="00E00C58" w:rsidRPr="00017BF0" w:rsidRDefault="00E00C58" w:rsidP="00E00C58">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Názov podpoložky </w:t>
            </w:r>
          </w:p>
        </w:tc>
        <w:tc>
          <w:tcPr>
            <w:tcW w:w="6803" w:type="dxa"/>
            <w:shd w:val="clear" w:color="auto" w:fill="auto"/>
            <w:vAlign w:val="center"/>
            <w:hideMark/>
          </w:tcPr>
          <w:p w14:paraId="2DC1021E" w14:textId="77777777" w:rsidR="00E00C58" w:rsidRDefault="00E00C58" w:rsidP="00E00C58">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FF0000"/>
                <w:lang w:eastAsia="sk-SK"/>
              </w:rPr>
              <w:t>Vypĺňa žiadateľ</w:t>
            </w:r>
          </w:p>
          <w:p w14:paraId="09B81A4A" w14:textId="77777777" w:rsidR="00003FE0" w:rsidRPr="00EB7509" w:rsidRDefault="00003FE0" w:rsidP="00003FE0">
            <w:pPr>
              <w:spacing w:after="0" w:line="240" w:lineRule="auto"/>
              <w:rPr>
                <w:rFonts w:ascii="Calibri" w:eastAsia="Times New Roman" w:hAnsi="Calibri" w:cs="Times New Roman"/>
                <w:i/>
                <w:iCs/>
                <w:color w:val="0070C0"/>
                <w:sz w:val="18"/>
                <w:szCs w:val="18"/>
                <w:lang w:eastAsia="sk-SK"/>
              </w:rPr>
            </w:pPr>
            <w:r w:rsidRPr="00EB7509">
              <w:rPr>
                <w:rFonts w:ascii="Calibri" w:eastAsia="Times New Roman" w:hAnsi="Calibri" w:cs="Times New Roman"/>
                <w:i/>
                <w:iCs/>
                <w:color w:val="0070C0"/>
                <w:sz w:val="18"/>
                <w:szCs w:val="18"/>
                <w:lang w:eastAsia="sk-SK"/>
              </w:rPr>
              <w:t xml:space="preserve">Vzhľadom na rozpočet projektu, ktorý predkladá žiadateľ ako samostatnú prílohu, žiadateľ </w:t>
            </w:r>
            <w:r w:rsidRPr="00EB7509">
              <w:rPr>
                <w:rFonts w:ascii="Calibri" w:eastAsia="Times New Roman" w:hAnsi="Calibri" w:cs="Times New Roman"/>
                <w:b/>
                <w:bCs/>
                <w:i/>
                <w:iCs/>
                <w:color w:val="0070C0"/>
                <w:sz w:val="18"/>
                <w:szCs w:val="18"/>
                <w:lang w:eastAsia="sk-SK"/>
              </w:rPr>
              <w:t>nevypĺňa časť 11 žiadosti o NFP na úroveň podpoložiek výdavkov, ale môže ako názov podpoložky výdavku</w:t>
            </w:r>
            <w:r w:rsidRPr="00EB7509">
              <w:rPr>
                <w:rFonts w:ascii="Calibri" w:eastAsia="Times New Roman" w:hAnsi="Calibri" w:cs="Times New Roman"/>
                <w:i/>
                <w:iCs/>
                <w:color w:val="0070C0"/>
                <w:sz w:val="18"/>
                <w:szCs w:val="18"/>
                <w:lang w:eastAsia="sk-SK"/>
              </w:rPr>
              <w:t xml:space="preserve"> v rámci príslušnej skupiny výdavkov </w:t>
            </w:r>
            <w:r w:rsidRPr="00EB7509">
              <w:rPr>
                <w:rFonts w:ascii="Calibri" w:eastAsia="Times New Roman" w:hAnsi="Calibri" w:cs="Times New Roman"/>
                <w:b/>
                <w:bCs/>
                <w:i/>
                <w:iCs/>
                <w:color w:val="0070C0"/>
                <w:sz w:val="18"/>
                <w:szCs w:val="18"/>
                <w:lang w:eastAsia="sk-SK"/>
              </w:rPr>
              <w:t>uviesť názov položky výdavku</w:t>
            </w:r>
            <w:r w:rsidRPr="00EB7509">
              <w:rPr>
                <w:rFonts w:ascii="Calibri" w:eastAsia="Times New Roman" w:hAnsi="Calibri" w:cs="Times New Roman"/>
                <w:i/>
                <w:iCs/>
                <w:color w:val="0070C0"/>
                <w:sz w:val="18"/>
                <w:szCs w:val="18"/>
                <w:lang w:eastAsia="sk-SK"/>
              </w:rPr>
              <w:t>.</w:t>
            </w:r>
          </w:p>
          <w:p w14:paraId="76D54AAB" w14:textId="77777777" w:rsidR="00003FE0" w:rsidRPr="00EB7509" w:rsidRDefault="00003FE0" w:rsidP="00003FE0">
            <w:pPr>
              <w:spacing w:after="0" w:line="240" w:lineRule="auto"/>
              <w:rPr>
                <w:rFonts w:ascii="Calibri" w:eastAsia="Times New Roman" w:hAnsi="Calibri" w:cs="Times New Roman"/>
                <w:i/>
                <w:iCs/>
                <w:color w:val="0070C0"/>
                <w:sz w:val="18"/>
                <w:szCs w:val="18"/>
                <w:lang w:eastAsia="sk-SK"/>
              </w:rPr>
            </w:pPr>
          </w:p>
          <w:p w14:paraId="6F9E6E64" w14:textId="77777777" w:rsidR="00003FE0" w:rsidRPr="00EB7509" w:rsidRDefault="00003FE0" w:rsidP="00003FE0">
            <w:pPr>
              <w:spacing w:after="0" w:line="240" w:lineRule="auto"/>
              <w:rPr>
                <w:rFonts w:ascii="Calibri" w:eastAsia="Times New Roman" w:hAnsi="Calibri" w:cs="Times New Roman"/>
                <w:i/>
                <w:iCs/>
                <w:color w:val="0070C0"/>
                <w:sz w:val="18"/>
                <w:szCs w:val="18"/>
                <w:lang w:eastAsia="sk-SK"/>
              </w:rPr>
            </w:pPr>
            <w:r w:rsidRPr="00EB7509">
              <w:rPr>
                <w:rFonts w:ascii="Calibri" w:eastAsia="Times New Roman" w:hAnsi="Calibri" w:cs="Times New Roman"/>
                <w:i/>
                <w:iCs/>
                <w:color w:val="0070C0"/>
                <w:sz w:val="18"/>
                <w:szCs w:val="18"/>
                <w:lang w:eastAsia="sk-SK"/>
              </w:rPr>
              <w:t>Poznámka</w:t>
            </w:r>
          </w:p>
          <w:p w14:paraId="4CC4727F" w14:textId="2BFDDE4D" w:rsidR="00003FE0" w:rsidRPr="00003FE0" w:rsidRDefault="00003FE0" w:rsidP="00003FE0">
            <w:pPr>
              <w:spacing w:after="0" w:line="240" w:lineRule="auto"/>
              <w:rPr>
                <w:rFonts w:ascii="Calibri" w:eastAsia="Times New Roman" w:hAnsi="Calibri" w:cs="Times New Roman"/>
                <w:i/>
                <w:iCs/>
                <w:color w:val="0070C0"/>
                <w:sz w:val="18"/>
                <w:szCs w:val="18"/>
                <w:lang w:eastAsia="sk-SK"/>
              </w:rPr>
            </w:pPr>
            <w:r w:rsidRPr="00EB7509">
              <w:rPr>
                <w:rFonts w:ascii="Calibri" w:eastAsia="Times New Roman" w:hAnsi="Calibri" w:cs="Times New Roman"/>
                <w:i/>
                <w:iCs/>
                <w:color w:val="0070C0"/>
                <w:sz w:val="18"/>
                <w:szCs w:val="18"/>
                <w:lang w:eastAsia="sk-SK"/>
              </w:rPr>
              <w:t xml:space="preserve">S ohľadom na technické nastavenie formulára žiadosti o NFP v ITMS je potrebné v rámci každej žiadateľom definovanej skupiny výdavkov </w:t>
            </w:r>
            <w:r w:rsidRPr="00EB7509">
              <w:rPr>
                <w:rFonts w:ascii="Calibri" w:eastAsia="Times New Roman" w:hAnsi="Calibri" w:cs="Times New Roman"/>
                <w:b/>
                <w:bCs/>
                <w:i/>
                <w:iCs/>
                <w:color w:val="0070C0"/>
                <w:sz w:val="18"/>
                <w:szCs w:val="18"/>
                <w:lang w:eastAsia="sk-SK"/>
              </w:rPr>
              <w:t>formálne vyplniť</w:t>
            </w:r>
            <w:r w:rsidRPr="00EB7509">
              <w:rPr>
                <w:rFonts w:ascii="Calibri" w:eastAsia="Times New Roman" w:hAnsi="Calibri" w:cs="Times New Roman"/>
                <w:i/>
                <w:iCs/>
                <w:color w:val="0070C0"/>
                <w:sz w:val="18"/>
                <w:szCs w:val="18"/>
                <w:lang w:eastAsia="sk-SK"/>
              </w:rPr>
              <w:t xml:space="preserve"> názov podpoložky výdavku a sumu. V prípade, ak žiadateľ nevyplní v rámci príslušnej skupiny výdavkov minimálne jednu podpoložku výdavkov, nebude môcť pokračovať vo vypĺňaní formulára žiadosti o NFP v ITMS.</w:t>
            </w:r>
          </w:p>
        </w:tc>
      </w:tr>
      <w:tr w:rsidR="00E00C58" w:rsidRPr="00017BF0" w14:paraId="7658A65C" w14:textId="77777777" w:rsidTr="003B780E">
        <w:trPr>
          <w:trHeight w:val="315"/>
        </w:trPr>
        <w:tc>
          <w:tcPr>
            <w:tcW w:w="4365" w:type="dxa"/>
            <w:shd w:val="clear" w:color="auto" w:fill="DEEAF6" w:themeFill="accent1" w:themeFillTint="33"/>
            <w:vAlign w:val="center"/>
          </w:tcPr>
          <w:p w14:paraId="0C768453" w14:textId="77777777" w:rsidR="00E00C58" w:rsidRDefault="00E00C58" w:rsidP="00E00C58">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t>Merná jednotka</w:t>
            </w:r>
          </w:p>
        </w:tc>
        <w:tc>
          <w:tcPr>
            <w:tcW w:w="6803" w:type="dxa"/>
            <w:shd w:val="clear" w:color="auto" w:fill="auto"/>
          </w:tcPr>
          <w:p w14:paraId="39BF2E1B" w14:textId="43F1027E" w:rsidR="00E00C58" w:rsidRPr="00017BF0" w:rsidRDefault="00E00C58" w:rsidP="00E00C58">
            <w:pPr>
              <w:spacing w:after="0" w:line="240" w:lineRule="auto"/>
              <w:rPr>
                <w:rFonts w:ascii="Calibri" w:eastAsia="Times New Roman" w:hAnsi="Calibri" w:cs="Times New Roman"/>
                <w:color w:val="FF0000"/>
                <w:lang w:eastAsia="sk-SK"/>
              </w:rPr>
            </w:pPr>
            <w:r w:rsidRPr="00003FE0">
              <w:rPr>
                <w:rFonts w:ascii="Calibri" w:eastAsia="Times New Roman" w:hAnsi="Calibri" w:cs="Calibri"/>
                <w:color w:val="FF0000"/>
                <w:lang w:eastAsia="sk-SK"/>
              </w:rPr>
              <w:t>Vypĺňa žiadateľ  – výber z číselníka</w:t>
            </w:r>
          </w:p>
        </w:tc>
      </w:tr>
      <w:tr w:rsidR="00E00C58" w:rsidRPr="00017BF0" w14:paraId="48F7A2B5" w14:textId="77777777" w:rsidTr="003B780E">
        <w:trPr>
          <w:trHeight w:val="315"/>
        </w:trPr>
        <w:tc>
          <w:tcPr>
            <w:tcW w:w="4365" w:type="dxa"/>
            <w:shd w:val="clear" w:color="auto" w:fill="DEEAF6" w:themeFill="accent1" w:themeFillTint="33"/>
            <w:vAlign w:val="center"/>
          </w:tcPr>
          <w:p w14:paraId="41F30E7C" w14:textId="77777777" w:rsidR="00E00C58" w:rsidRDefault="00E00C58" w:rsidP="00E00C58">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t>Množstvo</w:t>
            </w:r>
          </w:p>
        </w:tc>
        <w:tc>
          <w:tcPr>
            <w:tcW w:w="6803" w:type="dxa"/>
            <w:shd w:val="clear" w:color="auto" w:fill="auto"/>
          </w:tcPr>
          <w:p w14:paraId="247F76A7" w14:textId="77777777" w:rsidR="00E00C58" w:rsidRPr="00017BF0" w:rsidRDefault="00E00C58" w:rsidP="00E00C58">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E00C58" w:rsidRPr="00017BF0" w14:paraId="256748EA" w14:textId="77777777" w:rsidTr="003B780E">
        <w:trPr>
          <w:trHeight w:val="315"/>
        </w:trPr>
        <w:tc>
          <w:tcPr>
            <w:tcW w:w="4365" w:type="dxa"/>
            <w:shd w:val="clear" w:color="auto" w:fill="DEEAF6" w:themeFill="accent1" w:themeFillTint="33"/>
            <w:vAlign w:val="center"/>
          </w:tcPr>
          <w:p w14:paraId="5F29E2E0" w14:textId="5616EBB4" w:rsidR="00E00C58" w:rsidRPr="00D42700" w:rsidRDefault="00E00C58" w:rsidP="004D0261">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t xml:space="preserve">Jednotková </w:t>
            </w:r>
            <w:r w:rsidR="004D0261">
              <w:rPr>
                <w:rFonts w:ascii="Calibri" w:eastAsia="Times New Roman" w:hAnsi="Calibri" w:cs="Times New Roman"/>
                <w:b/>
                <w:bCs/>
                <w:color w:val="000000"/>
                <w:lang w:eastAsia="sk-SK"/>
              </w:rPr>
              <w:t>cena</w:t>
            </w:r>
          </w:p>
        </w:tc>
        <w:tc>
          <w:tcPr>
            <w:tcW w:w="6803" w:type="dxa"/>
            <w:shd w:val="clear" w:color="auto" w:fill="auto"/>
          </w:tcPr>
          <w:p w14:paraId="64F1A582" w14:textId="77777777" w:rsidR="00E00C58" w:rsidRPr="00017BF0" w:rsidRDefault="00E00C58" w:rsidP="00E00C58">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E00C58" w:rsidRPr="00017BF0" w14:paraId="4945C9A3" w14:textId="77777777" w:rsidTr="003B780E">
        <w:trPr>
          <w:trHeight w:val="315"/>
        </w:trPr>
        <w:tc>
          <w:tcPr>
            <w:tcW w:w="4365" w:type="dxa"/>
            <w:shd w:val="clear" w:color="auto" w:fill="DEEAF6" w:themeFill="accent1" w:themeFillTint="33"/>
            <w:vAlign w:val="center"/>
          </w:tcPr>
          <w:p w14:paraId="066506F0" w14:textId="77777777" w:rsidR="00E00C58" w:rsidRPr="00D42700" w:rsidRDefault="00E00C58" w:rsidP="00E00C58">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Suma </w:t>
            </w:r>
          </w:p>
        </w:tc>
        <w:tc>
          <w:tcPr>
            <w:tcW w:w="6803" w:type="dxa"/>
            <w:shd w:val="clear" w:color="auto" w:fill="auto"/>
          </w:tcPr>
          <w:p w14:paraId="6CC7D510" w14:textId="77777777" w:rsidR="00E00C58" w:rsidRPr="00017BF0" w:rsidRDefault="00E00C58" w:rsidP="00E00C58">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E00C58" w:rsidRPr="00017BF0" w14:paraId="504D098E" w14:textId="77777777" w:rsidTr="003B780E">
        <w:trPr>
          <w:trHeight w:val="315"/>
        </w:trPr>
        <w:tc>
          <w:tcPr>
            <w:tcW w:w="4365" w:type="dxa"/>
            <w:shd w:val="clear" w:color="auto" w:fill="DEEAF6" w:themeFill="accent1" w:themeFillTint="33"/>
            <w:vAlign w:val="center"/>
            <w:hideMark/>
          </w:tcPr>
          <w:p w14:paraId="155551C0" w14:textId="31FF8023" w:rsidR="00E00C58" w:rsidRPr="00017BF0" w:rsidRDefault="00E00C58" w:rsidP="00E00C58">
            <w:pPr>
              <w:spacing w:after="0" w:line="240" w:lineRule="auto"/>
              <w:rPr>
                <w:rFonts w:ascii="Calibri" w:eastAsia="Times New Roman" w:hAnsi="Calibri" w:cs="Times New Roman"/>
                <w:b/>
                <w:bCs/>
                <w:color w:val="000000"/>
                <w:lang w:eastAsia="sk-SK"/>
              </w:rPr>
            </w:pPr>
            <w:r w:rsidRPr="006265AC">
              <w:rPr>
                <w:rFonts w:ascii="Calibri" w:eastAsia="Times New Roman" w:hAnsi="Calibri" w:cs="Times New Roman"/>
                <w:b/>
                <w:bCs/>
                <w:color w:val="000000"/>
                <w:lang w:eastAsia="sk-SK"/>
              </w:rPr>
              <w:t>Poznámka / Komentár k výdavku</w:t>
            </w:r>
          </w:p>
        </w:tc>
        <w:tc>
          <w:tcPr>
            <w:tcW w:w="6803" w:type="dxa"/>
            <w:shd w:val="clear" w:color="auto" w:fill="auto"/>
            <w:vAlign w:val="center"/>
            <w:hideMark/>
          </w:tcPr>
          <w:p w14:paraId="052DFCEF" w14:textId="77777777" w:rsidR="00E00C58" w:rsidRPr="00017BF0" w:rsidRDefault="00E00C58" w:rsidP="00E00C58">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FF0000"/>
                <w:lang w:eastAsia="sk-SK"/>
              </w:rPr>
              <w:t xml:space="preserve">Vypĺňa žiadateľ </w:t>
            </w:r>
          </w:p>
        </w:tc>
      </w:tr>
    </w:tbl>
    <w:p w14:paraId="32694C9C" w14:textId="4C46DAB2" w:rsidR="00B435D7" w:rsidRDefault="00B435D7" w:rsidP="00B435D7">
      <w:pPr>
        <w:pStyle w:val="Nadpis3"/>
        <w:rPr>
          <w:b/>
        </w:rPr>
      </w:pPr>
      <w:r w:rsidRPr="00B435D7">
        <w:rPr>
          <w:b/>
        </w:rPr>
        <w:t>Rozpočet partnera</w:t>
      </w:r>
      <w:r w:rsidR="000416C2">
        <w:rPr>
          <w:b/>
        </w:rPr>
        <w:t xml:space="preserve"> </w:t>
      </w:r>
      <w:r w:rsidR="000416C2" w:rsidRPr="000416C2">
        <w:rPr>
          <w:bCs/>
          <w:color w:val="FF0000"/>
        </w:rPr>
        <w:t>– Časť 11.B</w:t>
      </w:r>
      <w:r w:rsidR="000416C2">
        <w:rPr>
          <w:bCs/>
          <w:color w:val="FF0000"/>
        </w:rPr>
        <w:t xml:space="preserve"> je pre výzvu nerelevantná.</w:t>
      </w:r>
    </w:p>
    <w:tbl>
      <w:tblPr>
        <w:tblW w:w="11057" w:type="dxa"/>
        <w:tblInd w:w="-100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254"/>
        <w:gridCol w:w="6803"/>
      </w:tblGrid>
      <w:tr w:rsidR="00B35B7C" w:rsidRPr="00017BF0" w14:paraId="2AFE7BD7" w14:textId="77777777" w:rsidTr="00E8133D">
        <w:trPr>
          <w:trHeight w:val="489"/>
        </w:trPr>
        <w:tc>
          <w:tcPr>
            <w:tcW w:w="4254" w:type="dxa"/>
            <w:shd w:val="clear" w:color="auto" w:fill="DEEAF6" w:themeFill="accent1" w:themeFillTint="33"/>
            <w:vAlign w:val="center"/>
            <w:hideMark/>
          </w:tcPr>
          <w:p w14:paraId="7A5ECFD5" w14:textId="77777777" w:rsidR="00B35B7C" w:rsidRPr="00017BF0" w:rsidRDefault="00B35B7C" w:rsidP="003B780E">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t>Subjekt</w:t>
            </w:r>
          </w:p>
        </w:tc>
        <w:tc>
          <w:tcPr>
            <w:tcW w:w="6803" w:type="dxa"/>
            <w:shd w:val="clear" w:color="auto" w:fill="auto"/>
            <w:vAlign w:val="center"/>
            <w:hideMark/>
          </w:tcPr>
          <w:p w14:paraId="225827E0" w14:textId="49CCA7DF" w:rsidR="00B35B7C" w:rsidRPr="00017BF0" w:rsidRDefault="00B35B7C" w:rsidP="001E3ACD">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 xml:space="preserve">Automaticky vyplnené </w:t>
            </w:r>
          </w:p>
        </w:tc>
      </w:tr>
      <w:tr w:rsidR="00B35B7C" w:rsidRPr="00017BF0" w14:paraId="6CE7DB60" w14:textId="77777777" w:rsidTr="00E8133D">
        <w:trPr>
          <w:trHeight w:val="397"/>
        </w:trPr>
        <w:tc>
          <w:tcPr>
            <w:tcW w:w="4254" w:type="dxa"/>
            <w:shd w:val="clear" w:color="auto" w:fill="DEEAF6" w:themeFill="accent1" w:themeFillTint="33"/>
            <w:vAlign w:val="center"/>
            <w:hideMark/>
          </w:tcPr>
          <w:p w14:paraId="7FE1BB2C" w14:textId="77777777" w:rsidR="00B35B7C" w:rsidRPr="00017BF0" w:rsidRDefault="00B35B7C" w:rsidP="003B780E">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Identifikátor (IČO)</w:t>
            </w:r>
          </w:p>
        </w:tc>
        <w:tc>
          <w:tcPr>
            <w:tcW w:w="6803" w:type="dxa"/>
            <w:shd w:val="clear" w:color="auto" w:fill="auto"/>
            <w:vAlign w:val="center"/>
            <w:hideMark/>
          </w:tcPr>
          <w:p w14:paraId="11D67F8C" w14:textId="77777777" w:rsidR="00B35B7C" w:rsidRPr="00017BF0" w:rsidRDefault="00B35B7C" w:rsidP="003B780E">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 xml:space="preserve">Automaticky vyplnené </w:t>
            </w:r>
          </w:p>
        </w:tc>
      </w:tr>
      <w:tr w:rsidR="00B35B7C" w:rsidRPr="00017BF0" w14:paraId="5E137D73" w14:textId="77777777" w:rsidTr="00E8133D">
        <w:trPr>
          <w:trHeight w:val="404"/>
        </w:trPr>
        <w:tc>
          <w:tcPr>
            <w:tcW w:w="4254" w:type="dxa"/>
            <w:shd w:val="clear" w:color="auto" w:fill="DEEAF6" w:themeFill="accent1" w:themeFillTint="33"/>
            <w:vAlign w:val="center"/>
          </w:tcPr>
          <w:p w14:paraId="15D7D096" w14:textId="77777777" w:rsidR="00B35B7C" w:rsidRPr="00017BF0" w:rsidRDefault="00B35B7C" w:rsidP="003B780E">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t>Výška oprávnených výdavkov</w:t>
            </w:r>
          </w:p>
        </w:tc>
        <w:tc>
          <w:tcPr>
            <w:tcW w:w="6803" w:type="dxa"/>
            <w:shd w:val="clear" w:color="auto" w:fill="auto"/>
            <w:vAlign w:val="center"/>
          </w:tcPr>
          <w:p w14:paraId="1369D4C0" w14:textId="77777777" w:rsidR="00B35B7C" w:rsidRPr="00017BF0" w:rsidRDefault="00B35B7C" w:rsidP="003B780E">
            <w:pPr>
              <w:spacing w:after="0" w:line="240" w:lineRule="auto"/>
              <w:rPr>
                <w:rFonts w:ascii="Calibri" w:eastAsia="Times New Roman" w:hAnsi="Calibri" w:cs="Calibri"/>
                <w:color w:val="0070C0"/>
                <w:lang w:eastAsia="sk-SK"/>
              </w:rPr>
            </w:pPr>
            <w:r w:rsidRPr="00017BF0">
              <w:rPr>
                <w:rFonts w:ascii="Calibri" w:eastAsia="Times New Roman" w:hAnsi="Calibri" w:cs="Calibri"/>
                <w:color w:val="00B050"/>
                <w:lang w:eastAsia="sk-SK"/>
              </w:rPr>
              <w:t>Automaticky vyplnené – načíta sa hodnota oprávnených výdavkov za hlavné a podporné aktivity projektu</w:t>
            </w:r>
          </w:p>
        </w:tc>
      </w:tr>
    </w:tbl>
    <w:p w14:paraId="2CC08B5B" w14:textId="77777777" w:rsidR="00B35B7C" w:rsidRDefault="00B35B7C" w:rsidP="00B35B7C">
      <w:pPr>
        <w:pStyle w:val="Nadpis3"/>
        <w:rPr>
          <w:b/>
        </w:rPr>
      </w:pPr>
      <w:r w:rsidRPr="00017BF0">
        <w:rPr>
          <w:b/>
        </w:rPr>
        <w:t>Priame výdavky</w:t>
      </w:r>
    </w:p>
    <w:tbl>
      <w:tblPr>
        <w:tblW w:w="11168" w:type="dxa"/>
        <w:tblInd w:w="-1056"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B35B7C" w:rsidRPr="00017BF0" w14:paraId="0DC2673C" w14:textId="77777777" w:rsidTr="003B780E">
        <w:trPr>
          <w:trHeight w:val="315"/>
        </w:trPr>
        <w:tc>
          <w:tcPr>
            <w:tcW w:w="4365" w:type="dxa"/>
            <w:shd w:val="clear" w:color="auto" w:fill="DEEAF6" w:themeFill="accent1" w:themeFillTint="33"/>
            <w:vAlign w:val="center"/>
            <w:hideMark/>
          </w:tcPr>
          <w:p w14:paraId="71AEEF15" w14:textId="77777777" w:rsidR="00B35B7C" w:rsidRPr="00017BF0" w:rsidRDefault="00B35B7C" w:rsidP="003B780E">
            <w:pPr>
              <w:spacing w:after="0" w:line="240" w:lineRule="auto"/>
              <w:rPr>
                <w:rFonts w:ascii="Calibri" w:eastAsia="Times New Roman" w:hAnsi="Calibri" w:cs="Times New Roman"/>
                <w:b/>
                <w:bCs/>
                <w:color w:val="000000"/>
                <w:lang w:eastAsia="sk-SK"/>
              </w:rPr>
            </w:pPr>
            <w:r w:rsidRPr="00017BF0">
              <w:rPr>
                <w:rFonts w:ascii="Calibri" w:eastAsia="Times New Roman" w:hAnsi="Calibri" w:cs="Times New Roman"/>
                <w:b/>
                <w:bCs/>
                <w:color w:val="000000"/>
                <w:lang w:eastAsia="sk-SK"/>
              </w:rPr>
              <w:t xml:space="preserve">Celková výška oprávnených výdavkov </w:t>
            </w:r>
          </w:p>
        </w:tc>
        <w:tc>
          <w:tcPr>
            <w:tcW w:w="6803" w:type="dxa"/>
            <w:shd w:val="clear" w:color="auto" w:fill="auto"/>
            <w:vAlign w:val="center"/>
            <w:hideMark/>
          </w:tcPr>
          <w:p w14:paraId="5F16EE57" w14:textId="77777777" w:rsidR="00B35B7C" w:rsidRPr="00017BF0" w:rsidRDefault="00B35B7C" w:rsidP="003B780E">
            <w:pPr>
              <w:spacing w:after="0" w:line="240" w:lineRule="auto"/>
              <w:rPr>
                <w:rFonts w:ascii="Calibri" w:eastAsia="Times New Roman" w:hAnsi="Calibri" w:cs="Times New Roman"/>
                <w:color w:val="00B050"/>
                <w:lang w:eastAsia="sk-SK"/>
              </w:rPr>
            </w:pPr>
            <w:r w:rsidRPr="00017BF0">
              <w:rPr>
                <w:rFonts w:ascii="Calibri" w:eastAsia="Times New Roman" w:hAnsi="Calibri" w:cs="Times New Roman"/>
                <w:color w:val="00B050"/>
                <w:lang w:eastAsia="sk-SK"/>
              </w:rPr>
              <w:t>Automaticky vyplnené</w:t>
            </w:r>
          </w:p>
        </w:tc>
      </w:tr>
      <w:tr w:rsidR="00B35B7C" w:rsidRPr="00017BF0" w14:paraId="60A9B035" w14:textId="77777777" w:rsidTr="003B780E">
        <w:trPr>
          <w:trHeight w:val="315"/>
        </w:trPr>
        <w:tc>
          <w:tcPr>
            <w:tcW w:w="4365" w:type="dxa"/>
            <w:shd w:val="clear" w:color="auto" w:fill="DEEAF6" w:themeFill="accent1" w:themeFillTint="33"/>
            <w:vAlign w:val="center"/>
            <w:hideMark/>
          </w:tcPr>
          <w:p w14:paraId="75FF2449" w14:textId="77777777" w:rsidR="00B35B7C" w:rsidRPr="00017BF0" w:rsidRDefault="00B35B7C" w:rsidP="003B780E">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Špecifický cieľ</w:t>
            </w:r>
          </w:p>
        </w:tc>
        <w:tc>
          <w:tcPr>
            <w:tcW w:w="6803" w:type="dxa"/>
            <w:shd w:val="clear" w:color="auto" w:fill="auto"/>
            <w:vAlign w:val="center"/>
            <w:hideMark/>
          </w:tcPr>
          <w:p w14:paraId="58200D43" w14:textId="00697367" w:rsidR="00B35B7C" w:rsidRPr="00690DE5" w:rsidRDefault="004325A3" w:rsidP="003B780E">
            <w:pPr>
              <w:spacing w:after="0" w:line="240" w:lineRule="auto"/>
              <w:rPr>
                <w:rFonts w:ascii="Calibri" w:eastAsia="Times New Roman" w:hAnsi="Calibri" w:cs="Times New Roman"/>
                <w:color w:val="FF0000"/>
                <w:highlight w:val="yellow"/>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1A3442" w:rsidRPr="00017BF0" w14:paraId="212537C2" w14:textId="77777777" w:rsidTr="003B780E">
        <w:trPr>
          <w:trHeight w:val="315"/>
        </w:trPr>
        <w:tc>
          <w:tcPr>
            <w:tcW w:w="4365" w:type="dxa"/>
            <w:shd w:val="clear" w:color="auto" w:fill="DEEAF6" w:themeFill="accent1" w:themeFillTint="33"/>
            <w:vAlign w:val="center"/>
          </w:tcPr>
          <w:p w14:paraId="1BE50BE3" w14:textId="2205CDB5" w:rsidR="001A3442" w:rsidRDefault="001A3442" w:rsidP="001A3442">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Opatrenie</w:t>
            </w:r>
          </w:p>
        </w:tc>
        <w:tc>
          <w:tcPr>
            <w:tcW w:w="6803" w:type="dxa"/>
            <w:shd w:val="clear" w:color="auto" w:fill="auto"/>
            <w:vAlign w:val="center"/>
          </w:tcPr>
          <w:p w14:paraId="3D05C361" w14:textId="53B151D9" w:rsidR="001A3442" w:rsidRPr="00017BF0" w:rsidRDefault="001A3442" w:rsidP="001A3442">
            <w:pPr>
              <w:spacing w:after="0" w:line="240" w:lineRule="auto"/>
              <w:rPr>
                <w:rFonts w:ascii="Calibri" w:eastAsia="Times New Roman" w:hAnsi="Calibri" w:cs="Times New Roman"/>
                <w:color w:val="00B050"/>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1A3442" w:rsidRPr="00017BF0" w14:paraId="36EAD101" w14:textId="77777777" w:rsidTr="00E8133D">
        <w:trPr>
          <w:trHeight w:val="405"/>
        </w:trPr>
        <w:tc>
          <w:tcPr>
            <w:tcW w:w="4365" w:type="dxa"/>
            <w:shd w:val="clear" w:color="auto" w:fill="DEEAF6" w:themeFill="accent1" w:themeFillTint="33"/>
            <w:vAlign w:val="center"/>
            <w:hideMark/>
          </w:tcPr>
          <w:p w14:paraId="68D9DE88" w14:textId="77777777" w:rsidR="001A3442" w:rsidRPr="00017BF0" w:rsidRDefault="001A3442" w:rsidP="001A3442">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Typ akcie </w:t>
            </w:r>
          </w:p>
        </w:tc>
        <w:tc>
          <w:tcPr>
            <w:tcW w:w="6803" w:type="dxa"/>
            <w:shd w:val="clear" w:color="auto" w:fill="auto"/>
            <w:vAlign w:val="center"/>
            <w:hideMark/>
          </w:tcPr>
          <w:p w14:paraId="093AFC39" w14:textId="687CF73B" w:rsidR="001A3442" w:rsidRPr="00690DE5" w:rsidRDefault="001A3442" w:rsidP="001A3442">
            <w:pPr>
              <w:spacing w:after="0" w:line="240" w:lineRule="auto"/>
              <w:rPr>
                <w:rFonts w:ascii="Calibri" w:eastAsia="Times New Roman" w:hAnsi="Calibri" w:cs="Times New Roman"/>
                <w:color w:val="FF0000"/>
                <w:highlight w:val="yellow"/>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1A3442" w:rsidRPr="00017BF0" w14:paraId="5B9568F8" w14:textId="77777777" w:rsidTr="00E8133D">
        <w:trPr>
          <w:trHeight w:val="539"/>
        </w:trPr>
        <w:tc>
          <w:tcPr>
            <w:tcW w:w="4365" w:type="dxa"/>
            <w:shd w:val="clear" w:color="auto" w:fill="DEEAF6" w:themeFill="accent1" w:themeFillTint="33"/>
            <w:vAlign w:val="center"/>
            <w:hideMark/>
          </w:tcPr>
          <w:p w14:paraId="6960D2FA" w14:textId="77777777" w:rsidR="001A3442" w:rsidRPr="00017BF0" w:rsidRDefault="001A3442" w:rsidP="001A3442">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Hlavná aktivita projektu</w:t>
            </w:r>
          </w:p>
        </w:tc>
        <w:tc>
          <w:tcPr>
            <w:tcW w:w="6803" w:type="dxa"/>
            <w:shd w:val="clear" w:color="auto" w:fill="auto"/>
            <w:vAlign w:val="center"/>
            <w:hideMark/>
          </w:tcPr>
          <w:p w14:paraId="428AA2D4" w14:textId="1D2570D9" w:rsidR="001A3442" w:rsidRPr="00690DE5" w:rsidRDefault="001A3442" w:rsidP="001A3442">
            <w:pPr>
              <w:spacing w:after="0" w:line="240" w:lineRule="auto"/>
              <w:rPr>
                <w:rFonts w:ascii="Calibri" w:eastAsia="Times New Roman" w:hAnsi="Calibri" w:cs="Times New Roman"/>
                <w:color w:val="FF0000"/>
                <w:highlight w:val="yellow"/>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1A3442" w:rsidRPr="00017BF0" w14:paraId="0BD244E5" w14:textId="77777777" w:rsidTr="003B780E">
        <w:trPr>
          <w:trHeight w:val="315"/>
        </w:trPr>
        <w:tc>
          <w:tcPr>
            <w:tcW w:w="4365" w:type="dxa"/>
            <w:shd w:val="clear" w:color="auto" w:fill="DEEAF6" w:themeFill="accent1" w:themeFillTint="33"/>
            <w:vAlign w:val="center"/>
            <w:hideMark/>
          </w:tcPr>
          <w:p w14:paraId="0DE8D6A7" w14:textId="77777777" w:rsidR="001A3442" w:rsidRPr="00017BF0" w:rsidRDefault="001A3442" w:rsidP="001A3442">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Skupina výdavku</w:t>
            </w:r>
          </w:p>
        </w:tc>
        <w:tc>
          <w:tcPr>
            <w:tcW w:w="6803" w:type="dxa"/>
            <w:shd w:val="clear" w:color="auto" w:fill="auto"/>
            <w:vAlign w:val="center"/>
            <w:hideMark/>
          </w:tcPr>
          <w:p w14:paraId="387F6F01" w14:textId="4066F199" w:rsidR="001A3442" w:rsidRPr="00690DE5" w:rsidRDefault="001A3442" w:rsidP="001A3442">
            <w:pPr>
              <w:spacing w:after="0" w:line="240" w:lineRule="auto"/>
              <w:rPr>
                <w:rFonts w:ascii="Calibri" w:eastAsia="Times New Roman" w:hAnsi="Calibri" w:cs="Times New Roman"/>
                <w:color w:val="FF0000"/>
                <w:highlight w:val="yellow"/>
                <w:lang w:eastAsia="sk-SK"/>
              </w:rPr>
            </w:pPr>
            <w:r w:rsidRPr="00883AAC">
              <w:rPr>
                <w:rFonts w:ascii="Calibri" w:eastAsia="Times New Roman" w:hAnsi="Calibri" w:cs="Calibri"/>
                <w:color w:val="FF0000"/>
                <w:lang w:eastAsia="sk-SK"/>
              </w:rPr>
              <w:t>Vypĺňa žiadateľ  – výber z číselníka</w:t>
            </w:r>
          </w:p>
        </w:tc>
      </w:tr>
      <w:tr w:rsidR="001A3442" w:rsidRPr="00017BF0" w14:paraId="7035A4E2" w14:textId="77777777" w:rsidTr="003B780E">
        <w:trPr>
          <w:trHeight w:val="315"/>
        </w:trPr>
        <w:tc>
          <w:tcPr>
            <w:tcW w:w="4365" w:type="dxa"/>
            <w:shd w:val="clear" w:color="auto" w:fill="DEEAF6" w:themeFill="accent1" w:themeFillTint="33"/>
            <w:vAlign w:val="center"/>
            <w:hideMark/>
          </w:tcPr>
          <w:p w14:paraId="1CA9BC44" w14:textId="77777777" w:rsidR="001A3442" w:rsidRPr="00D42700" w:rsidRDefault="001A3442" w:rsidP="001A3442">
            <w:pPr>
              <w:rPr>
                <w:rFonts w:ascii="Helvetica" w:hAnsi="Helvetica" w:cs="Helvetica"/>
                <w:b/>
                <w:bCs/>
                <w:color w:val="333333"/>
                <w:sz w:val="20"/>
                <w:szCs w:val="20"/>
              </w:rPr>
            </w:pPr>
            <w:r w:rsidRPr="00D42700">
              <w:rPr>
                <w:rFonts w:ascii="Calibri" w:eastAsia="Times New Roman" w:hAnsi="Calibri" w:cs="Times New Roman"/>
                <w:b/>
                <w:bCs/>
                <w:color w:val="000000"/>
                <w:lang w:eastAsia="sk-SK"/>
              </w:rPr>
              <w:lastRenderedPageBreak/>
              <w:t>Výška oprávneného výdavku</w:t>
            </w:r>
          </w:p>
        </w:tc>
        <w:tc>
          <w:tcPr>
            <w:tcW w:w="6803" w:type="dxa"/>
            <w:shd w:val="clear" w:color="auto" w:fill="auto"/>
            <w:vAlign w:val="center"/>
          </w:tcPr>
          <w:p w14:paraId="36A84396" w14:textId="77777777" w:rsidR="001A3442" w:rsidRPr="00017BF0" w:rsidRDefault="001A3442" w:rsidP="001A3442">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00B050"/>
                <w:lang w:eastAsia="sk-SK"/>
              </w:rPr>
              <w:t>Automaticky vyplnené</w:t>
            </w:r>
          </w:p>
        </w:tc>
      </w:tr>
      <w:tr w:rsidR="001A3442" w:rsidRPr="00017BF0" w14:paraId="0C800AD3" w14:textId="77777777" w:rsidTr="003B780E">
        <w:trPr>
          <w:trHeight w:val="315"/>
        </w:trPr>
        <w:tc>
          <w:tcPr>
            <w:tcW w:w="4365" w:type="dxa"/>
            <w:shd w:val="clear" w:color="auto" w:fill="DEEAF6" w:themeFill="accent1" w:themeFillTint="33"/>
            <w:vAlign w:val="center"/>
            <w:hideMark/>
          </w:tcPr>
          <w:p w14:paraId="550378AC" w14:textId="77777777" w:rsidR="001A3442" w:rsidRPr="00017BF0" w:rsidRDefault="001A3442" w:rsidP="001A3442">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Názov podpoložky </w:t>
            </w:r>
          </w:p>
        </w:tc>
        <w:tc>
          <w:tcPr>
            <w:tcW w:w="6803" w:type="dxa"/>
            <w:shd w:val="clear" w:color="auto" w:fill="auto"/>
            <w:vAlign w:val="center"/>
            <w:hideMark/>
          </w:tcPr>
          <w:p w14:paraId="01394105" w14:textId="33E98BE1" w:rsidR="00883AAC" w:rsidRPr="000416C2" w:rsidRDefault="001A3442" w:rsidP="00883AAC">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FF0000"/>
                <w:lang w:eastAsia="sk-SK"/>
              </w:rPr>
              <w:t>Vypĺňa žiadateľ</w:t>
            </w:r>
          </w:p>
        </w:tc>
      </w:tr>
      <w:tr w:rsidR="001A3442" w:rsidRPr="00017BF0" w14:paraId="242F826A" w14:textId="77777777" w:rsidTr="003B780E">
        <w:trPr>
          <w:trHeight w:val="315"/>
        </w:trPr>
        <w:tc>
          <w:tcPr>
            <w:tcW w:w="4365" w:type="dxa"/>
            <w:shd w:val="clear" w:color="auto" w:fill="DEEAF6" w:themeFill="accent1" w:themeFillTint="33"/>
            <w:vAlign w:val="center"/>
          </w:tcPr>
          <w:p w14:paraId="272C085D" w14:textId="77777777" w:rsidR="001A3442" w:rsidRDefault="001A3442" w:rsidP="001A3442">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t>Merná jednotka</w:t>
            </w:r>
          </w:p>
        </w:tc>
        <w:tc>
          <w:tcPr>
            <w:tcW w:w="6803" w:type="dxa"/>
            <w:shd w:val="clear" w:color="auto" w:fill="auto"/>
          </w:tcPr>
          <w:p w14:paraId="5F49903E" w14:textId="484F6056" w:rsidR="001A3442" w:rsidRPr="00017BF0" w:rsidRDefault="001A3442" w:rsidP="001A3442">
            <w:pPr>
              <w:spacing w:after="0" w:line="240" w:lineRule="auto"/>
              <w:rPr>
                <w:rFonts w:ascii="Calibri" w:eastAsia="Times New Roman" w:hAnsi="Calibri" w:cs="Times New Roman"/>
                <w:color w:val="FF0000"/>
                <w:lang w:eastAsia="sk-SK"/>
              </w:rPr>
            </w:pPr>
            <w:r w:rsidRPr="00883AAC">
              <w:rPr>
                <w:rFonts w:ascii="Calibri" w:eastAsia="Times New Roman" w:hAnsi="Calibri" w:cs="Calibri"/>
                <w:color w:val="FF0000"/>
                <w:lang w:eastAsia="sk-SK"/>
              </w:rPr>
              <w:t>Vypĺňa žiadateľ  – výber z číselníka</w:t>
            </w:r>
          </w:p>
        </w:tc>
      </w:tr>
      <w:tr w:rsidR="001A3442" w:rsidRPr="00017BF0" w14:paraId="44321C61" w14:textId="77777777" w:rsidTr="003B780E">
        <w:trPr>
          <w:trHeight w:val="315"/>
        </w:trPr>
        <w:tc>
          <w:tcPr>
            <w:tcW w:w="4365" w:type="dxa"/>
            <w:shd w:val="clear" w:color="auto" w:fill="DEEAF6" w:themeFill="accent1" w:themeFillTint="33"/>
            <w:vAlign w:val="center"/>
          </w:tcPr>
          <w:p w14:paraId="4DAADD3F" w14:textId="77777777" w:rsidR="001A3442" w:rsidRDefault="001A3442" w:rsidP="001A3442">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t>Množstvo</w:t>
            </w:r>
          </w:p>
        </w:tc>
        <w:tc>
          <w:tcPr>
            <w:tcW w:w="6803" w:type="dxa"/>
            <w:shd w:val="clear" w:color="auto" w:fill="auto"/>
          </w:tcPr>
          <w:p w14:paraId="2EF69154" w14:textId="77777777" w:rsidR="001A3442" w:rsidRPr="00017BF0" w:rsidRDefault="001A3442" w:rsidP="001A3442">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1A3442" w:rsidRPr="00017BF0" w14:paraId="1D37D3BE" w14:textId="77777777" w:rsidTr="003B780E">
        <w:trPr>
          <w:trHeight w:val="315"/>
        </w:trPr>
        <w:tc>
          <w:tcPr>
            <w:tcW w:w="4365" w:type="dxa"/>
            <w:shd w:val="clear" w:color="auto" w:fill="DEEAF6" w:themeFill="accent1" w:themeFillTint="33"/>
            <w:vAlign w:val="center"/>
          </w:tcPr>
          <w:p w14:paraId="51779F69" w14:textId="018FD209" w:rsidR="001A3442" w:rsidRPr="00D42700" w:rsidRDefault="001A3442" w:rsidP="004D0261">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t xml:space="preserve">Jednotková </w:t>
            </w:r>
            <w:r w:rsidR="004D0261">
              <w:rPr>
                <w:rFonts w:ascii="Calibri" w:eastAsia="Times New Roman" w:hAnsi="Calibri" w:cs="Times New Roman"/>
                <w:b/>
                <w:bCs/>
                <w:color w:val="000000"/>
                <w:lang w:eastAsia="sk-SK"/>
              </w:rPr>
              <w:t>cena</w:t>
            </w:r>
          </w:p>
        </w:tc>
        <w:tc>
          <w:tcPr>
            <w:tcW w:w="6803" w:type="dxa"/>
            <w:shd w:val="clear" w:color="auto" w:fill="auto"/>
          </w:tcPr>
          <w:p w14:paraId="752B67BE" w14:textId="77777777" w:rsidR="001A3442" w:rsidRPr="00017BF0" w:rsidRDefault="001A3442" w:rsidP="001A3442">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1A3442" w:rsidRPr="00017BF0" w14:paraId="7F117E04" w14:textId="77777777" w:rsidTr="003B780E">
        <w:trPr>
          <w:trHeight w:val="315"/>
        </w:trPr>
        <w:tc>
          <w:tcPr>
            <w:tcW w:w="4365" w:type="dxa"/>
            <w:shd w:val="clear" w:color="auto" w:fill="DEEAF6" w:themeFill="accent1" w:themeFillTint="33"/>
            <w:vAlign w:val="center"/>
          </w:tcPr>
          <w:p w14:paraId="01C2F346" w14:textId="77777777" w:rsidR="001A3442" w:rsidRPr="00D42700" w:rsidRDefault="001A3442" w:rsidP="001A3442">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Suma </w:t>
            </w:r>
          </w:p>
        </w:tc>
        <w:tc>
          <w:tcPr>
            <w:tcW w:w="6803" w:type="dxa"/>
            <w:shd w:val="clear" w:color="auto" w:fill="auto"/>
          </w:tcPr>
          <w:p w14:paraId="2EFB7057" w14:textId="77777777" w:rsidR="001A3442" w:rsidRPr="00017BF0" w:rsidRDefault="001A3442" w:rsidP="001A3442">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1A3442" w:rsidRPr="00017BF0" w14:paraId="7ADE6F23" w14:textId="77777777" w:rsidTr="003B780E">
        <w:trPr>
          <w:trHeight w:val="315"/>
        </w:trPr>
        <w:tc>
          <w:tcPr>
            <w:tcW w:w="4365" w:type="dxa"/>
            <w:shd w:val="clear" w:color="auto" w:fill="DEEAF6" w:themeFill="accent1" w:themeFillTint="33"/>
            <w:vAlign w:val="center"/>
            <w:hideMark/>
          </w:tcPr>
          <w:p w14:paraId="5D1C4A13" w14:textId="43C15649" w:rsidR="001A3442" w:rsidRPr="00017BF0" w:rsidRDefault="001A3442" w:rsidP="001A3442">
            <w:pPr>
              <w:spacing w:after="0" w:line="240" w:lineRule="auto"/>
              <w:rPr>
                <w:rFonts w:ascii="Calibri" w:eastAsia="Times New Roman" w:hAnsi="Calibri" w:cs="Times New Roman"/>
                <w:b/>
                <w:bCs/>
                <w:color w:val="000000"/>
                <w:lang w:eastAsia="sk-SK"/>
              </w:rPr>
            </w:pPr>
            <w:r w:rsidRPr="006265AC">
              <w:rPr>
                <w:rFonts w:ascii="Calibri" w:eastAsia="Times New Roman" w:hAnsi="Calibri" w:cs="Times New Roman"/>
                <w:b/>
                <w:bCs/>
                <w:color w:val="000000"/>
                <w:lang w:eastAsia="sk-SK"/>
              </w:rPr>
              <w:t>Poznámka / Komentár k výdavku</w:t>
            </w:r>
          </w:p>
        </w:tc>
        <w:tc>
          <w:tcPr>
            <w:tcW w:w="6803" w:type="dxa"/>
            <w:shd w:val="clear" w:color="auto" w:fill="auto"/>
            <w:vAlign w:val="center"/>
            <w:hideMark/>
          </w:tcPr>
          <w:p w14:paraId="2152A707" w14:textId="77777777" w:rsidR="001A3442" w:rsidRPr="00017BF0" w:rsidRDefault="001A3442" w:rsidP="001A3442">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FF0000"/>
                <w:lang w:eastAsia="sk-SK"/>
              </w:rPr>
              <w:t xml:space="preserve">Vypĺňa žiadateľ </w:t>
            </w:r>
          </w:p>
        </w:tc>
      </w:tr>
    </w:tbl>
    <w:p w14:paraId="425A8960" w14:textId="77777777" w:rsidR="00B35B7C" w:rsidRDefault="00B35B7C" w:rsidP="00B35B7C">
      <w:pPr>
        <w:pStyle w:val="Nadpis3"/>
        <w:rPr>
          <w:b/>
        </w:rPr>
      </w:pPr>
      <w:r w:rsidRPr="00FE05D8">
        <w:rPr>
          <w:b/>
        </w:rPr>
        <w:t>Ne</w:t>
      </w:r>
      <w:r>
        <w:rPr>
          <w:b/>
        </w:rPr>
        <w:t>p</w:t>
      </w:r>
      <w:r w:rsidRPr="00FE05D8">
        <w:rPr>
          <w:b/>
        </w:rPr>
        <w:t>riame výdavky</w:t>
      </w:r>
    </w:p>
    <w:tbl>
      <w:tblPr>
        <w:tblW w:w="11168" w:type="dxa"/>
        <w:tblInd w:w="-1056"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B35B7C" w:rsidRPr="00017BF0" w14:paraId="22ED5FF8" w14:textId="77777777" w:rsidTr="003B780E">
        <w:trPr>
          <w:trHeight w:val="315"/>
        </w:trPr>
        <w:tc>
          <w:tcPr>
            <w:tcW w:w="4365" w:type="dxa"/>
            <w:shd w:val="clear" w:color="auto" w:fill="DEEAF6" w:themeFill="accent1" w:themeFillTint="33"/>
            <w:vAlign w:val="center"/>
            <w:hideMark/>
          </w:tcPr>
          <w:p w14:paraId="265504DD" w14:textId="77777777" w:rsidR="00B35B7C" w:rsidRPr="00017BF0" w:rsidRDefault="00B35B7C" w:rsidP="003B780E">
            <w:pPr>
              <w:spacing w:after="0" w:line="240" w:lineRule="auto"/>
              <w:rPr>
                <w:rFonts w:ascii="Calibri" w:eastAsia="Times New Roman" w:hAnsi="Calibri" w:cs="Times New Roman"/>
                <w:b/>
                <w:bCs/>
                <w:color w:val="000000"/>
                <w:lang w:eastAsia="sk-SK"/>
              </w:rPr>
            </w:pPr>
            <w:r w:rsidRPr="00017BF0">
              <w:rPr>
                <w:rFonts w:ascii="Calibri" w:eastAsia="Times New Roman" w:hAnsi="Calibri" w:cs="Times New Roman"/>
                <w:b/>
                <w:bCs/>
                <w:color w:val="000000"/>
                <w:lang w:eastAsia="sk-SK"/>
              </w:rPr>
              <w:t xml:space="preserve">Celková výška oprávnených výdavkov </w:t>
            </w:r>
          </w:p>
        </w:tc>
        <w:tc>
          <w:tcPr>
            <w:tcW w:w="6803" w:type="dxa"/>
            <w:shd w:val="clear" w:color="auto" w:fill="auto"/>
            <w:vAlign w:val="center"/>
            <w:hideMark/>
          </w:tcPr>
          <w:p w14:paraId="26A855B9" w14:textId="77777777" w:rsidR="00B35B7C" w:rsidRPr="00017BF0" w:rsidRDefault="00B35B7C" w:rsidP="003B780E">
            <w:pPr>
              <w:spacing w:after="0" w:line="240" w:lineRule="auto"/>
              <w:rPr>
                <w:rFonts w:ascii="Calibri" w:eastAsia="Times New Roman" w:hAnsi="Calibri" w:cs="Times New Roman"/>
                <w:color w:val="00B050"/>
                <w:lang w:eastAsia="sk-SK"/>
              </w:rPr>
            </w:pPr>
            <w:r w:rsidRPr="00017BF0">
              <w:rPr>
                <w:rFonts w:ascii="Calibri" w:eastAsia="Times New Roman" w:hAnsi="Calibri" w:cs="Times New Roman"/>
                <w:color w:val="00B050"/>
                <w:lang w:eastAsia="sk-SK"/>
              </w:rPr>
              <w:t>Automaticky vyplnené</w:t>
            </w:r>
          </w:p>
        </w:tc>
      </w:tr>
      <w:tr w:rsidR="00B35B7C" w:rsidRPr="00017BF0" w14:paraId="4979E97E" w14:textId="77777777" w:rsidTr="003B780E">
        <w:trPr>
          <w:trHeight w:val="315"/>
        </w:trPr>
        <w:tc>
          <w:tcPr>
            <w:tcW w:w="4365" w:type="dxa"/>
            <w:shd w:val="clear" w:color="auto" w:fill="DEEAF6" w:themeFill="accent1" w:themeFillTint="33"/>
            <w:vAlign w:val="center"/>
            <w:hideMark/>
          </w:tcPr>
          <w:p w14:paraId="078764B2" w14:textId="77777777" w:rsidR="00B35B7C" w:rsidRPr="00017BF0" w:rsidRDefault="00B35B7C" w:rsidP="003B780E">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Špecifický cieľ</w:t>
            </w:r>
          </w:p>
        </w:tc>
        <w:tc>
          <w:tcPr>
            <w:tcW w:w="6803" w:type="dxa"/>
            <w:shd w:val="clear" w:color="auto" w:fill="auto"/>
            <w:vAlign w:val="center"/>
            <w:hideMark/>
          </w:tcPr>
          <w:p w14:paraId="702EAB98" w14:textId="6B1811F2" w:rsidR="00B35B7C" w:rsidRPr="00690DE5" w:rsidRDefault="004325A3" w:rsidP="003B780E">
            <w:pPr>
              <w:spacing w:after="0" w:line="240" w:lineRule="auto"/>
              <w:rPr>
                <w:rFonts w:ascii="Calibri" w:eastAsia="Times New Roman" w:hAnsi="Calibri" w:cs="Times New Roman"/>
                <w:color w:val="FF0000"/>
                <w:highlight w:val="yellow"/>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2F34F9" w:rsidRPr="00017BF0" w14:paraId="03CFF407" w14:textId="77777777" w:rsidTr="00E8133D">
        <w:trPr>
          <w:trHeight w:val="532"/>
        </w:trPr>
        <w:tc>
          <w:tcPr>
            <w:tcW w:w="4365" w:type="dxa"/>
            <w:shd w:val="clear" w:color="auto" w:fill="DEEAF6" w:themeFill="accent1" w:themeFillTint="33"/>
            <w:vAlign w:val="center"/>
            <w:hideMark/>
          </w:tcPr>
          <w:p w14:paraId="64FF699A" w14:textId="77777777" w:rsidR="002F34F9" w:rsidRPr="00017BF0" w:rsidRDefault="002F34F9" w:rsidP="002F34F9">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Podporná aktivita </w:t>
            </w:r>
          </w:p>
        </w:tc>
        <w:tc>
          <w:tcPr>
            <w:tcW w:w="6803" w:type="dxa"/>
            <w:shd w:val="clear" w:color="auto" w:fill="auto"/>
            <w:vAlign w:val="center"/>
            <w:hideMark/>
          </w:tcPr>
          <w:p w14:paraId="35832930" w14:textId="1575728B" w:rsidR="002F34F9" w:rsidRPr="00690DE5" w:rsidRDefault="002F34F9" w:rsidP="002F34F9">
            <w:pPr>
              <w:spacing w:after="0" w:line="240" w:lineRule="auto"/>
              <w:rPr>
                <w:rFonts w:ascii="Calibri" w:eastAsia="Times New Roman" w:hAnsi="Calibri" w:cs="Times New Roman"/>
                <w:color w:val="FF0000"/>
                <w:highlight w:val="yellow"/>
                <w:lang w:eastAsia="sk-SK"/>
              </w:rPr>
            </w:pPr>
            <w:r w:rsidRPr="00017BF0">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 položky k hlavnej aktivite</w:t>
            </w:r>
          </w:p>
        </w:tc>
      </w:tr>
      <w:tr w:rsidR="002F34F9" w:rsidRPr="00017BF0" w14:paraId="60610F20" w14:textId="77777777" w:rsidTr="003B780E">
        <w:trPr>
          <w:trHeight w:val="315"/>
        </w:trPr>
        <w:tc>
          <w:tcPr>
            <w:tcW w:w="4365" w:type="dxa"/>
            <w:shd w:val="clear" w:color="auto" w:fill="DEEAF6" w:themeFill="accent1" w:themeFillTint="33"/>
            <w:vAlign w:val="center"/>
            <w:hideMark/>
          </w:tcPr>
          <w:p w14:paraId="5BD15EFF" w14:textId="77777777" w:rsidR="002F34F9" w:rsidRPr="00017BF0" w:rsidRDefault="002F34F9" w:rsidP="002F34F9">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Skupina výdavku</w:t>
            </w:r>
          </w:p>
        </w:tc>
        <w:tc>
          <w:tcPr>
            <w:tcW w:w="6803" w:type="dxa"/>
            <w:shd w:val="clear" w:color="auto" w:fill="auto"/>
            <w:vAlign w:val="center"/>
            <w:hideMark/>
          </w:tcPr>
          <w:p w14:paraId="0A364E28" w14:textId="55B7FB43" w:rsidR="002F34F9" w:rsidRPr="00690DE5" w:rsidRDefault="002F34F9" w:rsidP="002F34F9">
            <w:pPr>
              <w:spacing w:after="0" w:line="240" w:lineRule="auto"/>
              <w:rPr>
                <w:rFonts w:ascii="Calibri" w:eastAsia="Times New Roman" w:hAnsi="Calibri" w:cs="Times New Roman"/>
                <w:color w:val="FF0000"/>
                <w:highlight w:val="yellow"/>
                <w:lang w:eastAsia="sk-SK"/>
              </w:rPr>
            </w:pPr>
            <w:r w:rsidRPr="00883AAC">
              <w:rPr>
                <w:rFonts w:ascii="Calibri" w:eastAsia="Times New Roman" w:hAnsi="Calibri" w:cs="Calibri"/>
                <w:color w:val="FF0000"/>
                <w:lang w:eastAsia="sk-SK"/>
              </w:rPr>
              <w:t>Vypĺňa žiadateľ  – výber z číselníka</w:t>
            </w:r>
          </w:p>
        </w:tc>
      </w:tr>
      <w:tr w:rsidR="002F34F9" w:rsidRPr="00017BF0" w14:paraId="714BB6E6" w14:textId="77777777" w:rsidTr="003B780E">
        <w:trPr>
          <w:trHeight w:val="315"/>
        </w:trPr>
        <w:tc>
          <w:tcPr>
            <w:tcW w:w="4365" w:type="dxa"/>
            <w:shd w:val="clear" w:color="auto" w:fill="DEEAF6" w:themeFill="accent1" w:themeFillTint="33"/>
            <w:vAlign w:val="center"/>
            <w:hideMark/>
          </w:tcPr>
          <w:p w14:paraId="068E1A1E" w14:textId="77777777" w:rsidR="002F34F9" w:rsidRPr="00D42700" w:rsidRDefault="002F34F9" w:rsidP="002F34F9">
            <w:pPr>
              <w:rPr>
                <w:rFonts w:ascii="Helvetica" w:hAnsi="Helvetica" w:cs="Helvetica"/>
                <w:b/>
                <w:bCs/>
                <w:color w:val="333333"/>
                <w:sz w:val="20"/>
                <w:szCs w:val="20"/>
              </w:rPr>
            </w:pPr>
            <w:r w:rsidRPr="00D42700">
              <w:rPr>
                <w:rFonts w:ascii="Calibri" w:eastAsia="Times New Roman" w:hAnsi="Calibri" w:cs="Times New Roman"/>
                <w:b/>
                <w:bCs/>
                <w:color w:val="000000"/>
                <w:lang w:eastAsia="sk-SK"/>
              </w:rPr>
              <w:t>Výška oprávneného výdavku</w:t>
            </w:r>
          </w:p>
        </w:tc>
        <w:tc>
          <w:tcPr>
            <w:tcW w:w="6803" w:type="dxa"/>
            <w:shd w:val="clear" w:color="auto" w:fill="auto"/>
            <w:vAlign w:val="center"/>
          </w:tcPr>
          <w:p w14:paraId="148C9C0F" w14:textId="77777777" w:rsidR="002F34F9" w:rsidRPr="00017BF0" w:rsidRDefault="002F34F9" w:rsidP="002F34F9">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00B050"/>
                <w:lang w:eastAsia="sk-SK"/>
              </w:rPr>
              <w:t>Automaticky vyplnené</w:t>
            </w:r>
          </w:p>
        </w:tc>
      </w:tr>
      <w:tr w:rsidR="002F34F9" w:rsidRPr="00017BF0" w14:paraId="59917EDB" w14:textId="77777777" w:rsidTr="003B780E">
        <w:trPr>
          <w:trHeight w:val="315"/>
        </w:trPr>
        <w:tc>
          <w:tcPr>
            <w:tcW w:w="4365" w:type="dxa"/>
            <w:shd w:val="clear" w:color="auto" w:fill="DEEAF6" w:themeFill="accent1" w:themeFillTint="33"/>
            <w:vAlign w:val="center"/>
            <w:hideMark/>
          </w:tcPr>
          <w:p w14:paraId="00B49264" w14:textId="77777777" w:rsidR="002F34F9" w:rsidRPr="00017BF0" w:rsidRDefault="002F34F9" w:rsidP="002F34F9">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Názov podpoložky </w:t>
            </w:r>
          </w:p>
        </w:tc>
        <w:tc>
          <w:tcPr>
            <w:tcW w:w="6803" w:type="dxa"/>
            <w:shd w:val="clear" w:color="auto" w:fill="auto"/>
            <w:vAlign w:val="center"/>
            <w:hideMark/>
          </w:tcPr>
          <w:p w14:paraId="2A60AB1F" w14:textId="2346A4B9" w:rsidR="00883AAC" w:rsidRPr="000416C2" w:rsidRDefault="002F34F9" w:rsidP="00883AAC">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FF0000"/>
                <w:lang w:eastAsia="sk-SK"/>
              </w:rPr>
              <w:t>Vypĺňa žiadateľ</w:t>
            </w:r>
          </w:p>
        </w:tc>
      </w:tr>
      <w:tr w:rsidR="002F34F9" w:rsidRPr="00017BF0" w14:paraId="20E2EBB5" w14:textId="77777777" w:rsidTr="003B780E">
        <w:trPr>
          <w:trHeight w:val="315"/>
        </w:trPr>
        <w:tc>
          <w:tcPr>
            <w:tcW w:w="4365" w:type="dxa"/>
            <w:shd w:val="clear" w:color="auto" w:fill="DEEAF6" w:themeFill="accent1" w:themeFillTint="33"/>
            <w:vAlign w:val="center"/>
          </w:tcPr>
          <w:p w14:paraId="3DBC7E8C" w14:textId="77777777" w:rsidR="002F34F9" w:rsidRDefault="002F34F9" w:rsidP="002F34F9">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t>Merná jednotka</w:t>
            </w:r>
          </w:p>
        </w:tc>
        <w:tc>
          <w:tcPr>
            <w:tcW w:w="6803" w:type="dxa"/>
            <w:shd w:val="clear" w:color="auto" w:fill="auto"/>
          </w:tcPr>
          <w:p w14:paraId="034FA112" w14:textId="0E2F1F19" w:rsidR="002F34F9" w:rsidRPr="00017BF0" w:rsidRDefault="002F34F9" w:rsidP="002F34F9">
            <w:pPr>
              <w:spacing w:after="0" w:line="240" w:lineRule="auto"/>
              <w:rPr>
                <w:rFonts w:ascii="Calibri" w:eastAsia="Times New Roman" w:hAnsi="Calibri" w:cs="Times New Roman"/>
                <w:color w:val="FF0000"/>
                <w:lang w:eastAsia="sk-SK"/>
              </w:rPr>
            </w:pPr>
            <w:r w:rsidRPr="00883AAC">
              <w:rPr>
                <w:rFonts w:ascii="Calibri" w:eastAsia="Times New Roman" w:hAnsi="Calibri" w:cs="Calibri"/>
                <w:color w:val="FF0000"/>
                <w:lang w:eastAsia="sk-SK"/>
              </w:rPr>
              <w:t>Vypĺňa žiadateľ  – výber z číselníka</w:t>
            </w:r>
          </w:p>
        </w:tc>
      </w:tr>
      <w:tr w:rsidR="002F34F9" w:rsidRPr="00017BF0" w14:paraId="0A499A80" w14:textId="77777777" w:rsidTr="003B780E">
        <w:trPr>
          <w:trHeight w:val="315"/>
        </w:trPr>
        <w:tc>
          <w:tcPr>
            <w:tcW w:w="4365" w:type="dxa"/>
            <w:shd w:val="clear" w:color="auto" w:fill="DEEAF6" w:themeFill="accent1" w:themeFillTint="33"/>
            <w:vAlign w:val="center"/>
          </w:tcPr>
          <w:p w14:paraId="3C795320" w14:textId="77777777" w:rsidR="002F34F9" w:rsidRDefault="002F34F9" w:rsidP="002F34F9">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t>Množstvo</w:t>
            </w:r>
          </w:p>
        </w:tc>
        <w:tc>
          <w:tcPr>
            <w:tcW w:w="6803" w:type="dxa"/>
            <w:shd w:val="clear" w:color="auto" w:fill="auto"/>
          </w:tcPr>
          <w:p w14:paraId="1576D156" w14:textId="77777777" w:rsidR="002F34F9" w:rsidRPr="00017BF0" w:rsidRDefault="002F34F9" w:rsidP="002F34F9">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2F34F9" w:rsidRPr="00017BF0" w14:paraId="13CBCBD7" w14:textId="77777777" w:rsidTr="003B780E">
        <w:trPr>
          <w:trHeight w:val="315"/>
        </w:trPr>
        <w:tc>
          <w:tcPr>
            <w:tcW w:w="4365" w:type="dxa"/>
            <w:shd w:val="clear" w:color="auto" w:fill="DEEAF6" w:themeFill="accent1" w:themeFillTint="33"/>
            <w:vAlign w:val="center"/>
          </w:tcPr>
          <w:p w14:paraId="44B8D433" w14:textId="5542CC96" w:rsidR="002F34F9" w:rsidRPr="00D42700" w:rsidRDefault="002F34F9" w:rsidP="004D0261">
            <w:pPr>
              <w:spacing w:after="0" w:line="240" w:lineRule="auto"/>
              <w:rPr>
                <w:rFonts w:ascii="Calibri" w:eastAsia="Times New Roman" w:hAnsi="Calibri" w:cs="Times New Roman"/>
                <w:b/>
                <w:bCs/>
                <w:color w:val="000000"/>
                <w:lang w:eastAsia="sk-SK"/>
              </w:rPr>
            </w:pPr>
            <w:r w:rsidRPr="00D42700">
              <w:rPr>
                <w:rFonts w:ascii="Calibri" w:eastAsia="Times New Roman" w:hAnsi="Calibri" w:cs="Times New Roman"/>
                <w:b/>
                <w:bCs/>
                <w:color w:val="000000"/>
                <w:lang w:eastAsia="sk-SK"/>
              </w:rPr>
              <w:t xml:space="preserve">Jednotková </w:t>
            </w:r>
            <w:r w:rsidR="004D0261">
              <w:rPr>
                <w:rFonts w:ascii="Calibri" w:eastAsia="Times New Roman" w:hAnsi="Calibri" w:cs="Times New Roman"/>
                <w:b/>
                <w:bCs/>
                <w:color w:val="000000"/>
                <w:lang w:eastAsia="sk-SK"/>
              </w:rPr>
              <w:t>cena</w:t>
            </w:r>
          </w:p>
        </w:tc>
        <w:tc>
          <w:tcPr>
            <w:tcW w:w="6803" w:type="dxa"/>
            <w:shd w:val="clear" w:color="auto" w:fill="auto"/>
          </w:tcPr>
          <w:p w14:paraId="01B18F1C" w14:textId="77777777" w:rsidR="002F34F9" w:rsidRPr="00017BF0" w:rsidRDefault="002F34F9" w:rsidP="002F34F9">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2F34F9" w:rsidRPr="00017BF0" w14:paraId="22B50C78" w14:textId="77777777" w:rsidTr="003B780E">
        <w:trPr>
          <w:trHeight w:val="315"/>
        </w:trPr>
        <w:tc>
          <w:tcPr>
            <w:tcW w:w="4365" w:type="dxa"/>
            <w:shd w:val="clear" w:color="auto" w:fill="DEEAF6" w:themeFill="accent1" w:themeFillTint="33"/>
            <w:vAlign w:val="center"/>
          </w:tcPr>
          <w:p w14:paraId="0C57A019" w14:textId="77777777" w:rsidR="002F34F9" w:rsidRPr="00D42700" w:rsidRDefault="002F34F9" w:rsidP="002F34F9">
            <w:pPr>
              <w:spacing w:after="0" w:line="240" w:lineRule="auto"/>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t xml:space="preserve">Suma </w:t>
            </w:r>
          </w:p>
        </w:tc>
        <w:tc>
          <w:tcPr>
            <w:tcW w:w="6803" w:type="dxa"/>
            <w:shd w:val="clear" w:color="auto" w:fill="auto"/>
          </w:tcPr>
          <w:p w14:paraId="18A590E9" w14:textId="77777777" w:rsidR="002F34F9" w:rsidRPr="00017BF0" w:rsidRDefault="002F34F9" w:rsidP="002F34F9">
            <w:pPr>
              <w:spacing w:after="0" w:line="240" w:lineRule="auto"/>
              <w:rPr>
                <w:rFonts w:ascii="Calibri" w:eastAsia="Times New Roman" w:hAnsi="Calibri" w:cs="Times New Roman"/>
                <w:color w:val="FF0000"/>
                <w:lang w:eastAsia="sk-SK"/>
              </w:rPr>
            </w:pPr>
            <w:r w:rsidRPr="009E093F">
              <w:rPr>
                <w:rFonts w:ascii="Calibri" w:eastAsia="Times New Roman" w:hAnsi="Calibri" w:cs="Times New Roman"/>
                <w:color w:val="FF0000"/>
                <w:lang w:eastAsia="sk-SK"/>
              </w:rPr>
              <w:t xml:space="preserve">Vypĺňa žiadateľ </w:t>
            </w:r>
          </w:p>
        </w:tc>
      </w:tr>
      <w:tr w:rsidR="002F34F9" w:rsidRPr="00017BF0" w14:paraId="4D05FC53" w14:textId="77777777" w:rsidTr="003B780E">
        <w:trPr>
          <w:trHeight w:val="315"/>
        </w:trPr>
        <w:tc>
          <w:tcPr>
            <w:tcW w:w="4365" w:type="dxa"/>
            <w:shd w:val="clear" w:color="auto" w:fill="DEEAF6" w:themeFill="accent1" w:themeFillTint="33"/>
            <w:vAlign w:val="center"/>
            <w:hideMark/>
          </w:tcPr>
          <w:p w14:paraId="16AC188F" w14:textId="6D01569B" w:rsidR="002F34F9" w:rsidRPr="00017BF0" w:rsidRDefault="002F34F9" w:rsidP="002F34F9">
            <w:pPr>
              <w:spacing w:after="0" w:line="240" w:lineRule="auto"/>
              <w:rPr>
                <w:rFonts w:ascii="Calibri" w:eastAsia="Times New Roman" w:hAnsi="Calibri" w:cs="Times New Roman"/>
                <w:b/>
                <w:bCs/>
                <w:color w:val="000000"/>
                <w:lang w:eastAsia="sk-SK"/>
              </w:rPr>
            </w:pPr>
            <w:r w:rsidRPr="006265AC">
              <w:rPr>
                <w:rFonts w:ascii="Calibri" w:eastAsia="Times New Roman" w:hAnsi="Calibri" w:cs="Times New Roman"/>
                <w:b/>
                <w:bCs/>
                <w:color w:val="000000"/>
                <w:lang w:eastAsia="sk-SK"/>
              </w:rPr>
              <w:t>Poznámka / Komentár k výdavku</w:t>
            </w:r>
          </w:p>
        </w:tc>
        <w:tc>
          <w:tcPr>
            <w:tcW w:w="6803" w:type="dxa"/>
            <w:shd w:val="clear" w:color="auto" w:fill="auto"/>
            <w:vAlign w:val="center"/>
            <w:hideMark/>
          </w:tcPr>
          <w:p w14:paraId="6336EBEE" w14:textId="77777777" w:rsidR="002F34F9" w:rsidRPr="00017BF0" w:rsidRDefault="002F34F9" w:rsidP="002F34F9">
            <w:pPr>
              <w:spacing w:after="0" w:line="240" w:lineRule="auto"/>
              <w:rPr>
                <w:rFonts w:ascii="Calibri" w:eastAsia="Times New Roman" w:hAnsi="Calibri" w:cs="Times New Roman"/>
                <w:color w:val="FF0000"/>
                <w:lang w:eastAsia="sk-SK"/>
              </w:rPr>
            </w:pPr>
            <w:r w:rsidRPr="00017BF0">
              <w:rPr>
                <w:rFonts w:ascii="Calibri" w:eastAsia="Times New Roman" w:hAnsi="Calibri" w:cs="Times New Roman"/>
                <w:color w:val="FF0000"/>
                <w:lang w:eastAsia="sk-SK"/>
              </w:rPr>
              <w:t xml:space="preserve">Vypĺňa žiadateľ </w:t>
            </w:r>
          </w:p>
        </w:tc>
      </w:tr>
    </w:tbl>
    <w:p w14:paraId="10EEA076" w14:textId="2D8E7F46" w:rsidR="001E3ACD" w:rsidRDefault="001E3ACD" w:rsidP="00B35B7C"/>
    <w:p w14:paraId="1F54E674" w14:textId="5A337EF6" w:rsidR="001E3ACD" w:rsidRDefault="001E3ACD" w:rsidP="001E3ACD">
      <w:pPr>
        <w:pStyle w:val="Nadpis3"/>
        <w:rPr>
          <w:b/>
        </w:rPr>
      </w:pPr>
      <w:r w:rsidRPr="00B435D7">
        <w:rPr>
          <w:b/>
        </w:rPr>
        <w:t>Požadovaná výška NFP</w:t>
      </w:r>
      <w:r>
        <w:rPr>
          <w:b/>
        </w:rPr>
        <w:t xml:space="preserve"> </w:t>
      </w:r>
    </w:p>
    <w:tbl>
      <w:tblPr>
        <w:tblpPr w:leftFromText="141" w:rightFromText="141" w:vertAnchor="text" w:horzAnchor="margin" w:tblpXSpec="center" w:tblpY="271"/>
        <w:tblW w:w="1116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1E3ACD" w:rsidRPr="00017BF0" w14:paraId="124E6C11" w14:textId="77777777" w:rsidTr="49CC7149">
        <w:trPr>
          <w:trHeight w:val="315"/>
        </w:trPr>
        <w:tc>
          <w:tcPr>
            <w:tcW w:w="4365" w:type="dxa"/>
            <w:shd w:val="clear" w:color="auto" w:fill="DEEAF6" w:themeFill="accent1" w:themeFillTint="33"/>
            <w:vAlign w:val="center"/>
          </w:tcPr>
          <w:p w14:paraId="3FAC7A27" w14:textId="77777777" w:rsidR="001E3ACD" w:rsidRPr="00017BF0" w:rsidRDefault="001E3ACD" w:rsidP="003B780E">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t xml:space="preserve">Celková výška oprávnených výdavkov </w:t>
            </w:r>
          </w:p>
        </w:tc>
        <w:tc>
          <w:tcPr>
            <w:tcW w:w="6803" w:type="dxa"/>
            <w:shd w:val="clear" w:color="auto" w:fill="auto"/>
            <w:vAlign w:val="center"/>
          </w:tcPr>
          <w:p w14:paraId="56D707AD" w14:textId="77777777" w:rsidR="001E3ACD" w:rsidRPr="00017BF0" w:rsidRDefault="001E3ACD" w:rsidP="003B780E">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Automaticky vyplnené</w:t>
            </w:r>
          </w:p>
        </w:tc>
      </w:tr>
      <w:tr w:rsidR="001E3ACD" w:rsidRPr="00017BF0" w14:paraId="7E849B68" w14:textId="77777777" w:rsidTr="49CC7149">
        <w:trPr>
          <w:trHeight w:val="615"/>
        </w:trPr>
        <w:tc>
          <w:tcPr>
            <w:tcW w:w="4365" w:type="dxa"/>
            <w:shd w:val="clear" w:color="auto" w:fill="DEEAF6" w:themeFill="accent1" w:themeFillTint="33"/>
            <w:vAlign w:val="center"/>
            <w:hideMark/>
          </w:tcPr>
          <w:p w14:paraId="65947116" w14:textId="77777777" w:rsidR="001E3ACD" w:rsidRPr="00017BF0" w:rsidRDefault="001E3ACD" w:rsidP="003B780E">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t>Percento spolufinancovania zo zdrojov EÚ a ŠR</w:t>
            </w:r>
          </w:p>
        </w:tc>
        <w:tc>
          <w:tcPr>
            <w:tcW w:w="6803" w:type="dxa"/>
            <w:shd w:val="clear" w:color="auto" w:fill="auto"/>
            <w:vAlign w:val="center"/>
            <w:hideMark/>
          </w:tcPr>
          <w:p w14:paraId="62AD0B31" w14:textId="77777777" w:rsidR="001E3ACD" w:rsidRDefault="001E3ACD" w:rsidP="003B780E">
            <w:pPr>
              <w:spacing w:after="0" w:line="240" w:lineRule="auto"/>
              <w:rPr>
                <w:rFonts w:ascii="Calibri" w:eastAsia="Times New Roman" w:hAnsi="Calibri" w:cs="Calibri"/>
                <w:color w:val="FF0000"/>
                <w:lang w:eastAsia="sk-SK"/>
              </w:rPr>
            </w:pPr>
            <w:r w:rsidRPr="006B3FDC">
              <w:rPr>
                <w:rFonts w:ascii="Calibri" w:eastAsia="Times New Roman" w:hAnsi="Calibri" w:cs="Calibri"/>
                <w:color w:val="FF0000"/>
                <w:lang w:eastAsia="sk-SK"/>
              </w:rPr>
              <w:t xml:space="preserve">Vypĺňa žiadateľ </w:t>
            </w:r>
          </w:p>
          <w:p w14:paraId="50EE4E84" w14:textId="77777777" w:rsidR="00883AAC" w:rsidRDefault="00883AAC" w:rsidP="00883AAC">
            <w:pPr>
              <w:spacing w:after="0" w:line="240" w:lineRule="auto"/>
              <w:rPr>
                <w:rFonts w:ascii="Calibri" w:eastAsia="Times New Roman" w:hAnsi="Calibri" w:cs="Calibri"/>
                <w:i/>
                <w:iCs/>
                <w:color w:val="0070C0"/>
                <w:sz w:val="18"/>
                <w:szCs w:val="18"/>
                <w:lang w:eastAsia="sk-SK"/>
              </w:rPr>
            </w:pPr>
            <w:r w:rsidRPr="00543B55">
              <w:rPr>
                <w:rFonts w:ascii="Calibri" w:eastAsia="Times New Roman" w:hAnsi="Calibri" w:cs="Calibri"/>
                <w:i/>
                <w:iCs/>
                <w:color w:val="0070C0"/>
                <w:sz w:val="18"/>
                <w:szCs w:val="18"/>
                <w:lang w:eastAsia="sk-SK"/>
              </w:rPr>
              <w:t>Žiadateľ uvedie zodpovedajúce % spolufinancovania v súlade s pravidlami financovania uvedenými vo výzve, t. j.</w:t>
            </w:r>
            <w:r>
              <w:rPr>
                <w:rFonts w:ascii="Calibri" w:eastAsia="Times New Roman" w:hAnsi="Calibri" w:cs="Calibri"/>
                <w:i/>
                <w:iCs/>
                <w:color w:val="0070C0"/>
                <w:sz w:val="18"/>
                <w:szCs w:val="18"/>
                <w:lang w:eastAsia="sk-SK"/>
              </w:rPr>
              <w:t>:</w:t>
            </w:r>
          </w:p>
          <w:p w14:paraId="4BAC8332" w14:textId="462D8E7E" w:rsidR="00701623" w:rsidRDefault="00701623" w:rsidP="00883AAC">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Štátne ZPP</w:t>
            </w:r>
          </w:p>
          <w:p w14:paraId="575E58D9" w14:textId="02E7A01B" w:rsidR="00701623" w:rsidRDefault="00701623" w:rsidP="00883AAC">
            <w:pPr>
              <w:spacing w:after="0" w:line="240" w:lineRule="auto"/>
              <w:rPr>
                <w:rFonts w:ascii="Calibri" w:eastAsia="Times New Roman" w:hAnsi="Calibri" w:cs="Calibri"/>
                <w:i/>
                <w:iCs/>
                <w:color w:val="0070C0"/>
                <w:sz w:val="18"/>
                <w:szCs w:val="18"/>
                <w:lang w:eastAsia="sk-SK"/>
              </w:rPr>
            </w:pPr>
            <w:r w:rsidRPr="00701623">
              <w:rPr>
                <w:rFonts w:ascii="Calibri" w:eastAsia="Times New Roman" w:hAnsi="Calibri" w:cs="Calibri"/>
                <w:b/>
                <w:bCs/>
                <w:i/>
                <w:iCs/>
                <w:color w:val="0070C0"/>
                <w:sz w:val="18"/>
                <w:szCs w:val="18"/>
                <w:lang w:eastAsia="sk-SK"/>
              </w:rPr>
              <w:t>100%</w:t>
            </w:r>
            <w:r>
              <w:rPr>
                <w:rFonts w:ascii="Calibri" w:eastAsia="Times New Roman" w:hAnsi="Calibri" w:cs="Calibri"/>
                <w:i/>
                <w:iCs/>
                <w:color w:val="0070C0"/>
                <w:sz w:val="18"/>
                <w:szCs w:val="18"/>
                <w:lang w:eastAsia="sk-SK"/>
              </w:rPr>
              <w:t xml:space="preserve"> pre žiadateľov z MRR aj VRR</w:t>
            </w:r>
          </w:p>
          <w:p w14:paraId="1510CA5F" w14:textId="0453F602" w:rsidR="00701623" w:rsidRDefault="00701623" w:rsidP="00883AAC">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Súkromné a cirkevné ZPP</w:t>
            </w:r>
          </w:p>
          <w:p w14:paraId="6146F432" w14:textId="52C8AA1C" w:rsidR="00883AAC" w:rsidRDefault="70291589" w:rsidP="49CC7149">
            <w:pPr>
              <w:spacing w:after="0" w:line="240" w:lineRule="auto"/>
              <w:rPr>
                <w:rFonts w:ascii="Calibri" w:eastAsia="Times New Roman" w:hAnsi="Calibri" w:cs="Calibri"/>
                <w:i/>
                <w:iCs/>
                <w:color w:val="0070C0"/>
                <w:sz w:val="18"/>
                <w:szCs w:val="18"/>
                <w:lang w:eastAsia="sk-SK"/>
              </w:rPr>
            </w:pPr>
            <w:r w:rsidRPr="49CC7149">
              <w:rPr>
                <w:rFonts w:ascii="Calibri" w:eastAsia="Times New Roman" w:hAnsi="Calibri" w:cs="Calibri"/>
                <w:b/>
                <w:bCs/>
                <w:i/>
                <w:iCs/>
                <w:color w:val="0070C0"/>
                <w:sz w:val="18"/>
                <w:szCs w:val="18"/>
                <w:lang w:eastAsia="sk-SK"/>
              </w:rPr>
              <w:t>85 %</w:t>
            </w:r>
            <w:r w:rsidRPr="49CC7149">
              <w:rPr>
                <w:rFonts w:ascii="Calibri" w:eastAsia="Times New Roman" w:hAnsi="Calibri" w:cs="Calibri"/>
                <w:i/>
                <w:iCs/>
                <w:color w:val="0070C0"/>
                <w:sz w:val="18"/>
                <w:szCs w:val="18"/>
                <w:lang w:eastAsia="sk-SK"/>
              </w:rPr>
              <w:t xml:space="preserve"> v prípade, ak žiadateľ </w:t>
            </w:r>
            <w:r w:rsidR="000416C2" w:rsidRPr="49CC7149">
              <w:rPr>
                <w:rFonts w:ascii="Calibri" w:eastAsia="Times New Roman" w:hAnsi="Calibri" w:cs="Calibri"/>
                <w:i/>
                <w:iCs/>
                <w:color w:val="0070C0"/>
                <w:sz w:val="18"/>
                <w:szCs w:val="18"/>
                <w:lang w:eastAsia="sk-SK"/>
              </w:rPr>
              <w:t>je</w:t>
            </w:r>
            <w:r w:rsidRPr="49CC7149">
              <w:rPr>
                <w:rFonts w:ascii="Calibri" w:eastAsia="Times New Roman" w:hAnsi="Calibri" w:cs="Calibri"/>
                <w:i/>
                <w:iCs/>
                <w:color w:val="0070C0"/>
                <w:sz w:val="18"/>
                <w:szCs w:val="18"/>
                <w:lang w:eastAsia="sk-SK"/>
              </w:rPr>
              <w:t xml:space="preserve"> z VRR</w:t>
            </w:r>
            <w:r w:rsidR="0C5C8862" w:rsidRPr="49CC7149">
              <w:rPr>
                <w:rFonts w:ascii="Calibri" w:eastAsia="Times New Roman" w:hAnsi="Calibri" w:cs="Calibri"/>
                <w:i/>
                <w:iCs/>
                <w:color w:val="0070C0"/>
                <w:sz w:val="18"/>
                <w:szCs w:val="18"/>
                <w:lang w:eastAsia="sk-SK"/>
              </w:rPr>
              <w:t xml:space="preserve"> (okres Bratislava</w:t>
            </w:r>
            <w:r w:rsidR="71EBDA41" w:rsidRPr="49CC7149">
              <w:rPr>
                <w:rFonts w:ascii="Calibri" w:eastAsia="Times New Roman" w:hAnsi="Calibri" w:cs="Calibri"/>
                <w:i/>
                <w:iCs/>
                <w:color w:val="0070C0"/>
                <w:sz w:val="18"/>
                <w:szCs w:val="18"/>
                <w:lang w:eastAsia="sk-SK"/>
              </w:rPr>
              <w:t xml:space="preserve"> - Bratislava I-V</w:t>
            </w:r>
            <w:r w:rsidR="0C5C8862" w:rsidRPr="49CC7149">
              <w:rPr>
                <w:rFonts w:ascii="Calibri" w:eastAsia="Times New Roman" w:hAnsi="Calibri" w:cs="Calibri"/>
                <w:i/>
                <w:iCs/>
                <w:color w:val="0070C0"/>
                <w:sz w:val="18"/>
                <w:szCs w:val="18"/>
                <w:lang w:eastAsia="sk-SK"/>
              </w:rPr>
              <w:t>)</w:t>
            </w:r>
            <w:r w:rsidRPr="49CC7149">
              <w:rPr>
                <w:rFonts w:ascii="Calibri" w:eastAsia="Times New Roman" w:hAnsi="Calibri" w:cs="Calibri"/>
                <w:i/>
                <w:iCs/>
                <w:color w:val="0070C0"/>
                <w:sz w:val="18"/>
                <w:szCs w:val="18"/>
                <w:lang w:eastAsia="sk-SK"/>
              </w:rPr>
              <w:t>,</w:t>
            </w:r>
          </w:p>
          <w:p w14:paraId="0725B437" w14:textId="3318CE88" w:rsidR="156F9465" w:rsidRDefault="156F9465" w:rsidP="49CC7149">
            <w:pPr>
              <w:spacing w:after="0" w:line="240" w:lineRule="auto"/>
              <w:rPr>
                <w:rFonts w:ascii="Calibri" w:eastAsia="Times New Roman" w:hAnsi="Calibri" w:cs="Calibri"/>
                <w:i/>
                <w:iCs/>
                <w:color w:val="0070C0"/>
                <w:sz w:val="18"/>
                <w:szCs w:val="18"/>
                <w:lang w:eastAsia="sk-SK"/>
              </w:rPr>
            </w:pPr>
            <w:r w:rsidRPr="49CC7149">
              <w:rPr>
                <w:rFonts w:ascii="Calibri" w:eastAsia="Times New Roman" w:hAnsi="Calibri" w:cs="Calibri"/>
                <w:b/>
                <w:bCs/>
                <w:i/>
                <w:iCs/>
                <w:color w:val="0070C0"/>
                <w:sz w:val="18"/>
                <w:szCs w:val="18"/>
                <w:lang w:eastAsia="sk-SK"/>
              </w:rPr>
              <w:t>92 %</w:t>
            </w:r>
            <w:r w:rsidRPr="49CC7149">
              <w:rPr>
                <w:rFonts w:ascii="Calibri" w:eastAsia="Times New Roman" w:hAnsi="Calibri" w:cs="Calibri"/>
                <w:i/>
                <w:iCs/>
                <w:color w:val="0070C0"/>
                <w:sz w:val="18"/>
                <w:szCs w:val="18"/>
                <w:lang w:eastAsia="sk-SK"/>
              </w:rPr>
              <w:t xml:space="preserve"> v prípade, ak žiadateľ je z VRR (okres Malacky, Pezinok, Senec),</w:t>
            </w:r>
          </w:p>
          <w:p w14:paraId="0AC33994" w14:textId="7DB40C9F" w:rsidR="00883AAC" w:rsidRPr="00883AAC" w:rsidRDefault="00883AAC" w:rsidP="00883AAC">
            <w:pPr>
              <w:spacing w:after="0" w:line="240" w:lineRule="auto"/>
              <w:rPr>
                <w:rFonts w:ascii="Calibri" w:eastAsia="Times New Roman" w:hAnsi="Calibri" w:cs="Calibri"/>
                <w:i/>
                <w:iCs/>
                <w:color w:val="0070C0"/>
                <w:sz w:val="18"/>
                <w:szCs w:val="18"/>
                <w:lang w:eastAsia="sk-SK"/>
              </w:rPr>
            </w:pPr>
            <w:r w:rsidRPr="00543B55">
              <w:rPr>
                <w:rFonts w:ascii="Calibri" w:eastAsia="Times New Roman" w:hAnsi="Calibri" w:cs="Calibri"/>
                <w:b/>
                <w:bCs/>
                <w:i/>
                <w:iCs/>
                <w:color w:val="0070C0"/>
                <w:sz w:val="18"/>
                <w:szCs w:val="18"/>
                <w:lang w:eastAsia="sk-SK"/>
              </w:rPr>
              <w:t>92 %</w:t>
            </w:r>
            <w:r w:rsidRPr="00543B55">
              <w:rPr>
                <w:rFonts w:ascii="Calibri" w:eastAsia="Times New Roman" w:hAnsi="Calibri" w:cs="Calibri"/>
                <w:i/>
                <w:iCs/>
                <w:color w:val="0070C0"/>
                <w:sz w:val="18"/>
                <w:szCs w:val="18"/>
                <w:lang w:eastAsia="sk-SK"/>
              </w:rPr>
              <w:t xml:space="preserve"> v</w:t>
            </w:r>
            <w:r>
              <w:rPr>
                <w:rFonts w:ascii="Calibri" w:eastAsia="Times New Roman" w:hAnsi="Calibri" w:cs="Calibri"/>
                <w:i/>
                <w:iCs/>
                <w:color w:val="0070C0"/>
                <w:sz w:val="18"/>
                <w:szCs w:val="18"/>
                <w:lang w:eastAsia="sk-SK"/>
              </w:rPr>
              <w:t> </w:t>
            </w:r>
            <w:r w:rsidRPr="00543B55">
              <w:rPr>
                <w:rFonts w:ascii="Calibri" w:eastAsia="Times New Roman" w:hAnsi="Calibri" w:cs="Calibri"/>
                <w:i/>
                <w:iCs/>
                <w:color w:val="0070C0"/>
                <w:sz w:val="18"/>
                <w:szCs w:val="18"/>
                <w:lang w:eastAsia="sk-SK"/>
              </w:rPr>
              <w:t>prípade</w:t>
            </w:r>
            <w:r>
              <w:rPr>
                <w:rFonts w:ascii="Calibri" w:eastAsia="Times New Roman" w:hAnsi="Calibri" w:cs="Calibri"/>
                <w:i/>
                <w:iCs/>
                <w:color w:val="0070C0"/>
                <w:sz w:val="18"/>
                <w:szCs w:val="18"/>
                <w:lang w:eastAsia="sk-SK"/>
              </w:rPr>
              <w:t xml:space="preserve">, ak žiadateľ </w:t>
            </w:r>
            <w:r w:rsidR="000416C2">
              <w:rPr>
                <w:rFonts w:ascii="Calibri" w:eastAsia="Times New Roman" w:hAnsi="Calibri" w:cs="Calibri"/>
                <w:i/>
                <w:iCs/>
                <w:color w:val="0070C0"/>
                <w:sz w:val="18"/>
                <w:szCs w:val="18"/>
                <w:lang w:eastAsia="sk-SK"/>
              </w:rPr>
              <w:t>je</w:t>
            </w:r>
            <w:r>
              <w:rPr>
                <w:rFonts w:ascii="Calibri" w:eastAsia="Times New Roman" w:hAnsi="Calibri" w:cs="Calibri"/>
                <w:i/>
                <w:iCs/>
                <w:color w:val="0070C0"/>
                <w:sz w:val="18"/>
                <w:szCs w:val="18"/>
                <w:lang w:eastAsia="sk-SK"/>
              </w:rPr>
              <w:t xml:space="preserve"> </w:t>
            </w:r>
            <w:r w:rsidRPr="00543B55">
              <w:rPr>
                <w:rFonts w:ascii="Calibri" w:eastAsia="Times New Roman" w:hAnsi="Calibri" w:cs="Calibri"/>
                <w:i/>
                <w:iCs/>
                <w:color w:val="0070C0"/>
                <w:sz w:val="18"/>
                <w:szCs w:val="18"/>
                <w:lang w:eastAsia="sk-SK"/>
              </w:rPr>
              <w:t>z</w:t>
            </w:r>
            <w:r>
              <w:rPr>
                <w:rFonts w:ascii="Calibri" w:eastAsia="Times New Roman" w:hAnsi="Calibri" w:cs="Calibri"/>
                <w:i/>
                <w:iCs/>
                <w:color w:val="0070C0"/>
                <w:sz w:val="18"/>
                <w:szCs w:val="18"/>
                <w:lang w:eastAsia="sk-SK"/>
              </w:rPr>
              <w:t> </w:t>
            </w:r>
            <w:r w:rsidRPr="00543B55">
              <w:rPr>
                <w:rFonts w:ascii="Calibri" w:eastAsia="Times New Roman" w:hAnsi="Calibri" w:cs="Calibri"/>
                <w:i/>
                <w:iCs/>
                <w:color w:val="0070C0"/>
                <w:sz w:val="18"/>
                <w:szCs w:val="18"/>
                <w:lang w:eastAsia="sk-SK"/>
              </w:rPr>
              <w:t>MRR</w:t>
            </w:r>
            <w:r>
              <w:rPr>
                <w:rFonts w:ascii="Calibri" w:eastAsia="Times New Roman" w:hAnsi="Calibri" w:cs="Calibri"/>
                <w:i/>
                <w:iCs/>
                <w:color w:val="0070C0"/>
                <w:sz w:val="18"/>
                <w:szCs w:val="18"/>
                <w:lang w:eastAsia="sk-SK"/>
              </w:rPr>
              <w:t>,</w:t>
            </w:r>
          </w:p>
        </w:tc>
      </w:tr>
      <w:tr w:rsidR="001E3ACD" w:rsidRPr="00017BF0" w14:paraId="04D318AD" w14:textId="77777777" w:rsidTr="49CC7149">
        <w:trPr>
          <w:trHeight w:val="615"/>
        </w:trPr>
        <w:tc>
          <w:tcPr>
            <w:tcW w:w="4365" w:type="dxa"/>
            <w:shd w:val="clear" w:color="auto" w:fill="DEEAF6" w:themeFill="accent1" w:themeFillTint="33"/>
            <w:vAlign w:val="center"/>
          </w:tcPr>
          <w:p w14:paraId="404AF146" w14:textId="77777777" w:rsidR="001E3ACD" w:rsidRPr="00017BF0" w:rsidRDefault="001E3ACD" w:rsidP="003B780E">
            <w:pPr>
              <w:spacing w:after="0" w:line="240" w:lineRule="auto"/>
              <w:rPr>
                <w:rFonts w:ascii="Calibri" w:eastAsia="Times New Roman" w:hAnsi="Calibri" w:cs="Calibri"/>
                <w:b/>
                <w:bCs/>
                <w:color w:val="000000"/>
                <w:lang w:eastAsia="sk-SK"/>
              </w:rPr>
            </w:pPr>
            <w:r w:rsidRPr="00B435D7">
              <w:rPr>
                <w:rFonts w:ascii="Calibri" w:eastAsia="Times New Roman" w:hAnsi="Calibri" w:cs="Times New Roman"/>
                <w:b/>
                <w:bCs/>
                <w:color w:val="000000"/>
                <w:lang w:eastAsia="sk-SK"/>
              </w:rPr>
              <w:t>Žiadaná výška nenávratného finančného príspevku</w:t>
            </w:r>
          </w:p>
        </w:tc>
        <w:tc>
          <w:tcPr>
            <w:tcW w:w="6803" w:type="dxa"/>
            <w:shd w:val="clear" w:color="auto" w:fill="auto"/>
            <w:vAlign w:val="center"/>
          </w:tcPr>
          <w:p w14:paraId="1616D416" w14:textId="77777777" w:rsidR="001E3ACD" w:rsidRPr="00017BF0" w:rsidRDefault="001E3ACD" w:rsidP="003B780E">
            <w:pPr>
              <w:spacing w:after="0" w:line="240" w:lineRule="auto"/>
              <w:rPr>
                <w:rFonts w:ascii="Calibri" w:eastAsia="Times New Roman" w:hAnsi="Calibri" w:cs="Calibri"/>
                <w:color w:val="0070C0"/>
                <w:lang w:eastAsia="sk-SK"/>
              </w:rPr>
            </w:pPr>
            <w:r w:rsidRPr="00B435D7">
              <w:rPr>
                <w:rFonts w:ascii="Calibri" w:eastAsia="Times New Roman" w:hAnsi="Calibri" w:cs="Times New Roman"/>
                <w:color w:val="00B050"/>
                <w:lang w:eastAsia="sk-SK"/>
              </w:rPr>
              <w:t>Automaticky vyplnené</w:t>
            </w:r>
          </w:p>
        </w:tc>
      </w:tr>
      <w:tr w:rsidR="001E3ACD" w:rsidRPr="00017BF0" w14:paraId="6A46B653" w14:textId="77777777" w:rsidTr="49CC7149">
        <w:trPr>
          <w:trHeight w:val="615"/>
        </w:trPr>
        <w:tc>
          <w:tcPr>
            <w:tcW w:w="4365" w:type="dxa"/>
            <w:shd w:val="clear" w:color="auto" w:fill="DEEAF6" w:themeFill="accent1" w:themeFillTint="33"/>
            <w:vAlign w:val="center"/>
          </w:tcPr>
          <w:p w14:paraId="31665FAB" w14:textId="77777777" w:rsidR="001E3ACD" w:rsidRPr="00B435D7" w:rsidRDefault="001E3ACD" w:rsidP="003B780E">
            <w:pPr>
              <w:spacing w:after="0" w:line="240" w:lineRule="auto"/>
              <w:rPr>
                <w:rFonts w:ascii="Calibri" w:eastAsia="Times New Roman" w:hAnsi="Calibri" w:cs="Times New Roman"/>
                <w:b/>
                <w:bCs/>
                <w:color w:val="000000"/>
                <w:lang w:eastAsia="sk-SK"/>
              </w:rPr>
            </w:pPr>
            <w:r w:rsidRPr="00B435D7">
              <w:rPr>
                <w:rFonts w:ascii="Calibri" w:eastAsia="Times New Roman" w:hAnsi="Calibri" w:cs="Times New Roman"/>
                <w:b/>
                <w:bCs/>
                <w:color w:val="000000"/>
                <w:lang w:eastAsia="sk-SK"/>
              </w:rPr>
              <w:t>Výška spolufinancovania z vlastných zdrojov</w:t>
            </w:r>
          </w:p>
        </w:tc>
        <w:tc>
          <w:tcPr>
            <w:tcW w:w="6803" w:type="dxa"/>
            <w:shd w:val="clear" w:color="auto" w:fill="auto"/>
            <w:vAlign w:val="center"/>
          </w:tcPr>
          <w:p w14:paraId="3F70ED27" w14:textId="77777777" w:rsidR="001E3ACD" w:rsidRPr="00B435D7" w:rsidRDefault="001E3ACD" w:rsidP="003B780E">
            <w:pPr>
              <w:spacing w:after="0" w:line="240" w:lineRule="auto"/>
              <w:rPr>
                <w:rFonts w:ascii="Calibri" w:eastAsia="Times New Roman" w:hAnsi="Calibri" w:cs="Times New Roman"/>
                <w:color w:val="00B050"/>
                <w:lang w:eastAsia="sk-SK"/>
              </w:rPr>
            </w:pPr>
            <w:r w:rsidRPr="00B435D7">
              <w:rPr>
                <w:rFonts w:ascii="Calibri" w:eastAsia="Times New Roman" w:hAnsi="Calibri" w:cs="Times New Roman"/>
                <w:color w:val="00B050"/>
                <w:lang w:eastAsia="sk-SK"/>
              </w:rPr>
              <w:t>Automaticky vyplnené</w:t>
            </w:r>
          </w:p>
        </w:tc>
      </w:tr>
    </w:tbl>
    <w:p w14:paraId="0CACD3AB" w14:textId="4313D539" w:rsidR="00B435D7" w:rsidRDefault="00B435D7" w:rsidP="00B435D7">
      <w:pPr>
        <w:pStyle w:val="Nadpis3"/>
        <w:rPr>
          <w:b/>
        </w:rPr>
      </w:pPr>
      <w:r w:rsidRPr="00B435D7">
        <w:rPr>
          <w:b/>
        </w:rPr>
        <w:t>Požadovaná výška NFP</w:t>
      </w:r>
      <w:r w:rsidR="001E3ACD">
        <w:rPr>
          <w:b/>
        </w:rPr>
        <w:t xml:space="preserve"> žiadateľa</w:t>
      </w:r>
    </w:p>
    <w:tbl>
      <w:tblPr>
        <w:tblpPr w:leftFromText="141" w:rightFromText="141" w:vertAnchor="text" w:horzAnchor="margin" w:tblpXSpec="center" w:tblpY="271"/>
        <w:tblW w:w="1116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1E3ACD" w:rsidRPr="00017BF0" w14:paraId="7779721F" w14:textId="77777777" w:rsidTr="49CC7149">
        <w:trPr>
          <w:trHeight w:val="315"/>
        </w:trPr>
        <w:tc>
          <w:tcPr>
            <w:tcW w:w="4365" w:type="dxa"/>
            <w:shd w:val="clear" w:color="auto" w:fill="DEEAF6" w:themeFill="accent1" w:themeFillTint="33"/>
            <w:vAlign w:val="center"/>
            <w:hideMark/>
          </w:tcPr>
          <w:p w14:paraId="6D0F9445" w14:textId="5ED4F882" w:rsidR="001E3ACD" w:rsidRPr="00017BF0" w:rsidRDefault="001E3ACD" w:rsidP="001E3ACD">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t>Subjekt</w:t>
            </w:r>
          </w:p>
        </w:tc>
        <w:tc>
          <w:tcPr>
            <w:tcW w:w="6803" w:type="dxa"/>
            <w:shd w:val="clear" w:color="auto" w:fill="auto"/>
            <w:vAlign w:val="center"/>
            <w:hideMark/>
          </w:tcPr>
          <w:p w14:paraId="09B81E92" w14:textId="7F52A1F3" w:rsidR="001E3ACD" w:rsidRPr="00017BF0" w:rsidRDefault="001E3ACD" w:rsidP="001E3ACD">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 xml:space="preserve">Automaticky vyplnené </w:t>
            </w:r>
          </w:p>
        </w:tc>
      </w:tr>
      <w:tr w:rsidR="001E3ACD" w:rsidRPr="00017BF0" w14:paraId="7D926C66" w14:textId="77777777" w:rsidTr="49CC7149">
        <w:trPr>
          <w:trHeight w:val="315"/>
        </w:trPr>
        <w:tc>
          <w:tcPr>
            <w:tcW w:w="4365" w:type="dxa"/>
            <w:shd w:val="clear" w:color="auto" w:fill="DEEAF6" w:themeFill="accent1" w:themeFillTint="33"/>
            <w:vAlign w:val="center"/>
          </w:tcPr>
          <w:p w14:paraId="1676B50F" w14:textId="201BE981" w:rsidR="001E3ACD" w:rsidRPr="00017BF0" w:rsidRDefault="001E3ACD" w:rsidP="001E3ACD">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Identifikátor (IČO)</w:t>
            </w:r>
          </w:p>
        </w:tc>
        <w:tc>
          <w:tcPr>
            <w:tcW w:w="6803" w:type="dxa"/>
            <w:shd w:val="clear" w:color="auto" w:fill="auto"/>
            <w:vAlign w:val="center"/>
          </w:tcPr>
          <w:p w14:paraId="630CCFF2" w14:textId="69D9C803" w:rsidR="001E3ACD" w:rsidRPr="00017BF0" w:rsidRDefault="001E3ACD" w:rsidP="001E3ACD">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 xml:space="preserve">Automaticky vyplnené </w:t>
            </w:r>
          </w:p>
        </w:tc>
      </w:tr>
      <w:tr w:rsidR="001E3ACD" w:rsidRPr="00017BF0" w14:paraId="70B7610A" w14:textId="77777777" w:rsidTr="49CC7149">
        <w:trPr>
          <w:trHeight w:val="315"/>
        </w:trPr>
        <w:tc>
          <w:tcPr>
            <w:tcW w:w="4365" w:type="dxa"/>
            <w:shd w:val="clear" w:color="auto" w:fill="DEEAF6" w:themeFill="accent1" w:themeFillTint="33"/>
            <w:vAlign w:val="center"/>
          </w:tcPr>
          <w:p w14:paraId="722D247B" w14:textId="258D7D91" w:rsidR="001E3ACD" w:rsidRPr="00017BF0" w:rsidRDefault="001E3ACD" w:rsidP="001E3ACD">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t xml:space="preserve">Celková výška oprávnených výdavkov </w:t>
            </w:r>
          </w:p>
        </w:tc>
        <w:tc>
          <w:tcPr>
            <w:tcW w:w="6803" w:type="dxa"/>
            <w:shd w:val="clear" w:color="auto" w:fill="auto"/>
            <w:vAlign w:val="center"/>
          </w:tcPr>
          <w:p w14:paraId="48DD66A3" w14:textId="4016E7F0" w:rsidR="001E3ACD" w:rsidRPr="00017BF0" w:rsidRDefault="001E3ACD" w:rsidP="001E3ACD">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Automaticky vyplnené</w:t>
            </w:r>
          </w:p>
        </w:tc>
      </w:tr>
      <w:tr w:rsidR="005269EB" w:rsidRPr="00017BF0" w14:paraId="14FCDC94" w14:textId="77777777" w:rsidTr="49CC7149">
        <w:trPr>
          <w:trHeight w:val="615"/>
        </w:trPr>
        <w:tc>
          <w:tcPr>
            <w:tcW w:w="4365" w:type="dxa"/>
            <w:shd w:val="clear" w:color="auto" w:fill="DEEAF6" w:themeFill="accent1" w:themeFillTint="33"/>
            <w:vAlign w:val="center"/>
            <w:hideMark/>
          </w:tcPr>
          <w:p w14:paraId="737B0AEA" w14:textId="77777777" w:rsidR="005269EB" w:rsidRPr="00017BF0" w:rsidRDefault="005269EB" w:rsidP="003B780E">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lastRenderedPageBreak/>
              <w:t>Percento spolufinancovania zo zdrojov EÚ a ŠR</w:t>
            </w:r>
          </w:p>
        </w:tc>
        <w:tc>
          <w:tcPr>
            <w:tcW w:w="6803" w:type="dxa"/>
            <w:shd w:val="clear" w:color="auto" w:fill="auto"/>
            <w:vAlign w:val="center"/>
            <w:hideMark/>
          </w:tcPr>
          <w:p w14:paraId="212ECDFA" w14:textId="77777777" w:rsidR="005269EB" w:rsidRDefault="005269EB" w:rsidP="001E3ACD">
            <w:pPr>
              <w:spacing w:after="0" w:line="240" w:lineRule="auto"/>
              <w:rPr>
                <w:rFonts w:ascii="Calibri" w:eastAsia="Times New Roman" w:hAnsi="Calibri" w:cs="Calibri"/>
                <w:color w:val="FF0000"/>
                <w:lang w:eastAsia="sk-SK"/>
              </w:rPr>
            </w:pPr>
            <w:r w:rsidRPr="006B3FDC">
              <w:rPr>
                <w:rFonts w:ascii="Calibri" w:eastAsia="Times New Roman" w:hAnsi="Calibri" w:cs="Calibri"/>
                <w:color w:val="FF0000"/>
                <w:lang w:eastAsia="sk-SK"/>
              </w:rPr>
              <w:t>Vypĺňa žiadateľ</w:t>
            </w:r>
          </w:p>
          <w:p w14:paraId="0022D8D3" w14:textId="60824F55" w:rsidR="00DB0D04" w:rsidRDefault="356646AA" w:rsidP="49CC7149">
            <w:pPr>
              <w:spacing w:after="0" w:line="240" w:lineRule="auto"/>
              <w:rPr>
                <w:rFonts w:ascii="Calibri" w:eastAsia="Times New Roman" w:hAnsi="Calibri" w:cs="Calibri"/>
                <w:i/>
                <w:iCs/>
                <w:color w:val="0070C0"/>
                <w:sz w:val="18"/>
                <w:szCs w:val="18"/>
                <w:lang w:eastAsia="sk-SK"/>
              </w:rPr>
            </w:pPr>
            <w:r w:rsidRPr="49CC7149">
              <w:rPr>
                <w:rFonts w:ascii="Calibri" w:eastAsia="Times New Roman" w:hAnsi="Calibri" w:cs="Calibri"/>
                <w:i/>
                <w:iCs/>
                <w:color w:val="0070C0"/>
                <w:sz w:val="18"/>
                <w:szCs w:val="18"/>
                <w:lang w:eastAsia="sk-SK"/>
              </w:rPr>
              <w:t>Žiadateľ uvedie zodpovedajúce % spolufinancovania v súlade s pravidlami financovania uvedenými vo výzve, t. j.</w:t>
            </w:r>
            <w:r w:rsidR="3010AE26" w:rsidRPr="49CC7149">
              <w:rPr>
                <w:rFonts w:ascii="Calibri" w:eastAsia="Times New Roman" w:hAnsi="Calibri" w:cs="Calibri"/>
                <w:i/>
                <w:iCs/>
                <w:color w:val="0070C0"/>
                <w:sz w:val="18"/>
                <w:szCs w:val="18"/>
                <w:lang w:eastAsia="sk-SK"/>
              </w:rPr>
              <w:t>:</w:t>
            </w:r>
          </w:p>
          <w:p w14:paraId="087A18AD" w14:textId="77777777" w:rsidR="00701623" w:rsidRDefault="00701623" w:rsidP="00701623">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Štátne ZPP</w:t>
            </w:r>
          </w:p>
          <w:p w14:paraId="4F114B23" w14:textId="77777777" w:rsidR="00701623" w:rsidRDefault="00701623" w:rsidP="00701623">
            <w:pPr>
              <w:spacing w:after="0" w:line="240" w:lineRule="auto"/>
              <w:rPr>
                <w:rFonts w:ascii="Calibri" w:eastAsia="Times New Roman" w:hAnsi="Calibri" w:cs="Calibri"/>
                <w:i/>
                <w:iCs/>
                <w:color w:val="0070C0"/>
                <w:sz w:val="18"/>
                <w:szCs w:val="18"/>
                <w:lang w:eastAsia="sk-SK"/>
              </w:rPr>
            </w:pPr>
            <w:r w:rsidRPr="00701623">
              <w:rPr>
                <w:rFonts w:ascii="Calibri" w:eastAsia="Times New Roman" w:hAnsi="Calibri" w:cs="Calibri"/>
                <w:b/>
                <w:bCs/>
                <w:i/>
                <w:iCs/>
                <w:color w:val="0070C0"/>
                <w:sz w:val="18"/>
                <w:szCs w:val="18"/>
                <w:lang w:eastAsia="sk-SK"/>
              </w:rPr>
              <w:t>100%</w:t>
            </w:r>
            <w:r>
              <w:rPr>
                <w:rFonts w:ascii="Calibri" w:eastAsia="Times New Roman" w:hAnsi="Calibri" w:cs="Calibri"/>
                <w:i/>
                <w:iCs/>
                <w:color w:val="0070C0"/>
                <w:sz w:val="18"/>
                <w:szCs w:val="18"/>
                <w:lang w:eastAsia="sk-SK"/>
              </w:rPr>
              <w:t xml:space="preserve"> pre žiadateľov z MRR aj VRR</w:t>
            </w:r>
          </w:p>
          <w:p w14:paraId="657C5095" w14:textId="77777777" w:rsidR="00701623" w:rsidRDefault="00701623" w:rsidP="00701623">
            <w:pPr>
              <w:spacing w:after="0" w:line="240" w:lineRule="auto"/>
              <w:rPr>
                <w:rFonts w:ascii="Calibri" w:eastAsia="Times New Roman" w:hAnsi="Calibri" w:cs="Calibri"/>
                <w:i/>
                <w:iCs/>
                <w:color w:val="0070C0"/>
                <w:sz w:val="18"/>
                <w:szCs w:val="18"/>
                <w:lang w:eastAsia="sk-SK"/>
              </w:rPr>
            </w:pPr>
            <w:r>
              <w:rPr>
                <w:rFonts w:ascii="Calibri" w:eastAsia="Times New Roman" w:hAnsi="Calibri" w:cs="Calibri"/>
                <w:i/>
                <w:iCs/>
                <w:color w:val="0070C0"/>
                <w:sz w:val="18"/>
                <w:szCs w:val="18"/>
                <w:lang w:eastAsia="sk-SK"/>
              </w:rPr>
              <w:t>Súkromné a cirkevné ZPP</w:t>
            </w:r>
          </w:p>
          <w:p w14:paraId="52F22315" w14:textId="5D01AF36" w:rsidR="00DB0D04" w:rsidRPr="00DB0D04" w:rsidRDefault="356646AA" w:rsidP="49CC7149">
            <w:pPr>
              <w:spacing w:after="0" w:line="240" w:lineRule="auto"/>
              <w:rPr>
                <w:rFonts w:ascii="Calibri" w:eastAsia="Times New Roman" w:hAnsi="Calibri" w:cs="Calibri"/>
                <w:i/>
                <w:iCs/>
                <w:color w:val="0070C0"/>
                <w:sz w:val="18"/>
                <w:szCs w:val="18"/>
                <w:lang w:eastAsia="sk-SK"/>
              </w:rPr>
            </w:pPr>
            <w:r w:rsidRPr="49CC7149">
              <w:rPr>
                <w:rFonts w:ascii="Calibri" w:eastAsia="Times New Roman" w:hAnsi="Calibri" w:cs="Calibri"/>
                <w:b/>
                <w:bCs/>
                <w:i/>
                <w:iCs/>
                <w:color w:val="0070C0"/>
                <w:sz w:val="18"/>
                <w:szCs w:val="18"/>
                <w:lang w:eastAsia="sk-SK"/>
              </w:rPr>
              <w:t>85 %</w:t>
            </w:r>
            <w:r w:rsidRPr="49CC7149">
              <w:rPr>
                <w:rFonts w:ascii="Calibri" w:eastAsia="Times New Roman" w:hAnsi="Calibri" w:cs="Calibri"/>
                <w:i/>
                <w:iCs/>
                <w:color w:val="0070C0"/>
                <w:sz w:val="18"/>
                <w:szCs w:val="18"/>
                <w:lang w:eastAsia="sk-SK"/>
              </w:rPr>
              <w:t xml:space="preserve"> v prípade žiadateľa z VRR</w:t>
            </w:r>
            <w:r w:rsidR="309413B0" w:rsidRPr="49CC7149">
              <w:rPr>
                <w:rFonts w:ascii="Calibri" w:eastAsia="Times New Roman" w:hAnsi="Calibri" w:cs="Calibri"/>
                <w:i/>
                <w:iCs/>
                <w:color w:val="0070C0"/>
                <w:sz w:val="18"/>
                <w:szCs w:val="18"/>
                <w:lang w:eastAsia="sk-SK"/>
              </w:rPr>
              <w:t xml:space="preserve"> </w:t>
            </w:r>
            <w:r w:rsidR="570DE42F" w:rsidRPr="49CC7149">
              <w:rPr>
                <w:rFonts w:ascii="Calibri" w:eastAsia="Times New Roman" w:hAnsi="Calibri" w:cs="Calibri"/>
                <w:i/>
                <w:iCs/>
                <w:color w:val="0070C0"/>
                <w:sz w:val="18"/>
                <w:szCs w:val="18"/>
                <w:lang w:eastAsia="sk-SK"/>
              </w:rPr>
              <w:t>(</w:t>
            </w:r>
            <w:r w:rsidR="309413B0" w:rsidRPr="49CC7149">
              <w:rPr>
                <w:rFonts w:ascii="Calibri" w:eastAsia="Times New Roman" w:hAnsi="Calibri" w:cs="Calibri"/>
                <w:i/>
                <w:iCs/>
                <w:color w:val="0070C0"/>
                <w:sz w:val="18"/>
                <w:szCs w:val="18"/>
                <w:lang w:eastAsia="sk-SK"/>
              </w:rPr>
              <w:t>okres</w:t>
            </w:r>
            <w:r w:rsidR="72936E7A" w:rsidRPr="49CC7149">
              <w:rPr>
                <w:rFonts w:ascii="Calibri" w:eastAsia="Times New Roman" w:hAnsi="Calibri" w:cs="Calibri"/>
                <w:i/>
                <w:iCs/>
                <w:color w:val="0070C0"/>
                <w:sz w:val="18"/>
                <w:szCs w:val="18"/>
                <w:lang w:eastAsia="sk-SK"/>
              </w:rPr>
              <w:t xml:space="preserve"> Bratislava -</w:t>
            </w:r>
            <w:r w:rsidR="309413B0" w:rsidRPr="49CC7149">
              <w:rPr>
                <w:rFonts w:ascii="Calibri" w:eastAsia="Times New Roman" w:hAnsi="Calibri" w:cs="Calibri"/>
                <w:i/>
                <w:iCs/>
                <w:color w:val="0070C0"/>
                <w:sz w:val="18"/>
                <w:szCs w:val="18"/>
                <w:lang w:eastAsia="sk-SK"/>
              </w:rPr>
              <w:t xml:space="preserve"> Bratislava I</w:t>
            </w:r>
            <w:r w:rsidR="0BAF8F5B" w:rsidRPr="49CC7149">
              <w:rPr>
                <w:rFonts w:ascii="Calibri" w:eastAsia="Times New Roman" w:hAnsi="Calibri" w:cs="Calibri"/>
                <w:i/>
                <w:iCs/>
                <w:color w:val="0070C0"/>
                <w:sz w:val="18"/>
                <w:szCs w:val="18"/>
                <w:lang w:eastAsia="sk-SK"/>
              </w:rPr>
              <w:t>-</w:t>
            </w:r>
            <w:r w:rsidR="309413B0" w:rsidRPr="49CC7149">
              <w:rPr>
                <w:rFonts w:ascii="Calibri" w:eastAsia="Times New Roman" w:hAnsi="Calibri" w:cs="Calibri"/>
                <w:i/>
                <w:iCs/>
                <w:color w:val="0070C0"/>
                <w:sz w:val="18"/>
                <w:szCs w:val="18"/>
                <w:lang w:eastAsia="sk-SK"/>
              </w:rPr>
              <w:t>V</w:t>
            </w:r>
            <w:r w:rsidR="6601E0C2" w:rsidRPr="49CC7149">
              <w:rPr>
                <w:rFonts w:ascii="Calibri" w:eastAsia="Times New Roman" w:hAnsi="Calibri" w:cs="Calibri"/>
                <w:i/>
                <w:iCs/>
                <w:color w:val="0070C0"/>
                <w:sz w:val="18"/>
                <w:szCs w:val="18"/>
                <w:lang w:eastAsia="sk-SK"/>
              </w:rPr>
              <w:t>)</w:t>
            </w:r>
            <w:r w:rsidR="29258BA3" w:rsidRPr="49CC7149">
              <w:rPr>
                <w:rFonts w:ascii="Calibri" w:eastAsia="Times New Roman" w:hAnsi="Calibri" w:cs="Calibri"/>
                <w:i/>
                <w:iCs/>
                <w:color w:val="0070C0"/>
                <w:sz w:val="18"/>
                <w:szCs w:val="18"/>
                <w:lang w:eastAsia="sk-SK"/>
              </w:rPr>
              <w:t>,</w:t>
            </w:r>
          </w:p>
          <w:p w14:paraId="4E81AB48" w14:textId="3BB368F7" w:rsidR="00DB0D04" w:rsidRPr="00DB0D04" w:rsidRDefault="356646AA" w:rsidP="49CC7149">
            <w:pPr>
              <w:spacing w:after="0" w:line="240" w:lineRule="auto"/>
              <w:rPr>
                <w:rFonts w:ascii="Calibri" w:eastAsia="Times New Roman" w:hAnsi="Calibri" w:cs="Calibri"/>
                <w:i/>
                <w:iCs/>
                <w:color w:val="0070C0"/>
                <w:sz w:val="18"/>
                <w:szCs w:val="18"/>
                <w:lang w:eastAsia="sk-SK"/>
              </w:rPr>
            </w:pPr>
            <w:r w:rsidRPr="49CC7149">
              <w:rPr>
                <w:rFonts w:ascii="Calibri" w:eastAsia="Times New Roman" w:hAnsi="Calibri" w:cs="Calibri"/>
                <w:b/>
                <w:bCs/>
                <w:i/>
                <w:iCs/>
                <w:color w:val="0070C0"/>
                <w:sz w:val="18"/>
                <w:szCs w:val="18"/>
                <w:lang w:eastAsia="sk-SK"/>
              </w:rPr>
              <w:t>92 %</w:t>
            </w:r>
            <w:r w:rsidRPr="49CC7149">
              <w:rPr>
                <w:rFonts w:ascii="Calibri" w:eastAsia="Times New Roman" w:hAnsi="Calibri" w:cs="Calibri"/>
                <w:i/>
                <w:iCs/>
                <w:color w:val="0070C0"/>
                <w:sz w:val="18"/>
                <w:szCs w:val="18"/>
                <w:lang w:eastAsia="sk-SK"/>
              </w:rPr>
              <w:t xml:space="preserve"> v prípade žiadateľa z</w:t>
            </w:r>
            <w:r w:rsidR="177BB9AF" w:rsidRPr="49CC7149">
              <w:rPr>
                <w:rFonts w:ascii="Calibri" w:eastAsia="Times New Roman" w:hAnsi="Calibri" w:cs="Calibri"/>
                <w:i/>
                <w:iCs/>
                <w:color w:val="0070C0"/>
                <w:sz w:val="18"/>
                <w:szCs w:val="18"/>
                <w:lang w:eastAsia="sk-SK"/>
              </w:rPr>
              <w:t xml:space="preserve"> VRR </w:t>
            </w:r>
            <w:r w:rsidR="7236BC0D" w:rsidRPr="49CC7149">
              <w:rPr>
                <w:rFonts w:ascii="Calibri" w:eastAsia="Times New Roman" w:hAnsi="Calibri" w:cs="Calibri"/>
                <w:i/>
                <w:iCs/>
                <w:color w:val="0070C0"/>
                <w:sz w:val="18"/>
                <w:szCs w:val="18"/>
                <w:lang w:eastAsia="sk-SK"/>
              </w:rPr>
              <w:t>(</w:t>
            </w:r>
            <w:r w:rsidR="177BB9AF" w:rsidRPr="49CC7149">
              <w:rPr>
                <w:rFonts w:ascii="Calibri" w:eastAsia="Times New Roman" w:hAnsi="Calibri" w:cs="Calibri"/>
                <w:i/>
                <w:iCs/>
                <w:color w:val="0070C0"/>
                <w:sz w:val="18"/>
                <w:szCs w:val="18"/>
                <w:lang w:eastAsia="sk-SK"/>
              </w:rPr>
              <w:t>okres Malacky, Pezinok, Senec</w:t>
            </w:r>
            <w:r w:rsidR="3CFC0240" w:rsidRPr="49CC7149">
              <w:rPr>
                <w:rFonts w:ascii="Calibri" w:eastAsia="Times New Roman" w:hAnsi="Calibri" w:cs="Calibri"/>
                <w:i/>
                <w:iCs/>
                <w:color w:val="0070C0"/>
                <w:sz w:val="18"/>
                <w:szCs w:val="18"/>
                <w:lang w:eastAsia="sk-SK"/>
              </w:rPr>
              <w:t>),</w:t>
            </w:r>
          </w:p>
          <w:p w14:paraId="525EAC17" w14:textId="2A97C3E9" w:rsidR="00DB0D04" w:rsidRPr="00DB0D04" w:rsidRDefault="2A357D3B" w:rsidP="49CC7149">
            <w:pPr>
              <w:spacing w:after="0" w:line="240" w:lineRule="auto"/>
              <w:rPr>
                <w:rFonts w:ascii="Calibri" w:eastAsia="Times New Roman" w:hAnsi="Calibri" w:cs="Calibri"/>
                <w:i/>
                <w:iCs/>
                <w:color w:val="0070C0"/>
                <w:sz w:val="18"/>
                <w:szCs w:val="18"/>
                <w:lang w:eastAsia="sk-SK"/>
              </w:rPr>
            </w:pPr>
            <w:r w:rsidRPr="49CC7149">
              <w:rPr>
                <w:rFonts w:ascii="Calibri" w:eastAsia="Times New Roman" w:hAnsi="Calibri" w:cs="Calibri"/>
                <w:b/>
                <w:bCs/>
                <w:i/>
                <w:iCs/>
                <w:color w:val="0070C0"/>
                <w:sz w:val="18"/>
                <w:szCs w:val="18"/>
                <w:lang w:eastAsia="sk-SK"/>
              </w:rPr>
              <w:t>92 %</w:t>
            </w:r>
            <w:r w:rsidRPr="49CC7149">
              <w:rPr>
                <w:rFonts w:ascii="Calibri" w:eastAsia="Times New Roman" w:hAnsi="Calibri" w:cs="Calibri"/>
                <w:i/>
                <w:iCs/>
                <w:color w:val="0070C0"/>
                <w:sz w:val="18"/>
                <w:szCs w:val="18"/>
                <w:lang w:eastAsia="sk-SK"/>
              </w:rPr>
              <w:t xml:space="preserve"> v prípade žiadateľa </w:t>
            </w:r>
            <w:r w:rsidR="37B1D684" w:rsidRPr="49CC7149">
              <w:rPr>
                <w:rFonts w:ascii="Calibri" w:eastAsia="Times New Roman" w:hAnsi="Calibri" w:cs="Calibri"/>
                <w:i/>
                <w:iCs/>
                <w:color w:val="0070C0"/>
                <w:sz w:val="18"/>
                <w:szCs w:val="18"/>
                <w:lang w:eastAsia="sk-SK"/>
              </w:rPr>
              <w:t>z</w:t>
            </w:r>
            <w:r w:rsidR="356646AA" w:rsidRPr="49CC7149">
              <w:rPr>
                <w:rFonts w:ascii="Calibri" w:eastAsia="Times New Roman" w:hAnsi="Calibri" w:cs="Calibri"/>
                <w:i/>
                <w:iCs/>
                <w:color w:val="0070C0"/>
                <w:sz w:val="18"/>
                <w:szCs w:val="18"/>
                <w:lang w:eastAsia="sk-SK"/>
              </w:rPr>
              <w:t xml:space="preserve"> MRR</w:t>
            </w:r>
            <w:r w:rsidR="62CB7B56" w:rsidRPr="49CC7149">
              <w:rPr>
                <w:rFonts w:ascii="Calibri" w:eastAsia="Times New Roman" w:hAnsi="Calibri" w:cs="Calibri"/>
                <w:i/>
                <w:iCs/>
                <w:color w:val="0070C0"/>
                <w:sz w:val="18"/>
                <w:szCs w:val="18"/>
                <w:lang w:eastAsia="sk-SK"/>
              </w:rPr>
              <w:t>,</w:t>
            </w:r>
          </w:p>
        </w:tc>
      </w:tr>
      <w:tr w:rsidR="001E3ACD" w:rsidRPr="00017BF0" w14:paraId="6EF80D40" w14:textId="77777777" w:rsidTr="49CC7149">
        <w:trPr>
          <w:trHeight w:val="615"/>
        </w:trPr>
        <w:tc>
          <w:tcPr>
            <w:tcW w:w="4365" w:type="dxa"/>
            <w:shd w:val="clear" w:color="auto" w:fill="DEEAF6" w:themeFill="accent1" w:themeFillTint="33"/>
            <w:vAlign w:val="center"/>
          </w:tcPr>
          <w:p w14:paraId="4E6D7A8D" w14:textId="2367F8C5" w:rsidR="001E3ACD" w:rsidRPr="00017BF0" w:rsidRDefault="001E3ACD" w:rsidP="001E3ACD">
            <w:pPr>
              <w:spacing w:after="0" w:line="240" w:lineRule="auto"/>
              <w:rPr>
                <w:rFonts w:ascii="Calibri" w:eastAsia="Times New Roman" w:hAnsi="Calibri" w:cs="Calibri"/>
                <w:b/>
                <w:bCs/>
                <w:color w:val="000000"/>
                <w:lang w:eastAsia="sk-SK"/>
              </w:rPr>
            </w:pPr>
            <w:r w:rsidRPr="00B435D7">
              <w:rPr>
                <w:rFonts w:ascii="Calibri" w:eastAsia="Times New Roman" w:hAnsi="Calibri" w:cs="Times New Roman"/>
                <w:b/>
                <w:bCs/>
                <w:color w:val="000000"/>
                <w:lang w:eastAsia="sk-SK"/>
              </w:rPr>
              <w:t>Žiadaná výška nenávratného finančného príspevku</w:t>
            </w:r>
          </w:p>
        </w:tc>
        <w:tc>
          <w:tcPr>
            <w:tcW w:w="6803" w:type="dxa"/>
            <w:shd w:val="clear" w:color="auto" w:fill="auto"/>
            <w:vAlign w:val="center"/>
          </w:tcPr>
          <w:p w14:paraId="59034EEF" w14:textId="66BF6618" w:rsidR="001E3ACD" w:rsidRPr="00017BF0" w:rsidRDefault="001E3ACD" w:rsidP="001E3ACD">
            <w:pPr>
              <w:spacing w:after="0" w:line="240" w:lineRule="auto"/>
              <w:rPr>
                <w:rFonts w:ascii="Calibri" w:eastAsia="Times New Roman" w:hAnsi="Calibri" w:cs="Calibri"/>
                <w:color w:val="0070C0"/>
                <w:lang w:eastAsia="sk-SK"/>
              </w:rPr>
            </w:pPr>
            <w:r w:rsidRPr="00B435D7">
              <w:rPr>
                <w:rFonts w:ascii="Calibri" w:eastAsia="Times New Roman" w:hAnsi="Calibri" w:cs="Times New Roman"/>
                <w:color w:val="00B050"/>
                <w:lang w:eastAsia="sk-SK"/>
              </w:rPr>
              <w:t>Automaticky vyplnené</w:t>
            </w:r>
          </w:p>
        </w:tc>
      </w:tr>
      <w:tr w:rsidR="001E3ACD" w:rsidRPr="00017BF0" w14:paraId="1013F29D" w14:textId="77777777" w:rsidTr="49CC7149">
        <w:trPr>
          <w:trHeight w:val="615"/>
        </w:trPr>
        <w:tc>
          <w:tcPr>
            <w:tcW w:w="4365" w:type="dxa"/>
            <w:shd w:val="clear" w:color="auto" w:fill="DEEAF6" w:themeFill="accent1" w:themeFillTint="33"/>
            <w:vAlign w:val="center"/>
          </w:tcPr>
          <w:p w14:paraId="190277B2" w14:textId="3DDB8D83" w:rsidR="001E3ACD" w:rsidRPr="00B435D7" w:rsidRDefault="001E3ACD" w:rsidP="001E3ACD">
            <w:pPr>
              <w:spacing w:after="0" w:line="240" w:lineRule="auto"/>
              <w:rPr>
                <w:rFonts w:ascii="Calibri" w:eastAsia="Times New Roman" w:hAnsi="Calibri" w:cs="Times New Roman"/>
                <w:b/>
                <w:bCs/>
                <w:color w:val="000000"/>
                <w:lang w:eastAsia="sk-SK"/>
              </w:rPr>
            </w:pPr>
            <w:r w:rsidRPr="00B435D7">
              <w:rPr>
                <w:rFonts w:ascii="Calibri" w:eastAsia="Times New Roman" w:hAnsi="Calibri" w:cs="Times New Roman"/>
                <w:b/>
                <w:bCs/>
                <w:color w:val="000000"/>
                <w:lang w:eastAsia="sk-SK"/>
              </w:rPr>
              <w:t>Výška spolufinancovania z vlastných zdrojov</w:t>
            </w:r>
          </w:p>
        </w:tc>
        <w:tc>
          <w:tcPr>
            <w:tcW w:w="6803" w:type="dxa"/>
            <w:shd w:val="clear" w:color="auto" w:fill="auto"/>
            <w:vAlign w:val="center"/>
          </w:tcPr>
          <w:p w14:paraId="0EB6A63C" w14:textId="2AD0AE83" w:rsidR="001E3ACD" w:rsidRPr="00B435D7" w:rsidRDefault="001E3ACD" w:rsidP="001E3ACD">
            <w:pPr>
              <w:spacing w:after="0" w:line="240" w:lineRule="auto"/>
              <w:rPr>
                <w:rFonts w:ascii="Calibri" w:eastAsia="Times New Roman" w:hAnsi="Calibri" w:cs="Times New Roman"/>
                <w:color w:val="00B050"/>
                <w:lang w:eastAsia="sk-SK"/>
              </w:rPr>
            </w:pPr>
            <w:r w:rsidRPr="00B435D7">
              <w:rPr>
                <w:rFonts w:ascii="Calibri" w:eastAsia="Times New Roman" w:hAnsi="Calibri" w:cs="Times New Roman"/>
                <w:color w:val="00B050"/>
                <w:lang w:eastAsia="sk-SK"/>
              </w:rPr>
              <w:t>Automaticky vyplnené</w:t>
            </w:r>
          </w:p>
        </w:tc>
      </w:tr>
    </w:tbl>
    <w:p w14:paraId="17FCA618" w14:textId="24A72678" w:rsidR="001E3ACD" w:rsidRDefault="001E3ACD" w:rsidP="001E3ACD">
      <w:pPr>
        <w:pStyle w:val="Nadpis3"/>
        <w:rPr>
          <w:b/>
        </w:rPr>
      </w:pPr>
      <w:r w:rsidRPr="00B435D7">
        <w:rPr>
          <w:b/>
        </w:rPr>
        <w:t>Požadovaná výška NFP</w:t>
      </w:r>
      <w:r>
        <w:rPr>
          <w:b/>
        </w:rPr>
        <w:t xml:space="preserve"> partnerov</w:t>
      </w:r>
      <w:r w:rsidR="00496BDC">
        <w:rPr>
          <w:b/>
        </w:rPr>
        <w:t xml:space="preserve"> </w:t>
      </w:r>
      <w:r w:rsidR="00496BDC" w:rsidRPr="00496BDC">
        <w:rPr>
          <w:bCs/>
          <w:color w:val="FF0000"/>
        </w:rPr>
        <w:t>– Časť 11.C.2 je pre výzvu nerelevantná.</w:t>
      </w:r>
    </w:p>
    <w:tbl>
      <w:tblPr>
        <w:tblpPr w:leftFromText="141" w:rightFromText="141" w:vertAnchor="text" w:horzAnchor="margin" w:tblpXSpec="center" w:tblpY="271"/>
        <w:tblW w:w="1116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65"/>
        <w:gridCol w:w="6803"/>
      </w:tblGrid>
      <w:tr w:rsidR="001E3ACD" w:rsidRPr="00017BF0" w14:paraId="651F5034" w14:textId="77777777" w:rsidTr="00E97C4E">
        <w:trPr>
          <w:trHeight w:val="315"/>
        </w:trPr>
        <w:tc>
          <w:tcPr>
            <w:tcW w:w="4365" w:type="dxa"/>
            <w:shd w:val="clear" w:color="auto" w:fill="DEEAF6" w:themeFill="accent1" w:themeFillTint="33"/>
            <w:vAlign w:val="center"/>
            <w:hideMark/>
          </w:tcPr>
          <w:p w14:paraId="527CB013" w14:textId="77777777" w:rsidR="001E3ACD" w:rsidRPr="00017BF0" w:rsidRDefault="001E3ACD" w:rsidP="003B780E">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t>Subjekt</w:t>
            </w:r>
          </w:p>
        </w:tc>
        <w:tc>
          <w:tcPr>
            <w:tcW w:w="6803" w:type="dxa"/>
            <w:shd w:val="clear" w:color="auto" w:fill="auto"/>
            <w:vAlign w:val="center"/>
            <w:hideMark/>
          </w:tcPr>
          <w:p w14:paraId="147B9C13" w14:textId="77777777" w:rsidR="001E3ACD" w:rsidRPr="00017BF0" w:rsidRDefault="001E3ACD" w:rsidP="003B780E">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 xml:space="preserve">Automaticky vyplnené </w:t>
            </w:r>
          </w:p>
        </w:tc>
      </w:tr>
      <w:tr w:rsidR="001E3ACD" w:rsidRPr="00017BF0" w14:paraId="5093BE0C" w14:textId="77777777" w:rsidTr="00E97C4E">
        <w:trPr>
          <w:trHeight w:val="315"/>
        </w:trPr>
        <w:tc>
          <w:tcPr>
            <w:tcW w:w="4365" w:type="dxa"/>
            <w:shd w:val="clear" w:color="auto" w:fill="DEEAF6" w:themeFill="accent1" w:themeFillTint="33"/>
            <w:vAlign w:val="center"/>
          </w:tcPr>
          <w:p w14:paraId="7D54C9C8" w14:textId="77777777" w:rsidR="001E3ACD" w:rsidRPr="00017BF0" w:rsidRDefault="001E3ACD" w:rsidP="003B780E">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Identifikátor (IČO)</w:t>
            </w:r>
          </w:p>
        </w:tc>
        <w:tc>
          <w:tcPr>
            <w:tcW w:w="6803" w:type="dxa"/>
            <w:shd w:val="clear" w:color="auto" w:fill="auto"/>
            <w:vAlign w:val="center"/>
          </w:tcPr>
          <w:p w14:paraId="38CDF744" w14:textId="77777777" w:rsidR="001E3ACD" w:rsidRPr="00017BF0" w:rsidRDefault="001E3ACD" w:rsidP="003B780E">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 xml:space="preserve">Automaticky vyplnené </w:t>
            </w:r>
          </w:p>
        </w:tc>
      </w:tr>
      <w:tr w:rsidR="001E3ACD" w:rsidRPr="00017BF0" w14:paraId="67265B09" w14:textId="77777777" w:rsidTr="00E97C4E">
        <w:trPr>
          <w:trHeight w:val="315"/>
        </w:trPr>
        <w:tc>
          <w:tcPr>
            <w:tcW w:w="4365" w:type="dxa"/>
            <w:shd w:val="clear" w:color="auto" w:fill="DEEAF6" w:themeFill="accent1" w:themeFillTint="33"/>
            <w:vAlign w:val="center"/>
          </w:tcPr>
          <w:p w14:paraId="4EEEC41A" w14:textId="77777777" w:rsidR="001E3ACD" w:rsidRPr="00017BF0" w:rsidRDefault="001E3ACD" w:rsidP="003B780E">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t xml:space="preserve">Celková výška oprávnených výdavkov </w:t>
            </w:r>
          </w:p>
        </w:tc>
        <w:tc>
          <w:tcPr>
            <w:tcW w:w="6803" w:type="dxa"/>
            <w:shd w:val="clear" w:color="auto" w:fill="auto"/>
            <w:vAlign w:val="center"/>
          </w:tcPr>
          <w:p w14:paraId="38E5E8F2" w14:textId="77777777" w:rsidR="001E3ACD" w:rsidRPr="00017BF0" w:rsidRDefault="001E3ACD" w:rsidP="003B780E">
            <w:pPr>
              <w:spacing w:after="0" w:line="240" w:lineRule="auto"/>
              <w:rPr>
                <w:rFonts w:ascii="Calibri" w:eastAsia="Times New Roman" w:hAnsi="Calibri" w:cs="Calibri"/>
                <w:color w:val="00B050"/>
                <w:lang w:eastAsia="sk-SK"/>
              </w:rPr>
            </w:pPr>
            <w:r w:rsidRPr="00017BF0">
              <w:rPr>
                <w:rFonts w:ascii="Calibri" w:eastAsia="Times New Roman" w:hAnsi="Calibri" w:cs="Calibri"/>
                <w:color w:val="00B050"/>
                <w:lang w:eastAsia="sk-SK"/>
              </w:rPr>
              <w:t>Automaticky vyplnené</w:t>
            </w:r>
          </w:p>
        </w:tc>
      </w:tr>
      <w:tr w:rsidR="001E3ACD" w:rsidRPr="00017BF0" w14:paraId="6BDE335F" w14:textId="77777777" w:rsidTr="00E97C4E">
        <w:trPr>
          <w:trHeight w:val="615"/>
        </w:trPr>
        <w:tc>
          <w:tcPr>
            <w:tcW w:w="4365" w:type="dxa"/>
            <w:shd w:val="clear" w:color="auto" w:fill="DEEAF6" w:themeFill="accent1" w:themeFillTint="33"/>
            <w:vAlign w:val="center"/>
            <w:hideMark/>
          </w:tcPr>
          <w:p w14:paraId="457F6147" w14:textId="77777777" w:rsidR="001E3ACD" w:rsidRPr="00017BF0" w:rsidRDefault="001E3ACD" w:rsidP="003B780E">
            <w:pPr>
              <w:spacing w:after="0" w:line="240" w:lineRule="auto"/>
              <w:rPr>
                <w:rFonts w:ascii="Calibri" w:eastAsia="Times New Roman" w:hAnsi="Calibri" w:cs="Calibri"/>
                <w:b/>
                <w:bCs/>
                <w:color w:val="000000"/>
                <w:lang w:eastAsia="sk-SK"/>
              </w:rPr>
            </w:pPr>
            <w:r w:rsidRPr="00017BF0">
              <w:rPr>
                <w:rFonts w:ascii="Calibri" w:eastAsia="Times New Roman" w:hAnsi="Calibri" w:cs="Calibri"/>
                <w:b/>
                <w:bCs/>
                <w:color w:val="000000"/>
                <w:lang w:eastAsia="sk-SK"/>
              </w:rPr>
              <w:t>Percento spolufinancovania zo zdrojov EÚ a ŠR</w:t>
            </w:r>
          </w:p>
        </w:tc>
        <w:tc>
          <w:tcPr>
            <w:tcW w:w="6803" w:type="dxa"/>
            <w:shd w:val="clear" w:color="auto" w:fill="auto"/>
            <w:vAlign w:val="center"/>
            <w:hideMark/>
          </w:tcPr>
          <w:p w14:paraId="42C3C80B" w14:textId="76FC4C4E" w:rsidR="00DB0D04" w:rsidRPr="00496BDC" w:rsidRDefault="001E3ACD" w:rsidP="003B780E">
            <w:pPr>
              <w:spacing w:after="0" w:line="240" w:lineRule="auto"/>
              <w:rPr>
                <w:rFonts w:ascii="Calibri" w:eastAsia="Times New Roman" w:hAnsi="Calibri" w:cs="Calibri"/>
                <w:color w:val="FF0000"/>
                <w:lang w:eastAsia="sk-SK"/>
              </w:rPr>
            </w:pPr>
            <w:r w:rsidRPr="006B3FDC">
              <w:rPr>
                <w:rFonts w:ascii="Calibri" w:eastAsia="Times New Roman" w:hAnsi="Calibri" w:cs="Calibri"/>
                <w:color w:val="FF0000"/>
                <w:lang w:eastAsia="sk-SK"/>
              </w:rPr>
              <w:t>Vypĺňa žiadateľ</w:t>
            </w:r>
          </w:p>
        </w:tc>
      </w:tr>
      <w:tr w:rsidR="001E3ACD" w:rsidRPr="00017BF0" w14:paraId="59ED7201" w14:textId="77777777" w:rsidTr="00E97C4E">
        <w:trPr>
          <w:trHeight w:val="615"/>
        </w:trPr>
        <w:tc>
          <w:tcPr>
            <w:tcW w:w="4365" w:type="dxa"/>
            <w:shd w:val="clear" w:color="auto" w:fill="DEEAF6" w:themeFill="accent1" w:themeFillTint="33"/>
            <w:vAlign w:val="center"/>
          </w:tcPr>
          <w:p w14:paraId="4665BA7F" w14:textId="77777777" w:rsidR="001E3ACD" w:rsidRPr="00017BF0" w:rsidRDefault="001E3ACD" w:rsidP="003B780E">
            <w:pPr>
              <w:spacing w:after="0" w:line="240" w:lineRule="auto"/>
              <w:rPr>
                <w:rFonts w:ascii="Calibri" w:eastAsia="Times New Roman" w:hAnsi="Calibri" w:cs="Calibri"/>
                <w:b/>
                <w:bCs/>
                <w:color w:val="000000"/>
                <w:lang w:eastAsia="sk-SK"/>
              </w:rPr>
            </w:pPr>
            <w:r w:rsidRPr="00B435D7">
              <w:rPr>
                <w:rFonts w:ascii="Calibri" w:eastAsia="Times New Roman" w:hAnsi="Calibri" w:cs="Times New Roman"/>
                <w:b/>
                <w:bCs/>
                <w:color w:val="000000"/>
                <w:lang w:eastAsia="sk-SK"/>
              </w:rPr>
              <w:t>Žiadaná výška nenávratného finančného príspevku</w:t>
            </w:r>
          </w:p>
        </w:tc>
        <w:tc>
          <w:tcPr>
            <w:tcW w:w="6803" w:type="dxa"/>
            <w:shd w:val="clear" w:color="auto" w:fill="auto"/>
            <w:vAlign w:val="center"/>
          </w:tcPr>
          <w:p w14:paraId="47B0850F" w14:textId="77777777" w:rsidR="001E3ACD" w:rsidRPr="00017BF0" w:rsidRDefault="001E3ACD" w:rsidP="003B780E">
            <w:pPr>
              <w:spacing w:after="0" w:line="240" w:lineRule="auto"/>
              <w:rPr>
                <w:rFonts w:ascii="Calibri" w:eastAsia="Times New Roman" w:hAnsi="Calibri" w:cs="Calibri"/>
                <w:color w:val="0070C0"/>
                <w:lang w:eastAsia="sk-SK"/>
              </w:rPr>
            </w:pPr>
            <w:r w:rsidRPr="00B435D7">
              <w:rPr>
                <w:rFonts w:ascii="Calibri" w:eastAsia="Times New Roman" w:hAnsi="Calibri" w:cs="Times New Roman"/>
                <w:color w:val="00B050"/>
                <w:lang w:eastAsia="sk-SK"/>
              </w:rPr>
              <w:t>Automaticky vyplnené</w:t>
            </w:r>
          </w:p>
        </w:tc>
      </w:tr>
      <w:tr w:rsidR="001E3ACD" w:rsidRPr="00017BF0" w14:paraId="798C63ED" w14:textId="77777777" w:rsidTr="00E97C4E">
        <w:trPr>
          <w:trHeight w:val="615"/>
        </w:trPr>
        <w:tc>
          <w:tcPr>
            <w:tcW w:w="4365" w:type="dxa"/>
            <w:shd w:val="clear" w:color="auto" w:fill="DEEAF6" w:themeFill="accent1" w:themeFillTint="33"/>
            <w:vAlign w:val="center"/>
          </w:tcPr>
          <w:p w14:paraId="053B7D3D" w14:textId="77777777" w:rsidR="001E3ACD" w:rsidRPr="00B435D7" w:rsidRDefault="001E3ACD" w:rsidP="003B780E">
            <w:pPr>
              <w:spacing w:after="0" w:line="240" w:lineRule="auto"/>
              <w:rPr>
                <w:rFonts w:ascii="Calibri" w:eastAsia="Times New Roman" w:hAnsi="Calibri" w:cs="Times New Roman"/>
                <w:b/>
                <w:bCs/>
                <w:color w:val="000000"/>
                <w:lang w:eastAsia="sk-SK"/>
              </w:rPr>
            </w:pPr>
            <w:r w:rsidRPr="00B435D7">
              <w:rPr>
                <w:rFonts w:ascii="Calibri" w:eastAsia="Times New Roman" w:hAnsi="Calibri" w:cs="Times New Roman"/>
                <w:b/>
                <w:bCs/>
                <w:color w:val="000000"/>
                <w:lang w:eastAsia="sk-SK"/>
              </w:rPr>
              <w:t>Výška spolufinancovania z vlastných zdrojov</w:t>
            </w:r>
          </w:p>
        </w:tc>
        <w:tc>
          <w:tcPr>
            <w:tcW w:w="6803" w:type="dxa"/>
            <w:shd w:val="clear" w:color="auto" w:fill="auto"/>
            <w:vAlign w:val="center"/>
          </w:tcPr>
          <w:p w14:paraId="56403DB6" w14:textId="77777777" w:rsidR="001E3ACD" w:rsidRPr="00B435D7" w:rsidRDefault="001E3ACD" w:rsidP="003B780E">
            <w:pPr>
              <w:spacing w:after="0" w:line="240" w:lineRule="auto"/>
              <w:rPr>
                <w:rFonts w:ascii="Calibri" w:eastAsia="Times New Roman" w:hAnsi="Calibri" w:cs="Times New Roman"/>
                <w:color w:val="00B050"/>
                <w:lang w:eastAsia="sk-SK"/>
              </w:rPr>
            </w:pPr>
            <w:r w:rsidRPr="00B435D7">
              <w:rPr>
                <w:rFonts w:ascii="Calibri" w:eastAsia="Times New Roman" w:hAnsi="Calibri" w:cs="Times New Roman"/>
                <w:color w:val="00B050"/>
                <w:lang w:eastAsia="sk-SK"/>
              </w:rPr>
              <w:t>Automaticky vyplnené</w:t>
            </w:r>
          </w:p>
        </w:tc>
      </w:tr>
    </w:tbl>
    <w:p w14:paraId="59C25686" w14:textId="77777777" w:rsidR="008C6495" w:rsidRDefault="008C6495" w:rsidP="00E97C4E">
      <w:pPr>
        <w:pStyle w:val="Nadpis2"/>
        <w:jc w:val="left"/>
      </w:pPr>
    </w:p>
    <w:p w14:paraId="16F3A110" w14:textId="530AA0A9" w:rsidR="00B435D7" w:rsidRDefault="00BF0462" w:rsidP="006950EC">
      <w:pPr>
        <w:pStyle w:val="Nadpis2"/>
        <w:numPr>
          <w:ilvl w:val="0"/>
          <w:numId w:val="1"/>
        </w:numPr>
      </w:pPr>
      <w:r w:rsidRPr="00BF0462">
        <w:t>Verejné obstarávanie</w:t>
      </w:r>
    </w:p>
    <w:p w14:paraId="1B769817" w14:textId="22F63B02" w:rsidR="00BF0462" w:rsidRDefault="006A36C4" w:rsidP="00BF0462">
      <w:pPr>
        <w:pStyle w:val="Nadpis3"/>
        <w:rPr>
          <w:b/>
        </w:rPr>
      </w:pPr>
      <w:r>
        <w:rPr>
          <w:b/>
        </w:rPr>
        <w:t>Po podpise zmluvy s dodávateľom</w:t>
      </w:r>
    </w:p>
    <w:tbl>
      <w:tblPr>
        <w:tblW w:w="11199" w:type="dxa"/>
        <w:tblInd w:w="-1003"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95"/>
        <w:gridCol w:w="6804"/>
      </w:tblGrid>
      <w:tr w:rsidR="005A1FAD" w:rsidRPr="00BF0462" w14:paraId="2B0D7FEA" w14:textId="77777777" w:rsidTr="00BF0462">
        <w:trPr>
          <w:trHeight w:val="315"/>
        </w:trPr>
        <w:tc>
          <w:tcPr>
            <w:tcW w:w="4395" w:type="dxa"/>
            <w:shd w:val="clear" w:color="auto" w:fill="DEEAF6" w:themeFill="accent1" w:themeFillTint="33"/>
            <w:vAlign w:val="center"/>
            <w:hideMark/>
          </w:tcPr>
          <w:p w14:paraId="2FB56374" w14:textId="73FE815C" w:rsidR="005A1FAD" w:rsidRPr="00BF0462" w:rsidRDefault="005A1FAD" w:rsidP="005A1FAD">
            <w:pPr>
              <w:spacing w:after="0" w:line="240" w:lineRule="auto"/>
              <w:rPr>
                <w:rFonts w:eastAsia="Times New Roman" w:cs="Times New Roman"/>
                <w:b/>
                <w:bCs/>
                <w:color w:val="000000"/>
                <w:lang w:eastAsia="sk-SK"/>
              </w:rPr>
            </w:pPr>
            <w:r>
              <w:rPr>
                <w:rFonts w:eastAsia="Times New Roman" w:cs="Times New Roman"/>
                <w:b/>
                <w:bCs/>
                <w:color w:val="000000"/>
                <w:lang w:eastAsia="sk-SK"/>
              </w:rPr>
              <w:t>Kód VO</w:t>
            </w:r>
          </w:p>
        </w:tc>
        <w:tc>
          <w:tcPr>
            <w:tcW w:w="6804" w:type="dxa"/>
            <w:shd w:val="clear" w:color="auto" w:fill="auto"/>
            <w:vAlign w:val="center"/>
            <w:hideMark/>
          </w:tcPr>
          <w:p w14:paraId="5CB51C5A" w14:textId="251C55FE" w:rsidR="005A1FAD" w:rsidRPr="00BF0462" w:rsidRDefault="005A1FAD" w:rsidP="005A1FAD">
            <w:pPr>
              <w:spacing w:after="0" w:line="240" w:lineRule="auto"/>
              <w:rPr>
                <w:rFonts w:ascii="Calibri" w:eastAsia="Times New Roman" w:hAnsi="Calibri" w:cs="Times New Roman"/>
                <w:color w:val="00B050"/>
                <w:lang w:eastAsia="sk-SK"/>
              </w:rPr>
            </w:pPr>
            <w:r>
              <w:rPr>
                <w:rFonts w:ascii="Calibri" w:eastAsia="Times New Roman" w:hAnsi="Calibri" w:cs="Times New Roman"/>
                <w:color w:val="00B050"/>
                <w:lang w:eastAsia="sk-SK"/>
              </w:rPr>
              <w:t>Automaticky vyplnené po priradení</w:t>
            </w:r>
          </w:p>
        </w:tc>
      </w:tr>
      <w:tr w:rsidR="005A1FAD" w:rsidRPr="00BF0462" w14:paraId="0D0A904F" w14:textId="77777777" w:rsidTr="00BF0462">
        <w:trPr>
          <w:trHeight w:val="315"/>
        </w:trPr>
        <w:tc>
          <w:tcPr>
            <w:tcW w:w="4395" w:type="dxa"/>
            <w:shd w:val="clear" w:color="auto" w:fill="DEEAF6" w:themeFill="accent1" w:themeFillTint="33"/>
            <w:vAlign w:val="center"/>
          </w:tcPr>
          <w:p w14:paraId="65DC1E52" w14:textId="03FE4CB4" w:rsidR="005A1FAD" w:rsidRPr="00BF0462" w:rsidRDefault="005A1FAD" w:rsidP="005A1FAD">
            <w:pPr>
              <w:spacing w:after="0" w:line="240" w:lineRule="auto"/>
              <w:rPr>
                <w:rFonts w:eastAsia="Times New Roman" w:cs="Times New Roman"/>
                <w:b/>
                <w:bCs/>
                <w:color w:val="000000"/>
                <w:lang w:eastAsia="sk-SK"/>
              </w:rPr>
            </w:pPr>
            <w:r w:rsidRPr="00BF0462">
              <w:rPr>
                <w:rFonts w:eastAsia="Times New Roman" w:cs="Times New Roman"/>
                <w:b/>
                <w:bCs/>
                <w:color w:val="000000"/>
                <w:lang w:eastAsia="sk-SK"/>
              </w:rPr>
              <w:t>Názov VO</w:t>
            </w:r>
          </w:p>
        </w:tc>
        <w:tc>
          <w:tcPr>
            <w:tcW w:w="6804" w:type="dxa"/>
            <w:shd w:val="clear" w:color="auto" w:fill="auto"/>
            <w:vAlign w:val="center"/>
          </w:tcPr>
          <w:p w14:paraId="48840D99" w14:textId="704165B0" w:rsidR="005A1FAD" w:rsidRPr="00BF0462" w:rsidRDefault="005A1FAD" w:rsidP="005A1FAD">
            <w:pPr>
              <w:spacing w:after="0" w:line="240" w:lineRule="auto"/>
              <w:rPr>
                <w:rFonts w:ascii="Calibri" w:eastAsia="Times New Roman" w:hAnsi="Calibri" w:cs="Times New Roman"/>
                <w:color w:val="00B050"/>
                <w:lang w:eastAsia="sk-SK"/>
              </w:rPr>
            </w:pPr>
            <w:r w:rsidRPr="00BF0462">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w:t>
            </w:r>
          </w:p>
        </w:tc>
      </w:tr>
      <w:tr w:rsidR="005A1FAD" w:rsidRPr="00BF0462" w14:paraId="4AE7D92E" w14:textId="77777777" w:rsidTr="00BF0462">
        <w:trPr>
          <w:trHeight w:val="315"/>
        </w:trPr>
        <w:tc>
          <w:tcPr>
            <w:tcW w:w="4395" w:type="dxa"/>
            <w:shd w:val="clear" w:color="auto" w:fill="DEEAF6" w:themeFill="accent1" w:themeFillTint="33"/>
            <w:vAlign w:val="center"/>
            <w:hideMark/>
          </w:tcPr>
          <w:p w14:paraId="3FF0F7F8" w14:textId="172D3C62" w:rsidR="005A1FAD" w:rsidRPr="00BF0462" w:rsidRDefault="005A1FAD" w:rsidP="005A1FAD">
            <w:pPr>
              <w:spacing w:after="0" w:line="240" w:lineRule="auto"/>
              <w:rPr>
                <w:rFonts w:eastAsia="Times New Roman" w:cs="Times New Roman"/>
                <w:b/>
                <w:bCs/>
                <w:color w:val="000000"/>
                <w:lang w:eastAsia="sk-SK"/>
              </w:rPr>
            </w:pPr>
            <w:r w:rsidRPr="00BF0462">
              <w:rPr>
                <w:rFonts w:eastAsia="Times New Roman" w:cs="Times New Roman"/>
                <w:b/>
                <w:bCs/>
                <w:color w:val="000000"/>
                <w:lang w:eastAsia="sk-SK"/>
              </w:rPr>
              <w:t>Opis predmetu VO</w:t>
            </w:r>
          </w:p>
        </w:tc>
        <w:tc>
          <w:tcPr>
            <w:tcW w:w="6804" w:type="dxa"/>
            <w:shd w:val="clear" w:color="auto" w:fill="auto"/>
            <w:vAlign w:val="center"/>
            <w:hideMark/>
          </w:tcPr>
          <w:p w14:paraId="1A65B545" w14:textId="5FBE8CDC" w:rsidR="005A1FAD" w:rsidRPr="00BF0462" w:rsidRDefault="005A1FAD" w:rsidP="005A1FAD">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w:t>
            </w:r>
          </w:p>
        </w:tc>
      </w:tr>
      <w:tr w:rsidR="005A1FAD" w:rsidRPr="00BF0462" w14:paraId="038AD239" w14:textId="77777777" w:rsidTr="00BF0462">
        <w:trPr>
          <w:trHeight w:val="315"/>
        </w:trPr>
        <w:tc>
          <w:tcPr>
            <w:tcW w:w="4395" w:type="dxa"/>
            <w:shd w:val="clear" w:color="auto" w:fill="DEEAF6" w:themeFill="accent1" w:themeFillTint="33"/>
            <w:vAlign w:val="center"/>
            <w:hideMark/>
          </w:tcPr>
          <w:p w14:paraId="3B838DA2" w14:textId="181A2901" w:rsidR="005A1FAD" w:rsidRPr="00BF0462" w:rsidRDefault="005A1FAD" w:rsidP="005A1FAD">
            <w:pPr>
              <w:spacing w:after="0" w:line="240" w:lineRule="auto"/>
              <w:rPr>
                <w:rFonts w:eastAsia="Times New Roman" w:cs="Times New Roman"/>
                <w:b/>
                <w:bCs/>
                <w:color w:val="000000"/>
                <w:lang w:eastAsia="sk-SK"/>
              </w:rPr>
            </w:pPr>
            <w:r w:rsidRPr="00BF0462">
              <w:rPr>
                <w:rFonts w:eastAsia="Times New Roman" w:cs="Times New Roman"/>
                <w:b/>
                <w:bCs/>
                <w:color w:val="000000"/>
                <w:lang w:eastAsia="sk-SK"/>
              </w:rPr>
              <w:t>Metóda podľa finančného limitu:</w:t>
            </w:r>
          </w:p>
        </w:tc>
        <w:tc>
          <w:tcPr>
            <w:tcW w:w="6804" w:type="dxa"/>
            <w:shd w:val="clear" w:color="auto" w:fill="auto"/>
            <w:vAlign w:val="center"/>
            <w:hideMark/>
          </w:tcPr>
          <w:p w14:paraId="40DD441D" w14:textId="2AAC31FA" w:rsidR="005A1FAD" w:rsidRPr="00BF0462" w:rsidRDefault="005A1FAD" w:rsidP="005A1FAD">
            <w:pPr>
              <w:spacing w:after="0" w:line="240" w:lineRule="auto"/>
              <w:rPr>
                <w:rFonts w:ascii="Calibri" w:eastAsia="Times New Roman" w:hAnsi="Calibri" w:cs="Times New Roman"/>
                <w:color w:val="0070C0"/>
                <w:lang w:eastAsia="sk-SK"/>
              </w:rPr>
            </w:pPr>
            <w:r w:rsidRPr="00BF0462">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w:t>
            </w:r>
          </w:p>
        </w:tc>
      </w:tr>
      <w:tr w:rsidR="005A1FAD" w:rsidRPr="003B16B3" w14:paraId="55CE74EE" w14:textId="77777777" w:rsidTr="00BF0462">
        <w:trPr>
          <w:trHeight w:val="315"/>
        </w:trPr>
        <w:tc>
          <w:tcPr>
            <w:tcW w:w="4395" w:type="dxa"/>
            <w:shd w:val="clear" w:color="auto" w:fill="DEEAF6" w:themeFill="accent1" w:themeFillTint="33"/>
            <w:vAlign w:val="center"/>
            <w:hideMark/>
          </w:tcPr>
          <w:p w14:paraId="7FAF8555" w14:textId="239B9A5B" w:rsidR="005A1FAD" w:rsidRPr="003B16B3" w:rsidRDefault="005A1FAD" w:rsidP="005A1FAD">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Hodnota zákazky na žiadosti</w:t>
            </w:r>
          </w:p>
        </w:tc>
        <w:tc>
          <w:tcPr>
            <w:tcW w:w="6804" w:type="dxa"/>
            <w:shd w:val="clear" w:color="auto" w:fill="auto"/>
            <w:vAlign w:val="center"/>
            <w:hideMark/>
          </w:tcPr>
          <w:p w14:paraId="0B9B09AA" w14:textId="197114A4" w:rsidR="005A1FAD" w:rsidRPr="003B16B3" w:rsidRDefault="005A1FAD" w:rsidP="005A1FAD">
            <w:pPr>
              <w:spacing w:after="0" w:line="240" w:lineRule="auto"/>
              <w:rPr>
                <w:rFonts w:ascii="Calibri" w:eastAsia="Times New Roman" w:hAnsi="Calibri" w:cs="Times New Roman"/>
                <w:color w:val="FF0000"/>
                <w:lang w:eastAsia="sk-SK"/>
              </w:rPr>
            </w:pPr>
            <w:r w:rsidRPr="003B16B3">
              <w:rPr>
                <w:rFonts w:ascii="Calibri" w:eastAsia="Times New Roman" w:hAnsi="Calibri" w:cs="Times New Roman"/>
                <w:color w:val="FF0000"/>
                <w:lang w:eastAsia="sk-SK"/>
              </w:rPr>
              <w:t>Vypĺňa žiadateľ</w:t>
            </w:r>
          </w:p>
        </w:tc>
      </w:tr>
      <w:tr w:rsidR="005A1FAD" w:rsidRPr="003B16B3" w14:paraId="3AA39E26" w14:textId="77777777" w:rsidTr="00BF0462">
        <w:trPr>
          <w:trHeight w:val="315"/>
        </w:trPr>
        <w:tc>
          <w:tcPr>
            <w:tcW w:w="4395" w:type="dxa"/>
            <w:shd w:val="clear" w:color="auto" w:fill="DEEAF6" w:themeFill="accent1" w:themeFillTint="33"/>
            <w:vAlign w:val="center"/>
            <w:hideMark/>
          </w:tcPr>
          <w:p w14:paraId="6C68B4D0" w14:textId="63B8B259" w:rsidR="005A1FAD" w:rsidRPr="003B16B3" w:rsidRDefault="005A1FAD" w:rsidP="005A1FAD">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Postup obstarávania</w:t>
            </w:r>
          </w:p>
        </w:tc>
        <w:tc>
          <w:tcPr>
            <w:tcW w:w="6804" w:type="dxa"/>
            <w:shd w:val="clear" w:color="auto" w:fill="auto"/>
            <w:vAlign w:val="center"/>
            <w:hideMark/>
          </w:tcPr>
          <w:p w14:paraId="07ED6E0D" w14:textId="4F469793" w:rsidR="005A1FAD" w:rsidRPr="003B16B3" w:rsidRDefault="005A1FAD" w:rsidP="005A1FAD">
            <w:pPr>
              <w:spacing w:after="0" w:line="240" w:lineRule="auto"/>
              <w:rPr>
                <w:rFonts w:ascii="Calibri" w:eastAsia="Times New Roman" w:hAnsi="Calibri" w:cs="Times New Roman"/>
                <w:color w:val="0070C0"/>
                <w:lang w:eastAsia="sk-SK"/>
              </w:rPr>
            </w:pPr>
            <w:r w:rsidRPr="00BF0462">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w:t>
            </w:r>
          </w:p>
        </w:tc>
      </w:tr>
      <w:tr w:rsidR="005A1FAD" w:rsidRPr="003B16B3" w14:paraId="453045DE" w14:textId="77777777" w:rsidTr="00BF0462">
        <w:trPr>
          <w:trHeight w:val="315"/>
        </w:trPr>
        <w:tc>
          <w:tcPr>
            <w:tcW w:w="4395" w:type="dxa"/>
            <w:shd w:val="clear" w:color="auto" w:fill="DEEAF6" w:themeFill="accent1" w:themeFillTint="33"/>
            <w:vAlign w:val="center"/>
            <w:hideMark/>
          </w:tcPr>
          <w:p w14:paraId="29294708" w14:textId="77777777" w:rsidR="005A1FAD" w:rsidRPr="003B16B3" w:rsidRDefault="005A1FAD" w:rsidP="005A1FAD">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Plánovaný dátum</w:t>
            </w:r>
          </w:p>
          <w:p w14:paraId="31F6DED7" w14:textId="2F96D892" w:rsidR="005A1FAD" w:rsidRPr="003B16B3" w:rsidRDefault="005A1FAD" w:rsidP="005A1FAD">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začiatku VO</w:t>
            </w:r>
          </w:p>
        </w:tc>
        <w:tc>
          <w:tcPr>
            <w:tcW w:w="6804" w:type="dxa"/>
            <w:shd w:val="clear" w:color="auto" w:fill="auto"/>
            <w:vAlign w:val="center"/>
            <w:hideMark/>
          </w:tcPr>
          <w:p w14:paraId="66CF9912" w14:textId="001381A4" w:rsidR="005A1FAD" w:rsidRPr="003B16B3" w:rsidRDefault="005A1FAD" w:rsidP="005A1FAD">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w:t>
            </w:r>
          </w:p>
        </w:tc>
      </w:tr>
      <w:tr w:rsidR="005A1FAD" w:rsidRPr="00BF0462" w14:paraId="1F513D3F" w14:textId="77777777" w:rsidTr="00BF0462">
        <w:trPr>
          <w:trHeight w:val="315"/>
        </w:trPr>
        <w:tc>
          <w:tcPr>
            <w:tcW w:w="4395" w:type="dxa"/>
            <w:shd w:val="clear" w:color="auto" w:fill="DEEAF6" w:themeFill="accent1" w:themeFillTint="33"/>
            <w:vAlign w:val="center"/>
            <w:hideMark/>
          </w:tcPr>
          <w:p w14:paraId="33918BB1" w14:textId="77777777" w:rsidR="005A1FAD" w:rsidRPr="003B16B3" w:rsidRDefault="005A1FAD" w:rsidP="005A1FAD">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Plánovaný dátum</w:t>
            </w:r>
          </w:p>
          <w:p w14:paraId="67F538ED" w14:textId="71A8E274" w:rsidR="005A1FAD" w:rsidRPr="003B16B3" w:rsidRDefault="005A1FAD" w:rsidP="005A1FAD">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ukončenia VO</w:t>
            </w:r>
          </w:p>
        </w:tc>
        <w:tc>
          <w:tcPr>
            <w:tcW w:w="6804" w:type="dxa"/>
            <w:shd w:val="clear" w:color="auto" w:fill="auto"/>
            <w:vAlign w:val="center"/>
            <w:hideMark/>
          </w:tcPr>
          <w:p w14:paraId="4595CFC9" w14:textId="7FB069E8" w:rsidR="005A1FAD" w:rsidRPr="00BF0462" w:rsidRDefault="005A1FAD" w:rsidP="005A1FAD">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w:t>
            </w:r>
          </w:p>
        </w:tc>
      </w:tr>
      <w:tr w:rsidR="005A1FAD" w:rsidRPr="00BF0462" w14:paraId="5083A5F0" w14:textId="77777777" w:rsidTr="00BF0462">
        <w:trPr>
          <w:trHeight w:val="315"/>
        </w:trPr>
        <w:tc>
          <w:tcPr>
            <w:tcW w:w="4395" w:type="dxa"/>
            <w:shd w:val="clear" w:color="auto" w:fill="DEEAF6" w:themeFill="accent1" w:themeFillTint="33"/>
            <w:vAlign w:val="center"/>
            <w:hideMark/>
          </w:tcPr>
          <w:p w14:paraId="0AA74A98" w14:textId="663D66F3" w:rsidR="005A1FAD" w:rsidRPr="00F81D96" w:rsidRDefault="005A1FAD" w:rsidP="005A1FAD">
            <w:pPr>
              <w:spacing w:after="0" w:line="240" w:lineRule="auto"/>
              <w:rPr>
                <w:rFonts w:eastAsia="Times New Roman" w:cs="Times New Roman"/>
                <w:b/>
                <w:bCs/>
                <w:color w:val="000000"/>
                <w:highlight w:val="green"/>
                <w:lang w:eastAsia="sk-SK"/>
              </w:rPr>
            </w:pPr>
            <w:r w:rsidRPr="005074F7">
              <w:rPr>
                <w:rFonts w:eastAsia="Times New Roman" w:cs="Times New Roman"/>
                <w:b/>
                <w:bCs/>
                <w:color w:val="000000"/>
                <w:lang w:eastAsia="sk-SK"/>
              </w:rPr>
              <w:t>Odkaz na verejné obstarávanie</w:t>
            </w:r>
          </w:p>
        </w:tc>
        <w:tc>
          <w:tcPr>
            <w:tcW w:w="6804" w:type="dxa"/>
            <w:shd w:val="clear" w:color="auto" w:fill="auto"/>
            <w:vAlign w:val="center"/>
            <w:hideMark/>
          </w:tcPr>
          <w:p w14:paraId="4EE55F3E" w14:textId="354E1020" w:rsidR="005A1FAD" w:rsidRPr="00BF0462" w:rsidRDefault="005A1FAD" w:rsidP="005A1FAD">
            <w:pPr>
              <w:spacing w:after="0" w:line="240" w:lineRule="auto"/>
              <w:rPr>
                <w:rFonts w:ascii="Calibri" w:eastAsia="Times New Roman" w:hAnsi="Calibri" w:cs="Times New Roman"/>
                <w:color w:val="0070C0"/>
                <w:lang w:eastAsia="sk-SK"/>
              </w:rPr>
            </w:pPr>
            <w:r w:rsidRPr="003F2515">
              <w:rPr>
                <w:rFonts w:ascii="Calibri" w:eastAsia="Times New Roman" w:hAnsi="Calibri" w:cs="Times New Roman"/>
                <w:color w:val="00B050"/>
                <w:lang w:eastAsia="sk-SK"/>
              </w:rPr>
              <w:t>Automaticky vyplnené</w:t>
            </w:r>
            <w:r w:rsidRPr="00FA445E">
              <w:rPr>
                <w:rFonts w:ascii="Calibri" w:hAnsi="Calibri"/>
                <w:color w:val="00B050"/>
              </w:rPr>
              <w:t xml:space="preserve"> </w:t>
            </w:r>
            <w:r w:rsidRPr="003F2515">
              <w:rPr>
                <w:rFonts w:ascii="Calibri" w:eastAsia="Times New Roman" w:hAnsi="Calibri" w:cs="Times New Roman"/>
                <w:color w:val="00B050"/>
                <w:lang w:eastAsia="sk-SK"/>
              </w:rPr>
              <w:t>po</w:t>
            </w:r>
            <w:r>
              <w:rPr>
                <w:rFonts w:ascii="Calibri" w:eastAsia="Times New Roman" w:hAnsi="Calibri" w:cs="Times New Roman"/>
                <w:color w:val="00B050"/>
                <w:lang w:eastAsia="sk-SK"/>
              </w:rPr>
              <w:t xml:space="preserve"> priradení</w:t>
            </w:r>
          </w:p>
        </w:tc>
      </w:tr>
      <w:tr w:rsidR="005A1FAD" w:rsidRPr="00BF0462" w14:paraId="527D3490" w14:textId="77777777" w:rsidTr="00BF0462">
        <w:trPr>
          <w:trHeight w:val="315"/>
        </w:trPr>
        <w:tc>
          <w:tcPr>
            <w:tcW w:w="4395" w:type="dxa"/>
            <w:shd w:val="clear" w:color="auto" w:fill="DEEAF6" w:themeFill="accent1" w:themeFillTint="33"/>
            <w:vAlign w:val="center"/>
            <w:hideMark/>
          </w:tcPr>
          <w:p w14:paraId="6581CEEA" w14:textId="227021D2" w:rsidR="005A1FAD" w:rsidRPr="00BF0462" w:rsidRDefault="005A1FAD" w:rsidP="005A1FAD">
            <w:pPr>
              <w:spacing w:after="0" w:line="240" w:lineRule="auto"/>
              <w:rPr>
                <w:rFonts w:eastAsia="Times New Roman" w:cs="Times New Roman"/>
                <w:b/>
                <w:bCs/>
                <w:color w:val="000000"/>
                <w:lang w:eastAsia="sk-SK"/>
              </w:rPr>
            </w:pPr>
            <w:r w:rsidRPr="00BF0462">
              <w:rPr>
                <w:rFonts w:eastAsia="Times New Roman" w:cs="Times New Roman"/>
                <w:b/>
                <w:bCs/>
                <w:color w:val="000000"/>
                <w:lang w:eastAsia="sk-SK"/>
              </w:rPr>
              <w:t>Poznámka</w:t>
            </w:r>
          </w:p>
        </w:tc>
        <w:tc>
          <w:tcPr>
            <w:tcW w:w="6804" w:type="dxa"/>
            <w:shd w:val="clear" w:color="auto" w:fill="auto"/>
            <w:vAlign w:val="center"/>
            <w:hideMark/>
          </w:tcPr>
          <w:p w14:paraId="3FEBC1F9" w14:textId="7C407EE1" w:rsidR="005A1FAD" w:rsidRPr="00BF0462" w:rsidRDefault="005A1FAD" w:rsidP="005A1FAD">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FF0000"/>
                <w:lang w:eastAsia="sk-SK"/>
              </w:rPr>
              <w:t xml:space="preserve">Vypĺňa žiadateľ </w:t>
            </w:r>
          </w:p>
        </w:tc>
      </w:tr>
    </w:tbl>
    <w:p w14:paraId="778B6F79" w14:textId="3B407BC1" w:rsidR="00053284" w:rsidRDefault="00053284" w:rsidP="00E97C4E"/>
    <w:tbl>
      <w:tblPr>
        <w:tblW w:w="11199" w:type="dxa"/>
        <w:tblInd w:w="-1003"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95"/>
        <w:gridCol w:w="6804"/>
      </w:tblGrid>
      <w:tr w:rsidR="008C6495" w:rsidRPr="00BF0462" w14:paraId="0FA0E60B" w14:textId="77777777" w:rsidTr="00670D94">
        <w:trPr>
          <w:trHeight w:val="315"/>
        </w:trPr>
        <w:tc>
          <w:tcPr>
            <w:tcW w:w="4395" w:type="dxa"/>
            <w:shd w:val="clear" w:color="auto" w:fill="DEEAF6" w:themeFill="accent1" w:themeFillTint="33"/>
            <w:vAlign w:val="center"/>
          </w:tcPr>
          <w:p w14:paraId="64A84B58" w14:textId="7362FB9D" w:rsidR="008C6495" w:rsidRDefault="008C6495" w:rsidP="00E97C4E">
            <w:pPr>
              <w:spacing w:after="0"/>
              <w:rPr>
                <w:rFonts w:eastAsia="Times New Roman" w:cs="Times New Roman"/>
                <w:b/>
                <w:bCs/>
                <w:color w:val="000000"/>
                <w:lang w:eastAsia="sk-SK"/>
              </w:rPr>
            </w:pPr>
            <w:r>
              <w:rPr>
                <w:rFonts w:eastAsia="Times New Roman" w:cs="Times New Roman"/>
                <w:b/>
                <w:bCs/>
                <w:lang w:eastAsia="sk-SK"/>
              </w:rPr>
              <w:tab/>
            </w:r>
            <w:r w:rsidRPr="00E97C4E">
              <w:rPr>
                <w:rFonts w:eastAsia="Times New Roman" w:cs="Times New Roman"/>
                <w:b/>
                <w:bCs/>
                <w:lang w:eastAsia="sk-SK"/>
              </w:rPr>
              <w:t>Zoznam aktivít pre VO</w:t>
            </w:r>
          </w:p>
        </w:tc>
        <w:tc>
          <w:tcPr>
            <w:tcW w:w="6804" w:type="dxa"/>
            <w:shd w:val="clear" w:color="auto" w:fill="auto"/>
            <w:vAlign w:val="center"/>
          </w:tcPr>
          <w:p w14:paraId="275F5732" w14:textId="77777777" w:rsidR="008C6495" w:rsidRPr="00BF0462" w:rsidRDefault="008C6495" w:rsidP="00670D94">
            <w:pPr>
              <w:spacing w:after="0" w:line="240" w:lineRule="auto"/>
              <w:rPr>
                <w:rFonts w:ascii="Calibri" w:eastAsia="Times New Roman" w:hAnsi="Calibri" w:cs="Times New Roman"/>
                <w:color w:val="FF0000"/>
                <w:lang w:eastAsia="sk-SK"/>
              </w:rPr>
            </w:pPr>
          </w:p>
        </w:tc>
      </w:tr>
      <w:tr w:rsidR="00053284" w:rsidRPr="00BF0462" w14:paraId="31856D90" w14:textId="77777777" w:rsidTr="00670D94">
        <w:trPr>
          <w:trHeight w:val="315"/>
        </w:trPr>
        <w:tc>
          <w:tcPr>
            <w:tcW w:w="4395" w:type="dxa"/>
            <w:shd w:val="clear" w:color="auto" w:fill="DEEAF6" w:themeFill="accent1" w:themeFillTint="33"/>
            <w:vAlign w:val="center"/>
          </w:tcPr>
          <w:p w14:paraId="3DC76001" w14:textId="37B33F19" w:rsidR="00053284" w:rsidRPr="00BF0462" w:rsidRDefault="00053284" w:rsidP="00670D94">
            <w:pPr>
              <w:spacing w:after="0" w:line="240" w:lineRule="auto"/>
              <w:rPr>
                <w:rFonts w:eastAsia="Times New Roman" w:cs="Times New Roman"/>
                <w:b/>
                <w:bCs/>
                <w:color w:val="000000"/>
                <w:lang w:eastAsia="sk-SK"/>
              </w:rPr>
            </w:pPr>
            <w:r>
              <w:rPr>
                <w:rFonts w:eastAsia="Times New Roman" w:cs="Times New Roman"/>
                <w:b/>
                <w:bCs/>
                <w:color w:val="000000"/>
                <w:lang w:eastAsia="sk-SK"/>
              </w:rPr>
              <w:t>Aktivita</w:t>
            </w:r>
          </w:p>
        </w:tc>
        <w:tc>
          <w:tcPr>
            <w:tcW w:w="6804" w:type="dxa"/>
            <w:shd w:val="clear" w:color="auto" w:fill="auto"/>
            <w:vAlign w:val="center"/>
          </w:tcPr>
          <w:p w14:paraId="24BAE8E5" w14:textId="77777777" w:rsidR="00053284" w:rsidRPr="00BF0462" w:rsidRDefault="00053284" w:rsidP="00670D94">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FF0000"/>
                <w:lang w:eastAsia="sk-SK"/>
              </w:rPr>
              <w:t>Vy</w:t>
            </w:r>
            <w:r>
              <w:rPr>
                <w:rFonts w:ascii="Calibri" w:eastAsia="Times New Roman" w:hAnsi="Calibri" w:cs="Times New Roman"/>
                <w:color w:val="FF0000"/>
                <w:lang w:eastAsia="sk-SK"/>
              </w:rPr>
              <w:t>berá</w:t>
            </w:r>
            <w:r w:rsidRPr="00BF0462">
              <w:rPr>
                <w:rFonts w:ascii="Calibri" w:eastAsia="Times New Roman" w:hAnsi="Calibri" w:cs="Times New Roman"/>
                <w:color w:val="FF0000"/>
                <w:lang w:eastAsia="sk-SK"/>
              </w:rPr>
              <w:t xml:space="preserve"> žiadateľ</w:t>
            </w:r>
          </w:p>
        </w:tc>
      </w:tr>
      <w:tr w:rsidR="00053284" w:rsidRPr="00BF0462" w14:paraId="4E7BDBF4" w14:textId="77777777" w:rsidTr="00670D94">
        <w:trPr>
          <w:trHeight w:val="315"/>
        </w:trPr>
        <w:tc>
          <w:tcPr>
            <w:tcW w:w="4395" w:type="dxa"/>
            <w:shd w:val="clear" w:color="auto" w:fill="DEEAF6" w:themeFill="accent1" w:themeFillTint="33"/>
            <w:vAlign w:val="center"/>
          </w:tcPr>
          <w:p w14:paraId="66C8F504" w14:textId="77777777" w:rsidR="00053284" w:rsidRPr="00BF0462" w:rsidRDefault="00053284" w:rsidP="00670D94">
            <w:pPr>
              <w:spacing w:after="0" w:line="240" w:lineRule="auto"/>
              <w:rPr>
                <w:rFonts w:eastAsia="Times New Roman" w:cs="Times New Roman"/>
                <w:b/>
                <w:bCs/>
                <w:color w:val="000000"/>
                <w:lang w:eastAsia="sk-SK"/>
              </w:rPr>
            </w:pPr>
            <w:r>
              <w:rPr>
                <w:rFonts w:eastAsia="Times New Roman" w:cs="Times New Roman"/>
                <w:b/>
                <w:bCs/>
                <w:color w:val="000000"/>
                <w:lang w:eastAsia="sk-SK"/>
              </w:rPr>
              <w:t>Špecifický cieľ</w:t>
            </w:r>
          </w:p>
        </w:tc>
        <w:tc>
          <w:tcPr>
            <w:tcW w:w="6804" w:type="dxa"/>
            <w:shd w:val="clear" w:color="auto" w:fill="auto"/>
            <w:vAlign w:val="center"/>
          </w:tcPr>
          <w:p w14:paraId="466C9423" w14:textId="77777777" w:rsidR="00053284" w:rsidRPr="00BF0462" w:rsidRDefault="00053284" w:rsidP="00670D94">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w:t>
            </w:r>
          </w:p>
        </w:tc>
      </w:tr>
      <w:tr w:rsidR="00053284" w:rsidRPr="00BF0462" w14:paraId="798EF8C0" w14:textId="77777777" w:rsidTr="00670D94">
        <w:trPr>
          <w:trHeight w:val="315"/>
        </w:trPr>
        <w:tc>
          <w:tcPr>
            <w:tcW w:w="4395" w:type="dxa"/>
            <w:shd w:val="clear" w:color="auto" w:fill="DEEAF6" w:themeFill="accent1" w:themeFillTint="33"/>
            <w:vAlign w:val="center"/>
          </w:tcPr>
          <w:p w14:paraId="00B2064C" w14:textId="77777777" w:rsidR="00053284" w:rsidRPr="00BF0462" w:rsidRDefault="00053284" w:rsidP="00670D94">
            <w:pPr>
              <w:spacing w:after="0" w:line="240" w:lineRule="auto"/>
              <w:rPr>
                <w:rFonts w:eastAsia="Times New Roman" w:cs="Times New Roman"/>
                <w:b/>
                <w:bCs/>
                <w:color w:val="000000"/>
                <w:lang w:eastAsia="sk-SK"/>
              </w:rPr>
            </w:pPr>
            <w:r>
              <w:rPr>
                <w:rFonts w:eastAsia="Times New Roman" w:cs="Times New Roman"/>
                <w:b/>
                <w:bCs/>
                <w:color w:val="000000"/>
                <w:lang w:eastAsia="sk-SK"/>
              </w:rPr>
              <w:t>Subjekt</w:t>
            </w:r>
          </w:p>
        </w:tc>
        <w:tc>
          <w:tcPr>
            <w:tcW w:w="6804" w:type="dxa"/>
            <w:shd w:val="clear" w:color="auto" w:fill="auto"/>
            <w:vAlign w:val="center"/>
          </w:tcPr>
          <w:p w14:paraId="48A83F3E" w14:textId="77777777" w:rsidR="00053284" w:rsidRPr="00BF0462" w:rsidRDefault="00053284" w:rsidP="00670D94">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w:t>
            </w:r>
          </w:p>
        </w:tc>
      </w:tr>
      <w:tr w:rsidR="00053284" w:rsidRPr="00BF0462" w14:paraId="46543A39" w14:textId="77777777" w:rsidTr="00670D94">
        <w:trPr>
          <w:trHeight w:val="315"/>
        </w:trPr>
        <w:tc>
          <w:tcPr>
            <w:tcW w:w="4395" w:type="dxa"/>
            <w:shd w:val="clear" w:color="auto" w:fill="DEEAF6" w:themeFill="accent1" w:themeFillTint="33"/>
            <w:vAlign w:val="center"/>
          </w:tcPr>
          <w:p w14:paraId="7CE9D123" w14:textId="77777777" w:rsidR="00053284" w:rsidRPr="00BF0462" w:rsidRDefault="00053284" w:rsidP="00670D94">
            <w:pPr>
              <w:spacing w:after="0" w:line="240" w:lineRule="auto"/>
              <w:rPr>
                <w:rFonts w:eastAsia="Times New Roman" w:cs="Times New Roman"/>
                <w:b/>
                <w:bCs/>
                <w:color w:val="000000"/>
                <w:lang w:eastAsia="sk-SK"/>
              </w:rPr>
            </w:pPr>
            <w:r>
              <w:rPr>
                <w:rFonts w:eastAsia="Times New Roman" w:cs="Times New Roman"/>
                <w:b/>
                <w:bCs/>
                <w:color w:val="000000"/>
                <w:lang w:eastAsia="sk-SK"/>
              </w:rPr>
              <w:lastRenderedPageBreak/>
              <w:t>Hodnota na aktivitu projektu</w:t>
            </w:r>
          </w:p>
        </w:tc>
        <w:tc>
          <w:tcPr>
            <w:tcW w:w="6804" w:type="dxa"/>
            <w:shd w:val="clear" w:color="auto" w:fill="auto"/>
            <w:vAlign w:val="center"/>
          </w:tcPr>
          <w:p w14:paraId="3109216E" w14:textId="77777777" w:rsidR="00053284" w:rsidRPr="00BF0462" w:rsidRDefault="00053284" w:rsidP="00670D94">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FF0000"/>
                <w:lang w:eastAsia="sk-SK"/>
              </w:rPr>
              <w:t>Vypĺňa žiadateľ</w:t>
            </w:r>
          </w:p>
        </w:tc>
      </w:tr>
    </w:tbl>
    <w:p w14:paraId="38B78AAD" w14:textId="77777777" w:rsidR="00053284" w:rsidRPr="00E97C4E" w:rsidRDefault="00053284" w:rsidP="00E97C4E"/>
    <w:p w14:paraId="2856609D" w14:textId="26F5CD93" w:rsidR="00BF0462" w:rsidRDefault="006A36C4" w:rsidP="00BF0462">
      <w:pPr>
        <w:pStyle w:val="Nadpis3"/>
        <w:rPr>
          <w:b/>
        </w:rPr>
      </w:pPr>
      <w:r>
        <w:rPr>
          <w:b/>
        </w:rPr>
        <w:t>Pred podpisom zmluvy s dodávateľom</w:t>
      </w:r>
    </w:p>
    <w:tbl>
      <w:tblPr>
        <w:tblW w:w="11199" w:type="dxa"/>
        <w:tblInd w:w="-1003"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95"/>
        <w:gridCol w:w="6804"/>
      </w:tblGrid>
      <w:tr w:rsidR="00F81D96" w:rsidRPr="00BF0462" w14:paraId="5BB12E88" w14:textId="77777777" w:rsidTr="001A71F7">
        <w:trPr>
          <w:trHeight w:val="315"/>
        </w:trPr>
        <w:tc>
          <w:tcPr>
            <w:tcW w:w="4395" w:type="dxa"/>
            <w:shd w:val="clear" w:color="auto" w:fill="DEEAF6" w:themeFill="accent1" w:themeFillTint="33"/>
            <w:vAlign w:val="center"/>
            <w:hideMark/>
          </w:tcPr>
          <w:p w14:paraId="1097893F" w14:textId="77777777" w:rsidR="00F81D96" w:rsidRPr="00BF0462" w:rsidRDefault="00F81D96" w:rsidP="001A71F7">
            <w:pPr>
              <w:spacing w:after="0" w:line="240" w:lineRule="auto"/>
              <w:rPr>
                <w:rFonts w:eastAsia="Times New Roman" w:cs="Times New Roman"/>
                <w:b/>
                <w:bCs/>
                <w:color w:val="000000"/>
                <w:lang w:eastAsia="sk-SK"/>
              </w:rPr>
            </w:pPr>
            <w:r w:rsidRPr="00BF0462">
              <w:rPr>
                <w:rFonts w:eastAsia="Times New Roman" w:cs="Times New Roman"/>
                <w:b/>
                <w:bCs/>
                <w:color w:val="000000"/>
                <w:lang w:eastAsia="sk-SK"/>
              </w:rPr>
              <w:t>Názov VO</w:t>
            </w:r>
          </w:p>
        </w:tc>
        <w:tc>
          <w:tcPr>
            <w:tcW w:w="6804" w:type="dxa"/>
            <w:shd w:val="clear" w:color="auto" w:fill="auto"/>
            <w:vAlign w:val="center"/>
            <w:hideMark/>
          </w:tcPr>
          <w:p w14:paraId="2078F73A" w14:textId="77777777" w:rsidR="00F81D96" w:rsidRPr="00BF0462" w:rsidRDefault="00F81D96" w:rsidP="001A71F7">
            <w:pPr>
              <w:spacing w:after="0" w:line="240" w:lineRule="auto"/>
              <w:rPr>
                <w:rFonts w:ascii="Calibri" w:eastAsia="Times New Roman" w:hAnsi="Calibri" w:cs="Times New Roman"/>
                <w:color w:val="00B050"/>
                <w:lang w:eastAsia="sk-SK"/>
              </w:rPr>
            </w:pPr>
            <w:r w:rsidRPr="00BF0462">
              <w:rPr>
                <w:rFonts w:ascii="Calibri" w:eastAsia="Times New Roman" w:hAnsi="Calibri" w:cs="Times New Roman"/>
                <w:color w:val="00B050"/>
                <w:lang w:eastAsia="sk-SK"/>
              </w:rPr>
              <w:t xml:space="preserve">Automaticky vyplnené </w:t>
            </w:r>
          </w:p>
        </w:tc>
      </w:tr>
      <w:tr w:rsidR="006B3FDC" w:rsidRPr="00BF0462" w14:paraId="254AE1E4" w14:textId="77777777" w:rsidTr="001A71F7">
        <w:trPr>
          <w:trHeight w:val="315"/>
        </w:trPr>
        <w:tc>
          <w:tcPr>
            <w:tcW w:w="4395" w:type="dxa"/>
            <w:shd w:val="clear" w:color="auto" w:fill="DEEAF6" w:themeFill="accent1" w:themeFillTint="33"/>
            <w:vAlign w:val="center"/>
            <w:hideMark/>
          </w:tcPr>
          <w:p w14:paraId="3752F5AB" w14:textId="77777777" w:rsidR="006B3FDC" w:rsidRPr="00BF0462" w:rsidRDefault="006B3FDC" w:rsidP="006B3FDC">
            <w:pPr>
              <w:spacing w:after="0" w:line="240" w:lineRule="auto"/>
              <w:rPr>
                <w:rFonts w:eastAsia="Times New Roman" w:cs="Times New Roman"/>
                <w:b/>
                <w:bCs/>
                <w:color w:val="000000"/>
                <w:lang w:eastAsia="sk-SK"/>
              </w:rPr>
            </w:pPr>
            <w:r w:rsidRPr="00BF0462">
              <w:rPr>
                <w:rFonts w:eastAsia="Times New Roman" w:cs="Times New Roman"/>
                <w:b/>
                <w:bCs/>
                <w:color w:val="000000"/>
                <w:lang w:eastAsia="sk-SK"/>
              </w:rPr>
              <w:t>Opis predmetu VO</w:t>
            </w:r>
          </w:p>
        </w:tc>
        <w:tc>
          <w:tcPr>
            <w:tcW w:w="6804" w:type="dxa"/>
            <w:shd w:val="clear" w:color="auto" w:fill="auto"/>
            <w:vAlign w:val="center"/>
            <w:hideMark/>
          </w:tcPr>
          <w:p w14:paraId="04A767EF" w14:textId="16B7DACB" w:rsidR="006B3FDC" w:rsidRPr="00BF0462" w:rsidRDefault="006B3FDC" w:rsidP="006B3FDC">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00B050"/>
                <w:lang w:eastAsia="sk-SK"/>
              </w:rPr>
              <w:t xml:space="preserve">Automaticky vyplnené </w:t>
            </w:r>
          </w:p>
        </w:tc>
      </w:tr>
      <w:tr w:rsidR="006B3FDC" w:rsidRPr="00BF0462" w14:paraId="25B2FBD0" w14:textId="77777777" w:rsidTr="001A71F7">
        <w:trPr>
          <w:trHeight w:val="315"/>
        </w:trPr>
        <w:tc>
          <w:tcPr>
            <w:tcW w:w="4395" w:type="dxa"/>
            <w:shd w:val="clear" w:color="auto" w:fill="DEEAF6" w:themeFill="accent1" w:themeFillTint="33"/>
            <w:vAlign w:val="center"/>
            <w:hideMark/>
          </w:tcPr>
          <w:p w14:paraId="44C8A5CB" w14:textId="77777777" w:rsidR="006B3FDC" w:rsidRPr="00BF0462" w:rsidRDefault="006B3FDC" w:rsidP="006B3FDC">
            <w:pPr>
              <w:spacing w:after="0" w:line="240" w:lineRule="auto"/>
              <w:rPr>
                <w:rFonts w:eastAsia="Times New Roman" w:cs="Times New Roman"/>
                <w:b/>
                <w:bCs/>
                <w:color w:val="000000"/>
                <w:lang w:eastAsia="sk-SK"/>
              </w:rPr>
            </w:pPr>
            <w:r w:rsidRPr="00BF0462">
              <w:rPr>
                <w:rFonts w:eastAsia="Times New Roman" w:cs="Times New Roman"/>
                <w:b/>
                <w:bCs/>
                <w:color w:val="000000"/>
                <w:lang w:eastAsia="sk-SK"/>
              </w:rPr>
              <w:t>Metóda podľa finančného limitu:</w:t>
            </w:r>
          </w:p>
        </w:tc>
        <w:tc>
          <w:tcPr>
            <w:tcW w:w="6804" w:type="dxa"/>
            <w:shd w:val="clear" w:color="auto" w:fill="auto"/>
            <w:vAlign w:val="center"/>
            <w:hideMark/>
          </w:tcPr>
          <w:p w14:paraId="608D3EE7" w14:textId="7F0DBC28" w:rsidR="006B3FDC" w:rsidRPr="00BF0462" w:rsidRDefault="006B3FDC" w:rsidP="006B3FDC">
            <w:pPr>
              <w:spacing w:after="0" w:line="240" w:lineRule="auto"/>
              <w:rPr>
                <w:rFonts w:ascii="Calibri" w:eastAsia="Times New Roman" w:hAnsi="Calibri" w:cs="Times New Roman"/>
                <w:color w:val="0070C0"/>
                <w:lang w:eastAsia="sk-SK"/>
              </w:rPr>
            </w:pPr>
            <w:r w:rsidRPr="00BF0462">
              <w:rPr>
                <w:rFonts w:ascii="Calibri" w:eastAsia="Times New Roman" w:hAnsi="Calibri" w:cs="Times New Roman"/>
                <w:color w:val="00B050"/>
                <w:lang w:eastAsia="sk-SK"/>
              </w:rPr>
              <w:t xml:space="preserve">Automaticky vyplnené </w:t>
            </w:r>
          </w:p>
        </w:tc>
      </w:tr>
      <w:tr w:rsidR="006B3FDC" w:rsidRPr="003B16B3" w14:paraId="52119B1E" w14:textId="77777777" w:rsidTr="001A71F7">
        <w:trPr>
          <w:trHeight w:val="315"/>
        </w:trPr>
        <w:tc>
          <w:tcPr>
            <w:tcW w:w="4395" w:type="dxa"/>
            <w:shd w:val="clear" w:color="auto" w:fill="DEEAF6" w:themeFill="accent1" w:themeFillTint="33"/>
            <w:vAlign w:val="center"/>
            <w:hideMark/>
          </w:tcPr>
          <w:p w14:paraId="5E731082" w14:textId="77777777" w:rsidR="006B3FDC" w:rsidRPr="003B16B3" w:rsidRDefault="006B3FDC" w:rsidP="006B3FDC">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Hodnota zákazky na žiadosti</w:t>
            </w:r>
          </w:p>
        </w:tc>
        <w:tc>
          <w:tcPr>
            <w:tcW w:w="6804" w:type="dxa"/>
            <w:shd w:val="clear" w:color="auto" w:fill="auto"/>
            <w:vAlign w:val="center"/>
            <w:hideMark/>
          </w:tcPr>
          <w:p w14:paraId="7F4D4309" w14:textId="77777777" w:rsidR="006B3FDC" w:rsidRPr="003B16B3" w:rsidRDefault="006B3FDC" w:rsidP="006B3FDC">
            <w:pPr>
              <w:spacing w:after="0" w:line="240" w:lineRule="auto"/>
              <w:rPr>
                <w:rFonts w:ascii="Calibri" w:eastAsia="Times New Roman" w:hAnsi="Calibri" w:cs="Times New Roman"/>
                <w:color w:val="FF0000"/>
                <w:lang w:eastAsia="sk-SK"/>
              </w:rPr>
            </w:pPr>
            <w:r w:rsidRPr="003B16B3">
              <w:rPr>
                <w:rFonts w:ascii="Calibri" w:eastAsia="Times New Roman" w:hAnsi="Calibri" w:cs="Times New Roman"/>
                <w:color w:val="FF0000"/>
                <w:lang w:eastAsia="sk-SK"/>
              </w:rPr>
              <w:t>Vypĺňa žiadateľ</w:t>
            </w:r>
          </w:p>
        </w:tc>
      </w:tr>
      <w:tr w:rsidR="006B3FDC" w:rsidRPr="003B16B3" w14:paraId="12B6BFF6" w14:textId="77777777" w:rsidTr="001A71F7">
        <w:trPr>
          <w:trHeight w:val="315"/>
        </w:trPr>
        <w:tc>
          <w:tcPr>
            <w:tcW w:w="4395" w:type="dxa"/>
            <w:shd w:val="clear" w:color="auto" w:fill="DEEAF6" w:themeFill="accent1" w:themeFillTint="33"/>
            <w:vAlign w:val="center"/>
            <w:hideMark/>
          </w:tcPr>
          <w:p w14:paraId="0878A8A4" w14:textId="77777777" w:rsidR="006B3FDC" w:rsidRPr="003B16B3" w:rsidRDefault="006B3FDC" w:rsidP="006B3FDC">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Postup obstarávania</w:t>
            </w:r>
          </w:p>
        </w:tc>
        <w:tc>
          <w:tcPr>
            <w:tcW w:w="6804" w:type="dxa"/>
            <w:shd w:val="clear" w:color="auto" w:fill="auto"/>
            <w:vAlign w:val="center"/>
            <w:hideMark/>
          </w:tcPr>
          <w:p w14:paraId="17EA4DC8" w14:textId="0D96C555" w:rsidR="006B3FDC" w:rsidRPr="003B16B3" w:rsidRDefault="006B3FDC" w:rsidP="006B3FDC">
            <w:pPr>
              <w:spacing w:after="0" w:line="240" w:lineRule="auto"/>
              <w:rPr>
                <w:rFonts w:ascii="Calibri" w:eastAsia="Times New Roman" w:hAnsi="Calibri" w:cs="Times New Roman"/>
                <w:color w:val="0070C0"/>
                <w:lang w:eastAsia="sk-SK"/>
              </w:rPr>
            </w:pPr>
            <w:r w:rsidRPr="00BF0462">
              <w:rPr>
                <w:rFonts w:ascii="Calibri" w:eastAsia="Times New Roman" w:hAnsi="Calibri" w:cs="Times New Roman"/>
                <w:color w:val="00B050"/>
                <w:lang w:eastAsia="sk-SK"/>
              </w:rPr>
              <w:t xml:space="preserve">Automaticky vyplnené </w:t>
            </w:r>
          </w:p>
        </w:tc>
      </w:tr>
      <w:tr w:rsidR="006B3FDC" w:rsidRPr="003B16B3" w14:paraId="0E0EFBB6" w14:textId="77777777" w:rsidTr="001A71F7">
        <w:trPr>
          <w:trHeight w:val="315"/>
        </w:trPr>
        <w:tc>
          <w:tcPr>
            <w:tcW w:w="4395" w:type="dxa"/>
            <w:shd w:val="clear" w:color="auto" w:fill="DEEAF6" w:themeFill="accent1" w:themeFillTint="33"/>
            <w:vAlign w:val="center"/>
            <w:hideMark/>
          </w:tcPr>
          <w:p w14:paraId="07EEECBA" w14:textId="77777777" w:rsidR="006B3FDC" w:rsidRPr="003B16B3" w:rsidRDefault="006B3FDC" w:rsidP="006B3FDC">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Plánovaný dátum</w:t>
            </w:r>
          </w:p>
          <w:p w14:paraId="73FC636C" w14:textId="77777777" w:rsidR="006B3FDC" w:rsidRPr="003B16B3" w:rsidRDefault="006B3FDC" w:rsidP="006B3FDC">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začiatku VO</w:t>
            </w:r>
          </w:p>
        </w:tc>
        <w:tc>
          <w:tcPr>
            <w:tcW w:w="6804" w:type="dxa"/>
            <w:shd w:val="clear" w:color="auto" w:fill="auto"/>
            <w:vAlign w:val="center"/>
            <w:hideMark/>
          </w:tcPr>
          <w:p w14:paraId="347F2DDB" w14:textId="435712D2" w:rsidR="006B3FDC" w:rsidRPr="003B16B3" w:rsidRDefault="006B3FDC" w:rsidP="006B3FDC">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00B050"/>
                <w:lang w:eastAsia="sk-SK"/>
              </w:rPr>
              <w:t xml:space="preserve">Automaticky vyplnené </w:t>
            </w:r>
          </w:p>
        </w:tc>
      </w:tr>
      <w:tr w:rsidR="006B3FDC" w:rsidRPr="00BF0462" w14:paraId="743D3909" w14:textId="77777777" w:rsidTr="001A71F7">
        <w:trPr>
          <w:trHeight w:val="315"/>
        </w:trPr>
        <w:tc>
          <w:tcPr>
            <w:tcW w:w="4395" w:type="dxa"/>
            <w:shd w:val="clear" w:color="auto" w:fill="DEEAF6" w:themeFill="accent1" w:themeFillTint="33"/>
            <w:vAlign w:val="center"/>
            <w:hideMark/>
          </w:tcPr>
          <w:p w14:paraId="6FDB1DBA" w14:textId="77777777" w:rsidR="006B3FDC" w:rsidRPr="003B16B3" w:rsidRDefault="006B3FDC" w:rsidP="006B3FDC">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Plánovaný dátum</w:t>
            </w:r>
          </w:p>
          <w:p w14:paraId="441053A5" w14:textId="77777777" w:rsidR="006B3FDC" w:rsidRPr="003B16B3" w:rsidRDefault="006B3FDC" w:rsidP="006B3FDC">
            <w:pPr>
              <w:spacing w:after="0" w:line="240" w:lineRule="auto"/>
              <w:rPr>
                <w:rFonts w:eastAsia="Times New Roman" w:cs="Times New Roman"/>
                <w:b/>
                <w:bCs/>
                <w:color w:val="000000"/>
                <w:lang w:eastAsia="sk-SK"/>
              </w:rPr>
            </w:pPr>
            <w:r w:rsidRPr="003B16B3">
              <w:rPr>
                <w:rFonts w:eastAsia="Times New Roman" w:cs="Times New Roman"/>
                <w:b/>
                <w:bCs/>
                <w:color w:val="000000"/>
                <w:lang w:eastAsia="sk-SK"/>
              </w:rPr>
              <w:t>ukončenia VO</w:t>
            </w:r>
          </w:p>
        </w:tc>
        <w:tc>
          <w:tcPr>
            <w:tcW w:w="6804" w:type="dxa"/>
            <w:shd w:val="clear" w:color="auto" w:fill="auto"/>
            <w:vAlign w:val="center"/>
            <w:hideMark/>
          </w:tcPr>
          <w:p w14:paraId="4165AA26" w14:textId="5FC2A71E" w:rsidR="006B3FDC" w:rsidRPr="00BF0462" w:rsidRDefault="006B3FDC" w:rsidP="006B3FDC">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00B050"/>
                <w:lang w:eastAsia="sk-SK"/>
              </w:rPr>
              <w:t xml:space="preserve">Automaticky vyplnené </w:t>
            </w:r>
          </w:p>
        </w:tc>
      </w:tr>
      <w:tr w:rsidR="006B3FDC" w:rsidRPr="00BF0462" w14:paraId="30106002" w14:textId="77777777" w:rsidTr="001A71F7">
        <w:trPr>
          <w:trHeight w:val="315"/>
        </w:trPr>
        <w:tc>
          <w:tcPr>
            <w:tcW w:w="4395" w:type="dxa"/>
            <w:shd w:val="clear" w:color="auto" w:fill="DEEAF6" w:themeFill="accent1" w:themeFillTint="33"/>
            <w:vAlign w:val="center"/>
            <w:hideMark/>
          </w:tcPr>
          <w:p w14:paraId="6BC2082D" w14:textId="77777777" w:rsidR="006B3FDC" w:rsidRPr="00F81D96" w:rsidRDefault="006B3FDC" w:rsidP="006B3FDC">
            <w:pPr>
              <w:spacing w:after="0" w:line="240" w:lineRule="auto"/>
              <w:rPr>
                <w:rFonts w:eastAsia="Times New Roman" w:cs="Times New Roman"/>
                <w:b/>
                <w:bCs/>
                <w:color w:val="000000"/>
                <w:highlight w:val="green"/>
                <w:lang w:eastAsia="sk-SK"/>
              </w:rPr>
            </w:pPr>
            <w:r w:rsidRPr="005074F7">
              <w:rPr>
                <w:rFonts w:eastAsia="Times New Roman" w:cs="Times New Roman"/>
                <w:b/>
                <w:bCs/>
                <w:color w:val="000000"/>
                <w:lang w:eastAsia="sk-SK"/>
              </w:rPr>
              <w:t>Odkaz na verejné obstarávanie</w:t>
            </w:r>
          </w:p>
        </w:tc>
        <w:tc>
          <w:tcPr>
            <w:tcW w:w="6804" w:type="dxa"/>
            <w:shd w:val="clear" w:color="auto" w:fill="auto"/>
            <w:vAlign w:val="center"/>
            <w:hideMark/>
          </w:tcPr>
          <w:p w14:paraId="0DC09492" w14:textId="685E2118" w:rsidR="006B3FDC" w:rsidRPr="00BF0462" w:rsidRDefault="006B3FDC" w:rsidP="006B3FDC">
            <w:pPr>
              <w:spacing w:after="0" w:line="240" w:lineRule="auto"/>
              <w:rPr>
                <w:rFonts w:ascii="Calibri" w:eastAsia="Times New Roman" w:hAnsi="Calibri" w:cs="Times New Roman"/>
                <w:color w:val="0070C0"/>
                <w:lang w:eastAsia="sk-SK"/>
              </w:rPr>
            </w:pPr>
            <w:r w:rsidRPr="00BF0462">
              <w:rPr>
                <w:rFonts w:ascii="Calibri" w:eastAsia="Times New Roman" w:hAnsi="Calibri" w:cs="Times New Roman"/>
                <w:color w:val="00B050"/>
                <w:lang w:eastAsia="sk-SK"/>
              </w:rPr>
              <w:t>Automaticky vyplnené</w:t>
            </w:r>
            <w:r w:rsidRPr="006B3FDC">
              <w:rPr>
                <w:rFonts w:ascii="Calibri" w:eastAsia="Times New Roman" w:hAnsi="Calibri" w:cs="Times New Roman"/>
                <w:color w:val="FF0000"/>
                <w:lang w:eastAsia="sk-SK"/>
              </w:rPr>
              <w:t xml:space="preserve"> </w:t>
            </w:r>
            <w:r w:rsidRPr="006B3FDC">
              <w:rPr>
                <w:rFonts w:ascii="Calibri" w:eastAsia="Times New Roman" w:hAnsi="Calibri" w:cs="Times New Roman"/>
                <w:lang w:eastAsia="sk-SK"/>
              </w:rPr>
              <w:t xml:space="preserve">/ </w:t>
            </w:r>
            <w:r w:rsidRPr="006B3FDC">
              <w:rPr>
                <w:rFonts w:ascii="Calibri" w:eastAsia="Times New Roman" w:hAnsi="Calibri" w:cs="Times New Roman"/>
                <w:color w:val="FF0000"/>
                <w:lang w:eastAsia="sk-SK"/>
              </w:rPr>
              <w:t>Vypĺňa žiadateľ - uvedie link na zverejnenú zmluvu</w:t>
            </w:r>
          </w:p>
        </w:tc>
      </w:tr>
      <w:tr w:rsidR="006B3FDC" w:rsidRPr="00BF0462" w14:paraId="7A416A87" w14:textId="77777777" w:rsidTr="001A71F7">
        <w:trPr>
          <w:trHeight w:val="315"/>
        </w:trPr>
        <w:tc>
          <w:tcPr>
            <w:tcW w:w="4395" w:type="dxa"/>
            <w:shd w:val="clear" w:color="auto" w:fill="DEEAF6" w:themeFill="accent1" w:themeFillTint="33"/>
            <w:vAlign w:val="center"/>
            <w:hideMark/>
          </w:tcPr>
          <w:p w14:paraId="7F4004B0" w14:textId="77777777" w:rsidR="006B3FDC" w:rsidRPr="00BF0462" w:rsidRDefault="006B3FDC" w:rsidP="006B3FDC">
            <w:pPr>
              <w:spacing w:after="0" w:line="240" w:lineRule="auto"/>
              <w:rPr>
                <w:rFonts w:eastAsia="Times New Roman" w:cs="Times New Roman"/>
                <w:b/>
                <w:bCs/>
                <w:color w:val="000000"/>
                <w:lang w:eastAsia="sk-SK"/>
              </w:rPr>
            </w:pPr>
            <w:r w:rsidRPr="00BF0462">
              <w:rPr>
                <w:rFonts w:eastAsia="Times New Roman" w:cs="Times New Roman"/>
                <w:b/>
                <w:bCs/>
                <w:color w:val="000000"/>
                <w:lang w:eastAsia="sk-SK"/>
              </w:rPr>
              <w:t>Poznámka</w:t>
            </w:r>
          </w:p>
        </w:tc>
        <w:tc>
          <w:tcPr>
            <w:tcW w:w="6804" w:type="dxa"/>
            <w:shd w:val="clear" w:color="auto" w:fill="auto"/>
            <w:vAlign w:val="center"/>
            <w:hideMark/>
          </w:tcPr>
          <w:p w14:paraId="5600DD94" w14:textId="77777777" w:rsidR="006B3FDC" w:rsidRPr="00BF0462" w:rsidRDefault="006B3FDC" w:rsidP="006B3FDC">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FF0000"/>
                <w:lang w:eastAsia="sk-SK"/>
              </w:rPr>
              <w:t xml:space="preserve">Vypĺňa žiadateľ </w:t>
            </w:r>
          </w:p>
        </w:tc>
      </w:tr>
    </w:tbl>
    <w:p w14:paraId="4CAEDBE6" w14:textId="77777777" w:rsidR="00053284" w:rsidRDefault="00053284" w:rsidP="00053284">
      <w:pPr>
        <w:rPr>
          <w:rFonts w:eastAsia="Times New Roman" w:cs="Times New Roman"/>
          <w:b/>
          <w:bCs/>
          <w:color w:val="2E74B5" w:themeColor="accent1" w:themeShade="BF"/>
          <w:lang w:eastAsia="sk-SK"/>
        </w:rPr>
      </w:pPr>
    </w:p>
    <w:tbl>
      <w:tblPr>
        <w:tblW w:w="11199" w:type="dxa"/>
        <w:tblInd w:w="-1003"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95"/>
        <w:gridCol w:w="6804"/>
      </w:tblGrid>
      <w:tr w:rsidR="008C6495" w:rsidRPr="00BF0462" w14:paraId="71175CB6" w14:textId="77777777" w:rsidTr="00670D94">
        <w:trPr>
          <w:trHeight w:val="315"/>
        </w:trPr>
        <w:tc>
          <w:tcPr>
            <w:tcW w:w="4395" w:type="dxa"/>
            <w:shd w:val="clear" w:color="auto" w:fill="DEEAF6" w:themeFill="accent1" w:themeFillTint="33"/>
            <w:vAlign w:val="center"/>
          </w:tcPr>
          <w:p w14:paraId="3275A439" w14:textId="77777777" w:rsidR="008C6495" w:rsidRDefault="008C6495" w:rsidP="00670D94">
            <w:pPr>
              <w:spacing w:after="0"/>
              <w:rPr>
                <w:rFonts w:eastAsia="Times New Roman" w:cs="Times New Roman"/>
                <w:b/>
                <w:bCs/>
                <w:color w:val="000000"/>
                <w:lang w:eastAsia="sk-SK"/>
              </w:rPr>
            </w:pPr>
            <w:r>
              <w:rPr>
                <w:rFonts w:eastAsia="Times New Roman" w:cs="Times New Roman"/>
                <w:b/>
                <w:bCs/>
                <w:lang w:eastAsia="sk-SK"/>
              </w:rPr>
              <w:tab/>
            </w:r>
            <w:r w:rsidRPr="006265AC">
              <w:rPr>
                <w:rFonts w:eastAsia="Times New Roman" w:cs="Times New Roman"/>
                <w:b/>
                <w:bCs/>
                <w:lang w:eastAsia="sk-SK"/>
              </w:rPr>
              <w:t>Zoznam aktivít pre VO</w:t>
            </w:r>
          </w:p>
        </w:tc>
        <w:tc>
          <w:tcPr>
            <w:tcW w:w="6804" w:type="dxa"/>
            <w:shd w:val="clear" w:color="auto" w:fill="auto"/>
            <w:vAlign w:val="center"/>
          </w:tcPr>
          <w:p w14:paraId="6629EA88" w14:textId="77777777" w:rsidR="008C6495" w:rsidRPr="00BF0462" w:rsidRDefault="008C6495" w:rsidP="00670D94">
            <w:pPr>
              <w:spacing w:after="0" w:line="240" w:lineRule="auto"/>
              <w:rPr>
                <w:rFonts w:ascii="Calibri" w:eastAsia="Times New Roman" w:hAnsi="Calibri" w:cs="Times New Roman"/>
                <w:color w:val="FF0000"/>
                <w:lang w:eastAsia="sk-SK"/>
              </w:rPr>
            </w:pPr>
          </w:p>
        </w:tc>
      </w:tr>
      <w:tr w:rsidR="008C6495" w:rsidRPr="00BF0462" w14:paraId="0BA0FABD" w14:textId="77777777" w:rsidTr="00670D94">
        <w:trPr>
          <w:trHeight w:val="315"/>
        </w:trPr>
        <w:tc>
          <w:tcPr>
            <w:tcW w:w="4395" w:type="dxa"/>
            <w:shd w:val="clear" w:color="auto" w:fill="DEEAF6" w:themeFill="accent1" w:themeFillTint="33"/>
            <w:vAlign w:val="center"/>
          </w:tcPr>
          <w:p w14:paraId="284CB53E" w14:textId="77777777" w:rsidR="008C6495" w:rsidRPr="00BF0462" w:rsidRDefault="008C6495" w:rsidP="00670D94">
            <w:pPr>
              <w:spacing w:after="0" w:line="240" w:lineRule="auto"/>
              <w:rPr>
                <w:rFonts w:eastAsia="Times New Roman" w:cs="Times New Roman"/>
                <w:b/>
                <w:bCs/>
                <w:color w:val="000000"/>
                <w:lang w:eastAsia="sk-SK"/>
              </w:rPr>
            </w:pPr>
            <w:r>
              <w:rPr>
                <w:rFonts w:eastAsia="Times New Roman" w:cs="Times New Roman"/>
                <w:b/>
                <w:bCs/>
                <w:color w:val="000000"/>
                <w:lang w:eastAsia="sk-SK"/>
              </w:rPr>
              <w:t>Aktivita</w:t>
            </w:r>
          </w:p>
        </w:tc>
        <w:tc>
          <w:tcPr>
            <w:tcW w:w="6804" w:type="dxa"/>
            <w:shd w:val="clear" w:color="auto" w:fill="auto"/>
            <w:vAlign w:val="center"/>
          </w:tcPr>
          <w:p w14:paraId="21D1E092" w14:textId="77777777" w:rsidR="008C6495" w:rsidRPr="00BF0462" w:rsidRDefault="008C6495" w:rsidP="00670D94">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FF0000"/>
                <w:lang w:eastAsia="sk-SK"/>
              </w:rPr>
              <w:t>Vy</w:t>
            </w:r>
            <w:r>
              <w:rPr>
                <w:rFonts w:ascii="Calibri" w:eastAsia="Times New Roman" w:hAnsi="Calibri" w:cs="Times New Roman"/>
                <w:color w:val="FF0000"/>
                <w:lang w:eastAsia="sk-SK"/>
              </w:rPr>
              <w:t>berá</w:t>
            </w:r>
            <w:r w:rsidRPr="00BF0462">
              <w:rPr>
                <w:rFonts w:ascii="Calibri" w:eastAsia="Times New Roman" w:hAnsi="Calibri" w:cs="Times New Roman"/>
                <w:color w:val="FF0000"/>
                <w:lang w:eastAsia="sk-SK"/>
              </w:rPr>
              <w:t xml:space="preserve"> žiadateľ</w:t>
            </w:r>
          </w:p>
        </w:tc>
      </w:tr>
      <w:tr w:rsidR="008C6495" w:rsidRPr="00BF0462" w14:paraId="19E32303" w14:textId="77777777" w:rsidTr="00670D94">
        <w:trPr>
          <w:trHeight w:val="315"/>
        </w:trPr>
        <w:tc>
          <w:tcPr>
            <w:tcW w:w="4395" w:type="dxa"/>
            <w:shd w:val="clear" w:color="auto" w:fill="DEEAF6" w:themeFill="accent1" w:themeFillTint="33"/>
            <w:vAlign w:val="center"/>
          </w:tcPr>
          <w:p w14:paraId="39BFD2E4" w14:textId="77777777" w:rsidR="008C6495" w:rsidRPr="00BF0462" w:rsidRDefault="008C6495" w:rsidP="00670D94">
            <w:pPr>
              <w:spacing w:after="0" w:line="240" w:lineRule="auto"/>
              <w:rPr>
                <w:rFonts w:eastAsia="Times New Roman" w:cs="Times New Roman"/>
                <w:b/>
                <w:bCs/>
                <w:color w:val="000000"/>
                <w:lang w:eastAsia="sk-SK"/>
              </w:rPr>
            </w:pPr>
            <w:r>
              <w:rPr>
                <w:rFonts w:eastAsia="Times New Roman" w:cs="Times New Roman"/>
                <w:b/>
                <w:bCs/>
                <w:color w:val="000000"/>
                <w:lang w:eastAsia="sk-SK"/>
              </w:rPr>
              <w:t>Špecifický cieľ</w:t>
            </w:r>
          </w:p>
        </w:tc>
        <w:tc>
          <w:tcPr>
            <w:tcW w:w="6804" w:type="dxa"/>
            <w:shd w:val="clear" w:color="auto" w:fill="auto"/>
            <w:vAlign w:val="center"/>
          </w:tcPr>
          <w:p w14:paraId="0F0A5171" w14:textId="77777777" w:rsidR="008C6495" w:rsidRPr="00BF0462" w:rsidRDefault="008C6495" w:rsidP="00670D94">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w:t>
            </w:r>
          </w:p>
        </w:tc>
      </w:tr>
      <w:tr w:rsidR="008C6495" w:rsidRPr="00BF0462" w14:paraId="358475F5" w14:textId="77777777" w:rsidTr="00670D94">
        <w:trPr>
          <w:trHeight w:val="315"/>
        </w:trPr>
        <w:tc>
          <w:tcPr>
            <w:tcW w:w="4395" w:type="dxa"/>
            <w:shd w:val="clear" w:color="auto" w:fill="DEEAF6" w:themeFill="accent1" w:themeFillTint="33"/>
            <w:vAlign w:val="center"/>
          </w:tcPr>
          <w:p w14:paraId="39C2DE17" w14:textId="77777777" w:rsidR="008C6495" w:rsidRPr="00BF0462" w:rsidRDefault="008C6495" w:rsidP="00670D94">
            <w:pPr>
              <w:spacing w:after="0" w:line="240" w:lineRule="auto"/>
              <w:rPr>
                <w:rFonts w:eastAsia="Times New Roman" w:cs="Times New Roman"/>
                <w:b/>
                <w:bCs/>
                <w:color w:val="000000"/>
                <w:lang w:eastAsia="sk-SK"/>
              </w:rPr>
            </w:pPr>
            <w:r>
              <w:rPr>
                <w:rFonts w:eastAsia="Times New Roman" w:cs="Times New Roman"/>
                <w:b/>
                <w:bCs/>
                <w:color w:val="000000"/>
                <w:lang w:eastAsia="sk-SK"/>
              </w:rPr>
              <w:t>Subjekt</w:t>
            </w:r>
          </w:p>
        </w:tc>
        <w:tc>
          <w:tcPr>
            <w:tcW w:w="6804" w:type="dxa"/>
            <w:shd w:val="clear" w:color="auto" w:fill="auto"/>
            <w:vAlign w:val="center"/>
          </w:tcPr>
          <w:p w14:paraId="03CEF472" w14:textId="77777777" w:rsidR="008C6495" w:rsidRPr="00BF0462" w:rsidRDefault="008C6495" w:rsidP="00670D94">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00B050"/>
                <w:lang w:eastAsia="sk-SK"/>
              </w:rPr>
              <w:t>Automaticky vyplnené</w:t>
            </w:r>
            <w:r>
              <w:rPr>
                <w:rFonts w:ascii="Calibri" w:eastAsia="Times New Roman" w:hAnsi="Calibri" w:cs="Times New Roman"/>
                <w:color w:val="00B050"/>
                <w:lang w:eastAsia="sk-SK"/>
              </w:rPr>
              <w:t xml:space="preserve"> po priradení</w:t>
            </w:r>
          </w:p>
        </w:tc>
      </w:tr>
      <w:tr w:rsidR="008C6495" w:rsidRPr="00BF0462" w14:paraId="55D36496" w14:textId="77777777" w:rsidTr="00670D94">
        <w:trPr>
          <w:trHeight w:val="315"/>
        </w:trPr>
        <w:tc>
          <w:tcPr>
            <w:tcW w:w="4395" w:type="dxa"/>
            <w:shd w:val="clear" w:color="auto" w:fill="DEEAF6" w:themeFill="accent1" w:themeFillTint="33"/>
            <w:vAlign w:val="center"/>
          </w:tcPr>
          <w:p w14:paraId="35AE08DA" w14:textId="77777777" w:rsidR="008C6495" w:rsidRPr="00BF0462" w:rsidRDefault="008C6495" w:rsidP="00670D94">
            <w:pPr>
              <w:spacing w:after="0" w:line="240" w:lineRule="auto"/>
              <w:rPr>
                <w:rFonts w:eastAsia="Times New Roman" w:cs="Times New Roman"/>
                <w:b/>
                <w:bCs/>
                <w:color w:val="000000"/>
                <w:lang w:eastAsia="sk-SK"/>
              </w:rPr>
            </w:pPr>
            <w:r>
              <w:rPr>
                <w:rFonts w:eastAsia="Times New Roman" w:cs="Times New Roman"/>
                <w:b/>
                <w:bCs/>
                <w:color w:val="000000"/>
                <w:lang w:eastAsia="sk-SK"/>
              </w:rPr>
              <w:t>Hodnota na aktivitu projektu</w:t>
            </w:r>
          </w:p>
        </w:tc>
        <w:tc>
          <w:tcPr>
            <w:tcW w:w="6804" w:type="dxa"/>
            <w:shd w:val="clear" w:color="auto" w:fill="auto"/>
            <w:vAlign w:val="center"/>
          </w:tcPr>
          <w:p w14:paraId="70966CA8" w14:textId="77777777" w:rsidR="008C6495" w:rsidRPr="00BF0462" w:rsidRDefault="008C6495" w:rsidP="00670D94">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FF0000"/>
                <w:lang w:eastAsia="sk-SK"/>
              </w:rPr>
              <w:t>Vypĺňa žiadateľ</w:t>
            </w:r>
          </w:p>
        </w:tc>
      </w:tr>
    </w:tbl>
    <w:p w14:paraId="6DF2860C" w14:textId="7CC67FB2" w:rsidR="00053284" w:rsidRDefault="00053284" w:rsidP="00F81D96"/>
    <w:p w14:paraId="21A23F0D" w14:textId="25959ADC" w:rsidR="00053284" w:rsidRDefault="00053284" w:rsidP="00E97C4E">
      <w:pPr>
        <w:pStyle w:val="Nadpis2"/>
        <w:numPr>
          <w:ilvl w:val="0"/>
          <w:numId w:val="1"/>
        </w:numPr>
      </w:pPr>
      <w:r>
        <w:t>Identifikácia rizík a prostriedky na ich elimináciu</w:t>
      </w:r>
      <w:r w:rsidR="004325A3">
        <w:t xml:space="preserve"> </w:t>
      </w:r>
    </w:p>
    <w:tbl>
      <w:tblPr>
        <w:tblW w:w="11199" w:type="dxa"/>
        <w:tblInd w:w="-100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95"/>
        <w:gridCol w:w="6804"/>
      </w:tblGrid>
      <w:tr w:rsidR="00053284" w:rsidRPr="00BF0462" w14:paraId="4D9CF2A9" w14:textId="77777777" w:rsidTr="00E1195A">
        <w:trPr>
          <w:trHeight w:val="310"/>
        </w:trPr>
        <w:tc>
          <w:tcPr>
            <w:tcW w:w="4395" w:type="dxa"/>
            <w:shd w:val="clear" w:color="auto" w:fill="DEEAF6" w:themeFill="accent1" w:themeFillTint="33"/>
            <w:vAlign w:val="center"/>
          </w:tcPr>
          <w:p w14:paraId="68599F4D" w14:textId="58C5ED28" w:rsidR="00053284" w:rsidRPr="00A328EB" w:rsidRDefault="00053284" w:rsidP="006F37C4">
            <w:pPr>
              <w:spacing w:after="0" w:line="240" w:lineRule="auto"/>
              <w:rPr>
                <w:rFonts w:eastAsia="Times New Roman" w:cs="Times New Roman"/>
                <w:b/>
                <w:bCs/>
                <w:color w:val="000000"/>
                <w:lang w:eastAsia="sk-SK"/>
              </w:rPr>
            </w:pPr>
          </w:p>
        </w:tc>
        <w:tc>
          <w:tcPr>
            <w:tcW w:w="6804" w:type="dxa"/>
            <w:shd w:val="clear" w:color="auto" w:fill="auto"/>
            <w:vAlign w:val="center"/>
          </w:tcPr>
          <w:p w14:paraId="5141350C" w14:textId="0AAE38CE" w:rsidR="00053284" w:rsidRPr="00BF0462" w:rsidRDefault="00B91DF3" w:rsidP="00670D94">
            <w:pPr>
              <w:spacing w:after="0" w:line="240" w:lineRule="auto"/>
              <w:rPr>
                <w:rFonts w:ascii="Calibri" w:eastAsia="Times New Roman" w:hAnsi="Calibri" w:cs="Times New Roman"/>
                <w:color w:val="FF0000"/>
                <w:lang w:eastAsia="sk-SK"/>
              </w:rPr>
            </w:pPr>
            <w:r>
              <w:rPr>
                <w:rFonts w:ascii="Calibri" w:eastAsia="Times New Roman" w:hAnsi="Calibri" w:cs="Times New Roman"/>
                <w:color w:val="00B050"/>
                <w:lang w:eastAsia="sk-SK"/>
              </w:rPr>
              <w:t>Sekcia nie je relevantná</w:t>
            </w:r>
            <w:r w:rsidRPr="001257C3">
              <w:rPr>
                <w:rFonts w:ascii="Calibri" w:eastAsia="Times New Roman" w:hAnsi="Calibri" w:cs="Times New Roman"/>
                <w:color w:val="00B050"/>
                <w:lang w:eastAsia="sk-SK"/>
              </w:rPr>
              <w:t xml:space="preserve"> pre Program Slovensko</w:t>
            </w:r>
          </w:p>
        </w:tc>
      </w:tr>
    </w:tbl>
    <w:p w14:paraId="661DD5DC" w14:textId="77777777" w:rsidR="00053284" w:rsidRDefault="00053284" w:rsidP="00F81D96"/>
    <w:p w14:paraId="7A038BC9" w14:textId="7528EBAE" w:rsidR="00BF0462" w:rsidRDefault="00BF0462" w:rsidP="00E97C4E">
      <w:pPr>
        <w:pStyle w:val="Nadpis2"/>
        <w:numPr>
          <w:ilvl w:val="0"/>
          <w:numId w:val="1"/>
        </w:numPr>
      </w:pPr>
      <w:r w:rsidRPr="00BF0462">
        <w:t>Zoznam príloh žiadosti o</w:t>
      </w:r>
      <w:r>
        <w:t> </w:t>
      </w:r>
      <w:r w:rsidRPr="00BF0462">
        <w:t>NFP</w:t>
      </w:r>
    </w:p>
    <w:tbl>
      <w:tblPr>
        <w:tblW w:w="11199" w:type="dxa"/>
        <w:tblInd w:w="-100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95"/>
        <w:gridCol w:w="6804"/>
      </w:tblGrid>
      <w:tr w:rsidR="00BF0462" w:rsidRPr="00BF0462" w14:paraId="2B6C19C0" w14:textId="77777777" w:rsidTr="003A32D0">
        <w:trPr>
          <w:trHeight w:val="525"/>
        </w:trPr>
        <w:tc>
          <w:tcPr>
            <w:tcW w:w="4395" w:type="dxa"/>
            <w:shd w:val="clear" w:color="auto" w:fill="DEEAF6" w:themeFill="accent1" w:themeFillTint="33"/>
            <w:vAlign w:val="center"/>
            <w:hideMark/>
          </w:tcPr>
          <w:p w14:paraId="751684BE" w14:textId="3FD0EC96" w:rsidR="00BF0462" w:rsidRPr="00A328EB" w:rsidRDefault="00BF0462" w:rsidP="005254EE">
            <w:pPr>
              <w:spacing w:after="0" w:line="240" w:lineRule="auto"/>
              <w:rPr>
                <w:rFonts w:eastAsia="Times New Roman" w:cs="Times New Roman"/>
                <w:b/>
                <w:bCs/>
                <w:color w:val="000000"/>
                <w:lang w:eastAsia="sk-SK"/>
              </w:rPr>
            </w:pPr>
            <w:r w:rsidRPr="00A328EB">
              <w:rPr>
                <w:rFonts w:eastAsia="Times New Roman" w:cs="Times New Roman"/>
                <w:b/>
                <w:bCs/>
                <w:color w:val="000000"/>
                <w:lang w:eastAsia="sk-SK"/>
              </w:rPr>
              <w:t xml:space="preserve">Názov </w:t>
            </w:r>
            <w:r w:rsidR="001F19E8">
              <w:rPr>
                <w:rFonts w:eastAsia="Times New Roman" w:cs="Times New Roman"/>
                <w:b/>
                <w:bCs/>
                <w:color w:val="000000"/>
                <w:lang w:eastAsia="sk-SK"/>
              </w:rPr>
              <w:t xml:space="preserve">podmienky </w:t>
            </w:r>
            <w:r w:rsidRPr="00A328EB">
              <w:rPr>
                <w:rFonts w:eastAsia="Times New Roman" w:cs="Times New Roman"/>
                <w:b/>
                <w:bCs/>
                <w:color w:val="000000"/>
                <w:lang w:eastAsia="sk-SK"/>
              </w:rPr>
              <w:t>/ Názov prílohy</w:t>
            </w:r>
            <w:r w:rsidR="001F19E8">
              <w:rPr>
                <w:rFonts w:eastAsia="Times New Roman" w:cs="Times New Roman"/>
                <w:b/>
                <w:bCs/>
                <w:color w:val="000000"/>
                <w:lang w:eastAsia="sk-SK"/>
              </w:rPr>
              <w:t xml:space="preserve"> </w:t>
            </w:r>
            <w:r w:rsidRPr="00A328EB">
              <w:rPr>
                <w:rFonts w:eastAsia="Times New Roman" w:cs="Times New Roman"/>
                <w:b/>
                <w:bCs/>
                <w:color w:val="000000"/>
                <w:lang w:eastAsia="sk-SK"/>
              </w:rPr>
              <w:t>/ Názov dokumentu</w:t>
            </w:r>
          </w:p>
        </w:tc>
        <w:tc>
          <w:tcPr>
            <w:tcW w:w="6804" w:type="dxa"/>
            <w:shd w:val="clear" w:color="auto" w:fill="auto"/>
            <w:vAlign w:val="center"/>
            <w:hideMark/>
          </w:tcPr>
          <w:p w14:paraId="2059D1CD" w14:textId="77777777" w:rsidR="00BF0462" w:rsidRDefault="00BF0462" w:rsidP="00BF0462">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FF0000"/>
                <w:lang w:eastAsia="sk-SK"/>
              </w:rPr>
              <w:t>Vypĺňa žiadateľ</w:t>
            </w:r>
          </w:p>
          <w:p w14:paraId="7BEF6E6C" w14:textId="30D27BDE" w:rsidR="00DB0D04" w:rsidRPr="00DB0D04" w:rsidRDefault="00DB0D04" w:rsidP="00BF0462">
            <w:pPr>
              <w:spacing w:after="0" w:line="240" w:lineRule="auto"/>
              <w:rPr>
                <w:rFonts w:ascii="Calibri" w:eastAsia="Times New Roman" w:hAnsi="Calibri" w:cs="Times New Roman"/>
                <w:i/>
                <w:iCs/>
                <w:color w:val="0070C0"/>
                <w:sz w:val="18"/>
                <w:szCs w:val="18"/>
                <w:lang w:eastAsia="sk-SK"/>
              </w:rPr>
            </w:pPr>
            <w:r w:rsidRPr="00B906D5">
              <w:rPr>
                <w:rFonts w:ascii="Calibri" w:eastAsia="Times New Roman" w:hAnsi="Calibri" w:cs="Calibri"/>
                <w:i/>
                <w:iCs/>
                <w:color w:val="0070C0"/>
                <w:sz w:val="18"/>
                <w:szCs w:val="18"/>
                <w:lang w:eastAsia="sk-SK"/>
              </w:rPr>
              <w:t>Konkrétne prílohy žiadosti o NFP sú uvedené pri jednotlivých podmienkach poskytnutia príspevku vo výzve. Žiadateľ môže dobrovoľne predložiť aj iné prílohy - dokumenty, ak sú nevyhnutné pre preukázanie, resp. zdôvodnenie splnenia relevantnej podmienky poskytnutia príspevku</w:t>
            </w:r>
            <w:r>
              <w:rPr>
                <w:rFonts w:ascii="Calibri" w:eastAsia="Times New Roman" w:hAnsi="Calibri" w:cs="Calibri"/>
                <w:i/>
                <w:iCs/>
                <w:color w:val="0070C0"/>
                <w:sz w:val="18"/>
                <w:szCs w:val="18"/>
                <w:lang w:eastAsia="sk-SK"/>
              </w:rPr>
              <w:t>.</w:t>
            </w:r>
          </w:p>
        </w:tc>
      </w:tr>
      <w:tr w:rsidR="00BF0462" w:rsidRPr="00BF0462" w14:paraId="339F0133" w14:textId="77777777" w:rsidTr="003A32D0">
        <w:trPr>
          <w:trHeight w:val="315"/>
        </w:trPr>
        <w:tc>
          <w:tcPr>
            <w:tcW w:w="4395" w:type="dxa"/>
            <w:shd w:val="clear" w:color="auto" w:fill="DEEAF6" w:themeFill="accent1" w:themeFillTint="33"/>
            <w:vAlign w:val="center"/>
            <w:hideMark/>
          </w:tcPr>
          <w:p w14:paraId="6D249F9B" w14:textId="21C0A928" w:rsidR="00BF0462" w:rsidRPr="00A328EB" w:rsidRDefault="001F19E8" w:rsidP="005254EE">
            <w:pPr>
              <w:spacing w:after="0" w:line="240" w:lineRule="auto"/>
              <w:rPr>
                <w:rFonts w:eastAsia="Times New Roman" w:cs="Times New Roman"/>
                <w:b/>
                <w:bCs/>
                <w:color w:val="000000"/>
                <w:lang w:eastAsia="sk-SK"/>
              </w:rPr>
            </w:pPr>
            <w:r>
              <w:rPr>
                <w:rFonts w:eastAsia="Times New Roman" w:cs="Times New Roman"/>
                <w:b/>
                <w:bCs/>
                <w:color w:val="000000"/>
                <w:lang w:eastAsia="sk-SK"/>
              </w:rPr>
              <w:t>Spôsob p</w:t>
            </w:r>
            <w:r w:rsidR="00BF0462" w:rsidRPr="00A328EB">
              <w:rPr>
                <w:rFonts w:eastAsia="Times New Roman" w:cs="Times New Roman"/>
                <w:b/>
                <w:bCs/>
                <w:color w:val="000000"/>
                <w:lang w:eastAsia="sk-SK"/>
              </w:rPr>
              <w:t>redloženi</w:t>
            </w:r>
            <w:r>
              <w:rPr>
                <w:rFonts w:eastAsia="Times New Roman" w:cs="Times New Roman"/>
                <w:b/>
                <w:bCs/>
                <w:color w:val="000000"/>
                <w:lang w:eastAsia="sk-SK"/>
              </w:rPr>
              <w:t>a</w:t>
            </w:r>
          </w:p>
        </w:tc>
        <w:tc>
          <w:tcPr>
            <w:tcW w:w="6804" w:type="dxa"/>
            <w:shd w:val="clear" w:color="auto" w:fill="auto"/>
            <w:vAlign w:val="center"/>
            <w:hideMark/>
          </w:tcPr>
          <w:p w14:paraId="310BFABD" w14:textId="77777777" w:rsidR="00BF0462" w:rsidRPr="00BF0462" w:rsidRDefault="00BF0462" w:rsidP="00BF0462">
            <w:pPr>
              <w:spacing w:after="0" w:line="240" w:lineRule="auto"/>
              <w:rPr>
                <w:rFonts w:ascii="Calibri" w:eastAsia="Times New Roman" w:hAnsi="Calibri" w:cs="Times New Roman"/>
                <w:color w:val="00B050"/>
                <w:lang w:eastAsia="sk-SK"/>
              </w:rPr>
            </w:pPr>
            <w:r w:rsidRPr="00BF0462">
              <w:rPr>
                <w:rFonts w:ascii="Calibri" w:eastAsia="Times New Roman" w:hAnsi="Calibri" w:cs="Times New Roman"/>
                <w:color w:val="00B050"/>
                <w:lang w:eastAsia="sk-SK"/>
              </w:rPr>
              <w:t xml:space="preserve">Automaticky vyplnené </w:t>
            </w:r>
          </w:p>
        </w:tc>
      </w:tr>
      <w:tr w:rsidR="001F19E8" w:rsidRPr="00BF0462" w14:paraId="26EFBF2F" w14:textId="77777777" w:rsidTr="003A32D0">
        <w:trPr>
          <w:trHeight w:val="315"/>
        </w:trPr>
        <w:tc>
          <w:tcPr>
            <w:tcW w:w="4395" w:type="dxa"/>
            <w:shd w:val="clear" w:color="auto" w:fill="DEEAF6" w:themeFill="accent1" w:themeFillTint="33"/>
            <w:vAlign w:val="center"/>
          </w:tcPr>
          <w:p w14:paraId="2F89018A" w14:textId="09001B20" w:rsidR="001F19E8" w:rsidRPr="00A328EB" w:rsidRDefault="001F19E8" w:rsidP="00BF0462">
            <w:pPr>
              <w:spacing w:after="0" w:line="240" w:lineRule="auto"/>
              <w:rPr>
                <w:rFonts w:eastAsia="Times New Roman" w:cs="Times New Roman"/>
                <w:b/>
                <w:bCs/>
                <w:color w:val="000000"/>
                <w:lang w:eastAsia="sk-SK"/>
              </w:rPr>
            </w:pPr>
            <w:r>
              <w:rPr>
                <w:rFonts w:eastAsia="Times New Roman" w:cs="Times New Roman"/>
                <w:b/>
                <w:bCs/>
                <w:color w:val="000000"/>
                <w:lang w:eastAsia="sk-SK"/>
              </w:rPr>
              <w:t>Povinnosť prílohy</w:t>
            </w:r>
          </w:p>
        </w:tc>
        <w:tc>
          <w:tcPr>
            <w:tcW w:w="6804" w:type="dxa"/>
            <w:shd w:val="clear" w:color="auto" w:fill="auto"/>
            <w:vAlign w:val="center"/>
          </w:tcPr>
          <w:p w14:paraId="360CDFBA" w14:textId="05018293" w:rsidR="001F19E8" w:rsidRPr="00BF0462" w:rsidRDefault="001F19E8" w:rsidP="00BF0462">
            <w:pPr>
              <w:spacing w:after="0" w:line="240" w:lineRule="auto"/>
              <w:rPr>
                <w:rFonts w:ascii="Calibri" w:eastAsia="Times New Roman" w:hAnsi="Calibri" w:cs="Times New Roman"/>
                <w:color w:val="00B050"/>
                <w:lang w:eastAsia="sk-SK"/>
              </w:rPr>
            </w:pPr>
            <w:r w:rsidRPr="00BF0462">
              <w:rPr>
                <w:rFonts w:ascii="Calibri" w:eastAsia="Times New Roman" w:hAnsi="Calibri" w:cs="Times New Roman"/>
                <w:color w:val="00B050"/>
                <w:lang w:eastAsia="sk-SK"/>
              </w:rPr>
              <w:t>Automaticky vyplnené</w:t>
            </w:r>
          </w:p>
        </w:tc>
      </w:tr>
    </w:tbl>
    <w:p w14:paraId="75FDC183" w14:textId="4952D94F" w:rsidR="00BF0462" w:rsidRDefault="00BF0462" w:rsidP="00BF0462"/>
    <w:p w14:paraId="3F5B5DBD" w14:textId="6EAFF0B0" w:rsidR="00BB31E5" w:rsidRDefault="00BB31E5" w:rsidP="00E97C4E">
      <w:pPr>
        <w:pStyle w:val="Nadpis2"/>
        <w:numPr>
          <w:ilvl w:val="0"/>
          <w:numId w:val="1"/>
        </w:numPr>
      </w:pPr>
      <w:r>
        <w:t>Čestné vyhlásenie žiadateľa</w:t>
      </w:r>
    </w:p>
    <w:tbl>
      <w:tblPr>
        <w:tblW w:w="11199" w:type="dxa"/>
        <w:tblInd w:w="-100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95"/>
        <w:gridCol w:w="6804"/>
      </w:tblGrid>
      <w:tr w:rsidR="00BB31E5" w:rsidRPr="00BF0462" w14:paraId="4F5059D5" w14:textId="77777777" w:rsidTr="101FC623">
        <w:trPr>
          <w:trHeight w:val="525"/>
        </w:trPr>
        <w:tc>
          <w:tcPr>
            <w:tcW w:w="4395" w:type="dxa"/>
            <w:shd w:val="clear" w:color="auto" w:fill="DEEAF6" w:themeFill="accent1" w:themeFillTint="33"/>
            <w:vAlign w:val="center"/>
            <w:hideMark/>
          </w:tcPr>
          <w:p w14:paraId="5401072E" w14:textId="5BF23852" w:rsidR="00BB31E5" w:rsidRPr="00A328EB" w:rsidRDefault="00BB31E5" w:rsidP="006D6154">
            <w:pPr>
              <w:spacing w:after="0" w:line="240" w:lineRule="auto"/>
              <w:rPr>
                <w:rFonts w:eastAsia="Times New Roman" w:cs="Times New Roman"/>
                <w:b/>
                <w:bCs/>
                <w:color w:val="000000"/>
                <w:lang w:eastAsia="sk-SK"/>
              </w:rPr>
            </w:pPr>
            <w:r>
              <w:rPr>
                <w:rFonts w:eastAsia="Times New Roman" w:cs="Times New Roman"/>
                <w:b/>
                <w:bCs/>
                <w:color w:val="000000"/>
                <w:lang w:eastAsia="sk-SK"/>
              </w:rPr>
              <w:t>Text čestného vyhlásenia časť 1</w:t>
            </w:r>
          </w:p>
        </w:tc>
        <w:tc>
          <w:tcPr>
            <w:tcW w:w="6804" w:type="dxa"/>
            <w:shd w:val="clear" w:color="auto" w:fill="auto"/>
            <w:vAlign w:val="center"/>
            <w:hideMark/>
          </w:tcPr>
          <w:p w14:paraId="13C40305" w14:textId="77777777" w:rsidR="00BB31E5" w:rsidRDefault="00BB31E5" w:rsidP="006D6154">
            <w:pPr>
              <w:spacing w:after="0" w:line="240" w:lineRule="auto"/>
              <w:rPr>
                <w:rFonts w:ascii="Calibri" w:eastAsia="Times New Roman" w:hAnsi="Calibri" w:cs="Times New Roman"/>
                <w:color w:val="00B050"/>
                <w:lang w:eastAsia="sk-SK"/>
              </w:rPr>
            </w:pPr>
            <w:r w:rsidRPr="00BF0462">
              <w:rPr>
                <w:rFonts w:ascii="Calibri" w:eastAsia="Times New Roman" w:hAnsi="Calibri" w:cs="Times New Roman"/>
                <w:color w:val="00B050"/>
                <w:lang w:eastAsia="sk-SK"/>
              </w:rPr>
              <w:t xml:space="preserve">Automaticky vyplnené </w:t>
            </w:r>
            <w:r>
              <w:rPr>
                <w:rFonts w:ascii="Calibri" w:eastAsia="Times New Roman" w:hAnsi="Calibri" w:cs="Times New Roman"/>
                <w:color w:val="00B050"/>
                <w:lang w:eastAsia="sk-SK"/>
              </w:rPr>
              <w:t>(</w:t>
            </w:r>
            <w:r w:rsidRPr="00BB31E5">
              <w:rPr>
                <w:rFonts w:ascii="Calibri" w:eastAsia="Times New Roman" w:hAnsi="Calibri" w:cs="Times New Roman"/>
                <w:color w:val="00B050"/>
                <w:lang w:eastAsia="sk-SK"/>
              </w:rPr>
              <w:t>Pevne stanovené systémom</w:t>
            </w:r>
            <w:r>
              <w:rPr>
                <w:rFonts w:ascii="Calibri" w:eastAsia="Times New Roman" w:hAnsi="Calibri" w:cs="Times New Roman"/>
                <w:color w:val="00B050"/>
                <w:lang w:eastAsia="sk-SK"/>
              </w:rPr>
              <w:t>)</w:t>
            </w:r>
          </w:p>
          <w:p w14:paraId="6957AC51" w14:textId="77777777" w:rsidR="00DB0D04" w:rsidRDefault="00DB0D04" w:rsidP="006D6154">
            <w:pPr>
              <w:spacing w:after="0" w:line="240" w:lineRule="auto"/>
              <w:rPr>
                <w:rFonts w:ascii="Calibri" w:eastAsia="Times New Roman" w:hAnsi="Calibri" w:cs="Times New Roman"/>
                <w:i/>
                <w:iCs/>
                <w:color w:val="0070C0"/>
                <w:sz w:val="18"/>
                <w:szCs w:val="18"/>
                <w:lang w:eastAsia="sk-SK"/>
              </w:rPr>
            </w:pPr>
          </w:p>
          <w:p w14:paraId="7FA4F05B" w14:textId="77777777" w:rsidR="00DB0D04" w:rsidRPr="00D53933" w:rsidRDefault="00DB0D04" w:rsidP="00DB0D04">
            <w:pPr>
              <w:spacing w:after="0" w:line="240" w:lineRule="auto"/>
              <w:rPr>
                <w:rFonts w:ascii="Calibri" w:eastAsia="Times New Roman" w:hAnsi="Calibri" w:cs="Times New Roman"/>
                <w:i/>
                <w:iCs/>
                <w:color w:val="0070C0"/>
                <w:sz w:val="18"/>
                <w:szCs w:val="18"/>
                <w:lang w:eastAsia="sk-SK"/>
              </w:rPr>
            </w:pPr>
            <w:r w:rsidRPr="00D53933">
              <w:rPr>
                <w:rFonts w:ascii="Calibri" w:eastAsia="Times New Roman" w:hAnsi="Calibri" w:cs="Times New Roman"/>
                <w:i/>
                <w:iCs/>
                <w:color w:val="0070C0"/>
                <w:sz w:val="18"/>
                <w:szCs w:val="18"/>
                <w:lang w:eastAsia="sk-SK"/>
              </w:rPr>
              <w:t>Ja, dolupodpísaný žiadateľ (štatutárny orgán žiadateľa) čestne vyhlasujem, že:</w:t>
            </w:r>
          </w:p>
          <w:p w14:paraId="75A5BF8D" w14:textId="30D0F1BE" w:rsidR="00DB0D04" w:rsidRPr="00D53933" w:rsidRDefault="00DB0D04" w:rsidP="00DB0D04">
            <w:pPr>
              <w:pStyle w:val="Odsekzoznamu"/>
              <w:numPr>
                <w:ilvl w:val="0"/>
                <w:numId w:val="16"/>
              </w:numPr>
              <w:spacing w:after="0" w:line="240" w:lineRule="auto"/>
              <w:rPr>
                <w:rFonts w:ascii="Calibri" w:eastAsia="Times New Roman" w:hAnsi="Calibri" w:cs="Times New Roman"/>
                <w:i/>
                <w:iCs/>
                <w:color w:val="0070C0"/>
                <w:sz w:val="18"/>
                <w:szCs w:val="18"/>
                <w:lang w:eastAsia="sk-SK"/>
              </w:rPr>
            </w:pPr>
            <w:r w:rsidRPr="00D53933">
              <w:rPr>
                <w:rFonts w:ascii="Calibri" w:eastAsia="Times New Roman" w:hAnsi="Calibri" w:cs="Times New Roman"/>
                <w:i/>
                <w:iCs/>
                <w:color w:val="0070C0"/>
                <w:sz w:val="18"/>
                <w:szCs w:val="18"/>
                <w:lang w:eastAsia="sk-SK"/>
              </w:rPr>
              <w:t>údaje uvedené v žiadosti o poskytnutie NFP sú identické s údajmi odoslanými prostredníctvom verejnej časti portálu ITMS20</w:t>
            </w:r>
            <w:r w:rsidR="002D3613">
              <w:rPr>
                <w:rFonts w:ascii="Calibri" w:eastAsia="Times New Roman" w:hAnsi="Calibri" w:cs="Times New Roman"/>
                <w:i/>
                <w:iCs/>
                <w:color w:val="0070C0"/>
                <w:sz w:val="18"/>
                <w:szCs w:val="18"/>
                <w:lang w:eastAsia="sk-SK"/>
              </w:rPr>
              <w:t>21</w:t>
            </w:r>
            <w:r w:rsidRPr="00D53933">
              <w:rPr>
                <w:rFonts w:ascii="Calibri" w:eastAsia="Times New Roman" w:hAnsi="Calibri" w:cs="Times New Roman"/>
                <w:i/>
                <w:iCs/>
                <w:color w:val="0070C0"/>
                <w:sz w:val="18"/>
                <w:szCs w:val="18"/>
                <w:lang w:eastAsia="sk-SK"/>
              </w:rPr>
              <w:t>+,</w:t>
            </w:r>
          </w:p>
          <w:p w14:paraId="72B28506" w14:textId="77777777" w:rsidR="00DB0D04" w:rsidRPr="00D53933" w:rsidRDefault="00DB0D04" w:rsidP="00DB0D04">
            <w:pPr>
              <w:pStyle w:val="Odsekzoznamu"/>
              <w:numPr>
                <w:ilvl w:val="0"/>
                <w:numId w:val="16"/>
              </w:numPr>
              <w:spacing w:after="0" w:line="240" w:lineRule="auto"/>
              <w:rPr>
                <w:rFonts w:ascii="Calibri" w:eastAsia="Times New Roman" w:hAnsi="Calibri" w:cs="Times New Roman"/>
                <w:i/>
                <w:iCs/>
                <w:color w:val="0070C0"/>
                <w:sz w:val="18"/>
                <w:szCs w:val="18"/>
                <w:lang w:eastAsia="sk-SK"/>
              </w:rPr>
            </w:pPr>
            <w:r w:rsidRPr="00D53933">
              <w:rPr>
                <w:rFonts w:ascii="Calibri" w:eastAsia="Times New Roman" w:hAnsi="Calibri" w:cs="Times New Roman"/>
                <w:i/>
                <w:iCs/>
                <w:color w:val="0070C0"/>
                <w:sz w:val="18"/>
                <w:szCs w:val="18"/>
                <w:lang w:eastAsia="sk-SK"/>
              </w:rPr>
              <w:t>všetky informácie obsiahnuté v žiadosti o poskytnutie NFP a všetkých jej prílohách sú úplné, pravdivé a správne. V prípade predloženia neúplných, nepravdivých alebo nesprávnych informácií som si vedomý možných následkov v rámci konania o ŽoNFP,</w:t>
            </w:r>
          </w:p>
          <w:p w14:paraId="45A61A4F" w14:textId="77777777" w:rsidR="00DB0D04" w:rsidRPr="00D53933" w:rsidRDefault="00DB0D04" w:rsidP="00DB0D04">
            <w:pPr>
              <w:pStyle w:val="Odsekzoznamu"/>
              <w:numPr>
                <w:ilvl w:val="0"/>
                <w:numId w:val="16"/>
              </w:numPr>
              <w:spacing w:after="0" w:line="240" w:lineRule="auto"/>
              <w:rPr>
                <w:rFonts w:ascii="Calibri" w:eastAsia="Times New Roman" w:hAnsi="Calibri" w:cs="Times New Roman"/>
                <w:i/>
                <w:iCs/>
                <w:color w:val="0070C0"/>
                <w:sz w:val="18"/>
                <w:szCs w:val="18"/>
                <w:lang w:eastAsia="sk-SK"/>
              </w:rPr>
            </w:pPr>
            <w:r w:rsidRPr="00D53933">
              <w:rPr>
                <w:rFonts w:ascii="Calibri" w:eastAsia="Times New Roman" w:hAnsi="Calibri" w:cs="Times New Roman"/>
                <w:i/>
                <w:iCs/>
                <w:color w:val="0070C0"/>
                <w:sz w:val="18"/>
                <w:szCs w:val="18"/>
                <w:lang w:eastAsia="sk-SK"/>
              </w:rPr>
              <w:lastRenderedPageBreak/>
              <w:t>zabezpečím finančné prostriedky na spolufinancovanie projektu tak, aby nebola ohrozená jeho implementácia,</w:t>
            </w:r>
          </w:p>
          <w:p w14:paraId="1C35F8CF" w14:textId="77777777" w:rsidR="00DB0D04" w:rsidRDefault="00DB0D04" w:rsidP="00DB0D04">
            <w:pPr>
              <w:pStyle w:val="Odsekzoznamu"/>
              <w:numPr>
                <w:ilvl w:val="0"/>
                <w:numId w:val="16"/>
              </w:numPr>
              <w:spacing w:after="0" w:line="240" w:lineRule="auto"/>
              <w:rPr>
                <w:rFonts w:ascii="Calibri" w:eastAsia="Times New Roman" w:hAnsi="Calibri" w:cs="Times New Roman"/>
                <w:i/>
                <w:iCs/>
                <w:color w:val="0070C0"/>
                <w:sz w:val="18"/>
                <w:szCs w:val="18"/>
                <w:lang w:eastAsia="sk-SK"/>
              </w:rPr>
            </w:pPr>
            <w:r w:rsidRPr="00D53933">
              <w:rPr>
                <w:rFonts w:ascii="Calibri" w:eastAsia="Times New Roman" w:hAnsi="Calibri" w:cs="Times New Roman"/>
                <w:i/>
                <w:iCs/>
                <w:color w:val="0070C0"/>
                <w:sz w:val="18"/>
                <w:szCs w:val="18"/>
                <w:lang w:eastAsia="sk-SK"/>
              </w:rPr>
              <w:t>spĺňam podmienky poskytnutia príspevku a ďalšie skutočnosti týkajúce sa poskytovania príspevku uvedené v príslušnej výzve,</w:t>
            </w:r>
          </w:p>
          <w:p w14:paraId="0E844E0A" w14:textId="77777777" w:rsidR="00DB0D04" w:rsidRDefault="00DB0D04" w:rsidP="00DB0D04">
            <w:pPr>
              <w:pStyle w:val="Odsekzoznamu"/>
              <w:numPr>
                <w:ilvl w:val="0"/>
                <w:numId w:val="16"/>
              </w:numPr>
              <w:spacing w:after="0" w:line="240" w:lineRule="auto"/>
              <w:rPr>
                <w:rFonts w:ascii="Calibri" w:eastAsia="Times New Roman" w:hAnsi="Calibri" w:cs="Times New Roman"/>
                <w:i/>
                <w:iCs/>
                <w:color w:val="0070C0"/>
                <w:sz w:val="18"/>
                <w:szCs w:val="18"/>
                <w:lang w:eastAsia="sk-SK"/>
              </w:rPr>
            </w:pPr>
            <w:r w:rsidRPr="00DB0D04">
              <w:rPr>
                <w:rFonts w:ascii="Calibri" w:eastAsia="Times New Roman" w:hAnsi="Calibri" w:cs="Times New Roman"/>
                <w:i/>
                <w:iCs/>
                <w:color w:val="0070C0"/>
                <w:sz w:val="18"/>
                <w:szCs w:val="18"/>
                <w:lang w:eastAsia="sk-SK"/>
              </w:rPr>
              <w:t>ŽoNFP je v súlade s Chartou základných práv EÚ, princípmi rodovej rovnosti a nediskriminácie, zohľadňujúc potreby zabezpečenia prístupnosti pre osoby so zdravotným postihnutím podľa článku 9 nariadenia Európskeho parlamentu a Rady (EÚ) 2021/1060,</w:t>
            </w:r>
          </w:p>
          <w:p w14:paraId="04B2807F" w14:textId="1B439604" w:rsidR="00DB0D04" w:rsidRPr="00D53933" w:rsidRDefault="00DB0D04" w:rsidP="101FC623">
            <w:pPr>
              <w:pStyle w:val="Odsekzoznamu"/>
              <w:numPr>
                <w:ilvl w:val="0"/>
                <w:numId w:val="16"/>
              </w:numPr>
              <w:spacing w:after="0" w:line="240" w:lineRule="auto"/>
              <w:rPr>
                <w:rFonts w:ascii="Calibri" w:eastAsia="Times New Roman" w:hAnsi="Calibri" w:cs="Times New Roman"/>
                <w:i/>
                <w:iCs/>
                <w:color w:val="0070C0"/>
                <w:sz w:val="18"/>
                <w:szCs w:val="18"/>
                <w:lang w:eastAsia="sk-SK"/>
              </w:rPr>
            </w:pPr>
            <w:r w:rsidRPr="101FC623">
              <w:rPr>
                <w:rFonts w:ascii="Calibri" w:eastAsia="Times New Roman" w:hAnsi="Calibri" w:cs="Times New Roman"/>
                <w:i/>
                <w:iCs/>
                <w:color w:val="0070C0"/>
                <w:sz w:val="18"/>
                <w:szCs w:val="18"/>
                <w:lang w:eastAsia="sk-SK"/>
              </w:rPr>
              <w:t>na oprávnené výdavky uvedené v projekte nečerpám inú pomoc, resp. čerpanie inej pomoci je v súlade s pravidlami kumulácie ustanovenými v príslušných právnych predpiso</w:t>
            </w:r>
            <w:r w:rsidR="53B1740B" w:rsidRPr="101FC623">
              <w:rPr>
                <w:rFonts w:ascii="Calibri" w:eastAsia="Times New Roman" w:hAnsi="Calibri" w:cs="Times New Roman"/>
                <w:i/>
                <w:iCs/>
                <w:color w:val="0070C0"/>
                <w:sz w:val="18"/>
                <w:szCs w:val="18"/>
                <w:lang w:eastAsia="sk-SK"/>
              </w:rPr>
              <w:t>ch</w:t>
            </w:r>
            <w:r w:rsidRPr="101FC623">
              <w:rPr>
                <w:rFonts w:ascii="Calibri" w:eastAsia="Times New Roman" w:hAnsi="Calibri" w:cs="Times New Roman"/>
                <w:i/>
                <w:iCs/>
                <w:color w:val="0070C0"/>
                <w:sz w:val="18"/>
                <w:szCs w:val="18"/>
                <w:lang w:eastAsia="sk-SK"/>
              </w:rPr>
              <w:t xml:space="preserve"> poskytovania štátnej pomoci a na tieto výdavky v minulosti nebol poskytnutý príspevok z verejných prostriedkov.</w:t>
            </w:r>
          </w:p>
          <w:p w14:paraId="4EF837B7" w14:textId="77777777" w:rsidR="00DB0D04" w:rsidRPr="00D53933" w:rsidRDefault="00DB0D04" w:rsidP="00DB0D04">
            <w:pPr>
              <w:spacing w:after="0" w:line="240" w:lineRule="auto"/>
              <w:rPr>
                <w:rFonts w:ascii="Calibri" w:eastAsia="Times New Roman" w:hAnsi="Calibri" w:cs="Times New Roman"/>
                <w:i/>
                <w:iCs/>
                <w:color w:val="0070C0"/>
                <w:sz w:val="18"/>
                <w:szCs w:val="18"/>
                <w:lang w:eastAsia="sk-SK"/>
              </w:rPr>
            </w:pPr>
          </w:p>
          <w:p w14:paraId="467D486D" w14:textId="237E4E6F" w:rsidR="00DB0D04" w:rsidRPr="00DB0D04" w:rsidRDefault="00DB0D04" w:rsidP="00DB0D04">
            <w:pPr>
              <w:spacing w:after="0" w:line="240" w:lineRule="auto"/>
              <w:rPr>
                <w:rFonts w:ascii="Calibri" w:eastAsia="Times New Roman" w:hAnsi="Calibri" w:cs="Times New Roman"/>
                <w:i/>
                <w:iCs/>
                <w:color w:val="0070C0"/>
                <w:sz w:val="18"/>
                <w:szCs w:val="18"/>
                <w:lang w:eastAsia="sk-SK"/>
              </w:rPr>
            </w:pPr>
            <w:r w:rsidRPr="00DB0D04">
              <w:rPr>
                <w:rFonts w:ascii="Calibri" w:eastAsia="Times New Roman" w:hAnsi="Calibri" w:cs="Times New Roman"/>
                <w:i/>
                <w:iCs/>
                <w:color w:val="0070C0"/>
                <w:sz w:val="18"/>
                <w:szCs w:val="18"/>
                <w:lang w:eastAsia="sk-SK"/>
              </w:rPr>
              <w:t>Zaväzujem sa bezodkladne písomne informovať poskytovateľa o všetkých zmenách, ktoré sa týkajú údajov a skutočností uvedených v ŽoNFP a jej prílohách. Beriem na vedomie, že všetky uvedené osobné údaje sú spracúvané podľa § 46 zákona č. 121/2022 Z. z. o príspevkoch z fondov Európskej únie a o zmene a doplnení niektorých zákonov.</w:t>
            </w:r>
          </w:p>
        </w:tc>
      </w:tr>
      <w:tr w:rsidR="00BB31E5" w:rsidRPr="00BF0462" w14:paraId="61E87746" w14:textId="77777777" w:rsidTr="101FC623">
        <w:trPr>
          <w:trHeight w:val="315"/>
        </w:trPr>
        <w:tc>
          <w:tcPr>
            <w:tcW w:w="4395" w:type="dxa"/>
            <w:shd w:val="clear" w:color="auto" w:fill="DEEAF6" w:themeFill="accent1" w:themeFillTint="33"/>
            <w:vAlign w:val="center"/>
            <w:hideMark/>
          </w:tcPr>
          <w:p w14:paraId="58933138" w14:textId="19FA9C5D" w:rsidR="00BB31E5" w:rsidRPr="00A328EB" w:rsidRDefault="00BB31E5" w:rsidP="006D6154">
            <w:pPr>
              <w:spacing w:after="0" w:line="240" w:lineRule="auto"/>
              <w:rPr>
                <w:rFonts w:eastAsia="Times New Roman" w:cs="Times New Roman"/>
                <w:b/>
                <w:bCs/>
                <w:color w:val="000000"/>
                <w:lang w:eastAsia="sk-SK"/>
              </w:rPr>
            </w:pPr>
            <w:r>
              <w:rPr>
                <w:rFonts w:eastAsia="Times New Roman" w:cs="Times New Roman"/>
                <w:b/>
                <w:bCs/>
                <w:color w:val="000000"/>
                <w:lang w:eastAsia="sk-SK"/>
              </w:rPr>
              <w:lastRenderedPageBreak/>
              <w:t>Text čestného vyhlásenia časť 2</w:t>
            </w:r>
          </w:p>
        </w:tc>
        <w:tc>
          <w:tcPr>
            <w:tcW w:w="6804" w:type="dxa"/>
            <w:shd w:val="clear" w:color="auto" w:fill="auto"/>
            <w:vAlign w:val="center"/>
            <w:hideMark/>
          </w:tcPr>
          <w:p w14:paraId="21D42051" w14:textId="29B9385B" w:rsidR="00DB0D04" w:rsidRPr="002D3613" w:rsidRDefault="00BB31E5" w:rsidP="002D3613">
            <w:pPr>
              <w:spacing w:after="0" w:line="240" w:lineRule="auto"/>
              <w:rPr>
                <w:rFonts w:ascii="Calibri" w:eastAsia="Times New Roman" w:hAnsi="Calibri" w:cs="Times New Roman"/>
                <w:color w:val="00B050"/>
                <w:lang w:eastAsia="sk-SK"/>
              </w:rPr>
            </w:pPr>
            <w:r w:rsidRPr="00BF0462">
              <w:rPr>
                <w:rFonts w:ascii="Calibri" w:eastAsia="Times New Roman" w:hAnsi="Calibri" w:cs="Times New Roman"/>
                <w:color w:val="00B050"/>
                <w:lang w:eastAsia="sk-SK"/>
              </w:rPr>
              <w:t xml:space="preserve">Automaticky vyplnené </w:t>
            </w:r>
            <w:r>
              <w:rPr>
                <w:rFonts w:ascii="Calibri" w:eastAsia="Times New Roman" w:hAnsi="Calibri" w:cs="Times New Roman"/>
                <w:color w:val="00B050"/>
                <w:lang w:eastAsia="sk-SK"/>
              </w:rPr>
              <w:t>(</w:t>
            </w:r>
            <w:r w:rsidR="001F19E8">
              <w:rPr>
                <w:rFonts w:ascii="Calibri" w:eastAsia="Times New Roman" w:hAnsi="Calibri" w:cs="Times New Roman"/>
                <w:color w:val="00B050"/>
                <w:lang w:eastAsia="sk-SK"/>
              </w:rPr>
              <w:t>Definovateľné poskytovateľom pre výzvu</w:t>
            </w:r>
            <w:r>
              <w:rPr>
                <w:rFonts w:ascii="Calibri" w:eastAsia="Times New Roman" w:hAnsi="Calibri" w:cs="Times New Roman"/>
                <w:color w:val="00B050"/>
                <w:lang w:eastAsia="sk-SK"/>
              </w:rPr>
              <w:t>)</w:t>
            </w:r>
          </w:p>
        </w:tc>
      </w:tr>
      <w:tr w:rsidR="00BB31E5" w:rsidRPr="00BF0462" w14:paraId="0EC2CA6F" w14:textId="77777777" w:rsidTr="101FC623">
        <w:trPr>
          <w:trHeight w:val="315"/>
        </w:trPr>
        <w:tc>
          <w:tcPr>
            <w:tcW w:w="4395" w:type="dxa"/>
            <w:shd w:val="clear" w:color="auto" w:fill="DEEAF6" w:themeFill="accent1" w:themeFillTint="33"/>
            <w:vAlign w:val="center"/>
          </w:tcPr>
          <w:p w14:paraId="54428536" w14:textId="0FE244A3" w:rsidR="00BB31E5" w:rsidRDefault="008C6495" w:rsidP="006D6154">
            <w:pPr>
              <w:spacing w:after="0" w:line="240" w:lineRule="auto"/>
              <w:rPr>
                <w:rFonts w:eastAsia="Times New Roman" w:cs="Times New Roman"/>
                <w:b/>
                <w:bCs/>
                <w:color w:val="000000"/>
                <w:lang w:eastAsia="sk-SK"/>
              </w:rPr>
            </w:pPr>
            <w:r>
              <w:rPr>
                <w:rFonts w:eastAsia="Times New Roman" w:cs="Times New Roman"/>
                <w:b/>
                <w:bCs/>
                <w:color w:val="000000"/>
                <w:lang w:eastAsia="sk-SK"/>
              </w:rPr>
              <w:tab/>
            </w:r>
            <w:r w:rsidR="00BB31E5">
              <w:rPr>
                <w:rFonts w:eastAsia="Times New Roman" w:cs="Times New Roman"/>
                <w:b/>
                <w:bCs/>
                <w:color w:val="000000"/>
                <w:lang w:eastAsia="sk-SK"/>
              </w:rPr>
              <w:t>Podpisová časť</w:t>
            </w:r>
          </w:p>
        </w:tc>
        <w:tc>
          <w:tcPr>
            <w:tcW w:w="6804" w:type="dxa"/>
            <w:shd w:val="clear" w:color="auto" w:fill="auto"/>
            <w:vAlign w:val="center"/>
          </w:tcPr>
          <w:p w14:paraId="16FD4EC0" w14:textId="766FDAFB" w:rsidR="00BB31E5" w:rsidRPr="00BF0462" w:rsidRDefault="00BB31E5" w:rsidP="006D6154">
            <w:pPr>
              <w:spacing w:after="0" w:line="240" w:lineRule="auto"/>
              <w:rPr>
                <w:rFonts w:ascii="Calibri" w:eastAsia="Times New Roman" w:hAnsi="Calibri" w:cs="Times New Roman"/>
                <w:color w:val="00B050"/>
                <w:lang w:eastAsia="sk-SK"/>
              </w:rPr>
            </w:pPr>
          </w:p>
        </w:tc>
      </w:tr>
      <w:tr w:rsidR="001F19E8" w:rsidRPr="00BF0462" w14:paraId="491489DB" w14:textId="77777777" w:rsidTr="101FC623">
        <w:trPr>
          <w:trHeight w:val="315"/>
        </w:trPr>
        <w:tc>
          <w:tcPr>
            <w:tcW w:w="4395" w:type="dxa"/>
            <w:shd w:val="clear" w:color="auto" w:fill="DEEAF6" w:themeFill="accent1" w:themeFillTint="33"/>
            <w:vAlign w:val="center"/>
          </w:tcPr>
          <w:p w14:paraId="21C8C563" w14:textId="07332B8A" w:rsidR="001F19E8" w:rsidRDefault="001F19E8" w:rsidP="00E97C4E">
            <w:pPr>
              <w:tabs>
                <w:tab w:val="left" w:pos="313"/>
              </w:tabs>
              <w:spacing w:after="0" w:line="240" w:lineRule="auto"/>
              <w:rPr>
                <w:rFonts w:eastAsia="Times New Roman" w:cs="Times New Roman"/>
                <w:b/>
                <w:bCs/>
                <w:color w:val="000000"/>
                <w:lang w:eastAsia="sk-SK"/>
              </w:rPr>
            </w:pPr>
            <w:r>
              <w:rPr>
                <w:rFonts w:eastAsia="Times New Roman" w:cs="Times New Roman"/>
                <w:b/>
                <w:bCs/>
                <w:color w:val="000000"/>
                <w:lang w:eastAsia="sk-SK"/>
              </w:rPr>
              <w:t>Miesto podpisu</w:t>
            </w:r>
          </w:p>
        </w:tc>
        <w:tc>
          <w:tcPr>
            <w:tcW w:w="6804" w:type="dxa"/>
            <w:shd w:val="clear" w:color="auto" w:fill="auto"/>
            <w:vAlign w:val="center"/>
          </w:tcPr>
          <w:p w14:paraId="2E49321F" w14:textId="77777777" w:rsidR="001F19E8" w:rsidRPr="00BF0462" w:rsidDel="001F19E8" w:rsidRDefault="001F19E8" w:rsidP="001F19E8">
            <w:pPr>
              <w:spacing w:after="0" w:line="240" w:lineRule="auto"/>
              <w:rPr>
                <w:rFonts w:ascii="Calibri" w:eastAsia="Times New Roman" w:hAnsi="Calibri" w:cs="Times New Roman"/>
                <w:color w:val="FF0000"/>
                <w:lang w:eastAsia="sk-SK"/>
              </w:rPr>
            </w:pPr>
          </w:p>
        </w:tc>
      </w:tr>
      <w:tr w:rsidR="001F19E8" w:rsidRPr="00BF0462" w14:paraId="53518489" w14:textId="77777777" w:rsidTr="101FC623">
        <w:trPr>
          <w:trHeight w:val="315"/>
        </w:trPr>
        <w:tc>
          <w:tcPr>
            <w:tcW w:w="4395" w:type="dxa"/>
            <w:shd w:val="clear" w:color="auto" w:fill="DEEAF6" w:themeFill="accent1" w:themeFillTint="33"/>
            <w:vAlign w:val="center"/>
          </w:tcPr>
          <w:p w14:paraId="3C5195FF" w14:textId="6F1D20C1" w:rsidR="001F19E8" w:rsidRDefault="001F19E8" w:rsidP="00E97C4E">
            <w:pPr>
              <w:tabs>
                <w:tab w:val="left" w:pos="313"/>
              </w:tabs>
              <w:spacing w:after="0" w:line="240" w:lineRule="auto"/>
              <w:rPr>
                <w:rFonts w:eastAsia="Times New Roman" w:cs="Times New Roman"/>
                <w:b/>
                <w:bCs/>
                <w:color w:val="000000"/>
                <w:lang w:eastAsia="sk-SK"/>
              </w:rPr>
            </w:pPr>
            <w:r>
              <w:rPr>
                <w:rFonts w:eastAsia="Times New Roman" w:cs="Times New Roman"/>
                <w:b/>
                <w:bCs/>
                <w:color w:val="000000"/>
                <w:lang w:eastAsia="sk-SK"/>
              </w:rPr>
              <w:t>Dátum podpisu</w:t>
            </w:r>
          </w:p>
        </w:tc>
        <w:tc>
          <w:tcPr>
            <w:tcW w:w="6804" w:type="dxa"/>
            <w:shd w:val="clear" w:color="auto" w:fill="auto"/>
            <w:vAlign w:val="center"/>
          </w:tcPr>
          <w:p w14:paraId="20F432E7" w14:textId="77777777" w:rsidR="001F19E8" w:rsidRPr="00BF0462" w:rsidDel="001F19E8" w:rsidRDefault="001F19E8" w:rsidP="001F19E8">
            <w:pPr>
              <w:spacing w:after="0" w:line="240" w:lineRule="auto"/>
              <w:rPr>
                <w:rFonts w:ascii="Calibri" w:eastAsia="Times New Roman" w:hAnsi="Calibri" w:cs="Times New Roman"/>
                <w:color w:val="FF0000"/>
                <w:lang w:eastAsia="sk-SK"/>
              </w:rPr>
            </w:pPr>
          </w:p>
        </w:tc>
      </w:tr>
      <w:tr w:rsidR="001F19E8" w:rsidRPr="00BF0462" w14:paraId="33834DF2" w14:textId="77777777" w:rsidTr="101FC623">
        <w:trPr>
          <w:trHeight w:val="315"/>
        </w:trPr>
        <w:tc>
          <w:tcPr>
            <w:tcW w:w="4395" w:type="dxa"/>
            <w:shd w:val="clear" w:color="auto" w:fill="DEEAF6" w:themeFill="accent1" w:themeFillTint="33"/>
            <w:vAlign w:val="center"/>
          </w:tcPr>
          <w:p w14:paraId="0D948F95" w14:textId="4D47BA4C" w:rsidR="001F19E8" w:rsidRDefault="001F19E8" w:rsidP="00E97C4E">
            <w:pPr>
              <w:tabs>
                <w:tab w:val="left" w:pos="313"/>
              </w:tabs>
              <w:spacing w:after="0" w:line="240" w:lineRule="auto"/>
              <w:rPr>
                <w:rFonts w:eastAsia="Times New Roman" w:cs="Times New Roman"/>
                <w:b/>
                <w:bCs/>
                <w:color w:val="000000"/>
                <w:lang w:eastAsia="sk-SK"/>
              </w:rPr>
            </w:pPr>
            <w:r>
              <w:rPr>
                <w:rFonts w:eastAsia="Times New Roman" w:cs="Times New Roman"/>
                <w:b/>
                <w:bCs/>
                <w:color w:val="000000"/>
                <w:lang w:eastAsia="sk-SK"/>
              </w:rPr>
              <w:t xml:space="preserve">Titul, meno a priezvisko štatutárneho </w:t>
            </w:r>
            <w:r>
              <w:rPr>
                <w:rFonts w:eastAsia="Times New Roman" w:cs="Times New Roman"/>
                <w:b/>
                <w:bCs/>
                <w:color w:val="000000"/>
                <w:lang w:eastAsia="sk-SK"/>
              </w:rPr>
              <w:tab/>
              <w:t xml:space="preserve">orgánu </w:t>
            </w:r>
          </w:p>
        </w:tc>
        <w:tc>
          <w:tcPr>
            <w:tcW w:w="6804" w:type="dxa"/>
            <w:shd w:val="clear" w:color="auto" w:fill="auto"/>
            <w:vAlign w:val="center"/>
          </w:tcPr>
          <w:p w14:paraId="175503E6" w14:textId="77777777" w:rsidR="001F19E8" w:rsidRPr="00BF0462" w:rsidDel="001F19E8" w:rsidRDefault="001F19E8" w:rsidP="001F19E8">
            <w:pPr>
              <w:spacing w:after="0" w:line="240" w:lineRule="auto"/>
              <w:rPr>
                <w:rFonts w:ascii="Calibri" w:eastAsia="Times New Roman" w:hAnsi="Calibri" w:cs="Times New Roman"/>
                <w:color w:val="FF0000"/>
                <w:lang w:eastAsia="sk-SK"/>
              </w:rPr>
            </w:pPr>
          </w:p>
        </w:tc>
      </w:tr>
      <w:tr w:rsidR="001F19E8" w:rsidRPr="00BF0462" w14:paraId="7B91CA2F" w14:textId="77777777" w:rsidTr="101FC623">
        <w:trPr>
          <w:trHeight w:val="315"/>
        </w:trPr>
        <w:tc>
          <w:tcPr>
            <w:tcW w:w="4395" w:type="dxa"/>
            <w:shd w:val="clear" w:color="auto" w:fill="DEEAF6" w:themeFill="accent1" w:themeFillTint="33"/>
            <w:vAlign w:val="center"/>
          </w:tcPr>
          <w:p w14:paraId="53B41FAA" w14:textId="75830A97" w:rsidR="001F19E8" w:rsidRDefault="001F19E8" w:rsidP="00E97C4E">
            <w:pPr>
              <w:tabs>
                <w:tab w:val="left" w:pos="313"/>
              </w:tabs>
              <w:spacing w:after="0" w:line="240" w:lineRule="auto"/>
              <w:rPr>
                <w:rFonts w:eastAsia="Times New Roman" w:cs="Times New Roman"/>
                <w:b/>
                <w:bCs/>
                <w:color w:val="000000"/>
                <w:lang w:eastAsia="sk-SK"/>
              </w:rPr>
            </w:pPr>
            <w:r>
              <w:rPr>
                <w:rFonts w:eastAsia="Times New Roman" w:cs="Times New Roman"/>
                <w:b/>
                <w:bCs/>
                <w:color w:val="000000"/>
                <w:lang w:eastAsia="sk-SK"/>
              </w:rPr>
              <w:t>Subjekt</w:t>
            </w:r>
          </w:p>
        </w:tc>
        <w:tc>
          <w:tcPr>
            <w:tcW w:w="6804" w:type="dxa"/>
            <w:shd w:val="clear" w:color="auto" w:fill="auto"/>
            <w:vAlign w:val="center"/>
          </w:tcPr>
          <w:p w14:paraId="402F8F1B" w14:textId="77777777" w:rsidR="001F19E8" w:rsidRPr="00BF0462" w:rsidDel="001F19E8" w:rsidRDefault="001F19E8" w:rsidP="001F19E8">
            <w:pPr>
              <w:spacing w:after="0" w:line="240" w:lineRule="auto"/>
              <w:rPr>
                <w:rFonts w:ascii="Calibri" w:eastAsia="Times New Roman" w:hAnsi="Calibri" w:cs="Times New Roman"/>
                <w:color w:val="FF0000"/>
                <w:lang w:eastAsia="sk-SK"/>
              </w:rPr>
            </w:pPr>
          </w:p>
        </w:tc>
      </w:tr>
      <w:tr w:rsidR="001F19E8" w:rsidRPr="00BF0462" w14:paraId="3D8C2EA3" w14:textId="77777777" w:rsidTr="101FC623">
        <w:trPr>
          <w:trHeight w:val="315"/>
        </w:trPr>
        <w:tc>
          <w:tcPr>
            <w:tcW w:w="4395" w:type="dxa"/>
            <w:shd w:val="clear" w:color="auto" w:fill="DEEAF6" w:themeFill="accent1" w:themeFillTint="33"/>
            <w:vAlign w:val="center"/>
          </w:tcPr>
          <w:p w14:paraId="2246F3D7" w14:textId="38371344" w:rsidR="001F19E8" w:rsidRDefault="001F19E8" w:rsidP="00E97C4E">
            <w:pPr>
              <w:tabs>
                <w:tab w:val="left" w:pos="313"/>
              </w:tabs>
              <w:spacing w:after="0" w:line="240" w:lineRule="auto"/>
              <w:rPr>
                <w:rFonts w:eastAsia="Times New Roman" w:cs="Times New Roman"/>
                <w:b/>
                <w:bCs/>
                <w:color w:val="000000"/>
                <w:lang w:eastAsia="sk-SK"/>
              </w:rPr>
            </w:pPr>
            <w:r>
              <w:rPr>
                <w:rFonts w:eastAsia="Times New Roman" w:cs="Times New Roman"/>
                <w:b/>
                <w:bCs/>
                <w:color w:val="000000"/>
                <w:lang w:eastAsia="sk-SK"/>
              </w:rPr>
              <w:t>Podpis</w:t>
            </w:r>
          </w:p>
        </w:tc>
        <w:tc>
          <w:tcPr>
            <w:tcW w:w="6804" w:type="dxa"/>
            <w:shd w:val="clear" w:color="auto" w:fill="auto"/>
            <w:vAlign w:val="center"/>
          </w:tcPr>
          <w:p w14:paraId="17053342" w14:textId="77777777" w:rsidR="001F19E8" w:rsidRPr="00BF0462" w:rsidDel="001F19E8" w:rsidRDefault="001F19E8" w:rsidP="001F19E8">
            <w:pPr>
              <w:spacing w:after="0" w:line="240" w:lineRule="auto"/>
              <w:rPr>
                <w:rFonts w:ascii="Calibri" w:eastAsia="Times New Roman" w:hAnsi="Calibri" w:cs="Times New Roman"/>
                <w:color w:val="FF0000"/>
                <w:lang w:eastAsia="sk-SK"/>
              </w:rPr>
            </w:pPr>
          </w:p>
        </w:tc>
      </w:tr>
    </w:tbl>
    <w:p w14:paraId="6AA9CD64" w14:textId="77777777" w:rsidR="00B71265" w:rsidRDefault="00B71265" w:rsidP="00B71265"/>
    <w:p w14:paraId="0F396340" w14:textId="7E21D926" w:rsidR="00B71265" w:rsidRDefault="00B71265" w:rsidP="00B71265">
      <w:pPr>
        <w:pStyle w:val="Nadpis2"/>
        <w:numPr>
          <w:ilvl w:val="0"/>
          <w:numId w:val="1"/>
        </w:numPr>
      </w:pPr>
      <w:r>
        <w:t>Špecifické polia</w:t>
      </w:r>
    </w:p>
    <w:tbl>
      <w:tblPr>
        <w:tblW w:w="11199" w:type="dxa"/>
        <w:tblInd w:w="-1008" w:type="dxa"/>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CellMar>
          <w:left w:w="70" w:type="dxa"/>
          <w:right w:w="70" w:type="dxa"/>
        </w:tblCellMar>
        <w:tblLook w:val="04A0" w:firstRow="1" w:lastRow="0" w:firstColumn="1" w:lastColumn="0" w:noHBand="0" w:noVBand="1"/>
      </w:tblPr>
      <w:tblGrid>
        <w:gridCol w:w="4395"/>
        <w:gridCol w:w="6804"/>
      </w:tblGrid>
      <w:tr w:rsidR="00B71265" w:rsidRPr="00BF0462" w14:paraId="207A55C9" w14:textId="77777777" w:rsidTr="00B71265">
        <w:trPr>
          <w:trHeight w:val="337"/>
        </w:trPr>
        <w:tc>
          <w:tcPr>
            <w:tcW w:w="4395" w:type="dxa"/>
            <w:shd w:val="clear" w:color="auto" w:fill="DEEAF6" w:themeFill="accent1" w:themeFillTint="33"/>
            <w:vAlign w:val="center"/>
            <w:hideMark/>
          </w:tcPr>
          <w:p w14:paraId="27A153A3" w14:textId="5C427A19" w:rsidR="00B71265" w:rsidRPr="00A328EB" w:rsidRDefault="00B71265" w:rsidP="00955F36">
            <w:pPr>
              <w:spacing w:after="0" w:line="240" w:lineRule="auto"/>
              <w:rPr>
                <w:rFonts w:eastAsia="Times New Roman" w:cs="Times New Roman"/>
                <w:b/>
                <w:bCs/>
                <w:color w:val="000000"/>
                <w:lang w:eastAsia="sk-SK"/>
              </w:rPr>
            </w:pPr>
            <w:r>
              <w:rPr>
                <w:rFonts w:eastAsia="Times New Roman" w:cs="Times New Roman"/>
                <w:b/>
                <w:bCs/>
                <w:color w:val="000000"/>
                <w:lang w:eastAsia="sk-SK"/>
              </w:rPr>
              <w:t>Názov špecifického poľa</w:t>
            </w:r>
          </w:p>
        </w:tc>
        <w:tc>
          <w:tcPr>
            <w:tcW w:w="6804" w:type="dxa"/>
            <w:shd w:val="clear" w:color="auto" w:fill="auto"/>
            <w:vAlign w:val="center"/>
            <w:hideMark/>
          </w:tcPr>
          <w:p w14:paraId="73124F55" w14:textId="7D52F435" w:rsidR="00B71265" w:rsidRPr="00BF0462" w:rsidRDefault="00B71265" w:rsidP="00B71265">
            <w:pPr>
              <w:spacing w:after="0" w:line="240" w:lineRule="auto"/>
              <w:rPr>
                <w:rFonts w:ascii="Calibri" w:eastAsia="Times New Roman" w:hAnsi="Calibri" w:cs="Times New Roman"/>
                <w:color w:val="FF0000"/>
                <w:lang w:eastAsia="sk-SK"/>
              </w:rPr>
            </w:pPr>
            <w:r w:rsidRPr="00BF0462">
              <w:rPr>
                <w:rFonts w:ascii="Calibri" w:eastAsia="Times New Roman" w:hAnsi="Calibri" w:cs="Times New Roman"/>
                <w:color w:val="00B050"/>
                <w:lang w:eastAsia="sk-SK"/>
              </w:rPr>
              <w:t xml:space="preserve">Automaticky vyplnené </w:t>
            </w:r>
          </w:p>
        </w:tc>
      </w:tr>
      <w:tr w:rsidR="00B71265" w:rsidRPr="00BF0462" w14:paraId="77CEDCD6" w14:textId="77777777" w:rsidTr="00955F36">
        <w:trPr>
          <w:trHeight w:val="315"/>
        </w:trPr>
        <w:tc>
          <w:tcPr>
            <w:tcW w:w="4395" w:type="dxa"/>
            <w:shd w:val="clear" w:color="auto" w:fill="DEEAF6" w:themeFill="accent1" w:themeFillTint="33"/>
            <w:vAlign w:val="center"/>
            <w:hideMark/>
          </w:tcPr>
          <w:p w14:paraId="1039B4B3" w14:textId="20C75BB1" w:rsidR="00B71265" w:rsidRPr="00A328EB" w:rsidRDefault="00B71265" w:rsidP="00955F36">
            <w:pPr>
              <w:spacing w:after="0" w:line="240" w:lineRule="auto"/>
              <w:rPr>
                <w:rFonts w:eastAsia="Times New Roman" w:cs="Times New Roman"/>
                <w:b/>
                <w:bCs/>
                <w:color w:val="000000"/>
                <w:lang w:eastAsia="sk-SK"/>
              </w:rPr>
            </w:pPr>
            <w:r>
              <w:rPr>
                <w:rFonts w:eastAsia="Times New Roman" w:cs="Times New Roman"/>
                <w:b/>
                <w:bCs/>
                <w:color w:val="000000"/>
                <w:lang w:eastAsia="sk-SK"/>
              </w:rPr>
              <w:t>Obsah špecifického poľa</w:t>
            </w:r>
          </w:p>
        </w:tc>
        <w:tc>
          <w:tcPr>
            <w:tcW w:w="6804" w:type="dxa"/>
            <w:shd w:val="clear" w:color="auto" w:fill="auto"/>
            <w:vAlign w:val="center"/>
            <w:hideMark/>
          </w:tcPr>
          <w:p w14:paraId="10D5DEBE" w14:textId="622F0C9A" w:rsidR="00B71265" w:rsidRPr="00BF0462" w:rsidRDefault="00B71265" w:rsidP="00955F36">
            <w:pPr>
              <w:spacing w:after="0" w:line="240" w:lineRule="auto"/>
              <w:rPr>
                <w:rFonts w:ascii="Calibri" w:eastAsia="Times New Roman" w:hAnsi="Calibri" w:cs="Times New Roman"/>
                <w:color w:val="00B050"/>
                <w:lang w:eastAsia="sk-SK"/>
              </w:rPr>
            </w:pPr>
            <w:r w:rsidRPr="00BF0462">
              <w:rPr>
                <w:rFonts w:ascii="Calibri" w:eastAsia="Times New Roman" w:hAnsi="Calibri" w:cs="Times New Roman"/>
                <w:color w:val="FF0000"/>
                <w:lang w:eastAsia="sk-SK"/>
              </w:rPr>
              <w:t>Vypĺňa žiadateľ</w:t>
            </w:r>
          </w:p>
        </w:tc>
      </w:tr>
    </w:tbl>
    <w:p w14:paraId="7D5DEECA" w14:textId="77777777" w:rsidR="00B71265" w:rsidRDefault="00B71265" w:rsidP="00BF0462"/>
    <w:p w14:paraId="17D6DD63" w14:textId="28F7E0C1" w:rsidR="00050711" w:rsidRDefault="00050711" w:rsidP="00BF0462"/>
    <w:p w14:paraId="48761205" w14:textId="749E35B6" w:rsidR="00050711" w:rsidRDefault="00050711" w:rsidP="00BF0462"/>
    <w:p w14:paraId="747F7688" w14:textId="58F34381" w:rsidR="00050711" w:rsidRDefault="00050711" w:rsidP="00BF0462"/>
    <w:p w14:paraId="07718EB3" w14:textId="77777777" w:rsidR="00050711" w:rsidRPr="00BF0462" w:rsidRDefault="00050711" w:rsidP="00907E73">
      <w:pPr>
        <w:shd w:val="clear" w:color="auto" w:fill="FFFFFF"/>
        <w:spacing w:after="0" w:line="240" w:lineRule="auto"/>
      </w:pPr>
    </w:p>
    <w:sectPr w:rsidR="00050711" w:rsidRPr="00BF0462">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B5D35" w14:textId="77777777" w:rsidR="001701AB" w:rsidRDefault="001701AB" w:rsidP="003165DC">
      <w:pPr>
        <w:spacing w:after="0" w:line="240" w:lineRule="auto"/>
      </w:pPr>
      <w:r>
        <w:separator/>
      </w:r>
    </w:p>
  </w:endnote>
  <w:endnote w:type="continuationSeparator" w:id="0">
    <w:p w14:paraId="4D07B2FD" w14:textId="77777777" w:rsidR="001701AB" w:rsidRDefault="001701AB" w:rsidP="003165DC">
      <w:pPr>
        <w:spacing w:after="0" w:line="240" w:lineRule="auto"/>
      </w:pPr>
      <w:r>
        <w:continuationSeparator/>
      </w:r>
    </w:p>
  </w:endnote>
  <w:endnote w:type="continuationNotice" w:id="1">
    <w:p w14:paraId="7F3D36AF" w14:textId="77777777" w:rsidR="001701AB" w:rsidRDefault="001701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13252"/>
      <w:docPartObj>
        <w:docPartGallery w:val="Page Numbers (Bottom of Page)"/>
        <w:docPartUnique/>
      </w:docPartObj>
    </w:sdtPr>
    <w:sdtContent>
      <w:p w14:paraId="6C38E1B8" w14:textId="505FA20E" w:rsidR="00A80EE8" w:rsidRDefault="00A80EE8">
        <w:pPr>
          <w:pStyle w:val="Pta"/>
          <w:jc w:val="right"/>
        </w:pPr>
        <w:r>
          <w:fldChar w:fldCharType="begin"/>
        </w:r>
        <w:r>
          <w:instrText>PAGE   \* MERGEFORMAT</w:instrText>
        </w:r>
        <w:r>
          <w:fldChar w:fldCharType="separate"/>
        </w:r>
        <w:r>
          <w:t>2</w:t>
        </w:r>
        <w:r>
          <w:fldChar w:fldCharType="end"/>
        </w:r>
      </w:p>
    </w:sdtContent>
  </w:sdt>
  <w:p w14:paraId="7DE8977E" w14:textId="77777777" w:rsidR="00C33172" w:rsidRDefault="00C3317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C5102" w14:textId="77777777" w:rsidR="001701AB" w:rsidRDefault="001701AB" w:rsidP="003165DC">
      <w:pPr>
        <w:spacing w:after="0" w:line="240" w:lineRule="auto"/>
      </w:pPr>
      <w:r>
        <w:separator/>
      </w:r>
    </w:p>
  </w:footnote>
  <w:footnote w:type="continuationSeparator" w:id="0">
    <w:p w14:paraId="77816479" w14:textId="77777777" w:rsidR="001701AB" w:rsidRDefault="001701AB" w:rsidP="003165DC">
      <w:pPr>
        <w:spacing w:after="0" w:line="240" w:lineRule="auto"/>
      </w:pPr>
      <w:r>
        <w:continuationSeparator/>
      </w:r>
    </w:p>
  </w:footnote>
  <w:footnote w:type="continuationNotice" w:id="1">
    <w:p w14:paraId="08B2190F" w14:textId="77777777" w:rsidR="001701AB" w:rsidRDefault="001701A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70277"/>
    <w:multiLevelType w:val="hybridMultilevel"/>
    <w:tmpl w:val="220C6706"/>
    <w:lvl w:ilvl="0" w:tplc="041B000F">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4FE0B1D"/>
    <w:multiLevelType w:val="hybridMultilevel"/>
    <w:tmpl w:val="C9044DA4"/>
    <w:lvl w:ilvl="0" w:tplc="041B000F">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E95225"/>
    <w:multiLevelType w:val="hybridMultilevel"/>
    <w:tmpl w:val="273A31C4"/>
    <w:lvl w:ilvl="0" w:tplc="0C601A28">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74E10D4"/>
    <w:multiLevelType w:val="hybridMultilevel"/>
    <w:tmpl w:val="C9044DA4"/>
    <w:lvl w:ilvl="0" w:tplc="041B000F">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A330813"/>
    <w:multiLevelType w:val="hybridMultilevel"/>
    <w:tmpl w:val="FA9482C2"/>
    <w:lvl w:ilvl="0" w:tplc="0C601A28">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D8A114E"/>
    <w:multiLevelType w:val="hybridMultilevel"/>
    <w:tmpl w:val="CC6C09AE"/>
    <w:lvl w:ilvl="0" w:tplc="13FCF09A">
      <w:start w:val="7"/>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623D61"/>
    <w:multiLevelType w:val="hybridMultilevel"/>
    <w:tmpl w:val="04243C1C"/>
    <w:lvl w:ilvl="0" w:tplc="041B000F">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69C22BE"/>
    <w:multiLevelType w:val="hybridMultilevel"/>
    <w:tmpl w:val="C9044DA4"/>
    <w:lvl w:ilvl="0" w:tplc="041B000F">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81812B9"/>
    <w:multiLevelType w:val="hybridMultilevel"/>
    <w:tmpl w:val="C9044DA4"/>
    <w:lvl w:ilvl="0" w:tplc="041B000F">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9591052"/>
    <w:multiLevelType w:val="hybridMultilevel"/>
    <w:tmpl w:val="A67EBCBA"/>
    <w:lvl w:ilvl="0" w:tplc="EB48AF6E">
      <w:start w:val="7"/>
      <w:numFmt w:val="bullet"/>
      <w:lvlText w:val="-"/>
      <w:lvlJc w:val="left"/>
      <w:pPr>
        <w:ind w:left="720" w:hanging="360"/>
      </w:pPr>
      <w:rPr>
        <w:rFonts w:ascii="Helvetica" w:eastAsia="Times New Roman" w:hAnsi="Helvetica" w:cs="Helvetic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AF6743"/>
    <w:multiLevelType w:val="hybridMultilevel"/>
    <w:tmpl w:val="04243C1C"/>
    <w:lvl w:ilvl="0" w:tplc="041B000F">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4F62517"/>
    <w:multiLevelType w:val="hybridMultilevel"/>
    <w:tmpl w:val="109C9326"/>
    <w:lvl w:ilvl="0" w:tplc="041B000F">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5FA1815"/>
    <w:multiLevelType w:val="hybridMultilevel"/>
    <w:tmpl w:val="651E9D62"/>
    <w:lvl w:ilvl="0" w:tplc="041B000F">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81D210B"/>
    <w:multiLevelType w:val="hybridMultilevel"/>
    <w:tmpl w:val="092AE514"/>
    <w:lvl w:ilvl="0" w:tplc="5AF83030">
      <w:start w:val="7"/>
      <w:numFmt w:val="bullet"/>
      <w:lvlText w:val="-"/>
      <w:lvlJc w:val="left"/>
      <w:pPr>
        <w:ind w:left="720" w:hanging="360"/>
      </w:pPr>
      <w:rPr>
        <w:rFonts w:ascii="Helvetica" w:eastAsia="Times New Roman" w:hAnsi="Helvetica" w:cs="Helvetic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E8E2ADC"/>
    <w:multiLevelType w:val="hybridMultilevel"/>
    <w:tmpl w:val="F508D1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13570CF"/>
    <w:multiLevelType w:val="hybridMultilevel"/>
    <w:tmpl w:val="C9044DA4"/>
    <w:lvl w:ilvl="0" w:tplc="041B000F">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4E130C1"/>
    <w:multiLevelType w:val="hybridMultilevel"/>
    <w:tmpl w:val="538A4548"/>
    <w:lvl w:ilvl="0" w:tplc="0C601A28">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9E352BE"/>
    <w:multiLevelType w:val="hybridMultilevel"/>
    <w:tmpl w:val="1320FFD2"/>
    <w:lvl w:ilvl="0" w:tplc="0C601A28">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78922942">
    <w:abstractNumId w:val="11"/>
  </w:num>
  <w:num w:numId="2" w16cid:durableId="1221867524">
    <w:abstractNumId w:val="10"/>
  </w:num>
  <w:num w:numId="3" w16cid:durableId="276567998">
    <w:abstractNumId w:val="5"/>
  </w:num>
  <w:num w:numId="4" w16cid:durableId="1804732540">
    <w:abstractNumId w:val="9"/>
  </w:num>
  <w:num w:numId="5" w16cid:durableId="440996696">
    <w:abstractNumId w:val="13"/>
  </w:num>
  <w:num w:numId="6" w16cid:durableId="1254431967">
    <w:abstractNumId w:val="6"/>
  </w:num>
  <w:num w:numId="7" w16cid:durableId="1881546953">
    <w:abstractNumId w:val="3"/>
  </w:num>
  <w:num w:numId="8" w16cid:durableId="1154836101">
    <w:abstractNumId w:val="15"/>
  </w:num>
  <w:num w:numId="9" w16cid:durableId="1979724562">
    <w:abstractNumId w:val="7"/>
  </w:num>
  <w:num w:numId="10" w16cid:durableId="1958367213">
    <w:abstractNumId w:val="8"/>
  </w:num>
  <w:num w:numId="11" w16cid:durableId="2005039808">
    <w:abstractNumId w:val="1"/>
  </w:num>
  <w:num w:numId="12" w16cid:durableId="1504124011">
    <w:abstractNumId w:val="0"/>
  </w:num>
  <w:num w:numId="13" w16cid:durableId="2016376089">
    <w:abstractNumId w:val="12"/>
  </w:num>
  <w:num w:numId="14" w16cid:durableId="1928033028">
    <w:abstractNumId w:val="17"/>
  </w:num>
  <w:num w:numId="15" w16cid:durableId="2013294367">
    <w:abstractNumId w:val="16"/>
  </w:num>
  <w:num w:numId="16" w16cid:durableId="1706178338">
    <w:abstractNumId w:val="14"/>
  </w:num>
  <w:num w:numId="17" w16cid:durableId="222915463">
    <w:abstractNumId w:val="2"/>
  </w:num>
  <w:num w:numId="18" w16cid:durableId="123431318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eláková Daniela">
    <w15:presenceInfo w15:providerId="AD" w15:userId="S::daniela.belakova@minedu.sk::49434d26-5faa-490b-a87e-429d8bbce948"/>
  </w15:person>
  <w15:person w15:author="Rosinčinová Petra">
    <w15:presenceInfo w15:providerId="AD" w15:userId="S::petra.rosincinova@minedu.sk::61f4c327-0bbd-4481-84aa-10944540cd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23C"/>
    <w:rsid w:val="00002BE2"/>
    <w:rsid w:val="00003095"/>
    <w:rsid w:val="00003FE0"/>
    <w:rsid w:val="00013006"/>
    <w:rsid w:val="00017BF0"/>
    <w:rsid w:val="0003073D"/>
    <w:rsid w:val="00034E8A"/>
    <w:rsid w:val="0003603A"/>
    <w:rsid w:val="000416C2"/>
    <w:rsid w:val="0004541C"/>
    <w:rsid w:val="00050711"/>
    <w:rsid w:val="00053284"/>
    <w:rsid w:val="000714B7"/>
    <w:rsid w:val="00082528"/>
    <w:rsid w:val="00082FFE"/>
    <w:rsid w:val="000D56DE"/>
    <w:rsid w:val="000D7CCF"/>
    <w:rsid w:val="000E0571"/>
    <w:rsid w:val="000E6D5F"/>
    <w:rsid w:val="000F60C3"/>
    <w:rsid w:val="001017DF"/>
    <w:rsid w:val="00103DCB"/>
    <w:rsid w:val="001064A4"/>
    <w:rsid w:val="00116D82"/>
    <w:rsid w:val="00117089"/>
    <w:rsid w:val="001348D8"/>
    <w:rsid w:val="001358B9"/>
    <w:rsid w:val="00155963"/>
    <w:rsid w:val="001607DE"/>
    <w:rsid w:val="00161C8A"/>
    <w:rsid w:val="001637C0"/>
    <w:rsid w:val="001701AB"/>
    <w:rsid w:val="00170F35"/>
    <w:rsid w:val="001725BE"/>
    <w:rsid w:val="0018582B"/>
    <w:rsid w:val="001865CA"/>
    <w:rsid w:val="00190F1E"/>
    <w:rsid w:val="001A01B9"/>
    <w:rsid w:val="001A3442"/>
    <w:rsid w:val="001A6904"/>
    <w:rsid w:val="001A71F7"/>
    <w:rsid w:val="001B0AB0"/>
    <w:rsid w:val="001B1528"/>
    <w:rsid w:val="001B35B8"/>
    <w:rsid w:val="001B6249"/>
    <w:rsid w:val="001B6384"/>
    <w:rsid w:val="001C11C9"/>
    <w:rsid w:val="001E1FC7"/>
    <w:rsid w:val="001E3ACD"/>
    <w:rsid w:val="001F0C48"/>
    <w:rsid w:val="001F19E8"/>
    <w:rsid w:val="001F5193"/>
    <w:rsid w:val="001F79F8"/>
    <w:rsid w:val="00203080"/>
    <w:rsid w:val="00203832"/>
    <w:rsid w:val="0020688D"/>
    <w:rsid w:val="00210CFA"/>
    <w:rsid w:val="0021457D"/>
    <w:rsid w:val="00216D11"/>
    <w:rsid w:val="0022798A"/>
    <w:rsid w:val="002324FC"/>
    <w:rsid w:val="00252072"/>
    <w:rsid w:val="002608FC"/>
    <w:rsid w:val="002644D7"/>
    <w:rsid w:val="00270243"/>
    <w:rsid w:val="002732E7"/>
    <w:rsid w:val="00292ED8"/>
    <w:rsid w:val="002C761C"/>
    <w:rsid w:val="002D3613"/>
    <w:rsid w:val="002E510B"/>
    <w:rsid w:val="002F02C3"/>
    <w:rsid w:val="002F17F1"/>
    <w:rsid w:val="002F34F9"/>
    <w:rsid w:val="002F4831"/>
    <w:rsid w:val="00307244"/>
    <w:rsid w:val="00314F92"/>
    <w:rsid w:val="003165DC"/>
    <w:rsid w:val="00336898"/>
    <w:rsid w:val="00343ED6"/>
    <w:rsid w:val="003526EF"/>
    <w:rsid w:val="00363D8B"/>
    <w:rsid w:val="0036662B"/>
    <w:rsid w:val="00366DD0"/>
    <w:rsid w:val="0037473E"/>
    <w:rsid w:val="003A32D0"/>
    <w:rsid w:val="003B16B3"/>
    <w:rsid w:val="003B3562"/>
    <w:rsid w:val="003B4CA3"/>
    <w:rsid w:val="003B780E"/>
    <w:rsid w:val="003C317D"/>
    <w:rsid w:val="003D20BD"/>
    <w:rsid w:val="003F01B2"/>
    <w:rsid w:val="00403FD6"/>
    <w:rsid w:val="0041211F"/>
    <w:rsid w:val="004321A3"/>
    <w:rsid w:val="004325A3"/>
    <w:rsid w:val="00435C9E"/>
    <w:rsid w:val="00446686"/>
    <w:rsid w:val="00456AF7"/>
    <w:rsid w:val="00462B89"/>
    <w:rsid w:val="00462D62"/>
    <w:rsid w:val="00482D96"/>
    <w:rsid w:val="00496BDC"/>
    <w:rsid w:val="004B4C0C"/>
    <w:rsid w:val="004B6C79"/>
    <w:rsid w:val="004C118A"/>
    <w:rsid w:val="004D0261"/>
    <w:rsid w:val="004D6CE6"/>
    <w:rsid w:val="004E5B2C"/>
    <w:rsid w:val="004F1D4C"/>
    <w:rsid w:val="004F1DFF"/>
    <w:rsid w:val="005074F7"/>
    <w:rsid w:val="00516208"/>
    <w:rsid w:val="00520F99"/>
    <w:rsid w:val="005237CA"/>
    <w:rsid w:val="005254EE"/>
    <w:rsid w:val="005269EB"/>
    <w:rsid w:val="0053674E"/>
    <w:rsid w:val="00545543"/>
    <w:rsid w:val="00551766"/>
    <w:rsid w:val="0055176F"/>
    <w:rsid w:val="00563B8F"/>
    <w:rsid w:val="00570FA9"/>
    <w:rsid w:val="00571568"/>
    <w:rsid w:val="0057187E"/>
    <w:rsid w:val="00571895"/>
    <w:rsid w:val="0058694C"/>
    <w:rsid w:val="005A1FAD"/>
    <w:rsid w:val="005B71B1"/>
    <w:rsid w:val="005C1BAD"/>
    <w:rsid w:val="005D0874"/>
    <w:rsid w:val="005E5B84"/>
    <w:rsid w:val="00610502"/>
    <w:rsid w:val="006129A3"/>
    <w:rsid w:val="0061323E"/>
    <w:rsid w:val="00624474"/>
    <w:rsid w:val="00630222"/>
    <w:rsid w:val="006348F8"/>
    <w:rsid w:val="00634BE9"/>
    <w:rsid w:val="006351CB"/>
    <w:rsid w:val="00635295"/>
    <w:rsid w:val="00636D0E"/>
    <w:rsid w:val="006413AA"/>
    <w:rsid w:val="00644D38"/>
    <w:rsid w:val="0065227E"/>
    <w:rsid w:val="006536CB"/>
    <w:rsid w:val="00653B1C"/>
    <w:rsid w:val="0066097B"/>
    <w:rsid w:val="00670D94"/>
    <w:rsid w:val="006747D6"/>
    <w:rsid w:val="00676990"/>
    <w:rsid w:val="00690DE5"/>
    <w:rsid w:val="00693AE8"/>
    <w:rsid w:val="006950EC"/>
    <w:rsid w:val="006A36C4"/>
    <w:rsid w:val="006B3FDC"/>
    <w:rsid w:val="006C102D"/>
    <w:rsid w:val="006C28AA"/>
    <w:rsid w:val="006D1C1D"/>
    <w:rsid w:val="006D6154"/>
    <w:rsid w:val="006E0EE7"/>
    <w:rsid w:val="006F0748"/>
    <w:rsid w:val="006F2BD6"/>
    <w:rsid w:val="006F37C4"/>
    <w:rsid w:val="00701623"/>
    <w:rsid w:val="007407FC"/>
    <w:rsid w:val="007573BB"/>
    <w:rsid w:val="0076116D"/>
    <w:rsid w:val="00763256"/>
    <w:rsid w:val="007657D5"/>
    <w:rsid w:val="00772487"/>
    <w:rsid w:val="00790135"/>
    <w:rsid w:val="00790464"/>
    <w:rsid w:val="00790B68"/>
    <w:rsid w:val="007B7489"/>
    <w:rsid w:val="007E27E4"/>
    <w:rsid w:val="007F4F8B"/>
    <w:rsid w:val="007F5821"/>
    <w:rsid w:val="00800B58"/>
    <w:rsid w:val="00804A97"/>
    <w:rsid w:val="00804D44"/>
    <w:rsid w:val="008143D6"/>
    <w:rsid w:val="00815521"/>
    <w:rsid w:val="00830625"/>
    <w:rsid w:val="00831475"/>
    <w:rsid w:val="008325FC"/>
    <w:rsid w:val="00840D20"/>
    <w:rsid w:val="00844F2F"/>
    <w:rsid w:val="00851481"/>
    <w:rsid w:val="008538F3"/>
    <w:rsid w:val="0085465F"/>
    <w:rsid w:val="00867DEA"/>
    <w:rsid w:val="00882B0D"/>
    <w:rsid w:val="00883AAC"/>
    <w:rsid w:val="00894B50"/>
    <w:rsid w:val="008A60CA"/>
    <w:rsid w:val="008B52C7"/>
    <w:rsid w:val="008B6C50"/>
    <w:rsid w:val="008C123C"/>
    <w:rsid w:val="008C6495"/>
    <w:rsid w:val="008E5E46"/>
    <w:rsid w:val="008F5406"/>
    <w:rsid w:val="009039F7"/>
    <w:rsid w:val="009043EF"/>
    <w:rsid w:val="00907BB9"/>
    <w:rsid w:val="00907E73"/>
    <w:rsid w:val="00912AC8"/>
    <w:rsid w:val="00912F35"/>
    <w:rsid w:val="00913F75"/>
    <w:rsid w:val="009326D8"/>
    <w:rsid w:val="00941661"/>
    <w:rsid w:val="00941A76"/>
    <w:rsid w:val="0095054E"/>
    <w:rsid w:val="00955F36"/>
    <w:rsid w:val="00976ECB"/>
    <w:rsid w:val="00984CE9"/>
    <w:rsid w:val="00992423"/>
    <w:rsid w:val="00994365"/>
    <w:rsid w:val="009A504B"/>
    <w:rsid w:val="009B4A62"/>
    <w:rsid w:val="009C0802"/>
    <w:rsid w:val="009D58FD"/>
    <w:rsid w:val="009E4B63"/>
    <w:rsid w:val="009F09B7"/>
    <w:rsid w:val="009F0EBE"/>
    <w:rsid w:val="009F5893"/>
    <w:rsid w:val="00A163DA"/>
    <w:rsid w:val="00A16791"/>
    <w:rsid w:val="00A31D0A"/>
    <w:rsid w:val="00A328EB"/>
    <w:rsid w:val="00A32E6D"/>
    <w:rsid w:val="00A3793D"/>
    <w:rsid w:val="00A40B5D"/>
    <w:rsid w:val="00A4215C"/>
    <w:rsid w:val="00A701DC"/>
    <w:rsid w:val="00A71A73"/>
    <w:rsid w:val="00A748F7"/>
    <w:rsid w:val="00A805AC"/>
    <w:rsid w:val="00A80EE8"/>
    <w:rsid w:val="00A841B5"/>
    <w:rsid w:val="00A97B26"/>
    <w:rsid w:val="00AA0AED"/>
    <w:rsid w:val="00AB4D85"/>
    <w:rsid w:val="00AC75B6"/>
    <w:rsid w:val="00AD73CF"/>
    <w:rsid w:val="00AE053F"/>
    <w:rsid w:val="00AE1A6D"/>
    <w:rsid w:val="00AE1E13"/>
    <w:rsid w:val="00AE3370"/>
    <w:rsid w:val="00AE4492"/>
    <w:rsid w:val="00AF143D"/>
    <w:rsid w:val="00AF75E5"/>
    <w:rsid w:val="00B012B2"/>
    <w:rsid w:val="00B13856"/>
    <w:rsid w:val="00B14C08"/>
    <w:rsid w:val="00B170A1"/>
    <w:rsid w:val="00B2148D"/>
    <w:rsid w:val="00B35B7C"/>
    <w:rsid w:val="00B41D5E"/>
    <w:rsid w:val="00B435D7"/>
    <w:rsid w:val="00B5267A"/>
    <w:rsid w:val="00B571F2"/>
    <w:rsid w:val="00B577FD"/>
    <w:rsid w:val="00B63E69"/>
    <w:rsid w:val="00B6611B"/>
    <w:rsid w:val="00B71265"/>
    <w:rsid w:val="00B91DF3"/>
    <w:rsid w:val="00B92410"/>
    <w:rsid w:val="00B96F6F"/>
    <w:rsid w:val="00BA6683"/>
    <w:rsid w:val="00BB31E5"/>
    <w:rsid w:val="00BC2D12"/>
    <w:rsid w:val="00BC597B"/>
    <w:rsid w:val="00BD0513"/>
    <w:rsid w:val="00BD3DA9"/>
    <w:rsid w:val="00BE2AE7"/>
    <w:rsid w:val="00BE7FD7"/>
    <w:rsid w:val="00BF0462"/>
    <w:rsid w:val="00BF0B66"/>
    <w:rsid w:val="00BF7B0E"/>
    <w:rsid w:val="00C05753"/>
    <w:rsid w:val="00C0758A"/>
    <w:rsid w:val="00C14844"/>
    <w:rsid w:val="00C33172"/>
    <w:rsid w:val="00C66CE5"/>
    <w:rsid w:val="00C70433"/>
    <w:rsid w:val="00C80FA3"/>
    <w:rsid w:val="00C97A6D"/>
    <w:rsid w:val="00CB35FE"/>
    <w:rsid w:val="00CB44FC"/>
    <w:rsid w:val="00CB473D"/>
    <w:rsid w:val="00CB4D14"/>
    <w:rsid w:val="00CC2229"/>
    <w:rsid w:val="00CD09E1"/>
    <w:rsid w:val="00CD2786"/>
    <w:rsid w:val="00CD62C8"/>
    <w:rsid w:val="00CE28D7"/>
    <w:rsid w:val="00CE3D2B"/>
    <w:rsid w:val="00D13EDB"/>
    <w:rsid w:val="00D31A9E"/>
    <w:rsid w:val="00D42700"/>
    <w:rsid w:val="00D622DA"/>
    <w:rsid w:val="00D70BDE"/>
    <w:rsid w:val="00D7470A"/>
    <w:rsid w:val="00D775C2"/>
    <w:rsid w:val="00DB0D04"/>
    <w:rsid w:val="00DB16F2"/>
    <w:rsid w:val="00DD61A9"/>
    <w:rsid w:val="00DD6299"/>
    <w:rsid w:val="00DE2D1E"/>
    <w:rsid w:val="00DF2A08"/>
    <w:rsid w:val="00DF48D3"/>
    <w:rsid w:val="00DF4F38"/>
    <w:rsid w:val="00DF7CA4"/>
    <w:rsid w:val="00E00C58"/>
    <w:rsid w:val="00E1195A"/>
    <w:rsid w:val="00E22C8B"/>
    <w:rsid w:val="00E23B98"/>
    <w:rsid w:val="00E24795"/>
    <w:rsid w:val="00E258F3"/>
    <w:rsid w:val="00E32F09"/>
    <w:rsid w:val="00E41A7E"/>
    <w:rsid w:val="00E47692"/>
    <w:rsid w:val="00E573AE"/>
    <w:rsid w:val="00E8133D"/>
    <w:rsid w:val="00E87833"/>
    <w:rsid w:val="00E91091"/>
    <w:rsid w:val="00E920BA"/>
    <w:rsid w:val="00E9757A"/>
    <w:rsid w:val="00E97C4E"/>
    <w:rsid w:val="00EB59BF"/>
    <w:rsid w:val="00EC2524"/>
    <w:rsid w:val="00ED36C2"/>
    <w:rsid w:val="00EE344A"/>
    <w:rsid w:val="00EE3812"/>
    <w:rsid w:val="00EF5F13"/>
    <w:rsid w:val="00F028BF"/>
    <w:rsid w:val="00F1227D"/>
    <w:rsid w:val="00F31C63"/>
    <w:rsid w:val="00F334C6"/>
    <w:rsid w:val="00F55737"/>
    <w:rsid w:val="00F56F6F"/>
    <w:rsid w:val="00F63653"/>
    <w:rsid w:val="00F6730A"/>
    <w:rsid w:val="00F74E0D"/>
    <w:rsid w:val="00F80C11"/>
    <w:rsid w:val="00F81D96"/>
    <w:rsid w:val="00F86B9D"/>
    <w:rsid w:val="00FA3563"/>
    <w:rsid w:val="00FA445E"/>
    <w:rsid w:val="00FB3511"/>
    <w:rsid w:val="00FB3918"/>
    <w:rsid w:val="00FB5341"/>
    <w:rsid w:val="00FD11A8"/>
    <w:rsid w:val="00FD57A7"/>
    <w:rsid w:val="00FE025A"/>
    <w:rsid w:val="00FE05D8"/>
    <w:rsid w:val="00FE67B1"/>
    <w:rsid w:val="00FE7532"/>
    <w:rsid w:val="00FF0419"/>
    <w:rsid w:val="00FF11DA"/>
    <w:rsid w:val="00FF7A4A"/>
    <w:rsid w:val="01942C0A"/>
    <w:rsid w:val="01EE1EA3"/>
    <w:rsid w:val="02E142AF"/>
    <w:rsid w:val="03F91EBC"/>
    <w:rsid w:val="0584BB49"/>
    <w:rsid w:val="072659CF"/>
    <w:rsid w:val="08794C33"/>
    <w:rsid w:val="08A63CAA"/>
    <w:rsid w:val="0AA80F88"/>
    <w:rsid w:val="0B48DF33"/>
    <w:rsid w:val="0BAF8F5B"/>
    <w:rsid w:val="0C5C8862"/>
    <w:rsid w:val="0C6F18D2"/>
    <w:rsid w:val="0D17C2CA"/>
    <w:rsid w:val="0E612E37"/>
    <w:rsid w:val="101FC623"/>
    <w:rsid w:val="105305D4"/>
    <w:rsid w:val="1057A0F1"/>
    <w:rsid w:val="1268D3B3"/>
    <w:rsid w:val="12B570E3"/>
    <w:rsid w:val="14325948"/>
    <w:rsid w:val="156F9465"/>
    <w:rsid w:val="15A47DC1"/>
    <w:rsid w:val="15B1B4FA"/>
    <w:rsid w:val="1698F7E7"/>
    <w:rsid w:val="177BB9AF"/>
    <w:rsid w:val="17DDE909"/>
    <w:rsid w:val="1B086E9F"/>
    <w:rsid w:val="1B7D2C99"/>
    <w:rsid w:val="1B85EA53"/>
    <w:rsid w:val="1C144731"/>
    <w:rsid w:val="1C4A5571"/>
    <w:rsid w:val="1CAF295E"/>
    <w:rsid w:val="1D396143"/>
    <w:rsid w:val="1E2F9153"/>
    <w:rsid w:val="1EC187B4"/>
    <w:rsid w:val="1FEC5F65"/>
    <w:rsid w:val="226D5382"/>
    <w:rsid w:val="2273CE5C"/>
    <w:rsid w:val="23379909"/>
    <w:rsid w:val="23F906D4"/>
    <w:rsid w:val="242882E5"/>
    <w:rsid w:val="25D4BA78"/>
    <w:rsid w:val="26283CC2"/>
    <w:rsid w:val="27448C95"/>
    <w:rsid w:val="29258BA3"/>
    <w:rsid w:val="29BD2973"/>
    <w:rsid w:val="2A357D3B"/>
    <w:rsid w:val="2AA876D3"/>
    <w:rsid w:val="2B1C5D6D"/>
    <w:rsid w:val="2B69A0FA"/>
    <w:rsid w:val="2B6ED6D6"/>
    <w:rsid w:val="2B837CF6"/>
    <w:rsid w:val="2BB26050"/>
    <w:rsid w:val="2D16A980"/>
    <w:rsid w:val="2D3EB833"/>
    <w:rsid w:val="2D4744C6"/>
    <w:rsid w:val="2E21BA0B"/>
    <w:rsid w:val="2EC5539C"/>
    <w:rsid w:val="2FE8B7C2"/>
    <w:rsid w:val="3010AE26"/>
    <w:rsid w:val="309413B0"/>
    <w:rsid w:val="31416C98"/>
    <w:rsid w:val="31589EC0"/>
    <w:rsid w:val="31941355"/>
    <w:rsid w:val="33843EBC"/>
    <w:rsid w:val="34443D24"/>
    <w:rsid w:val="34DEA72E"/>
    <w:rsid w:val="35012EAB"/>
    <w:rsid w:val="356646AA"/>
    <w:rsid w:val="358A4E37"/>
    <w:rsid w:val="36EBA56B"/>
    <w:rsid w:val="37B1D684"/>
    <w:rsid w:val="3A04A7FE"/>
    <w:rsid w:val="3A1376A9"/>
    <w:rsid w:val="3A2BCEF9"/>
    <w:rsid w:val="3A74356A"/>
    <w:rsid w:val="3BB0F833"/>
    <w:rsid w:val="3CFC0240"/>
    <w:rsid w:val="3D4042A7"/>
    <w:rsid w:val="3E5410B5"/>
    <w:rsid w:val="3E7F800E"/>
    <w:rsid w:val="3F3198C0"/>
    <w:rsid w:val="3F5149B7"/>
    <w:rsid w:val="402AED19"/>
    <w:rsid w:val="4117F4A5"/>
    <w:rsid w:val="4203841D"/>
    <w:rsid w:val="42625217"/>
    <w:rsid w:val="46A0E27B"/>
    <w:rsid w:val="473282CC"/>
    <w:rsid w:val="47C7556E"/>
    <w:rsid w:val="49CC7149"/>
    <w:rsid w:val="4A145E06"/>
    <w:rsid w:val="4A43EAF4"/>
    <w:rsid w:val="4AEDE847"/>
    <w:rsid w:val="4B53728F"/>
    <w:rsid w:val="4B8D4FFE"/>
    <w:rsid w:val="4BE7B7D5"/>
    <w:rsid w:val="4CB4270C"/>
    <w:rsid w:val="4D9CE4FF"/>
    <w:rsid w:val="4EEAC0DC"/>
    <w:rsid w:val="4FBF689B"/>
    <w:rsid w:val="505EBD00"/>
    <w:rsid w:val="51C3706E"/>
    <w:rsid w:val="53B1740B"/>
    <w:rsid w:val="54656FE0"/>
    <w:rsid w:val="5539A435"/>
    <w:rsid w:val="55844CF4"/>
    <w:rsid w:val="56CC07FB"/>
    <w:rsid w:val="570DE42F"/>
    <w:rsid w:val="5762DFAF"/>
    <w:rsid w:val="5925E305"/>
    <w:rsid w:val="59263CF9"/>
    <w:rsid w:val="5927599F"/>
    <w:rsid w:val="596A7AB4"/>
    <w:rsid w:val="598DC4DE"/>
    <w:rsid w:val="59BDC5B8"/>
    <w:rsid w:val="5A42D627"/>
    <w:rsid w:val="5B999745"/>
    <w:rsid w:val="5C57D16A"/>
    <w:rsid w:val="5C67DD76"/>
    <w:rsid w:val="5C776DB5"/>
    <w:rsid w:val="5D2F00E5"/>
    <w:rsid w:val="5D9902F2"/>
    <w:rsid w:val="5DB16534"/>
    <w:rsid w:val="5DE722D1"/>
    <w:rsid w:val="5E7499A9"/>
    <w:rsid w:val="5F037FFB"/>
    <w:rsid w:val="62CB7B56"/>
    <w:rsid w:val="63F7540A"/>
    <w:rsid w:val="641792B0"/>
    <w:rsid w:val="64A5F434"/>
    <w:rsid w:val="64E4032E"/>
    <w:rsid w:val="650D17AE"/>
    <w:rsid w:val="65428DF7"/>
    <w:rsid w:val="6601E0C2"/>
    <w:rsid w:val="68C2E9B1"/>
    <w:rsid w:val="69CF1E93"/>
    <w:rsid w:val="6A144EF0"/>
    <w:rsid w:val="6A93949B"/>
    <w:rsid w:val="6B3615B2"/>
    <w:rsid w:val="6DF8D303"/>
    <w:rsid w:val="6EE7A51A"/>
    <w:rsid w:val="6EF25B34"/>
    <w:rsid w:val="6FD8C013"/>
    <w:rsid w:val="70291589"/>
    <w:rsid w:val="71EBDA41"/>
    <w:rsid w:val="7217E5FB"/>
    <w:rsid w:val="7236BC0D"/>
    <w:rsid w:val="72936E7A"/>
    <w:rsid w:val="72B3D50C"/>
    <w:rsid w:val="732774BC"/>
    <w:rsid w:val="7352F996"/>
    <w:rsid w:val="7494F336"/>
    <w:rsid w:val="75CE6EE2"/>
    <w:rsid w:val="75D85D60"/>
    <w:rsid w:val="773B28D2"/>
    <w:rsid w:val="78D2CEA8"/>
    <w:rsid w:val="7DA1BBFC"/>
    <w:rsid w:val="7E475FCE"/>
    <w:rsid w:val="7F565B8C"/>
    <w:rsid w:val="7FEAD9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59B681"/>
  <w15:chartTrackingRefBased/>
  <w15:docId w15:val="{F8C6759E-8022-4913-B88D-55D75BE04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8C12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8C123C"/>
    <w:pPr>
      <w:keepNext/>
      <w:keepLines/>
      <w:spacing w:before="40" w:after="0"/>
      <w:jc w:val="center"/>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6F07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C123C"/>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Predvolenpsmoodseku"/>
    <w:link w:val="Nadpis2"/>
    <w:uiPriority w:val="9"/>
    <w:rsid w:val="008C123C"/>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Predvolenpsmoodseku"/>
    <w:link w:val="Nadpis3"/>
    <w:uiPriority w:val="9"/>
    <w:rsid w:val="006F0748"/>
    <w:rPr>
      <w:rFonts w:asciiTheme="majorHAnsi" w:eastAsiaTheme="majorEastAsia" w:hAnsiTheme="majorHAnsi" w:cstheme="majorBidi"/>
      <w:color w:val="1F4D78" w:themeColor="accent1" w:themeShade="7F"/>
      <w:sz w:val="24"/>
      <w:szCs w:val="24"/>
    </w:rPr>
  </w:style>
  <w:style w:type="character" w:styleId="Odkaznakomentr">
    <w:name w:val="annotation reference"/>
    <w:basedOn w:val="Predvolenpsmoodseku"/>
    <w:uiPriority w:val="99"/>
    <w:semiHidden/>
    <w:unhideWhenUsed/>
    <w:rsid w:val="0022798A"/>
    <w:rPr>
      <w:sz w:val="16"/>
      <w:szCs w:val="16"/>
    </w:rPr>
  </w:style>
  <w:style w:type="paragraph" w:styleId="Textkomentra">
    <w:name w:val="annotation text"/>
    <w:basedOn w:val="Normlny"/>
    <w:link w:val="TextkomentraChar"/>
    <w:uiPriority w:val="99"/>
    <w:unhideWhenUsed/>
    <w:rsid w:val="0022798A"/>
    <w:pPr>
      <w:spacing w:line="240" w:lineRule="auto"/>
    </w:pPr>
    <w:rPr>
      <w:sz w:val="20"/>
      <w:szCs w:val="20"/>
    </w:rPr>
  </w:style>
  <w:style w:type="character" w:customStyle="1" w:styleId="TextkomentraChar">
    <w:name w:val="Text komentára Char"/>
    <w:basedOn w:val="Predvolenpsmoodseku"/>
    <w:link w:val="Textkomentra"/>
    <w:uiPriority w:val="99"/>
    <w:rsid w:val="0022798A"/>
    <w:rPr>
      <w:sz w:val="20"/>
      <w:szCs w:val="20"/>
    </w:rPr>
  </w:style>
  <w:style w:type="paragraph" w:styleId="Predmetkomentra">
    <w:name w:val="annotation subject"/>
    <w:basedOn w:val="Textkomentra"/>
    <w:next w:val="Textkomentra"/>
    <w:link w:val="PredmetkomentraChar"/>
    <w:uiPriority w:val="99"/>
    <w:semiHidden/>
    <w:unhideWhenUsed/>
    <w:rsid w:val="0022798A"/>
    <w:rPr>
      <w:b/>
      <w:bCs/>
    </w:rPr>
  </w:style>
  <w:style w:type="character" w:customStyle="1" w:styleId="PredmetkomentraChar">
    <w:name w:val="Predmet komentára Char"/>
    <w:basedOn w:val="TextkomentraChar"/>
    <w:link w:val="Predmetkomentra"/>
    <w:uiPriority w:val="99"/>
    <w:semiHidden/>
    <w:rsid w:val="0022798A"/>
    <w:rPr>
      <w:b/>
      <w:bCs/>
      <w:sz w:val="20"/>
      <w:szCs w:val="20"/>
    </w:rPr>
  </w:style>
  <w:style w:type="paragraph" w:styleId="Textbubliny">
    <w:name w:val="Balloon Text"/>
    <w:basedOn w:val="Normlny"/>
    <w:link w:val="TextbublinyChar"/>
    <w:uiPriority w:val="99"/>
    <w:semiHidden/>
    <w:unhideWhenUsed/>
    <w:rsid w:val="0022798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2798A"/>
    <w:rPr>
      <w:rFonts w:ascii="Segoe UI" w:hAnsi="Segoe UI" w:cs="Segoe UI"/>
      <w:sz w:val="18"/>
      <w:szCs w:val="18"/>
    </w:rPr>
  </w:style>
  <w:style w:type="paragraph" w:styleId="Hlavika">
    <w:name w:val="header"/>
    <w:basedOn w:val="Normlny"/>
    <w:link w:val="HlavikaChar"/>
    <w:uiPriority w:val="99"/>
    <w:unhideWhenUsed/>
    <w:rsid w:val="003165D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65DC"/>
  </w:style>
  <w:style w:type="paragraph" w:styleId="Pta">
    <w:name w:val="footer"/>
    <w:basedOn w:val="Normlny"/>
    <w:link w:val="PtaChar"/>
    <w:uiPriority w:val="99"/>
    <w:unhideWhenUsed/>
    <w:rsid w:val="003165DC"/>
    <w:pPr>
      <w:tabs>
        <w:tab w:val="center" w:pos="4536"/>
        <w:tab w:val="right" w:pos="9072"/>
      </w:tabs>
      <w:spacing w:after="0" w:line="240" w:lineRule="auto"/>
    </w:pPr>
  </w:style>
  <w:style w:type="character" w:customStyle="1" w:styleId="PtaChar">
    <w:name w:val="Päta Char"/>
    <w:basedOn w:val="Predvolenpsmoodseku"/>
    <w:link w:val="Pta"/>
    <w:uiPriority w:val="99"/>
    <w:rsid w:val="003165DC"/>
  </w:style>
  <w:style w:type="character" w:customStyle="1" w:styleId="nadpis">
    <w:name w:val="nadpis"/>
    <w:basedOn w:val="Predvolenpsmoodseku"/>
    <w:rsid w:val="00C80FA3"/>
  </w:style>
  <w:style w:type="paragraph" w:styleId="z-Hornokrajformulra">
    <w:name w:val="HTML Top of Form"/>
    <w:basedOn w:val="Normlny"/>
    <w:next w:val="Normlny"/>
    <w:link w:val="z-HornokrajformulraChar"/>
    <w:hidden/>
    <w:uiPriority w:val="99"/>
    <w:semiHidden/>
    <w:unhideWhenUsed/>
    <w:rsid w:val="00C80FA3"/>
    <w:pPr>
      <w:pBdr>
        <w:bottom w:val="single" w:sz="6" w:space="1" w:color="auto"/>
      </w:pBdr>
      <w:spacing w:after="0" w:line="240" w:lineRule="auto"/>
      <w:jc w:val="center"/>
    </w:pPr>
    <w:rPr>
      <w:rFonts w:ascii="Arial" w:eastAsia="Times New Roman" w:hAnsi="Arial" w:cs="Arial"/>
      <w:vanish/>
      <w:sz w:val="16"/>
      <w:szCs w:val="16"/>
      <w:lang w:eastAsia="sk-SK"/>
    </w:rPr>
  </w:style>
  <w:style w:type="character" w:customStyle="1" w:styleId="z-HornokrajformulraChar">
    <w:name w:val="z-Horný okraj formulára Char"/>
    <w:basedOn w:val="Predvolenpsmoodseku"/>
    <w:link w:val="z-Hornokrajformulra"/>
    <w:uiPriority w:val="99"/>
    <w:semiHidden/>
    <w:rsid w:val="00C80FA3"/>
    <w:rPr>
      <w:rFonts w:ascii="Arial" w:eastAsia="Times New Roman" w:hAnsi="Arial" w:cs="Arial"/>
      <w:vanish/>
      <w:sz w:val="16"/>
      <w:szCs w:val="16"/>
      <w:lang w:eastAsia="sk-SK"/>
    </w:rPr>
  </w:style>
  <w:style w:type="paragraph" w:styleId="z-Spodnokrajformulra">
    <w:name w:val="HTML Bottom of Form"/>
    <w:basedOn w:val="Normlny"/>
    <w:next w:val="Normlny"/>
    <w:link w:val="z-SpodnokrajformulraChar"/>
    <w:hidden/>
    <w:uiPriority w:val="99"/>
    <w:semiHidden/>
    <w:unhideWhenUsed/>
    <w:rsid w:val="00C80FA3"/>
    <w:pPr>
      <w:pBdr>
        <w:top w:val="single" w:sz="6" w:space="1" w:color="auto"/>
      </w:pBdr>
      <w:spacing w:after="0" w:line="240" w:lineRule="auto"/>
      <w:jc w:val="center"/>
    </w:pPr>
    <w:rPr>
      <w:rFonts w:ascii="Arial" w:eastAsia="Times New Roman" w:hAnsi="Arial" w:cs="Arial"/>
      <w:vanish/>
      <w:sz w:val="16"/>
      <w:szCs w:val="16"/>
      <w:lang w:eastAsia="sk-SK"/>
    </w:rPr>
  </w:style>
  <w:style w:type="character" w:customStyle="1" w:styleId="z-SpodnokrajformulraChar">
    <w:name w:val="z-Spodný okraj formulára Char"/>
    <w:basedOn w:val="Predvolenpsmoodseku"/>
    <w:link w:val="z-Spodnokrajformulra"/>
    <w:uiPriority w:val="99"/>
    <w:semiHidden/>
    <w:rsid w:val="00C80FA3"/>
    <w:rPr>
      <w:rFonts w:ascii="Arial" w:eastAsia="Times New Roman" w:hAnsi="Arial" w:cs="Arial"/>
      <w:vanish/>
      <w:sz w:val="16"/>
      <w:szCs w:val="16"/>
      <w:lang w:eastAsia="sk-SK"/>
    </w:rPr>
  </w:style>
  <w:style w:type="character" w:customStyle="1" w:styleId="kod">
    <w:name w:val="kod"/>
    <w:basedOn w:val="Predvolenpsmoodseku"/>
    <w:rsid w:val="00C80FA3"/>
  </w:style>
  <w:style w:type="paragraph" w:styleId="Odsekzoznamu">
    <w:name w:val="List Paragraph"/>
    <w:basedOn w:val="Normlny"/>
    <w:uiPriority w:val="34"/>
    <w:qFormat/>
    <w:rsid w:val="00C80FA3"/>
    <w:pPr>
      <w:ind w:left="720"/>
      <w:contextualSpacing/>
    </w:pPr>
  </w:style>
  <w:style w:type="paragraph" w:styleId="Revzia">
    <w:name w:val="Revision"/>
    <w:hidden/>
    <w:uiPriority w:val="99"/>
    <w:semiHidden/>
    <w:rsid w:val="00482D96"/>
    <w:pPr>
      <w:spacing w:after="0" w:line="240" w:lineRule="auto"/>
    </w:pPr>
  </w:style>
  <w:style w:type="character" w:styleId="Hypertextovprepojenie">
    <w:name w:val="Hyperlink"/>
    <w:basedOn w:val="Predvolenpsmoodseku"/>
    <w:uiPriority w:val="99"/>
    <w:unhideWhenUsed/>
    <w:rsid w:val="00CE28D7"/>
    <w:rPr>
      <w:color w:val="0563C1" w:themeColor="hyperlink"/>
      <w:u w:val="single"/>
    </w:rPr>
  </w:style>
  <w:style w:type="character" w:styleId="Nevyrieenzmienka">
    <w:name w:val="Unresolved Mention"/>
    <w:basedOn w:val="Predvolenpsmoodseku"/>
    <w:uiPriority w:val="99"/>
    <w:semiHidden/>
    <w:unhideWhenUsed/>
    <w:rsid w:val="006413AA"/>
    <w:rPr>
      <w:color w:val="605E5C"/>
      <w:shd w:val="clear" w:color="auto" w:fill="E1DFDD"/>
    </w:rPr>
  </w:style>
  <w:style w:type="character" w:styleId="PouitHypertextovPrepojenie">
    <w:name w:val="FollowedHyperlink"/>
    <w:basedOn w:val="Predvolenpsmoodseku"/>
    <w:uiPriority w:val="99"/>
    <w:semiHidden/>
    <w:unhideWhenUsed/>
    <w:rsid w:val="008546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47063">
      <w:bodyDiv w:val="1"/>
      <w:marLeft w:val="0"/>
      <w:marRight w:val="0"/>
      <w:marTop w:val="0"/>
      <w:marBottom w:val="0"/>
      <w:divBdr>
        <w:top w:val="none" w:sz="0" w:space="0" w:color="auto"/>
        <w:left w:val="none" w:sz="0" w:space="0" w:color="auto"/>
        <w:bottom w:val="none" w:sz="0" w:space="0" w:color="auto"/>
        <w:right w:val="none" w:sz="0" w:space="0" w:color="auto"/>
      </w:divBdr>
    </w:div>
    <w:div w:id="146485645">
      <w:bodyDiv w:val="1"/>
      <w:marLeft w:val="0"/>
      <w:marRight w:val="0"/>
      <w:marTop w:val="0"/>
      <w:marBottom w:val="0"/>
      <w:divBdr>
        <w:top w:val="none" w:sz="0" w:space="0" w:color="auto"/>
        <w:left w:val="none" w:sz="0" w:space="0" w:color="auto"/>
        <w:bottom w:val="none" w:sz="0" w:space="0" w:color="auto"/>
        <w:right w:val="none" w:sz="0" w:space="0" w:color="auto"/>
      </w:divBdr>
    </w:div>
    <w:div w:id="155996229">
      <w:bodyDiv w:val="1"/>
      <w:marLeft w:val="0"/>
      <w:marRight w:val="0"/>
      <w:marTop w:val="0"/>
      <w:marBottom w:val="0"/>
      <w:divBdr>
        <w:top w:val="none" w:sz="0" w:space="0" w:color="auto"/>
        <w:left w:val="none" w:sz="0" w:space="0" w:color="auto"/>
        <w:bottom w:val="none" w:sz="0" w:space="0" w:color="auto"/>
        <w:right w:val="none" w:sz="0" w:space="0" w:color="auto"/>
      </w:divBdr>
    </w:div>
    <w:div w:id="255066956">
      <w:bodyDiv w:val="1"/>
      <w:marLeft w:val="0"/>
      <w:marRight w:val="0"/>
      <w:marTop w:val="0"/>
      <w:marBottom w:val="0"/>
      <w:divBdr>
        <w:top w:val="none" w:sz="0" w:space="0" w:color="auto"/>
        <w:left w:val="none" w:sz="0" w:space="0" w:color="auto"/>
        <w:bottom w:val="none" w:sz="0" w:space="0" w:color="auto"/>
        <w:right w:val="none" w:sz="0" w:space="0" w:color="auto"/>
      </w:divBdr>
    </w:div>
    <w:div w:id="298649402">
      <w:bodyDiv w:val="1"/>
      <w:marLeft w:val="0"/>
      <w:marRight w:val="0"/>
      <w:marTop w:val="0"/>
      <w:marBottom w:val="0"/>
      <w:divBdr>
        <w:top w:val="none" w:sz="0" w:space="0" w:color="auto"/>
        <w:left w:val="none" w:sz="0" w:space="0" w:color="auto"/>
        <w:bottom w:val="none" w:sz="0" w:space="0" w:color="auto"/>
        <w:right w:val="none" w:sz="0" w:space="0" w:color="auto"/>
      </w:divBdr>
    </w:div>
    <w:div w:id="348021259">
      <w:bodyDiv w:val="1"/>
      <w:marLeft w:val="0"/>
      <w:marRight w:val="0"/>
      <w:marTop w:val="0"/>
      <w:marBottom w:val="0"/>
      <w:divBdr>
        <w:top w:val="none" w:sz="0" w:space="0" w:color="auto"/>
        <w:left w:val="none" w:sz="0" w:space="0" w:color="auto"/>
        <w:bottom w:val="none" w:sz="0" w:space="0" w:color="auto"/>
        <w:right w:val="none" w:sz="0" w:space="0" w:color="auto"/>
      </w:divBdr>
    </w:div>
    <w:div w:id="482739338">
      <w:bodyDiv w:val="1"/>
      <w:marLeft w:val="0"/>
      <w:marRight w:val="0"/>
      <w:marTop w:val="0"/>
      <w:marBottom w:val="0"/>
      <w:divBdr>
        <w:top w:val="none" w:sz="0" w:space="0" w:color="auto"/>
        <w:left w:val="none" w:sz="0" w:space="0" w:color="auto"/>
        <w:bottom w:val="none" w:sz="0" w:space="0" w:color="auto"/>
        <w:right w:val="none" w:sz="0" w:space="0" w:color="auto"/>
      </w:divBdr>
    </w:div>
    <w:div w:id="487600944">
      <w:bodyDiv w:val="1"/>
      <w:marLeft w:val="0"/>
      <w:marRight w:val="0"/>
      <w:marTop w:val="0"/>
      <w:marBottom w:val="0"/>
      <w:divBdr>
        <w:top w:val="none" w:sz="0" w:space="0" w:color="auto"/>
        <w:left w:val="none" w:sz="0" w:space="0" w:color="auto"/>
        <w:bottom w:val="none" w:sz="0" w:space="0" w:color="auto"/>
        <w:right w:val="none" w:sz="0" w:space="0" w:color="auto"/>
      </w:divBdr>
    </w:div>
    <w:div w:id="597904657">
      <w:bodyDiv w:val="1"/>
      <w:marLeft w:val="0"/>
      <w:marRight w:val="0"/>
      <w:marTop w:val="0"/>
      <w:marBottom w:val="0"/>
      <w:divBdr>
        <w:top w:val="none" w:sz="0" w:space="0" w:color="auto"/>
        <w:left w:val="none" w:sz="0" w:space="0" w:color="auto"/>
        <w:bottom w:val="none" w:sz="0" w:space="0" w:color="auto"/>
        <w:right w:val="none" w:sz="0" w:space="0" w:color="auto"/>
      </w:divBdr>
    </w:div>
    <w:div w:id="626086122">
      <w:bodyDiv w:val="1"/>
      <w:marLeft w:val="0"/>
      <w:marRight w:val="0"/>
      <w:marTop w:val="0"/>
      <w:marBottom w:val="0"/>
      <w:divBdr>
        <w:top w:val="none" w:sz="0" w:space="0" w:color="auto"/>
        <w:left w:val="none" w:sz="0" w:space="0" w:color="auto"/>
        <w:bottom w:val="none" w:sz="0" w:space="0" w:color="auto"/>
        <w:right w:val="none" w:sz="0" w:space="0" w:color="auto"/>
      </w:divBdr>
    </w:div>
    <w:div w:id="720633974">
      <w:bodyDiv w:val="1"/>
      <w:marLeft w:val="0"/>
      <w:marRight w:val="0"/>
      <w:marTop w:val="0"/>
      <w:marBottom w:val="0"/>
      <w:divBdr>
        <w:top w:val="none" w:sz="0" w:space="0" w:color="auto"/>
        <w:left w:val="none" w:sz="0" w:space="0" w:color="auto"/>
        <w:bottom w:val="none" w:sz="0" w:space="0" w:color="auto"/>
        <w:right w:val="none" w:sz="0" w:space="0" w:color="auto"/>
      </w:divBdr>
    </w:div>
    <w:div w:id="926308226">
      <w:bodyDiv w:val="1"/>
      <w:marLeft w:val="0"/>
      <w:marRight w:val="0"/>
      <w:marTop w:val="0"/>
      <w:marBottom w:val="0"/>
      <w:divBdr>
        <w:top w:val="none" w:sz="0" w:space="0" w:color="auto"/>
        <w:left w:val="none" w:sz="0" w:space="0" w:color="auto"/>
        <w:bottom w:val="none" w:sz="0" w:space="0" w:color="auto"/>
        <w:right w:val="none" w:sz="0" w:space="0" w:color="auto"/>
      </w:divBdr>
    </w:div>
    <w:div w:id="1031421885">
      <w:bodyDiv w:val="1"/>
      <w:marLeft w:val="0"/>
      <w:marRight w:val="0"/>
      <w:marTop w:val="0"/>
      <w:marBottom w:val="0"/>
      <w:divBdr>
        <w:top w:val="none" w:sz="0" w:space="0" w:color="auto"/>
        <w:left w:val="none" w:sz="0" w:space="0" w:color="auto"/>
        <w:bottom w:val="none" w:sz="0" w:space="0" w:color="auto"/>
        <w:right w:val="none" w:sz="0" w:space="0" w:color="auto"/>
      </w:divBdr>
      <w:divsChild>
        <w:div w:id="1108542666">
          <w:marLeft w:val="0"/>
          <w:marRight w:val="0"/>
          <w:marTop w:val="0"/>
          <w:marBottom w:val="225"/>
          <w:divBdr>
            <w:top w:val="none" w:sz="0" w:space="0" w:color="auto"/>
            <w:left w:val="none" w:sz="0" w:space="0" w:color="auto"/>
            <w:bottom w:val="none" w:sz="0" w:space="0" w:color="auto"/>
            <w:right w:val="none" w:sz="0" w:space="0" w:color="auto"/>
          </w:divBdr>
        </w:div>
        <w:div w:id="1211381198">
          <w:marLeft w:val="0"/>
          <w:marRight w:val="0"/>
          <w:marTop w:val="0"/>
          <w:marBottom w:val="0"/>
          <w:divBdr>
            <w:top w:val="none" w:sz="0" w:space="0" w:color="auto"/>
            <w:left w:val="none" w:sz="0" w:space="0" w:color="auto"/>
            <w:bottom w:val="none" w:sz="0" w:space="0" w:color="auto"/>
            <w:right w:val="none" w:sz="0" w:space="0" w:color="auto"/>
          </w:divBdr>
          <w:divsChild>
            <w:div w:id="1816725703">
              <w:marLeft w:val="0"/>
              <w:marRight w:val="0"/>
              <w:marTop w:val="0"/>
              <w:marBottom w:val="0"/>
              <w:divBdr>
                <w:top w:val="none" w:sz="0" w:space="0" w:color="auto"/>
                <w:left w:val="none" w:sz="0" w:space="0" w:color="auto"/>
                <w:bottom w:val="none" w:sz="0" w:space="0" w:color="auto"/>
                <w:right w:val="none" w:sz="0" w:space="0" w:color="auto"/>
              </w:divBdr>
              <w:divsChild>
                <w:div w:id="84706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991968">
      <w:bodyDiv w:val="1"/>
      <w:marLeft w:val="0"/>
      <w:marRight w:val="0"/>
      <w:marTop w:val="0"/>
      <w:marBottom w:val="0"/>
      <w:divBdr>
        <w:top w:val="none" w:sz="0" w:space="0" w:color="auto"/>
        <w:left w:val="none" w:sz="0" w:space="0" w:color="auto"/>
        <w:bottom w:val="none" w:sz="0" w:space="0" w:color="auto"/>
        <w:right w:val="none" w:sz="0" w:space="0" w:color="auto"/>
      </w:divBdr>
    </w:div>
    <w:div w:id="1068841467">
      <w:bodyDiv w:val="1"/>
      <w:marLeft w:val="0"/>
      <w:marRight w:val="0"/>
      <w:marTop w:val="0"/>
      <w:marBottom w:val="0"/>
      <w:divBdr>
        <w:top w:val="none" w:sz="0" w:space="0" w:color="auto"/>
        <w:left w:val="none" w:sz="0" w:space="0" w:color="auto"/>
        <w:bottom w:val="none" w:sz="0" w:space="0" w:color="auto"/>
        <w:right w:val="none" w:sz="0" w:space="0" w:color="auto"/>
      </w:divBdr>
    </w:div>
    <w:div w:id="1079447097">
      <w:bodyDiv w:val="1"/>
      <w:marLeft w:val="0"/>
      <w:marRight w:val="0"/>
      <w:marTop w:val="0"/>
      <w:marBottom w:val="0"/>
      <w:divBdr>
        <w:top w:val="none" w:sz="0" w:space="0" w:color="auto"/>
        <w:left w:val="none" w:sz="0" w:space="0" w:color="auto"/>
        <w:bottom w:val="none" w:sz="0" w:space="0" w:color="auto"/>
        <w:right w:val="none" w:sz="0" w:space="0" w:color="auto"/>
      </w:divBdr>
    </w:div>
    <w:div w:id="1091199081">
      <w:bodyDiv w:val="1"/>
      <w:marLeft w:val="0"/>
      <w:marRight w:val="0"/>
      <w:marTop w:val="0"/>
      <w:marBottom w:val="0"/>
      <w:divBdr>
        <w:top w:val="none" w:sz="0" w:space="0" w:color="auto"/>
        <w:left w:val="none" w:sz="0" w:space="0" w:color="auto"/>
        <w:bottom w:val="none" w:sz="0" w:space="0" w:color="auto"/>
        <w:right w:val="none" w:sz="0" w:space="0" w:color="auto"/>
      </w:divBdr>
    </w:div>
    <w:div w:id="1138065312">
      <w:bodyDiv w:val="1"/>
      <w:marLeft w:val="0"/>
      <w:marRight w:val="0"/>
      <w:marTop w:val="0"/>
      <w:marBottom w:val="0"/>
      <w:divBdr>
        <w:top w:val="none" w:sz="0" w:space="0" w:color="auto"/>
        <w:left w:val="none" w:sz="0" w:space="0" w:color="auto"/>
        <w:bottom w:val="none" w:sz="0" w:space="0" w:color="auto"/>
        <w:right w:val="none" w:sz="0" w:space="0" w:color="auto"/>
      </w:divBdr>
    </w:div>
    <w:div w:id="1221554571">
      <w:bodyDiv w:val="1"/>
      <w:marLeft w:val="0"/>
      <w:marRight w:val="0"/>
      <w:marTop w:val="0"/>
      <w:marBottom w:val="0"/>
      <w:divBdr>
        <w:top w:val="none" w:sz="0" w:space="0" w:color="auto"/>
        <w:left w:val="none" w:sz="0" w:space="0" w:color="auto"/>
        <w:bottom w:val="none" w:sz="0" w:space="0" w:color="auto"/>
        <w:right w:val="none" w:sz="0" w:space="0" w:color="auto"/>
      </w:divBdr>
    </w:div>
    <w:div w:id="1343239106">
      <w:bodyDiv w:val="1"/>
      <w:marLeft w:val="0"/>
      <w:marRight w:val="0"/>
      <w:marTop w:val="0"/>
      <w:marBottom w:val="0"/>
      <w:divBdr>
        <w:top w:val="none" w:sz="0" w:space="0" w:color="auto"/>
        <w:left w:val="none" w:sz="0" w:space="0" w:color="auto"/>
        <w:bottom w:val="none" w:sz="0" w:space="0" w:color="auto"/>
        <w:right w:val="none" w:sz="0" w:space="0" w:color="auto"/>
      </w:divBdr>
    </w:div>
    <w:div w:id="1393191277">
      <w:bodyDiv w:val="1"/>
      <w:marLeft w:val="0"/>
      <w:marRight w:val="0"/>
      <w:marTop w:val="0"/>
      <w:marBottom w:val="0"/>
      <w:divBdr>
        <w:top w:val="none" w:sz="0" w:space="0" w:color="auto"/>
        <w:left w:val="none" w:sz="0" w:space="0" w:color="auto"/>
        <w:bottom w:val="none" w:sz="0" w:space="0" w:color="auto"/>
        <w:right w:val="none" w:sz="0" w:space="0" w:color="auto"/>
      </w:divBdr>
    </w:div>
    <w:div w:id="1503664232">
      <w:bodyDiv w:val="1"/>
      <w:marLeft w:val="0"/>
      <w:marRight w:val="0"/>
      <w:marTop w:val="0"/>
      <w:marBottom w:val="0"/>
      <w:divBdr>
        <w:top w:val="none" w:sz="0" w:space="0" w:color="auto"/>
        <w:left w:val="none" w:sz="0" w:space="0" w:color="auto"/>
        <w:bottom w:val="none" w:sz="0" w:space="0" w:color="auto"/>
        <w:right w:val="none" w:sz="0" w:space="0" w:color="auto"/>
      </w:divBdr>
    </w:div>
    <w:div w:id="1541436652">
      <w:bodyDiv w:val="1"/>
      <w:marLeft w:val="0"/>
      <w:marRight w:val="0"/>
      <w:marTop w:val="0"/>
      <w:marBottom w:val="0"/>
      <w:divBdr>
        <w:top w:val="none" w:sz="0" w:space="0" w:color="auto"/>
        <w:left w:val="none" w:sz="0" w:space="0" w:color="auto"/>
        <w:bottom w:val="none" w:sz="0" w:space="0" w:color="auto"/>
        <w:right w:val="none" w:sz="0" w:space="0" w:color="auto"/>
      </w:divBdr>
      <w:divsChild>
        <w:div w:id="1526361266">
          <w:marLeft w:val="0"/>
          <w:marRight w:val="0"/>
          <w:marTop w:val="0"/>
          <w:marBottom w:val="0"/>
          <w:divBdr>
            <w:top w:val="none" w:sz="0" w:space="0" w:color="auto"/>
            <w:left w:val="none" w:sz="0" w:space="0" w:color="auto"/>
            <w:bottom w:val="none" w:sz="0" w:space="0" w:color="auto"/>
            <w:right w:val="none" w:sz="0" w:space="0" w:color="auto"/>
          </w:divBdr>
        </w:div>
        <w:div w:id="602684105">
          <w:marLeft w:val="0"/>
          <w:marRight w:val="0"/>
          <w:marTop w:val="0"/>
          <w:marBottom w:val="0"/>
          <w:divBdr>
            <w:top w:val="none" w:sz="0" w:space="0" w:color="auto"/>
            <w:left w:val="none" w:sz="0" w:space="0" w:color="auto"/>
            <w:bottom w:val="none" w:sz="0" w:space="0" w:color="auto"/>
            <w:right w:val="none" w:sz="0" w:space="0" w:color="auto"/>
          </w:divBdr>
        </w:div>
      </w:divsChild>
    </w:div>
    <w:div w:id="1543712129">
      <w:bodyDiv w:val="1"/>
      <w:marLeft w:val="0"/>
      <w:marRight w:val="0"/>
      <w:marTop w:val="0"/>
      <w:marBottom w:val="0"/>
      <w:divBdr>
        <w:top w:val="none" w:sz="0" w:space="0" w:color="auto"/>
        <w:left w:val="none" w:sz="0" w:space="0" w:color="auto"/>
        <w:bottom w:val="none" w:sz="0" w:space="0" w:color="auto"/>
        <w:right w:val="none" w:sz="0" w:space="0" w:color="auto"/>
      </w:divBdr>
    </w:div>
    <w:div w:id="1579903837">
      <w:bodyDiv w:val="1"/>
      <w:marLeft w:val="0"/>
      <w:marRight w:val="0"/>
      <w:marTop w:val="0"/>
      <w:marBottom w:val="0"/>
      <w:divBdr>
        <w:top w:val="none" w:sz="0" w:space="0" w:color="auto"/>
        <w:left w:val="none" w:sz="0" w:space="0" w:color="auto"/>
        <w:bottom w:val="none" w:sz="0" w:space="0" w:color="auto"/>
        <w:right w:val="none" w:sz="0" w:space="0" w:color="auto"/>
      </w:divBdr>
    </w:div>
    <w:div w:id="1689481855">
      <w:bodyDiv w:val="1"/>
      <w:marLeft w:val="0"/>
      <w:marRight w:val="0"/>
      <w:marTop w:val="0"/>
      <w:marBottom w:val="0"/>
      <w:divBdr>
        <w:top w:val="none" w:sz="0" w:space="0" w:color="auto"/>
        <w:left w:val="none" w:sz="0" w:space="0" w:color="auto"/>
        <w:bottom w:val="none" w:sz="0" w:space="0" w:color="auto"/>
        <w:right w:val="none" w:sz="0" w:space="0" w:color="auto"/>
      </w:divBdr>
    </w:div>
    <w:div w:id="1822116768">
      <w:bodyDiv w:val="1"/>
      <w:marLeft w:val="0"/>
      <w:marRight w:val="0"/>
      <w:marTop w:val="0"/>
      <w:marBottom w:val="0"/>
      <w:divBdr>
        <w:top w:val="none" w:sz="0" w:space="0" w:color="auto"/>
        <w:left w:val="none" w:sz="0" w:space="0" w:color="auto"/>
        <w:bottom w:val="none" w:sz="0" w:space="0" w:color="auto"/>
        <w:right w:val="none" w:sz="0" w:space="0" w:color="auto"/>
      </w:divBdr>
    </w:div>
    <w:div w:id="1837380582">
      <w:bodyDiv w:val="1"/>
      <w:marLeft w:val="0"/>
      <w:marRight w:val="0"/>
      <w:marTop w:val="0"/>
      <w:marBottom w:val="0"/>
      <w:divBdr>
        <w:top w:val="none" w:sz="0" w:space="0" w:color="auto"/>
        <w:left w:val="none" w:sz="0" w:space="0" w:color="auto"/>
        <w:bottom w:val="none" w:sz="0" w:space="0" w:color="auto"/>
        <w:right w:val="none" w:sz="0" w:space="0" w:color="auto"/>
      </w:divBdr>
      <w:divsChild>
        <w:div w:id="1626620099">
          <w:marLeft w:val="0"/>
          <w:marRight w:val="0"/>
          <w:marTop w:val="0"/>
          <w:marBottom w:val="0"/>
          <w:divBdr>
            <w:top w:val="none" w:sz="0" w:space="0" w:color="auto"/>
            <w:left w:val="none" w:sz="0" w:space="0" w:color="auto"/>
            <w:bottom w:val="none" w:sz="0" w:space="0" w:color="auto"/>
            <w:right w:val="none" w:sz="0" w:space="0" w:color="auto"/>
          </w:divBdr>
          <w:divsChild>
            <w:div w:id="2050833531">
              <w:marLeft w:val="0"/>
              <w:marRight w:val="0"/>
              <w:marTop w:val="0"/>
              <w:marBottom w:val="0"/>
              <w:divBdr>
                <w:top w:val="none" w:sz="0" w:space="0" w:color="auto"/>
                <w:left w:val="none" w:sz="0" w:space="0" w:color="auto"/>
                <w:bottom w:val="none" w:sz="0" w:space="0" w:color="auto"/>
                <w:right w:val="none" w:sz="0" w:space="0" w:color="auto"/>
              </w:divBdr>
              <w:divsChild>
                <w:div w:id="1442265282">
                  <w:marLeft w:val="0"/>
                  <w:marRight w:val="0"/>
                  <w:marTop w:val="0"/>
                  <w:marBottom w:val="225"/>
                  <w:divBdr>
                    <w:top w:val="none" w:sz="0" w:space="0" w:color="auto"/>
                    <w:left w:val="none" w:sz="0" w:space="0" w:color="auto"/>
                    <w:bottom w:val="none" w:sz="0" w:space="0" w:color="auto"/>
                    <w:right w:val="none" w:sz="0" w:space="0" w:color="auto"/>
                  </w:divBdr>
                  <w:divsChild>
                    <w:div w:id="1069186427">
                      <w:marLeft w:val="0"/>
                      <w:marRight w:val="0"/>
                      <w:marTop w:val="0"/>
                      <w:marBottom w:val="225"/>
                      <w:divBdr>
                        <w:top w:val="none" w:sz="0" w:space="0" w:color="auto"/>
                        <w:left w:val="none" w:sz="0" w:space="0" w:color="auto"/>
                        <w:bottom w:val="none" w:sz="0" w:space="0" w:color="auto"/>
                        <w:right w:val="none" w:sz="0" w:space="0" w:color="auto"/>
                      </w:divBdr>
                    </w:div>
                    <w:div w:id="487090676">
                      <w:marLeft w:val="0"/>
                      <w:marRight w:val="0"/>
                      <w:marTop w:val="0"/>
                      <w:marBottom w:val="0"/>
                      <w:divBdr>
                        <w:top w:val="none" w:sz="0" w:space="0" w:color="auto"/>
                        <w:left w:val="none" w:sz="0" w:space="0" w:color="auto"/>
                        <w:bottom w:val="none" w:sz="0" w:space="0" w:color="auto"/>
                        <w:right w:val="none" w:sz="0" w:space="0" w:color="auto"/>
                      </w:divBdr>
                      <w:divsChild>
                        <w:div w:id="533544832">
                          <w:marLeft w:val="0"/>
                          <w:marRight w:val="0"/>
                          <w:marTop w:val="0"/>
                          <w:marBottom w:val="0"/>
                          <w:divBdr>
                            <w:top w:val="none" w:sz="0" w:space="0" w:color="auto"/>
                            <w:left w:val="none" w:sz="0" w:space="0" w:color="auto"/>
                            <w:bottom w:val="none" w:sz="0" w:space="0" w:color="auto"/>
                            <w:right w:val="none" w:sz="0" w:space="0" w:color="auto"/>
                          </w:divBdr>
                          <w:divsChild>
                            <w:div w:id="213151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9265879">
          <w:marLeft w:val="0"/>
          <w:marRight w:val="0"/>
          <w:marTop w:val="0"/>
          <w:marBottom w:val="0"/>
          <w:divBdr>
            <w:top w:val="none" w:sz="0" w:space="0" w:color="auto"/>
            <w:left w:val="none" w:sz="0" w:space="0" w:color="auto"/>
            <w:bottom w:val="none" w:sz="0" w:space="0" w:color="auto"/>
            <w:right w:val="none" w:sz="0" w:space="0" w:color="auto"/>
          </w:divBdr>
          <w:divsChild>
            <w:div w:id="261569765">
              <w:marLeft w:val="0"/>
              <w:marRight w:val="0"/>
              <w:marTop w:val="0"/>
              <w:marBottom w:val="0"/>
              <w:divBdr>
                <w:top w:val="none" w:sz="0" w:space="0" w:color="auto"/>
                <w:left w:val="none" w:sz="0" w:space="0" w:color="auto"/>
                <w:bottom w:val="none" w:sz="0" w:space="0" w:color="auto"/>
                <w:right w:val="none" w:sz="0" w:space="0" w:color="auto"/>
              </w:divBdr>
              <w:divsChild>
                <w:div w:id="794640132">
                  <w:marLeft w:val="0"/>
                  <w:marRight w:val="0"/>
                  <w:marTop w:val="0"/>
                  <w:marBottom w:val="225"/>
                  <w:divBdr>
                    <w:top w:val="none" w:sz="0" w:space="0" w:color="auto"/>
                    <w:left w:val="none" w:sz="0" w:space="0" w:color="auto"/>
                    <w:bottom w:val="none" w:sz="0" w:space="0" w:color="auto"/>
                    <w:right w:val="none" w:sz="0" w:space="0" w:color="auto"/>
                  </w:divBdr>
                  <w:divsChild>
                    <w:div w:id="44095420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903367089">
      <w:bodyDiv w:val="1"/>
      <w:marLeft w:val="0"/>
      <w:marRight w:val="0"/>
      <w:marTop w:val="0"/>
      <w:marBottom w:val="0"/>
      <w:divBdr>
        <w:top w:val="none" w:sz="0" w:space="0" w:color="auto"/>
        <w:left w:val="none" w:sz="0" w:space="0" w:color="auto"/>
        <w:bottom w:val="none" w:sz="0" w:space="0" w:color="auto"/>
        <w:right w:val="none" w:sz="0" w:space="0" w:color="auto"/>
      </w:divBdr>
    </w:div>
    <w:div w:id="1910923511">
      <w:bodyDiv w:val="1"/>
      <w:marLeft w:val="0"/>
      <w:marRight w:val="0"/>
      <w:marTop w:val="0"/>
      <w:marBottom w:val="0"/>
      <w:divBdr>
        <w:top w:val="none" w:sz="0" w:space="0" w:color="auto"/>
        <w:left w:val="none" w:sz="0" w:space="0" w:color="auto"/>
        <w:bottom w:val="none" w:sz="0" w:space="0" w:color="auto"/>
        <w:right w:val="none" w:sz="0" w:space="0" w:color="auto"/>
      </w:divBdr>
      <w:divsChild>
        <w:div w:id="894048224">
          <w:marLeft w:val="0"/>
          <w:marRight w:val="0"/>
          <w:marTop w:val="0"/>
          <w:marBottom w:val="0"/>
          <w:divBdr>
            <w:top w:val="none" w:sz="0" w:space="0" w:color="auto"/>
            <w:left w:val="none" w:sz="0" w:space="0" w:color="auto"/>
            <w:bottom w:val="none" w:sz="0" w:space="0" w:color="auto"/>
            <w:right w:val="none" w:sz="0" w:space="0" w:color="auto"/>
          </w:divBdr>
          <w:divsChild>
            <w:div w:id="978726429">
              <w:marLeft w:val="0"/>
              <w:marRight w:val="0"/>
              <w:marTop w:val="0"/>
              <w:marBottom w:val="0"/>
              <w:divBdr>
                <w:top w:val="none" w:sz="0" w:space="0" w:color="auto"/>
                <w:left w:val="none" w:sz="0" w:space="0" w:color="auto"/>
                <w:bottom w:val="none" w:sz="0" w:space="0" w:color="auto"/>
                <w:right w:val="none" w:sz="0" w:space="0" w:color="auto"/>
              </w:divBdr>
              <w:divsChild>
                <w:div w:id="418260903">
                  <w:marLeft w:val="0"/>
                  <w:marRight w:val="0"/>
                  <w:marTop w:val="0"/>
                  <w:marBottom w:val="225"/>
                  <w:divBdr>
                    <w:top w:val="none" w:sz="0" w:space="0" w:color="auto"/>
                    <w:left w:val="none" w:sz="0" w:space="0" w:color="auto"/>
                    <w:bottom w:val="none" w:sz="0" w:space="0" w:color="auto"/>
                    <w:right w:val="none" w:sz="0" w:space="0" w:color="auto"/>
                  </w:divBdr>
                  <w:divsChild>
                    <w:div w:id="2091267819">
                      <w:marLeft w:val="0"/>
                      <w:marRight w:val="0"/>
                      <w:marTop w:val="0"/>
                      <w:marBottom w:val="225"/>
                      <w:divBdr>
                        <w:top w:val="none" w:sz="0" w:space="0" w:color="auto"/>
                        <w:left w:val="none" w:sz="0" w:space="0" w:color="auto"/>
                        <w:bottom w:val="none" w:sz="0" w:space="0" w:color="auto"/>
                        <w:right w:val="none" w:sz="0" w:space="0" w:color="auto"/>
                      </w:divBdr>
                    </w:div>
                    <w:div w:id="1776555854">
                      <w:marLeft w:val="0"/>
                      <w:marRight w:val="0"/>
                      <w:marTop w:val="0"/>
                      <w:marBottom w:val="0"/>
                      <w:divBdr>
                        <w:top w:val="none" w:sz="0" w:space="0" w:color="auto"/>
                        <w:left w:val="none" w:sz="0" w:space="0" w:color="auto"/>
                        <w:bottom w:val="none" w:sz="0" w:space="0" w:color="auto"/>
                        <w:right w:val="none" w:sz="0" w:space="0" w:color="auto"/>
                      </w:divBdr>
                      <w:divsChild>
                        <w:div w:id="372383919">
                          <w:marLeft w:val="0"/>
                          <w:marRight w:val="0"/>
                          <w:marTop w:val="0"/>
                          <w:marBottom w:val="0"/>
                          <w:divBdr>
                            <w:top w:val="none" w:sz="0" w:space="0" w:color="auto"/>
                            <w:left w:val="none" w:sz="0" w:space="0" w:color="auto"/>
                            <w:bottom w:val="none" w:sz="0" w:space="0" w:color="auto"/>
                            <w:right w:val="none" w:sz="0" w:space="0" w:color="auto"/>
                          </w:divBdr>
                          <w:divsChild>
                            <w:div w:id="156803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650589">
          <w:marLeft w:val="0"/>
          <w:marRight w:val="0"/>
          <w:marTop w:val="0"/>
          <w:marBottom w:val="0"/>
          <w:divBdr>
            <w:top w:val="none" w:sz="0" w:space="0" w:color="auto"/>
            <w:left w:val="none" w:sz="0" w:space="0" w:color="auto"/>
            <w:bottom w:val="none" w:sz="0" w:space="0" w:color="auto"/>
            <w:right w:val="none" w:sz="0" w:space="0" w:color="auto"/>
          </w:divBdr>
          <w:divsChild>
            <w:div w:id="166869868">
              <w:marLeft w:val="0"/>
              <w:marRight w:val="0"/>
              <w:marTop w:val="0"/>
              <w:marBottom w:val="0"/>
              <w:divBdr>
                <w:top w:val="none" w:sz="0" w:space="0" w:color="auto"/>
                <w:left w:val="none" w:sz="0" w:space="0" w:color="auto"/>
                <w:bottom w:val="none" w:sz="0" w:space="0" w:color="auto"/>
                <w:right w:val="none" w:sz="0" w:space="0" w:color="auto"/>
              </w:divBdr>
              <w:divsChild>
                <w:div w:id="1788886007">
                  <w:marLeft w:val="0"/>
                  <w:marRight w:val="0"/>
                  <w:marTop w:val="0"/>
                  <w:marBottom w:val="225"/>
                  <w:divBdr>
                    <w:top w:val="none" w:sz="0" w:space="0" w:color="auto"/>
                    <w:left w:val="none" w:sz="0" w:space="0" w:color="auto"/>
                    <w:bottom w:val="none" w:sz="0" w:space="0" w:color="auto"/>
                    <w:right w:val="none" w:sz="0" w:space="0" w:color="auto"/>
                  </w:divBdr>
                  <w:divsChild>
                    <w:div w:id="20109376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954243784">
      <w:bodyDiv w:val="1"/>
      <w:marLeft w:val="0"/>
      <w:marRight w:val="0"/>
      <w:marTop w:val="0"/>
      <w:marBottom w:val="0"/>
      <w:divBdr>
        <w:top w:val="none" w:sz="0" w:space="0" w:color="auto"/>
        <w:left w:val="none" w:sz="0" w:space="0" w:color="auto"/>
        <w:bottom w:val="none" w:sz="0" w:space="0" w:color="auto"/>
        <w:right w:val="none" w:sz="0" w:space="0" w:color="auto"/>
      </w:divBdr>
    </w:div>
    <w:div w:id="1965191474">
      <w:bodyDiv w:val="1"/>
      <w:marLeft w:val="0"/>
      <w:marRight w:val="0"/>
      <w:marTop w:val="0"/>
      <w:marBottom w:val="0"/>
      <w:divBdr>
        <w:top w:val="none" w:sz="0" w:space="0" w:color="auto"/>
        <w:left w:val="none" w:sz="0" w:space="0" w:color="auto"/>
        <w:bottom w:val="none" w:sz="0" w:space="0" w:color="auto"/>
        <w:right w:val="none" w:sz="0" w:space="0" w:color="auto"/>
      </w:divBdr>
    </w:div>
    <w:div w:id="2033876190">
      <w:bodyDiv w:val="1"/>
      <w:marLeft w:val="0"/>
      <w:marRight w:val="0"/>
      <w:marTop w:val="0"/>
      <w:marBottom w:val="0"/>
      <w:divBdr>
        <w:top w:val="none" w:sz="0" w:space="0" w:color="auto"/>
        <w:left w:val="none" w:sz="0" w:space="0" w:color="auto"/>
        <w:bottom w:val="none" w:sz="0" w:space="0" w:color="auto"/>
        <w:right w:val="none" w:sz="0" w:space="0" w:color="auto"/>
      </w:divBdr>
    </w:div>
    <w:div w:id="2039113094">
      <w:bodyDiv w:val="1"/>
      <w:marLeft w:val="0"/>
      <w:marRight w:val="0"/>
      <w:marTop w:val="0"/>
      <w:marBottom w:val="0"/>
      <w:divBdr>
        <w:top w:val="none" w:sz="0" w:space="0" w:color="auto"/>
        <w:left w:val="none" w:sz="0" w:space="0" w:color="auto"/>
        <w:bottom w:val="none" w:sz="0" w:space="0" w:color="auto"/>
        <w:right w:val="none" w:sz="0" w:space="0" w:color="auto"/>
      </w:divBdr>
    </w:div>
    <w:div w:id="204564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movia.vlada.gov.sk/sekcia-europskych-programov/metodicky-vyklad-pre-efektivne-uplatnovanie-uplatnovanie-3d-v-p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movia.vlada.gov.sk/atlas-romskych-komunit/atlas-romskych-komunit-201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rizontalneprincipy.gov.sk/hp-v-novom-po-2021-2027/index.html?csrt=120422637638326545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dc8d3a-4265-423e-88e4-c330826fd5a8">
      <Terms xmlns="http://schemas.microsoft.com/office/infopath/2007/PartnerControls"/>
    </lcf76f155ced4ddcb4097134ff3c332f>
    <TaxCatchAll xmlns="46f6adf5-eaad-4dbb-91ac-274e334253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BDE53FDDBD7F542805C64E693AD18E5" ma:contentTypeVersion="18" ma:contentTypeDescription="Umožňuje vytvoriť nový dokument." ma:contentTypeScope="" ma:versionID="d9012557b18dd2114341bc7121b306e3">
  <xsd:schema xmlns:xsd="http://www.w3.org/2001/XMLSchema" xmlns:xs="http://www.w3.org/2001/XMLSchema" xmlns:p="http://schemas.microsoft.com/office/2006/metadata/properties" xmlns:ns2="62dc8d3a-4265-423e-88e4-c330826fd5a8" xmlns:ns3="46f6adf5-eaad-4dbb-91ac-274e33425322" targetNamespace="http://schemas.microsoft.com/office/2006/metadata/properties" ma:root="true" ma:fieldsID="a763dc809237ac10a747c328c94d8521" ns2:_="" ns3:_="">
    <xsd:import namespace="62dc8d3a-4265-423e-88e4-c330826fd5a8"/>
    <xsd:import namespace="46f6adf5-eaad-4dbb-91ac-274e3342532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dc8d3a-4265-423e-88e4-c330826fd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Značky obrázka" ma:readOnly="false" ma:fieldId="{5cf76f15-5ced-4ddc-b409-7134ff3c332f}" ma:taxonomyMulti="true" ma:sspId="67c43d87-ff39-4d00-81f3-324a00379f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f6adf5-eaad-4dbb-91ac-274e33425322" elementFormDefault="qualified">
    <xsd:import namespace="http://schemas.microsoft.com/office/2006/documentManagement/types"/>
    <xsd:import namespace="http://schemas.microsoft.com/office/infopath/2007/PartnerControls"/>
    <xsd:element name="SharedWithUsers" ma:index="19"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Zdieľané s podrobnosťami" ma:internalName="SharedWithDetails" ma:readOnly="true">
      <xsd:simpleType>
        <xsd:restriction base="dms:Note">
          <xsd:maxLength value="255"/>
        </xsd:restriction>
      </xsd:simpleType>
    </xsd:element>
    <xsd:element name="TaxCatchAll" ma:index="23" nillable="true" ma:displayName="Taxonomy Catch All Column" ma:hidden="true" ma:list="{cf714f3b-6c3e-4fb8-b2dc-214a7276a059}" ma:internalName="TaxCatchAll" ma:showField="CatchAllData" ma:web="46f6adf5-eaad-4dbb-91ac-274e334253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D56AC-61E7-45CC-B88F-DFDBC879061D}">
  <ds:schemaRefs>
    <ds:schemaRef ds:uri="http://schemas.microsoft.com/sharepoint/v3/contenttype/forms"/>
  </ds:schemaRefs>
</ds:datastoreItem>
</file>

<file path=customXml/itemProps2.xml><?xml version="1.0" encoding="utf-8"?>
<ds:datastoreItem xmlns:ds="http://schemas.openxmlformats.org/officeDocument/2006/customXml" ds:itemID="{37F93BD5-4398-4847-B54A-D0328BB4ABB3}">
  <ds:schemaRefs>
    <ds:schemaRef ds:uri="http://schemas.microsoft.com/office/2006/metadata/properties"/>
    <ds:schemaRef ds:uri="http://schemas.microsoft.com/office/infopath/2007/PartnerControls"/>
    <ds:schemaRef ds:uri="62dc8d3a-4265-423e-88e4-c330826fd5a8"/>
    <ds:schemaRef ds:uri="46f6adf5-eaad-4dbb-91ac-274e33425322"/>
  </ds:schemaRefs>
</ds:datastoreItem>
</file>

<file path=customXml/itemProps3.xml><?xml version="1.0" encoding="utf-8"?>
<ds:datastoreItem xmlns:ds="http://schemas.openxmlformats.org/officeDocument/2006/customXml" ds:itemID="{17D7A2EB-5D60-4D08-B8F3-C90CE771D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dc8d3a-4265-423e-88e4-c330826fd5a8"/>
    <ds:schemaRef ds:uri="46f6adf5-eaad-4dbb-91ac-274e33425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914834-6003-4412-B954-A88B01295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4882</Words>
  <Characters>27830</Characters>
  <Application>Microsoft Office Word</Application>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Hrudkayová Dagmar</dc:creator>
  <cp:keywords/>
  <dc:description/>
  <cp:lastModifiedBy>Beláková Daniela</cp:lastModifiedBy>
  <cp:revision>4</cp:revision>
  <dcterms:created xsi:type="dcterms:W3CDTF">2025-02-20T08:52:00Z</dcterms:created>
  <dcterms:modified xsi:type="dcterms:W3CDTF">2025-02-26T07:36:00Z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0x010100DBDE53FDDBD7F542805C64E693AD18E5</vt:lpwstr>
  </property>
  <property fmtid="{D5CDD505-2E9C-101B-9397-08002B2CF9AE}" pid="3" name="GrammarlyDocumentId">
    <vt:lpwstr>4b178966acd628d374d2f8e403cdabc41b0a3d4430a9dbfc85bdda9df795255e</vt:lpwstr>
  </property>
</Properties>
</file>