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492D1D4" w14:textId="32E814B3" w:rsidR="003F7E63" w:rsidRDefault="00323D1D" w:rsidP="00323D1D">
      <w:pPr>
        <w:rPr>
          <w:sz w:val="28"/>
          <w:szCs w:val="28"/>
        </w:rPr>
      </w:pPr>
      <w:r>
        <w:rPr>
          <w:noProof/>
          <w:sz w:val="28"/>
          <w:szCs w:val="28"/>
          <w:lang w:eastAsia="sk-SK"/>
        </w:rPr>
        <w:drawing>
          <wp:inline distT="0" distB="0" distL="0" distR="0" wp14:anchorId="7D265E9A" wp14:editId="2BFBE996">
            <wp:extent cx="2576748" cy="609600"/>
            <wp:effectExtent l="0" t="0" r="0" b="0"/>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plz_eu_logo.png"/>
                    <pic:cNvPicPr/>
                  </pic:nvPicPr>
                  <pic:blipFill>
                    <a:blip r:embed="rId9">
                      <a:extLst>
                        <a:ext uri="{28A0092B-C50C-407E-A947-70E740481C1C}">
                          <a14:useLocalDpi xmlns:a14="http://schemas.microsoft.com/office/drawing/2010/main" val="0"/>
                        </a:ext>
                      </a:extLst>
                    </a:blip>
                    <a:stretch>
                      <a:fillRect/>
                    </a:stretch>
                  </pic:blipFill>
                  <pic:spPr>
                    <a:xfrm>
                      <a:off x="0" y="0"/>
                      <a:ext cx="2577109" cy="609685"/>
                    </a:xfrm>
                    <a:prstGeom prst="rect">
                      <a:avLst/>
                    </a:prstGeom>
                  </pic:spPr>
                </pic:pic>
              </a:graphicData>
            </a:graphic>
          </wp:inline>
        </w:drawing>
      </w:r>
      <w:r>
        <w:rPr>
          <w:sz w:val="28"/>
          <w:szCs w:val="28"/>
        </w:rPr>
        <w:tab/>
      </w:r>
      <w:r>
        <w:rPr>
          <w:sz w:val="28"/>
          <w:szCs w:val="28"/>
        </w:rPr>
        <w:tab/>
      </w:r>
      <w:r>
        <w:rPr>
          <w:sz w:val="28"/>
          <w:szCs w:val="28"/>
        </w:rPr>
        <w:tab/>
      </w:r>
      <w:r>
        <w:rPr>
          <w:noProof/>
          <w:sz w:val="28"/>
          <w:szCs w:val="28"/>
          <w:lang w:eastAsia="sk-SK"/>
        </w:rPr>
        <w:drawing>
          <wp:inline distT="0" distB="0" distL="0" distR="0" wp14:anchorId="24D5B99C" wp14:editId="156C19B9">
            <wp:extent cx="1815997" cy="676275"/>
            <wp:effectExtent l="0" t="0" r="0" b="0"/>
            <wp:docPr id="3"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inisterstvo skolstva SR.small.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828056" cy="680766"/>
                    </a:xfrm>
                    <a:prstGeom prst="rect">
                      <a:avLst/>
                    </a:prstGeom>
                  </pic:spPr>
                </pic:pic>
              </a:graphicData>
            </a:graphic>
          </wp:inline>
        </w:drawing>
      </w:r>
    </w:p>
    <w:p w14:paraId="2492D1D5" w14:textId="77777777" w:rsidR="003F7E63" w:rsidRDefault="003F7E63" w:rsidP="003F7E63">
      <w:pPr>
        <w:jc w:val="center"/>
        <w:rPr>
          <w:sz w:val="28"/>
          <w:szCs w:val="28"/>
        </w:rPr>
      </w:pPr>
    </w:p>
    <w:p w14:paraId="2492D1D6" w14:textId="77777777" w:rsidR="003F7E63" w:rsidRPr="00E13CE4" w:rsidRDefault="003F7E63" w:rsidP="003F7E63">
      <w:pPr>
        <w:jc w:val="center"/>
        <w:rPr>
          <w:sz w:val="28"/>
          <w:szCs w:val="28"/>
        </w:rPr>
      </w:pPr>
      <w:r w:rsidRPr="00E13CE4">
        <w:rPr>
          <w:sz w:val="28"/>
          <w:szCs w:val="28"/>
        </w:rPr>
        <w:t xml:space="preserve">Ministerstvo </w:t>
      </w:r>
      <w:r>
        <w:rPr>
          <w:sz w:val="28"/>
          <w:szCs w:val="28"/>
        </w:rPr>
        <w:t>školstva, vedy, výskumu a športu</w:t>
      </w:r>
      <w:r w:rsidRPr="00E13CE4">
        <w:rPr>
          <w:sz w:val="28"/>
          <w:szCs w:val="28"/>
        </w:rPr>
        <w:t xml:space="preserve"> SR</w:t>
      </w:r>
    </w:p>
    <w:p w14:paraId="2492D1D7" w14:textId="77777777" w:rsidR="003F7E63" w:rsidRPr="00E13CE4" w:rsidRDefault="003F7E63" w:rsidP="003F7E63">
      <w:pPr>
        <w:jc w:val="center"/>
        <w:rPr>
          <w:sz w:val="28"/>
          <w:szCs w:val="28"/>
        </w:rPr>
      </w:pPr>
    </w:p>
    <w:p w14:paraId="2492D1D8" w14:textId="77777777" w:rsidR="003F7E63" w:rsidRPr="00E13CE4" w:rsidRDefault="003F7E63" w:rsidP="003F7E63">
      <w:pPr>
        <w:jc w:val="center"/>
      </w:pPr>
      <w:r>
        <w:rPr>
          <w:noProof/>
          <w:lang w:eastAsia="sk-SK"/>
        </w:rPr>
        <w:drawing>
          <wp:inline distT="0" distB="0" distL="0" distR="0" wp14:anchorId="2492D40F" wp14:editId="2492D410">
            <wp:extent cx="1794680" cy="407378"/>
            <wp:effectExtent l="0" t="0" r="0" b="0"/>
            <wp:docPr id="4" name="Obrázok 4" descr="C:\Users\julia.bosakova\Desktop\komunikacia\logá\OP ĽZ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julia.bosakova\Desktop\komunikacia\logá\OP ĽZ1.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794965" cy="407443"/>
                    </a:xfrm>
                    <a:prstGeom prst="rect">
                      <a:avLst/>
                    </a:prstGeom>
                    <a:noFill/>
                    <a:ln>
                      <a:noFill/>
                    </a:ln>
                  </pic:spPr>
                </pic:pic>
              </a:graphicData>
            </a:graphic>
          </wp:inline>
        </w:drawing>
      </w:r>
    </w:p>
    <w:p w14:paraId="2492D1D9" w14:textId="77777777" w:rsidR="003F7E63" w:rsidRDefault="003F7E63" w:rsidP="003F7E63">
      <w:pPr>
        <w:jc w:val="center"/>
      </w:pPr>
    </w:p>
    <w:p w14:paraId="2492D1DA" w14:textId="77777777" w:rsidR="003F7E63" w:rsidRDefault="003F7E63" w:rsidP="003F7E63">
      <w:pPr>
        <w:jc w:val="center"/>
      </w:pPr>
    </w:p>
    <w:p w14:paraId="2492D1DB" w14:textId="77777777" w:rsidR="003F7E63" w:rsidRPr="00E13CE4" w:rsidRDefault="003F7E63" w:rsidP="003F7E63">
      <w:pPr>
        <w:jc w:val="center"/>
      </w:pPr>
    </w:p>
    <w:p w14:paraId="2492D1DC" w14:textId="77777777" w:rsidR="003F7E63" w:rsidRPr="00E13CE4" w:rsidRDefault="003F7E63" w:rsidP="003F7E63">
      <w:pPr>
        <w:spacing w:after="0"/>
        <w:jc w:val="center"/>
        <w:rPr>
          <w:b/>
          <w:sz w:val="32"/>
          <w:szCs w:val="32"/>
        </w:rPr>
      </w:pPr>
      <w:bookmarkStart w:id="0" w:name="_GoBack"/>
      <w:r w:rsidRPr="00E13CE4">
        <w:rPr>
          <w:b/>
          <w:sz w:val="32"/>
          <w:szCs w:val="32"/>
        </w:rPr>
        <w:t>Žiadosť o poskytnutie nenávratného finančného príspevku</w:t>
      </w:r>
    </w:p>
    <w:bookmarkEnd w:id="0"/>
    <w:p w14:paraId="2492D1DD" w14:textId="77777777" w:rsidR="003F7E63" w:rsidRDefault="003F7E63" w:rsidP="003F7E63">
      <w:pPr>
        <w:jc w:val="center"/>
      </w:pPr>
    </w:p>
    <w:p w14:paraId="2492D1DE" w14:textId="77777777" w:rsidR="003F7E63" w:rsidRPr="00E13CE4" w:rsidRDefault="003F7E63" w:rsidP="003F7E63">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433"/>
      </w:tblGrid>
      <w:tr w:rsidR="003F7E63" w:rsidRPr="00E13CE4" w14:paraId="2492D1E1" w14:textId="77777777" w:rsidTr="00FB5F20">
        <w:trPr>
          <w:trHeight w:val="567"/>
        </w:trPr>
        <w:tc>
          <w:tcPr>
            <w:tcW w:w="4606" w:type="dxa"/>
            <w:shd w:val="clear" w:color="auto" w:fill="F89C57"/>
          </w:tcPr>
          <w:p w14:paraId="2492D1DF" w14:textId="77777777" w:rsidR="003F7E63" w:rsidRPr="00E13CE4" w:rsidRDefault="003F7E63" w:rsidP="003F7E63">
            <w:pPr>
              <w:spacing w:after="0" w:line="240" w:lineRule="auto"/>
              <w:rPr>
                <w:b/>
                <w:sz w:val="22"/>
              </w:rPr>
            </w:pPr>
            <w:r w:rsidRPr="00E13CE4">
              <w:rPr>
                <w:b/>
                <w:sz w:val="22"/>
              </w:rPr>
              <w:t>Operačný program:</w:t>
            </w:r>
          </w:p>
        </w:tc>
        <w:tc>
          <w:tcPr>
            <w:tcW w:w="4433" w:type="dxa"/>
            <w:shd w:val="clear" w:color="auto" w:fill="auto"/>
          </w:tcPr>
          <w:p w14:paraId="2492D1E0" w14:textId="1E0233AF" w:rsidR="003F7E63" w:rsidRPr="00D67150" w:rsidRDefault="00D67150" w:rsidP="003F7E63">
            <w:pPr>
              <w:spacing w:after="0" w:line="240" w:lineRule="auto"/>
              <w:jc w:val="left"/>
              <w:rPr>
                <w:rFonts w:ascii="Arial Narrow" w:hAnsi="Arial Narrow"/>
                <w:bCs/>
                <w:sz w:val="20"/>
                <w:szCs w:val="20"/>
              </w:rPr>
            </w:pPr>
            <w:r w:rsidRPr="00D67150">
              <w:rPr>
                <w:rFonts w:ascii="Arial Narrow" w:hAnsi="Arial Narrow"/>
                <w:bCs/>
                <w:sz w:val="20"/>
                <w:szCs w:val="20"/>
              </w:rPr>
              <w:t>Ľudské zdroje</w:t>
            </w:r>
          </w:p>
        </w:tc>
      </w:tr>
      <w:tr w:rsidR="003F7E63" w:rsidRPr="00E13CE4" w14:paraId="2492D1E4" w14:textId="77777777" w:rsidTr="00FB5F20">
        <w:trPr>
          <w:trHeight w:val="567"/>
        </w:trPr>
        <w:tc>
          <w:tcPr>
            <w:tcW w:w="4606" w:type="dxa"/>
            <w:shd w:val="clear" w:color="auto" w:fill="F89C57"/>
          </w:tcPr>
          <w:p w14:paraId="2492D1E2" w14:textId="77777777" w:rsidR="003F7E63" w:rsidRPr="00E13CE4" w:rsidRDefault="003F7E63" w:rsidP="003F7E63">
            <w:pPr>
              <w:spacing w:after="0" w:line="240" w:lineRule="auto"/>
              <w:rPr>
                <w:b/>
                <w:sz w:val="22"/>
              </w:rPr>
            </w:pPr>
            <w:r w:rsidRPr="00E13CE4">
              <w:rPr>
                <w:b/>
                <w:sz w:val="22"/>
              </w:rPr>
              <w:t>Žiadateľ:</w:t>
            </w:r>
          </w:p>
        </w:tc>
        <w:tc>
          <w:tcPr>
            <w:tcW w:w="4433" w:type="dxa"/>
            <w:shd w:val="clear" w:color="auto" w:fill="auto"/>
          </w:tcPr>
          <w:p w14:paraId="2492D1E3" w14:textId="77777777" w:rsidR="003F7E63" w:rsidRPr="00D67150" w:rsidRDefault="003F7E63" w:rsidP="003F7E63">
            <w:pPr>
              <w:spacing w:after="0" w:line="240" w:lineRule="auto"/>
              <w:jc w:val="left"/>
              <w:rPr>
                <w:rFonts w:ascii="Arial Narrow" w:hAnsi="Arial Narrow"/>
                <w:bCs/>
                <w:sz w:val="20"/>
                <w:szCs w:val="20"/>
              </w:rPr>
            </w:pPr>
          </w:p>
        </w:tc>
      </w:tr>
      <w:tr w:rsidR="00D67150" w:rsidRPr="00E13CE4" w14:paraId="2492D1E7" w14:textId="77777777" w:rsidTr="00FB5F20">
        <w:trPr>
          <w:trHeight w:val="567"/>
        </w:trPr>
        <w:tc>
          <w:tcPr>
            <w:tcW w:w="4606" w:type="dxa"/>
            <w:shd w:val="clear" w:color="auto" w:fill="F89C57"/>
          </w:tcPr>
          <w:p w14:paraId="2492D1E5" w14:textId="77777777" w:rsidR="00D67150" w:rsidRPr="00E13CE4" w:rsidRDefault="00D67150" w:rsidP="003F7E63">
            <w:pPr>
              <w:spacing w:after="0" w:line="240" w:lineRule="auto"/>
              <w:rPr>
                <w:b/>
                <w:sz w:val="22"/>
              </w:rPr>
            </w:pPr>
            <w:r w:rsidRPr="00E13CE4">
              <w:rPr>
                <w:b/>
                <w:sz w:val="22"/>
              </w:rPr>
              <w:t>Názov projektu:</w:t>
            </w:r>
          </w:p>
        </w:tc>
        <w:tc>
          <w:tcPr>
            <w:tcW w:w="4433" w:type="dxa"/>
            <w:shd w:val="clear" w:color="auto" w:fill="auto"/>
          </w:tcPr>
          <w:p w14:paraId="2492D1E6" w14:textId="55BAE51F" w:rsidR="00D67150" w:rsidRPr="00D67150" w:rsidRDefault="00D67150" w:rsidP="003F7E63">
            <w:pPr>
              <w:spacing w:after="0" w:line="240" w:lineRule="auto"/>
              <w:jc w:val="left"/>
              <w:rPr>
                <w:rFonts w:ascii="Arial Narrow" w:hAnsi="Arial Narrow"/>
                <w:bCs/>
                <w:sz w:val="20"/>
                <w:szCs w:val="20"/>
              </w:rPr>
            </w:pPr>
            <w:r w:rsidRPr="00D67150">
              <w:rPr>
                <w:rFonts w:ascii="Arial Narrow" w:hAnsi="Arial Narrow"/>
                <w:bCs/>
                <w:sz w:val="20"/>
                <w:szCs w:val="20"/>
              </w:rPr>
              <w:t>Žiadateľ uvedie názov projektu, ktorý má byť predmetom realizácie v prípade schválenia žiadosti o NFP</w:t>
            </w:r>
          </w:p>
        </w:tc>
      </w:tr>
      <w:tr w:rsidR="00D67150" w:rsidRPr="00E13CE4" w14:paraId="2492D1EA" w14:textId="77777777" w:rsidTr="00FB5F20">
        <w:trPr>
          <w:trHeight w:val="567"/>
        </w:trPr>
        <w:tc>
          <w:tcPr>
            <w:tcW w:w="4606" w:type="dxa"/>
            <w:shd w:val="clear" w:color="auto" w:fill="F89C57"/>
          </w:tcPr>
          <w:p w14:paraId="2492D1E8" w14:textId="77777777" w:rsidR="00D67150" w:rsidRPr="00E13CE4" w:rsidRDefault="00D67150" w:rsidP="003F7E63">
            <w:pPr>
              <w:spacing w:after="0" w:line="240" w:lineRule="auto"/>
              <w:rPr>
                <w:b/>
                <w:sz w:val="22"/>
              </w:rPr>
            </w:pPr>
            <w:r w:rsidRPr="00E13CE4">
              <w:rPr>
                <w:b/>
                <w:sz w:val="22"/>
              </w:rPr>
              <w:t>Kód výzvy:</w:t>
            </w:r>
          </w:p>
        </w:tc>
        <w:tc>
          <w:tcPr>
            <w:tcW w:w="4433" w:type="dxa"/>
            <w:shd w:val="clear" w:color="auto" w:fill="auto"/>
          </w:tcPr>
          <w:p w14:paraId="2492D1E9" w14:textId="7DF4B68B" w:rsidR="00D67150" w:rsidRPr="00D67150" w:rsidRDefault="00D67150" w:rsidP="003F7E63">
            <w:pPr>
              <w:spacing w:after="0" w:line="240" w:lineRule="auto"/>
              <w:rPr>
                <w:rFonts w:ascii="Arial Narrow" w:hAnsi="Arial Narrow"/>
                <w:bCs/>
                <w:sz w:val="20"/>
                <w:szCs w:val="20"/>
              </w:rPr>
            </w:pPr>
            <w:r w:rsidRPr="00D67150">
              <w:rPr>
                <w:rFonts w:ascii="Arial Narrow" w:hAnsi="Arial Narrow"/>
                <w:bCs/>
                <w:sz w:val="20"/>
                <w:szCs w:val="20"/>
              </w:rPr>
              <w:t>Žiadateľ zvolí pri predkladaní ŽoNFP v systéme ITMS2014+ podľa relevantnej výzvy/vyzvania</w:t>
            </w:r>
          </w:p>
        </w:tc>
      </w:tr>
      <w:tr w:rsidR="00D67150" w:rsidRPr="00E13CE4" w14:paraId="2492D1ED" w14:textId="77777777" w:rsidTr="00FB5F20">
        <w:trPr>
          <w:trHeight w:val="567"/>
        </w:trPr>
        <w:tc>
          <w:tcPr>
            <w:tcW w:w="4606" w:type="dxa"/>
            <w:shd w:val="clear" w:color="auto" w:fill="F89C57"/>
          </w:tcPr>
          <w:p w14:paraId="2492D1EB" w14:textId="77777777" w:rsidR="00D67150" w:rsidRPr="00E13CE4" w:rsidRDefault="00D67150" w:rsidP="003F7E63">
            <w:pPr>
              <w:spacing w:after="0" w:line="240" w:lineRule="auto"/>
              <w:rPr>
                <w:b/>
                <w:sz w:val="22"/>
              </w:rPr>
            </w:pPr>
            <w:r w:rsidRPr="00E13CE4">
              <w:rPr>
                <w:b/>
                <w:sz w:val="22"/>
              </w:rPr>
              <w:t>Identifikátor žiadosti o NFP:</w:t>
            </w:r>
          </w:p>
        </w:tc>
        <w:tc>
          <w:tcPr>
            <w:tcW w:w="4433" w:type="dxa"/>
            <w:shd w:val="clear" w:color="auto" w:fill="auto"/>
          </w:tcPr>
          <w:p w14:paraId="2492D1EC" w14:textId="300BDBFF" w:rsidR="00D67150" w:rsidRPr="00D67150" w:rsidRDefault="00D67150" w:rsidP="003F7E63">
            <w:pPr>
              <w:spacing w:after="0" w:line="240" w:lineRule="auto"/>
              <w:rPr>
                <w:rFonts w:ascii="Arial Narrow" w:hAnsi="Arial Narrow"/>
                <w:bCs/>
                <w:sz w:val="20"/>
                <w:szCs w:val="20"/>
              </w:rPr>
            </w:pPr>
            <w:r w:rsidRPr="00D67150">
              <w:rPr>
                <w:rFonts w:ascii="Arial Narrow" w:hAnsi="Arial Narrow"/>
                <w:bCs/>
                <w:sz w:val="20"/>
                <w:szCs w:val="20"/>
              </w:rPr>
              <w:t>Systém automaticky vyplní</w:t>
            </w:r>
          </w:p>
        </w:tc>
      </w:tr>
      <w:tr w:rsidR="003F7E63" w:rsidRPr="00E13CE4" w14:paraId="2492D1F0" w14:textId="77777777" w:rsidTr="00FB5F20">
        <w:trPr>
          <w:trHeight w:val="567"/>
        </w:trPr>
        <w:tc>
          <w:tcPr>
            <w:tcW w:w="4606" w:type="dxa"/>
            <w:shd w:val="clear" w:color="auto" w:fill="F89C57"/>
          </w:tcPr>
          <w:p w14:paraId="2492D1EE" w14:textId="77777777" w:rsidR="003F7E63" w:rsidRPr="00E13CE4" w:rsidRDefault="003F7E63" w:rsidP="003F7E63">
            <w:pPr>
              <w:spacing w:after="0" w:line="240" w:lineRule="auto"/>
              <w:rPr>
                <w:b/>
                <w:sz w:val="22"/>
              </w:rPr>
            </w:pPr>
            <w:r w:rsidRPr="00E13CE4">
              <w:rPr>
                <w:b/>
                <w:sz w:val="22"/>
              </w:rPr>
              <w:t>Celkové oprávnené výdavky projektu:</w:t>
            </w:r>
          </w:p>
        </w:tc>
        <w:tc>
          <w:tcPr>
            <w:tcW w:w="4433" w:type="dxa"/>
            <w:shd w:val="clear" w:color="auto" w:fill="auto"/>
          </w:tcPr>
          <w:p w14:paraId="2492D1EF" w14:textId="77777777" w:rsidR="003F7E63" w:rsidRPr="00E13CE4" w:rsidRDefault="003F7E63" w:rsidP="003F7E63">
            <w:pPr>
              <w:spacing w:after="0" w:line="240" w:lineRule="auto"/>
              <w:jc w:val="left"/>
              <w:rPr>
                <w:sz w:val="20"/>
              </w:rPr>
            </w:pPr>
          </w:p>
        </w:tc>
      </w:tr>
      <w:tr w:rsidR="003F7E63" w:rsidRPr="00E13CE4" w14:paraId="2492D1F3" w14:textId="77777777" w:rsidTr="00FB5F20">
        <w:trPr>
          <w:trHeight w:val="567"/>
        </w:trPr>
        <w:tc>
          <w:tcPr>
            <w:tcW w:w="4606" w:type="dxa"/>
            <w:shd w:val="clear" w:color="auto" w:fill="F89C57"/>
          </w:tcPr>
          <w:p w14:paraId="2492D1F1" w14:textId="77777777" w:rsidR="003F7E63" w:rsidRPr="00E13CE4" w:rsidRDefault="003F7E63" w:rsidP="003F7E63">
            <w:pPr>
              <w:spacing w:after="0" w:line="240" w:lineRule="auto"/>
              <w:rPr>
                <w:b/>
                <w:sz w:val="22"/>
              </w:rPr>
            </w:pPr>
            <w:r w:rsidRPr="00E13CE4">
              <w:rPr>
                <w:b/>
                <w:sz w:val="22"/>
              </w:rPr>
              <w:t>Požadovaná výška NFP:</w:t>
            </w:r>
          </w:p>
        </w:tc>
        <w:tc>
          <w:tcPr>
            <w:tcW w:w="4433" w:type="dxa"/>
            <w:shd w:val="clear" w:color="auto" w:fill="auto"/>
          </w:tcPr>
          <w:p w14:paraId="2492D1F2" w14:textId="77777777" w:rsidR="003F7E63" w:rsidRPr="00E13CE4" w:rsidRDefault="003F7E63" w:rsidP="003F7E63">
            <w:pPr>
              <w:spacing w:after="0" w:line="240" w:lineRule="auto"/>
              <w:jc w:val="left"/>
              <w:rPr>
                <w:sz w:val="20"/>
              </w:rPr>
            </w:pPr>
          </w:p>
        </w:tc>
      </w:tr>
      <w:tr w:rsidR="003F7E63" w:rsidRPr="00E13CE4" w14:paraId="2492D1F6" w14:textId="77777777" w:rsidTr="00FB5F20">
        <w:trPr>
          <w:trHeight w:val="567"/>
        </w:trPr>
        <w:tc>
          <w:tcPr>
            <w:tcW w:w="4606" w:type="dxa"/>
            <w:shd w:val="clear" w:color="auto" w:fill="F89C57"/>
          </w:tcPr>
          <w:p w14:paraId="2492D1F4" w14:textId="77777777" w:rsidR="003F7E63" w:rsidRPr="00E13CE4" w:rsidRDefault="003F7E63" w:rsidP="003F7E63">
            <w:pPr>
              <w:spacing w:after="0" w:line="240" w:lineRule="auto"/>
              <w:rPr>
                <w:b/>
                <w:sz w:val="22"/>
              </w:rPr>
            </w:pPr>
            <w:r w:rsidRPr="00E13CE4">
              <w:rPr>
                <w:b/>
                <w:sz w:val="22"/>
              </w:rPr>
              <w:t>Kód žiadosti o NFP:</w:t>
            </w:r>
          </w:p>
        </w:tc>
        <w:tc>
          <w:tcPr>
            <w:tcW w:w="4433" w:type="dxa"/>
            <w:shd w:val="clear" w:color="auto" w:fill="auto"/>
          </w:tcPr>
          <w:p w14:paraId="2492D1F5" w14:textId="22C3A25A" w:rsidR="003F7E63" w:rsidRPr="00E13CE4" w:rsidRDefault="00D67150" w:rsidP="003F7E63">
            <w:pPr>
              <w:spacing w:after="0" w:line="240" w:lineRule="auto"/>
              <w:rPr>
                <w:sz w:val="22"/>
              </w:rPr>
            </w:pPr>
            <w:r w:rsidRPr="00D67150">
              <w:rPr>
                <w:rFonts w:ascii="Arial Narrow" w:hAnsi="Arial Narrow"/>
                <w:bCs/>
                <w:sz w:val="20"/>
                <w:szCs w:val="20"/>
              </w:rPr>
              <w:t>Systém automaticky vyplní po zaregistrovaní ŽoNFP v ITMS2014+</w:t>
            </w:r>
          </w:p>
        </w:tc>
      </w:tr>
    </w:tbl>
    <w:p w14:paraId="2492D1F7" w14:textId="77777777" w:rsidR="003F7E63" w:rsidRPr="00E13CE4" w:rsidRDefault="003F7E63" w:rsidP="003F7E63"/>
    <w:p w14:paraId="2492D1F8" w14:textId="77777777" w:rsidR="003F7E63" w:rsidRDefault="003F7E63" w:rsidP="003F7E63">
      <w:pPr>
        <w:rPr>
          <w:rFonts w:ascii="Arial Narrow" w:hAnsi="Arial Narrow"/>
          <w:sz w:val="20"/>
          <w:szCs w:val="20"/>
        </w:rPr>
      </w:pPr>
    </w:p>
    <w:p w14:paraId="2492D1F9" w14:textId="77777777" w:rsidR="003F7E63" w:rsidRDefault="003F7E63" w:rsidP="003F7E63">
      <w:pPr>
        <w:rPr>
          <w:rFonts w:ascii="Arial Narrow" w:hAnsi="Arial Narrow"/>
          <w:sz w:val="20"/>
          <w:szCs w:val="20"/>
        </w:rPr>
      </w:pPr>
    </w:p>
    <w:p w14:paraId="2492D1FA" w14:textId="77777777" w:rsidR="003F7E63" w:rsidRPr="002C6A91" w:rsidRDefault="003F7E63" w:rsidP="003F7E63">
      <w:pPr>
        <w:rPr>
          <w:rFonts w:ascii="Arial Narrow" w:hAnsi="Arial Narrow"/>
          <w:sz w:val="20"/>
          <w:szCs w:val="20"/>
        </w:rPr>
      </w:pPr>
    </w:p>
    <w:tbl>
      <w:tblPr>
        <w:tblStyle w:val="Mriekatabuky"/>
        <w:tblW w:w="0" w:type="auto"/>
        <w:tblInd w:w="108" w:type="dxa"/>
        <w:tblLook w:val="04A0" w:firstRow="1" w:lastRow="0" w:firstColumn="1" w:lastColumn="0" w:noHBand="0" w:noVBand="1"/>
      </w:tblPr>
      <w:tblGrid>
        <w:gridCol w:w="2469"/>
        <w:gridCol w:w="2585"/>
        <w:gridCol w:w="1487"/>
        <w:gridCol w:w="2639"/>
      </w:tblGrid>
      <w:tr w:rsidR="003F7E63" w:rsidRPr="002C6A91" w14:paraId="2492D1FC" w14:textId="77777777" w:rsidTr="00FB5F20">
        <w:trPr>
          <w:trHeight w:val="562"/>
        </w:trPr>
        <w:tc>
          <w:tcPr>
            <w:tcW w:w="9180" w:type="dxa"/>
            <w:gridSpan w:val="4"/>
            <w:shd w:val="clear" w:color="auto" w:fill="F89C57"/>
            <w:vAlign w:val="center"/>
            <w:hideMark/>
          </w:tcPr>
          <w:p w14:paraId="2492D1FB" w14:textId="77777777" w:rsidR="003F7E63" w:rsidRPr="002C6A91" w:rsidRDefault="003F7E63" w:rsidP="003F7E63">
            <w:pPr>
              <w:pStyle w:val="Nadpis1"/>
              <w:spacing w:before="0"/>
              <w:jc w:val="center"/>
              <w:outlineLvl w:val="0"/>
            </w:pPr>
            <w:bookmarkStart w:id="1" w:name="_Toc423601294"/>
            <w:r w:rsidRPr="00272A1B">
              <w:rPr>
                <w:rFonts w:ascii="Arial Narrow" w:eastAsiaTheme="minorHAnsi" w:hAnsi="Arial Narrow" w:cstheme="minorBidi"/>
                <w:bCs w:val="0"/>
                <w:color w:val="auto"/>
                <w:sz w:val="24"/>
                <w:szCs w:val="24"/>
              </w:rPr>
              <w:lastRenderedPageBreak/>
              <w:t>1.  Identifikácia žiadateľa:</w:t>
            </w:r>
            <w:bookmarkEnd w:id="1"/>
          </w:p>
        </w:tc>
      </w:tr>
      <w:tr w:rsidR="003F7E63" w:rsidRPr="002C6A91" w14:paraId="2492D1FE" w14:textId="77777777" w:rsidTr="003F7E63">
        <w:trPr>
          <w:trHeight w:val="330"/>
        </w:trPr>
        <w:tc>
          <w:tcPr>
            <w:tcW w:w="9180" w:type="dxa"/>
            <w:gridSpan w:val="4"/>
            <w:hideMark/>
          </w:tcPr>
          <w:p w14:paraId="2492D1FD" w14:textId="77777777" w:rsidR="003F7E63" w:rsidRPr="002C6A91" w:rsidRDefault="003F7E63" w:rsidP="003F7E63">
            <w:pPr>
              <w:rPr>
                <w:rFonts w:ascii="Arial Narrow" w:hAnsi="Arial Narrow"/>
                <w:b/>
                <w:bCs/>
                <w:sz w:val="20"/>
                <w:szCs w:val="20"/>
              </w:rPr>
            </w:pPr>
            <w:r w:rsidRPr="002C6A91">
              <w:rPr>
                <w:rFonts w:ascii="Arial Narrow" w:hAnsi="Arial Narrow"/>
                <w:b/>
                <w:bCs/>
                <w:sz w:val="20"/>
                <w:szCs w:val="20"/>
              </w:rPr>
              <w:t xml:space="preserve">Obchodné meno/názov: </w:t>
            </w:r>
          </w:p>
        </w:tc>
      </w:tr>
      <w:tr w:rsidR="003F7E63" w:rsidRPr="002C6A91" w14:paraId="2492D200" w14:textId="77777777" w:rsidTr="003F7E63">
        <w:trPr>
          <w:trHeight w:val="330"/>
        </w:trPr>
        <w:tc>
          <w:tcPr>
            <w:tcW w:w="9180" w:type="dxa"/>
            <w:gridSpan w:val="4"/>
            <w:hideMark/>
          </w:tcPr>
          <w:p w14:paraId="2492D1FF" w14:textId="77777777" w:rsidR="003F7E63" w:rsidRPr="002C6A91" w:rsidRDefault="003F7E63" w:rsidP="003F7E63">
            <w:pPr>
              <w:rPr>
                <w:rFonts w:ascii="Arial Narrow" w:hAnsi="Arial Narrow"/>
                <w:b/>
                <w:bCs/>
                <w:sz w:val="20"/>
                <w:szCs w:val="20"/>
              </w:rPr>
            </w:pPr>
            <w:r w:rsidRPr="002C6A91">
              <w:rPr>
                <w:rFonts w:ascii="Arial Narrow" w:hAnsi="Arial Narrow"/>
                <w:b/>
                <w:bCs/>
                <w:sz w:val="20"/>
                <w:szCs w:val="20"/>
              </w:rPr>
              <w:t xml:space="preserve">Sídlo: </w:t>
            </w:r>
            <w:r w:rsidRPr="002C6A91">
              <w:rPr>
                <w:rFonts w:ascii="Arial Narrow" w:hAnsi="Arial Narrow"/>
                <w:sz w:val="20"/>
                <w:szCs w:val="20"/>
              </w:rPr>
              <w:t xml:space="preserve">Obec, ulica, číslo, PSČ,  </w:t>
            </w:r>
          </w:p>
        </w:tc>
      </w:tr>
      <w:tr w:rsidR="003F7E63" w:rsidRPr="002C6A91" w14:paraId="2492D202" w14:textId="77777777" w:rsidTr="003F7E63">
        <w:trPr>
          <w:trHeight w:val="330"/>
        </w:trPr>
        <w:tc>
          <w:tcPr>
            <w:tcW w:w="9180" w:type="dxa"/>
            <w:gridSpan w:val="4"/>
          </w:tcPr>
          <w:p w14:paraId="2492D201" w14:textId="77777777" w:rsidR="003F7E63" w:rsidRPr="002C6A91" w:rsidRDefault="003F7E63" w:rsidP="003F7E63">
            <w:pPr>
              <w:rPr>
                <w:rFonts w:ascii="Arial Narrow" w:hAnsi="Arial Narrow"/>
                <w:b/>
                <w:bCs/>
                <w:sz w:val="20"/>
                <w:szCs w:val="20"/>
              </w:rPr>
            </w:pPr>
            <w:r w:rsidRPr="002C6A91">
              <w:rPr>
                <w:rFonts w:ascii="Arial Narrow" w:hAnsi="Arial Narrow"/>
                <w:b/>
                <w:bCs/>
                <w:sz w:val="20"/>
                <w:szCs w:val="20"/>
              </w:rPr>
              <w:t>Štát:</w:t>
            </w:r>
            <w:r w:rsidRPr="002C6A91">
              <w:rPr>
                <w:rFonts w:ascii="Arial Narrow" w:hAnsi="Arial Narrow"/>
                <w:bCs/>
                <w:sz w:val="20"/>
                <w:szCs w:val="20"/>
              </w:rPr>
              <w:t xml:space="preserve"> </w:t>
            </w:r>
          </w:p>
        </w:tc>
      </w:tr>
      <w:tr w:rsidR="003F7E63" w:rsidRPr="002C6A91" w14:paraId="2492D204" w14:textId="77777777" w:rsidTr="003F7E63">
        <w:trPr>
          <w:trHeight w:val="330"/>
        </w:trPr>
        <w:tc>
          <w:tcPr>
            <w:tcW w:w="9180" w:type="dxa"/>
            <w:gridSpan w:val="4"/>
            <w:hideMark/>
          </w:tcPr>
          <w:p w14:paraId="2492D203" w14:textId="77777777" w:rsidR="003F7E63" w:rsidRPr="002C6A91" w:rsidRDefault="003F7E63" w:rsidP="003F7E63">
            <w:pPr>
              <w:rPr>
                <w:rFonts w:ascii="Arial Narrow" w:hAnsi="Arial Narrow"/>
                <w:b/>
                <w:bCs/>
                <w:sz w:val="20"/>
                <w:szCs w:val="20"/>
              </w:rPr>
            </w:pPr>
            <w:r w:rsidRPr="002C6A91">
              <w:rPr>
                <w:rFonts w:ascii="Arial Narrow" w:hAnsi="Arial Narrow"/>
                <w:b/>
                <w:bCs/>
                <w:sz w:val="20"/>
                <w:szCs w:val="20"/>
              </w:rPr>
              <w:t>IČO:</w:t>
            </w:r>
          </w:p>
        </w:tc>
      </w:tr>
      <w:tr w:rsidR="003F7E63" w:rsidRPr="002C6A91" w14:paraId="2492D206" w14:textId="77777777" w:rsidTr="003F7E63">
        <w:trPr>
          <w:trHeight w:val="330"/>
        </w:trPr>
        <w:tc>
          <w:tcPr>
            <w:tcW w:w="9180" w:type="dxa"/>
            <w:gridSpan w:val="4"/>
            <w:hideMark/>
          </w:tcPr>
          <w:p w14:paraId="2492D205" w14:textId="77777777" w:rsidR="003F7E63" w:rsidRPr="002C6A91" w:rsidRDefault="003F7E63" w:rsidP="003F7E63">
            <w:pPr>
              <w:rPr>
                <w:rFonts w:ascii="Arial Narrow" w:hAnsi="Arial Narrow"/>
                <w:b/>
                <w:bCs/>
                <w:sz w:val="20"/>
                <w:szCs w:val="20"/>
              </w:rPr>
            </w:pPr>
            <w:r w:rsidRPr="002C6A91">
              <w:rPr>
                <w:rFonts w:ascii="Arial Narrow" w:hAnsi="Arial Narrow"/>
                <w:b/>
                <w:bCs/>
                <w:sz w:val="20"/>
                <w:szCs w:val="20"/>
              </w:rPr>
              <w:t>DIČ:</w:t>
            </w:r>
          </w:p>
        </w:tc>
      </w:tr>
      <w:tr w:rsidR="003F7E63" w:rsidRPr="002C6A91" w14:paraId="2492D208" w14:textId="77777777" w:rsidTr="003F7E63">
        <w:trPr>
          <w:trHeight w:val="667"/>
        </w:trPr>
        <w:tc>
          <w:tcPr>
            <w:tcW w:w="9180" w:type="dxa"/>
            <w:gridSpan w:val="4"/>
            <w:hideMark/>
          </w:tcPr>
          <w:p w14:paraId="2492D207" w14:textId="77777777" w:rsidR="003F7E63" w:rsidRPr="002C6A91" w:rsidRDefault="003F7E63" w:rsidP="003F7E63">
            <w:pPr>
              <w:rPr>
                <w:rFonts w:ascii="Arial Narrow" w:hAnsi="Arial Narrow"/>
                <w:b/>
                <w:bCs/>
                <w:sz w:val="20"/>
                <w:szCs w:val="20"/>
              </w:rPr>
            </w:pPr>
            <w:r w:rsidRPr="002C6A91">
              <w:rPr>
                <w:rFonts w:ascii="Arial Narrow" w:hAnsi="Arial Narrow"/>
                <w:b/>
                <w:bCs/>
                <w:sz w:val="20"/>
                <w:szCs w:val="20"/>
              </w:rPr>
              <w:t xml:space="preserve">IČZ: </w:t>
            </w:r>
            <w:r w:rsidRPr="00182943">
              <w:rPr>
                <w:rFonts w:ascii="Arial Narrow" w:hAnsi="Arial Narrow"/>
                <w:bCs/>
                <w:sz w:val="20"/>
                <w:szCs w:val="20"/>
              </w:rPr>
              <w:t>žiadateľ vyplní</w:t>
            </w:r>
            <w:r>
              <w:rPr>
                <w:rFonts w:ascii="Arial Narrow" w:hAnsi="Arial Narrow"/>
                <w:b/>
                <w:bCs/>
                <w:sz w:val="20"/>
                <w:szCs w:val="20"/>
              </w:rPr>
              <w:t xml:space="preserve"> </w:t>
            </w:r>
            <w:r w:rsidRPr="002C6A91">
              <w:rPr>
                <w:rFonts w:ascii="Arial Narrow" w:hAnsi="Arial Narrow"/>
                <w:bCs/>
                <w:sz w:val="20"/>
                <w:szCs w:val="20"/>
              </w:rPr>
              <w:t xml:space="preserve">identifikačné číslo zamestnávateľa pridelené Sociálnou poisťovňou </w:t>
            </w:r>
            <w:r w:rsidRPr="002C6A91">
              <w:rPr>
                <w:rFonts w:ascii="Arial Narrow" w:hAnsi="Arial Narrow"/>
                <w:sz w:val="20"/>
                <w:szCs w:val="20"/>
              </w:rPr>
              <w:t> </w:t>
            </w:r>
            <w:r w:rsidRPr="002C6A91">
              <w:rPr>
                <w:rFonts w:ascii="Arial Narrow" w:hAnsi="Arial Narrow"/>
                <w:bCs/>
                <w:sz w:val="20"/>
                <w:szCs w:val="20"/>
              </w:rPr>
              <w:t>(</w:t>
            </w:r>
            <w:r>
              <w:rPr>
                <w:rFonts w:ascii="Arial Narrow" w:hAnsi="Arial Narrow"/>
                <w:bCs/>
                <w:sz w:val="20"/>
                <w:szCs w:val="20"/>
              </w:rPr>
              <w:t xml:space="preserve">platí </w:t>
            </w:r>
            <w:r w:rsidRPr="002C6A91">
              <w:rPr>
                <w:rFonts w:ascii="Arial Narrow" w:hAnsi="Arial Narrow"/>
                <w:bCs/>
                <w:sz w:val="20"/>
                <w:szCs w:val="20"/>
              </w:rPr>
              <w:t xml:space="preserve">v prípade, ak je žiadateľ  </w:t>
            </w:r>
            <w:r w:rsidRPr="00692BE9">
              <w:rPr>
                <w:rFonts w:ascii="Arial Narrow" w:hAnsi="Arial Narrow"/>
                <w:bCs/>
                <w:sz w:val="20"/>
                <w:szCs w:val="20"/>
              </w:rPr>
              <w:t>prihlásený v registri zamestnávateľov v príslušnej pobočke Sociálnej poisťovne</w:t>
            </w:r>
            <w:r>
              <w:rPr>
                <w:rFonts w:ascii="Arial Narrow" w:hAnsi="Arial Narrow"/>
                <w:bCs/>
                <w:sz w:val="20"/>
                <w:szCs w:val="20"/>
              </w:rPr>
              <w:t xml:space="preserve"> </w:t>
            </w:r>
            <w:r w:rsidRPr="002C6A91">
              <w:rPr>
                <w:rFonts w:ascii="Arial Narrow" w:hAnsi="Arial Narrow"/>
                <w:bCs/>
                <w:sz w:val="20"/>
                <w:szCs w:val="20"/>
              </w:rPr>
              <w:t>ako zamestnávateľ na účely sociálneho  poistenia)</w:t>
            </w:r>
          </w:p>
        </w:tc>
      </w:tr>
      <w:tr w:rsidR="003F7E63" w:rsidRPr="002C6A91" w14:paraId="2492D20B" w14:textId="77777777" w:rsidTr="003F7E63">
        <w:trPr>
          <w:trHeight w:val="480"/>
        </w:trPr>
        <w:tc>
          <w:tcPr>
            <w:tcW w:w="5054" w:type="dxa"/>
            <w:gridSpan w:val="2"/>
            <w:hideMark/>
          </w:tcPr>
          <w:p w14:paraId="2492D209" w14:textId="77777777" w:rsidR="003F7E63" w:rsidRPr="002C6A91" w:rsidRDefault="003F7E63" w:rsidP="003F7E63">
            <w:pPr>
              <w:rPr>
                <w:rFonts w:ascii="Arial Narrow" w:hAnsi="Arial Narrow"/>
                <w:b/>
                <w:bCs/>
                <w:sz w:val="20"/>
                <w:szCs w:val="20"/>
              </w:rPr>
            </w:pPr>
            <w:r w:rsidRPr="002C6A91">
              <w:rPr>
                <w:rFonts w:ascii="Arial Narrow" w:hAnsi="Arial Narrow"/>
                <w:b/>
                <w:bCs/>
                <w:sz w:val="20"/>
                <w:szCs w:val="20"/>
              </w:rPr>
              <w:t>Platiteľ DPH: áno/nie</w:t>
            </w:r>
          </w:p>
        </w:tc>
        <w:tc>
          <w:tcPr>
            <w:tcW w:w="4126" w:type="dxa"/>
            <w:gridSpan w:val="2"/>
            <w:hideMark/>
          </w:tcPr>
          <w:p w14:paraId="2492D20A" w14:textId="77777777" w:rsidR="003F7E63" w:rsidRPr="002C6A91" w:rsidRDefault="003F7E63" w:rsidP="003F7E63">
            <w:pPr>
              <w:rPr>
                <w:rFonts w:ascii="Arial Narrow" w:hAnsi="Arial Narrow"/>
                <w:b/>
                <w:bCs/>
                <w:sz w:val="20"/>
                <w:szCs w:val="20"/>
              </w:rPr>
            </w:pPr>
            <w:r w:rsidRPr="002C6A91">
              <w:rPr>
                <w:rFonts w:ascii="Arial Narrow" w:hAnsi="Arial Narrow"/>
                <w:b/>
                <w:bCs/>
                <w:sz w:val="20"/>
                <w:szCs w:val="20"/>
              </w:rPr>
              <w:t>IČ DPH:</w:t>
            </w:r>
          </w:p>
        </w:tc>
      </w:tr>
      <w:tr w:rsidR="003F7E63" w:rsidRPr="002C6A91" w14:paraId="2492D20D" w14:textId="77777777" w:rsidTr="003F7E63">
        <w:trPr>
          <w:trHeight w:val="330"/>
        </w:trPr>
        <w:tc>
          <w:tcPr>
            <w:tcW w:w="9180" w:type="dxa"/>
            <w:gridSpan w:val="4"/>
            <w:hideMark/>
          </w:tcPr>
          <w:p w14:paraId="2492D20C" w14:textId="77777777" w:rsidR="003F7E63" w:rsidRPr="002C6A91" w:rsidRDefault="003F7E63" w:rsidP="003F7E63">
            <w:pPr>
              <w:rPr>
                <w:rFonts w:ascii="Arial Narrow" w:hAnsi="Arial Narrow"/>
                <w:b/>
                <w:bCs/>
                <w:sz w:val="20"/>
                <w:szCs w:val="20"/>
              </w:rPr>
            </w:pPr>
            <w:r w:rsidRPr="002C6A91">
              <w:rPr>
                <w:rFonts w:ascii="Arial Narrow" w:hAnsi="Arial Narrow"/>
                <w:b/>
                <w:bCs/>
                <w:sz w:val="20"/>
                <w:szCs w:val="20"/>
              </w:rPr>
              <w:t>Právna forma:</w:t>
            </w:r>
          </w:p>
        </w:tc>
      </w:tr>
      <w:tr w:rsidR="003F7E63" w:rsidRPr="002C6A91" w14:paraId="2492D20F" w14:textId="77777777" w:rsidTr="003F7E63">
        <w:trPr>
          <w:trHeight w:val="775"/>
        </w:trPr>
        <w:tc>
          <w:tcPr>
            <w:tcW w:w="9180" w:type="dxa"/>
            <w:gridSpan w:val="4"/>
            <w:hideMark/>
          </w:tcPr>
          <w:p w14:paraId="2492D20E" w14:textId="505ED925" w:rsidR="003F7E63" w:rsidRPr="002C6A91" w:rsidRDefault="003F7E63" w:rsidP="00D67150">
            <w:pPr>
              <w:rPr>
                <w:rFonts w:ascii="Arial Narrow" w:hAnsi="Arial Narrow"/>
                <w:b/>
                <w:bCs/>
                <w:sz w:val="20"/>
                <w:szCs w:val="20"/>
              </w:rPr>
            </w:pPr>
            <w:r w:rsidRPr="002C6A91">
              <w:rPr>
                <w:rFonts w:ascii="Arial Narrow" w:hAnsi="Arial Narrow"/>
                <w:b/>
                <w:bCs/>
                <w:sz w:val="20"/>
                <w:szCs w:val="20"/>
              </w:rPr>
              <w:t xml:space="preserve">Štatutárny orgán: </w:t>
            </w:r>
            <w:r w:rsidRPr="002C6A91">
              <w:rPr>
                <w:rFonts w:ascii="Arial Narrow" w:hAnsi="Arial Narrow"/>
                <w:sz w:val="20"/>
                <w:szCs w:val="20"/>
              </w:rPr>
              <w:t>v prípade kolektívneho štatutárneho orgánu uvedie žiadateľ údaje za všetkých členov, v prípade viacerých fyzických osôb oprávnených konať za spoločnosť (konatelia, komplementári, spoločníci) uvedie žiadateľ všetky tak</w:t>
            </w:r>
            <w:r w:rsidR="00D67150">
              <w:rPr>
                <w:rFonts w:ascii="Arial Narrow" w:hAnsi="Arial Narrow"/>
                <w:sz w:val="20"/>
                <w:szCs w:val="20"/>
              </w:rPr>
              <w:t>éto oso</w:t>
            </w:r>
            <w:r w:rsidRPr="002C6A91">
              <w:rPr>
                <w:rFonts w:ascii="Arial Narrow" w:hAnsi="Arial Narrow"/>
                <w:sz w:val="20"/>
                <w:szCs w:val="20"/>
              </w:rPr>
              <w:t>b</w:t>
            </w:r>
            <w:r w:rsidR="00D67150" w:rsidRPr="00D67150">
              <w:rPr>
                <w:rFonts w:ascii="Arial Narrow" w:hAnsi="Arial Narrow"/>
                <w:sz w:val="20"/>
                <w:szCs w:val="20"/>
              </w:rPr>
              <w:t>y tak ako je uvedené v aktuálnom výpise z obchodného registra.</w:t>
            </w:r>
          </w:p>
        </w:tc>
      </w:tr>
      <w:tr w:rsidR="003F7E63" w:rsidRPr="002C6A91" w14:paraId="2492D214" w14:textId="77777777" w:rsidTr="003F7E63">
        <w:trPr>
          <w:trHeight w:val="330"/>
        </w:trPr>
        <w:tc>
          <w:tcPr>
            <w:tcW w:w="2469" w:type="dxa"/>
            <w:hideMark/>
          </w:tcPr>
          <w:p w14:paraId="2492D210" w14:textId="77777777" w:rsidR="003F7E63" w:rsidRPr="002C6A91" w:rsidRDefault="003F7E63" w:rsidP="003F7E63">
            <w:pPr>
              <w:rPr>
                <w:rFonts w:ascii="Arial Narrow" w:hAnsi="Arial Narrow"/>
                <w:b/>
                <w:bCs/>
                <w:sz w:val="20"/>
                <w:szCs w:val="20"/>
              </w:rPr>
            </w:pPr>
            <w:r w:rsidRPr="002C6A91">
              <w:rPr>
                <w:rFonts w:ascii="Arial Narrow" w:hAnsi="Arial Narrow"/>
                <w:b/>
                <w:bCs/>
                <w:sz w:val="20"/>
                <w:szCs w:val="20"/>
              </w:rPr>
              <w:t>Titul</w:t>
            </w:r>
          </w:p>
        </w:tc>
        <w:tc>
          <w:tcPr>
            <w:tcW w:w="2585" w:type="dxa"/>
            <w:hideMark/>
          </w:tcPr>
          <w:p w14:paraId="2492D211" w14:textId="77777777" w:rsidR="003F7E63" w:rsidRPr="002C6A91" w:rsidRDefault="003F7E63" w:rsidP="003F7E63">
            <w:pPr>
              <w:rPr>
                <w:rFonts w:ascii="Arial Narrow" w:hAnsi="Arial Narrow"/>
                <w:b/>
                <w:bCs/>
                <w:sz w:val="20"/>
                <w:szCs w:val="20"/>
              </w:rPr>
            </w:pPr>
            <w:r w:rsidRPr="002C6A91">
              <w:rPr>
                <w:rFonts w:ascii="Arial Narrow" w:hAnsi="Arial Narrow"/>
                <w:b/>
                <w:bCs/>
                <w:sz w:val="20"/>
                <w:szCs w:val="20"/>
              </w:rPr>
              <w:t>Meno</w:t>
            </w:r>
          </w:p>
        </w:tc>
        <w:tc>
          <w:tcPr>
            <w:tcW w:w="1487" w:type="dxa"/>
            <w:hideMark/>
          </w:tcPr>
          <w:p w14:paraId="2492D212" w14:textId="77777777" w:rsidR="003F7E63" w:rsidRPr="002C6A91" w:rsidRDefault="003F7E63" w:rsidP="003F7E63">
            <w:pPr>
              <w:rPr>
                <w:rFonts w:ascii="Arial Narrow" w:hAnsi="Arial Narrow"/>
                <w:b/>
                <w:bCs/>
                <w:sz w:val="20"/>
                <w:szCs w:val="20"/>
              </w:rPr>
            </w:pPr>
            <w:r w:rsidRPr="002C6A91">
              <w:rPr>
                <w:rFonts w:ascii="Arial Narrow" w:hAnsi="Arial Narrow"/>
                <w:b/>
                <w:bCs/>
                <w:sz w:val="20"/>
                <w:szCs w:val="20"/>
              </w:rPr>
              <w:t>Priezvisko</w:t>
            </w:r>
          </w:p>
        </w:tc>
        <w:tc>
          <w:tcPr>
            <w:tcW w:w="2639" w:type="dxa"/>
            <w:hideMark/>
          </w:tcPr>
          <w:p w14:paraId="2492D213" w14:textId="77777777" w:rsidR="003F7E63" w:rsidRPr="002C6A91" w:rsidRDefault="003F7E63" w:rsidP="003F7E63">
            <w:pPr>
              <w:rPr>
                <w:rFonts w:ascii="Arial Narrow" w:hAnsi="Arial Narrow"/>
                <w:b/>
                <w:bCs/>
                <w:sz w:val="20"/>
                <w:szCs w:val="20"/>
              </w:rPr>
            </w:pPr>
            <w:r w:rsidRPr="002C6A91">
              <w:rPr>
                <w:rFonts w:ascii="Arial Narrow" w:hAnsi="Arial Narrow"/>
                <w:b/>
                <w:bCs/>
                <w:sz w:val="20"/>
                <w:szCs w:val="20"/>
              </w:rPr>
              <w:t>Titul za menom</w:t>
            </w:r>
          </w:p>
        </w:tc>
      </w:tr>
      <w:tr w:rsidR="003F7E63" w:rsidRPr="002C6A91" w14:paraId="2492D219" w14:textId="77777777" w:rsidTr="003F7E63">
        <w:trPr>
          <w:trHeight w:val="330"/>
        </w:trPr>
        <w:tc>
          <w:tcPr>
            <w:tcW w:w="2469" w:type="dxa"/>
            <w:hideMark/>
          </w:tcPr>
          <w:p w14:paraId="2492D215" w14:textId="77777777" w:rsidR="003F7E63" w:rsidRPr="002C6A91" w:rsidRDefault="003F7E63" w:rsidP="003F7E63">
            <w:pPr>
              <w:rPr>
                <w:rFonts w:ascii="Arial Narrow" w:hAnsi="Arial Narrow"/>
                <w:b/>
                <w:bCs/>
                <w:sz w:val="20"/>
                <w:szCs w:val="20"/>
              </w:rPr>
            </w:pPr>
            <w:r w:rsidRPr="002C6A91">
              <w:rPr>
                <w:rFonts w:ascii="Arial Narrow" w:hAnsi="Arial Narrow"/>
                <w:b/>
                <w:bCs/>
                <w:sz w:val="20"/>
                <w:szCs w:val="20"/>
              </w:rPr>
              <w:t> </w:t>
            </w:r>
          </w:p>
        </w:tc>
        <w:tc>
          <w:tcPr>
            <w:tcW w:w="2585" w:type="dxa"/>
            <w:hideMark/>
          </w:tcPr>
          <w:p w14:paraId="2492D216" w14:textId="77777777" w:rsidR="003F7E63" w:rsidRPr="002C6A91" w:rsidRDefault="003F7E63" w:rsidP="003F7E63">
            <w:pPr>
              <w:rPr>
                <w:rFonts w:ascii="Arial Narrow" w:hAnsi="Arial Narrow"/>
                <w:b/>
                <w:bCs/>
                <w:sz w:val="20"/>
                <w:szCs w:val="20"/>
              </w:rPr>
            </w:pPr>
            <w:r w:rsidRPr="002C6A91">
              <w:rPr>
                <w:rFonts w:ascii="Arial Narrow" w:hAnsi="Arial Narrow"/>
                <w:b/>
                <w:bCs/>
                <w:sz w:val="20"/>
                <w:szCs w:val="20"/>
              </w:rPr>
              <w:t> </w:t>
            </w:r>
          </w:p>
        </w:tc>
        <w:tc>
          <w:tcPr>
            <w:tcW w:w="1487" w:type="dxa"/>
            <w:hideMark/>
          </w:tcPr>
          <w:p w14:paraId="2492D217" w14:textId="77777777" w:rsidR="003F7E63" w:rsidRPr="002C6A91" w:rsidRDefault="003F7E63" w:rsidP="003F7E63">
            <w:pPr>
              <w:rPr>
                <w:rFonts w:ascii="Arial Narrow" w:hAnsi="Arial Narrow"/>
                <w:b/>
                <w:bCs/>
                <w:sz w:val="20"/>
                <w:szCs w:val="20"/>
              </w:rPr>
            </w:pPr>
            <w:r w:rsidRPr="002C6A91">
              <w:rPr>
                <w:rFonts w:ascii="Arial Narrow" w:hAnsi="Arial Narrow"/>
                <w:b/>
                <w:bCs/>
                <w:sz w:val="20"/>
                <w:szCs w:val="20"/>
              </w:rPr>
              <w:t> </w:t>
            </w:r>
          </w:p>
        </w:tc>
        <w:tc>
          <w:tcPr>
            <w:tcW w:w="2639" w:type="dxa"/>
            <w:hideMark/>
          </w:tcPr>
          <w:p w14:paraId="2492D218" w14:textId="77777777" w:rsidR="003F7E63" w:rsidRPr="002C6A91" w:rsidRDefault="003F7E63" w:rsidP="003F7E63">
            <w:pPr>
              <w:rPr>
                <w:rFonts w:ascii="Arial Narrow" w:hAnsi="Arial Narrow"/>
                <w:b/>
                <w:bCs/>
                <w:sz w:val="20"/>
                <w:szCs w:val="20"/>
              </w:rPr>
            </w:pPr>
            <w:r w:rsidRPr="002C6A91">
              <w:rPr>
                <w:rFonts w:ascii="Arial Narrow" w:hAnsi="Arial Narrow"/>
                <w:b/>
                <w:bCs/>
                <w:sz w:val="20"/>
                <w:szCs w:val="20"/>
              </w:rPr>
              <w:t> </w:t>
            </w:r>
          </w:p>
        </w:tc>
      </w:tr>
      <w:tr w:rsidR="003F7E63" w:rsidRPr="002C6A91" w14:paraId="2492D21E" w14:textId="77777777" w:rsidTr="003F7E63">
        <w:trPr>
          <w:trHeight w:val="330"/>
        </w:trPr>
        <w:tc>
          <w:tcPr>
            <w:tcW w:w="2469" w:type="dxa"/>
            <w:hideMark/>
          </w:tcPr>
          <w:p w14:paraId="2492D21A" w14:textId="77777777" w:rsidR="003F7E63" w:rsidRPr="002C6A91" w:rsidRDefault="003F7E63" w:rsidP="003F7E63">
            <w:pPr>
              <w:rPr>
                <w:rFonts w:ascii="Arial Narrow" w:hAnsi="Arial Narrow"/>
                <w:b/>
                <w:bCs/>
                <w:sz w:val="20"/>
                <w:szCs w:val="20"/>
              </w:rPr>
            </w:pPr>
          </w:p>
        </w:tc>
        <w:tc>
          <w:tcPr>
            <w:tcW w:w="2585" w:type="dxa"/>
            <w:hideMark/>
          </w:tcPr>
          <w:p w14:paraId="2492D21B" w14:textId="77777777" w:rsidR="003F7E63" w:rsidRPr="002C6A91" w:rsidRDefault="003F7E63" w:rsidP="003F7E63">
            <w:pPr>
              <w:rPr>
                <w:rFonts w:ascii="Arial Narrow" w:hAnsi="Arial Narrow"/>
                <w:b/>
                <w:bCs/>
                <w:sz w:val="20"/>
                <w:szCs w:val="20"/>
              </w:rPr>
            </w:pPr>
          </w:p>
        </w:tc>
        <w:tc>
          <w:tcPr>
            <w:tcW w:w="1487" w:type="dxa"/>
            <w:hideMark/>
          </w:tcPr>
          <w:p w14:paraId="2492D21C" w14:textId="77777777" w:rsidR="003F7E63" w:rsidRPr="002C6A91" w:rsidRDefault="003F7E63" w:rsidP="003F7E63">
            <w:pPr>
              <w:rPr>
                <w:rFonts w:ascii="Arial Narrow" w:hAnsi="Arial Narrow"/>
                <w:b/>
                <w:bCs/>
                <w:sz w:val="20"/>
                <w:szCs w:val="20"/>
              </w:rPr>
            </w:pPr>
          </w:p>
        </w:tc>
        <w:tc>
          <w:tcPr>
            <w:tcW w:w="2639" w:type="dxa"/>
            <w:hideMark/>
          </w:tcPr>
          <w:p w14:paraId="2492D21D" w14:textId="77777777" w:rsidR="003F7E63" w:rsidRPr="002C6A91" w:rsidRDefault="003F7E63" w:rsidP="003F7E63">
            <w:pPr>
              <w:rPr>
                <w:rFonts w:ascii="Arial Narrow" w:hAnsi="Arial Narrow"/>
                <w:b/>
                <w:bCs/>
                <w:sz w:val="20"/>
                <w:szCs w:val="20"/>
              </w:rPr>
            </w:pPr>
          </w:p>
        </w:tc>
      </w:tr>
    </w:tbl>
    <w:p w14:paraId="2492D21F" w14:textId="77777777" w:rsidR="003F7E63" w:rsidRDefault="003F7E63" w:rsidP="003F7E63">
      <w:pPr>
        <w:rPr>
          <w:rFonts w:ascii="Arial Narrow" w:hAnsi="Arial Narrow"/>
          <w:sz w:val="20"/>
          <w:szCs w:val="20"/>
        </w:rPr>
      </w:pPr>
    </w:p>
    <w:tbl>
      <w:tblPr>
        <w:tblStyle w:val="Mriekatabuky"/>
        <w:tblW w:w="0" w:type="auto"/>
        <w:tblLook w:val="04A0" w:firstRow="1" w:lastRow="0" w:firstColumn="1" w:lastColumn="0" w:noHBand="0" w:noVBand="1"/>
      </w:tblPr>
      <w:tblGrid>
        <w:gridCol w:w="2577"/>
        <w:gridCol w:w="2585"/>
        <w:gridCol w:w="1487"/>
        <w:gridCol w:w="2639"/>
      </w:tblGrid>
      <w:tr w:rsidR="003F7E63" w:rsidRPr="002C6A91" w14:paraId="2492D221" w14:textId="77777777" w:rsidTr="00FB5F20">
        <w:trPr>
          <w:trHeight w:val="330"/>
        </w:trPr>
        <w:tc>
          <w:tcPr>
            <w:tcW w:w="9288" w:type="dxa"/>
            <w:gridSpan w:val="4"/>
            <w:shd w:val="clear" w:color="auto" w:fill="F89C57"/>
            <w:vAlign w:val="center"/>
            <w:hideMark/>
          </w:tcPr>
          <w:p w14:paraId="2492D220" w14:textId="77777777" w:rsidR="003F7E63" w:rsidRPr="002C6A91" w:rsidRDefault="003F7E63" w:rsidP="003F7E63">
            <w:pPr>
              <w:pStyle w:val="Nadpis1"/>
              <w:spacing w:before="120" w:after="120"/>
              <w:jc w:val="center"/>
              <w:outlineLvl w:val="0"/>
            </w:pPr>
            <w:bookmarkStart w:id="2" w:name="_Toc423601295"/>
            <w:r w:rsidRPr="00272A1B">
              <w:rPr>
                <w:rFonts w:ascii="Arial Narrow" w:eastAsiaTheme="minorHAnsi" w:hAnsi="Arial Narrow" w:cstheme="minorBidi"/>
                <w:bCs w:val="0"/>
                <w:color w:val="auto"/>
                <w:sz w:val="24"/>
                <w:szCs w:val="24"/>
              </w:rPr>
              <w:t>2.  Identifikácia organizačnej zložky zodpovednej za realizáciu projektu:</w:t>
            </w:r>
            <w:bookmarkEnd w:id="2"/>
          </w:p>
        </w:tc>
      </w:tr>
      <w:tr w:rsidR="003F7E63" w:rsidRPr="002C6A91" w14:paraId="2492D223" w14:textId="77777777" w:rsidTr="003F7E63">
        <w:trPr>
          <w:trHeight w:val="330"/>
        </w:trPr>
        <w:tc>
          <w:tcPr>
            <w:tcW w:w="9288" w:type="dxa"/>
            <w:gridSpan w:val="4"/>
            <w:hideMark/>
          </w:tcPr>
          <w:p w14:paraId="2492D222" w14:textId="77777777" w:rsidR="003F7E63" w:rsidRPr="002C6A91" w:rsidRDefault="003F7E63" w:rsidP="003F7E63">
            <w:pPr>
              <w:rPr>
                <w:rFonts w:ascii="Arial Narrow" w:hAnsi="Arial Narrow"/>
                <w:b/>
                <w:bCs/>
                <w:sz w:val="20"/>
                <w:szCs w:val="20"/>
              </w:rPr>
            </w:pPr>
            <w:r w:rsidRPr="002C6A91">
              <w:rPr>
                <w:rFonts w:ascii="Arial Narrow" w:hAnsi="Arial Narrow"/>
                <w:b/>
                <w:bCs/>
                <w:sz w:val="20"/>
                <w:szCs w:val="20"/>
              </w:rPr>
              <w:t xml:space="preserve">Názov: </w:t>
            </w:r>
            <w:r w:rsidRPr="002C6A91">
              <w:rPr>
                <w:rFonts w:ascii="Arial Narrow" w:hAnsi="Arial Narrow"/>
                <w:bCs/>
                <w:sz w:val="20"/>
                <w:szCs w:val="20"/>
              </w:rPr>
              <w:t xml:space="preserve">vypĺňa sa </w:t>
            </w:r>
            <w:r>
              <w:rPr>
                <w:rFonts w:ascii="Arial Narrow" w:hAnsi="Arial Narrow"/>
                <w:bCs/>
                <w:sz w:val="20"/>
                <w:szCs w:val="20"/>
              </w:rPr>
              <w:t>v</w:t>
            </w:r>
            <w:r w:rsidRPr="002C6A91">
              <w:rPr>
                <w:rFonts w:ascii="Arial Narrow" w:hAnsi="Arial Narrow"/>
                <w:bCs/>
                <w:sz w:val="20"/>
                <w:szCs w:val="20"/>
              </w:rPr>
              <w:t xml:space="preserve"> prípade, ak za žiadateľa s právnou subjektivitou bude vecný výkon realizácie zabezpečovať organizačná zložka, ktorá vystupuje samostatne ale nemá vlastnú právnu subjektivitu (napr. </w:t>
            </w:r>
            <w:r>
              <w:rPr>
                <w:rFonts w:ascii="Arial Narrow" w:hAnsi="Arial Narrow"/>
                <w:bCs/>
                <w:sz w:val="20"/>
                <w:szCs w:val="20"/>
              </w:rPr>
              <w:t xml:space="preserve">úrady práce, </w:t>
            </w:r>
            <w:r w:rsidRPr="002C6A91">
              <w:rPr>
                <w:rFonts w:ascii="Arial Narrow" w:hAnsi="Arial Narrow"/>
                <w:bCs/>
                <w:sz w:val="20"/>
                <w:szCs w:val="20"/>
              </w:rPr>
              <w:t>fakulta univerzity, odštepný závod bez právnej subjektivity a pod.)</w:t>
            </w:r>
          </w:p>
        </w:tc>
      </w:tr>
      <w:tr w:rsidR="003F7E63" w:rsidRPr="002C6A91" w14:paraId="2492D225" w14:textId="77777777" w:rsidTr="003F7E63">
        <w:trPr>
          <w:trHeight w:val="330"/>
        </w:trPr>
        <w:tc>
          <w:tcPr>
            <w:tcW w:w="9288" w:type="dxa"/>
            <w:gridSpan w:val="4"/>
            <w:hideMark/>
          </w:tcPr>
          <w:p w14:paraId="2492D224" w14:textId="77777777" w:rsidR="003F7E63" w:rsidRPr="002C6A91" w:rsidRDefault="003F7E63" w:rsidP="003F7E63">
            <w:pPr>
              <w:rPr>
                <w:rFonts w:ascii="Arial Narrow" w:hAnsi="Arial Narrow"/>
                <w:b/>
                <w:bCs/>
                <w:sz w:val="20"/>
                <w:szCs w:val="20"/>
              </w:rPr>
            </w:pPr>
            <w:r w:rsidRPr="002C6A91">
              <w:rPr>
                <w:rFonts w:ascii="Arial Narrow" w:hAnsi="Arial Narrow"/>
                <w:b/>
                <w:bCs/>
                <w:sz w:val="20"/>
                <w:szCs w:val="20"/>
              </w:rPr>
              <w:t xml:space="preserve">Sídlo: </w:t>
            </w:r>
            <w:r w:rsidRPr="002C6A91">
              <w:rPr>
                <w:rFonts w:ascii="Arial Narrow" w:hAnsi="Arial Narrow"/>
                <w:sz w:val="20"/>
                <w:szCs w:val="20"/>
              </w:rPr>
              <w:t>Obec, ulica, číslo, PSČ</w:t>
            </w:r>
          </w:p>
        </w:tc>
      </w:tr>
      <w:tr w:rsidR="003F7E63" w:rsidRPr="002C6A91" w14:paraId="2492D227" w14:textId="77777777" w:rsidTr="003F7E63">
        <w:trPr>
          <w:trHeight w:val="330"/>
        </w:trPr>
        <w:tc>
          <w:tcPr>
            <w:tcW w:w="9288" w:type="dxa"/>
            <w:gridSpan w:val="4"/>
            <w:hideMark/>
          </w:tcPr>
          <w:p w14:paraId="2492D226" w14:textId="77777777" w:rsidR="003F7E63" w:rsidRPr="002C6A91" w:rsidRDefault="003F7E63" w:rsidP="003F7E63">
            <w:pPr>
              <w:rPr>
                <w:rFonts w:ascii="Arial Narrow" w:hAnsi="Arial Narrow"/>
                <w:b/>
                <w:bCs/>
                <w:sz w:val="20"/>
                <w:szCs w:val="20"/>
              </w:rPr>
            </w:pPr>
            <w:r w:rsidRPr="002C6A91">
              <w:rPr>
                <w:rFonts w:ascii="Arial Narrow" w:hAnsi="Arial Narrow"/>
                <w:b/>
                <w:bCs/>
                <w:sz w:val="20"/>
                <w:szCs w:val="20"/>
              </w:rPr>
              <w:t>Identifikácia zástupcov:</w:t>
            </w:r>
            <w:r w:rsidRPr="002C6A91">
              <w:rPr>
                <w:rFonts w:ascii="Arial Narrow" w:hAnsi="Arial Narrow"/>
                <w:sz w:val="20"/>
                <w:szCs w:val="20"/>
              </w:rPr>
              <w:t xml:space="preserve"> vyplnia sa údaje o osobe/osobách oprávnenej/oprávnených konať v mene organizačnej zložky zodpovednej za realizáciu projektu</w:t>
            </w:r>
          </w:p>
        </w:tc>
      </w:tr>
      <w:tr w:rsidR="003F7E63" w:rsidRPr="002C6A91" w14:paraId="2492D22C" w14:textId="77777777" w:rsidTr="003F7E63">
        <w:trPr>
          <w:trHeight w:val="330"/>
        </w:trPr>
        <w:tc>
          <w:tcPr>
            <w:tcW w:w="2577" w:type="dxa"/>
            <w:hideMark/>
          </w:tcPr>
          <w:p w14:paraId="2492D228" w14:textId="77777777" w:rsidR="003F7E63" w:rsidRPr="002C6A91" w:rsidRDefault="003F7E63" w:rsidP="003F7E63">
            <w:pPr>
              <w:rPr>
                <w:rFonts w:ascii="Arial Narrow" w:hAnsi="Arial Narrow"/>
                <w:b/>
                <w:bCs/>
                <w:sz w:val="20"/>
                <w:szCs w:val="20"/>
              </w:rPr>
            </w:pPr>
            <w:r w:rsidRPr="002C6A91">
              <w:rPr>
                <w:rFonts w:ascii="Arial Narrow" w:hAnsi="Arial Narrow"/>
                <w:b/>
                <w:bCs/>
                <w:sz w:val="20"/>
                <w:szCs w:val="20"/>
              </w:rPr>
              <w:t>Titul</w:t>
            </w:r>
          </w:p>
        </w:tc>
        <w:tc>
          <w:tcPr>
            <w:tcW w:w="2585" w:type="dxa"/>
            <w:hideMark/>
          </w:tcPr>
          <w:p w14:paraId="2492D229" w14:textId="77777777" w:rsidR="003F7E63" w:rsidRPr="002C6A91" w:rsidRDefault="003F7E63" w:rsidP="003F7E63">
            <w:pPr>
              <w:rPr>
                <w:rFonts w:ascii="Arial Narrow" w:hAnsi="Arial Narrow"/>
                <w:b/>
                <w:bCs/>
                <w:sz w:val="20"/>
                <w:szCs w:val="20"/>
              </w:rPr>
            </w:pPr>
            <w:r w:rsidRPr="002C6A91">
              <w:rPr>
                <w:rFonts w:ascii="Arial Narrow" w:hAnsi="Arial Narrow"/>
                <w:b/>
                <w:bCs/>
                <w:sz w:val="20"/>
                <w:szCs w:val="20"/>
              </w:rPr>
              <w:t>Meno</w:t>
            </w:r>
          </w:p>
        </w:tc>
        <w:tc>
          <w:tcPr>
            <w:tcW w:w="1487" w:type="dxa"/>
            <w:hideMark/>
          </w:tcPr>
          <w:p w14:paraId="2492D22A" w14:textId="77777777" w:rsidR="003F7E63" w:rsidRPr="002C6A91" w:rsidRDefault="003F7E63" w:rsidP="003F7E63">
            <w:pPr>
              <w:rPr>
                <w:rFonts w:ascii="Arial Narrow" w:hAnsi="Arial Narrow"/>
                <w:b/>
                <w:bCs/>
                <w:sz w:val="20"/>
                <w:szCs w:val="20"/>
              </w:rPr>
            </w:pPr>
            <w:r w:rsidRPr="002C6A91">
              <w:rPr>
                <w:rFonts w:ascii="Arial Narrow" w:hAnsi="Arial Narrow"/>
                <w:b/>
                <w:bCs/>
                <w:sz w:val="20"/>
                <w:szCs w:val="20"/>
              </w:rPr>
              <w:t>Priezvisko</w:t>
            </w:r>
          </w:p>
        </w:tc>
        <w:tc>
          <w:tcPr>
            <w:tcW w:w="2639" w:type="dxa"/>
            <w:hideMark/>
          </w:tcPr>
          <w:p w14:paraId="2492D22B" w14:textId="77777777" w:rsidR="003F7E63" w:rsidRPr="002C6A91" w:rsidRDefault="003F7E63" w:rsidP="003F7E63">
            <w:pPr>
              <w:rPr>
                <w:rFonts w:ascii="Arial Narrow" w:hAnsi="Arial Narrow"/>
                <w:b/>
                <w:bCs/>
                <w:sz w:val="20"/>
                <w:szCs w:val="20"/>
              </w:rPr>
            </w:pPr>
            <w:r w:rsidRPr="002C6A91">
              <w:rPr>
                <w:rFonts w:ascii="Arial Narrow" w:hAnsi="Arial Narrow"/>
                <w:b/>
                <w:bCs/>
                <w:sz w:val="20"/>
                <w:szCs w:val="20"/>
              </w:rPr>
              <w:t>Titul za menom</w:t>
            </w:r>
          </w:p>
        </w:tc>
      </w:tr>
      <w:tr w:rsidR="003F7E63" w:rsidRPr="002C6A91" w14:paraId="2492D231" w14:textId="77777777" w:rsidTr="003F7E63">
        <w:trPr>
          <w:trHeight w:val="330"/>
        </w:trPr>
        <w:tc>
          <w:tcPr>
            <w:tcW w:w="2577" w:type="dxa"/>
            <w:hideMark/>
          </w:tcPr>
          <w:p w14:paraId="2492D22D" w14:textId="77777777" w:rsidR="003F7E63" w:rsidRPr="002C6A91" w:rsidRDefault="003F7E63" w:rsidP="003F7E63">
            <w:pPr>
              <w:rPr>
                <w:rFonts w:ascii="Arial Narrow" w:hAnsi="Arial Narrow"/>
                <w:b/>
                <w:bCs/>
                <w:sz w:val="20"/>
                <w:szCs w:val="20"/>
              </w:rPr>
            </w:pPr>
            <w:r w:rsidRPr="002C6A91">
              <w:rPr>
                <w:rFonts w:ascii="Arial Narrow" w:hAnsi="Arial Narrow"/>
                <w:b/>
                <w:bCs/>
                <w:sz w:val="20"/>
                <w:szCs w:val="20"/>
              </w:rPr>
              <w:t> </w:t>
            </w:r>
          </w:p>
        </w:tc>
        <w:tc>
          <w:tcPr>
            <w:tcW w:w="2585" w:type="dxa"/>
            <w:hideMark/>
          </w:tcPr>
          <w:p w14:paraId="2492D22E" w14:textId="77777777" w:rsidR="003F7E63" w:rsidRPr="002C6A91" w:rsidRDefault="003F7E63" w:rsidP="003F7E63">
            <w:pPr>
              <w:rPr>
                <w:rFonts w:ascii="Arial Narrow" w:hAnsi="Arial Narrow"/>
                <w:b/>
                <w:bCs/>
                <w:sz w:val="20"/>
                <w:szCs w:val="20"/>
              </w:rPr>
            </w:pPr>
            <w:r w:rsidRPr="002C6A91">
              <w:rPr>
                <w:rFonts w:ascii="Arial Narrow" w:hAnsi="Arial Narrow"/>
                <w:b/>
                <w:bCs/>
                <w:sz w:val="20"/>
                <w:szCs w:val="20"/>
              </w:rPr>
              <w:t> </w:t>
            </w:r>
          </w:p>
        </w:tc>
        <w:tc>
          <w:tcPr>
            <w:tcW w:w="1487" w:type="dxa"/>
            <w:hideMark/>
          </w:tcPr>
          <w:p w14:paraId="2492D22F" w14:textId="77777777" w:rsidR="003F7E63" w:rsidRPr="002C6A91" w:rsidRDefault="003F7E63" w:rsidP="003F7E63">
            <w:pPr>
              <w:rPr>
                <w:rFonts w:ascii="Arial Narrow" w:hAnsi="Arial Narrow"/>
                <w:b/>
                <w:bCs/>
                <w:sz w:val="20"/>
                <w:szCs w:val="20"/>
              </w:rPr>
            </w:pPr>
            <w:r w:rsidRPr="002C6A91">
              <w:rPr>
                <w:rFonts w:ascii="Arial Narrow" w:hAnsi="Arial Narrow"/>
                <w:b/>
                <w:bCs/>
                <w:sz w:val="20"/>
                <w:szCs w:val="20"/>
              </w:rPr>
              <w:t> </w:t>
            </w:r>
          </w:p>
        </w:tc>
        <w:tc>
          <w:tcPr>
            <w:tcW w:w="2639" w:type="dxa"/>
            <w:hideMark/>
          </w:tcPr>
          <w:p w14:paraId="2492D230" w14:textId="77777777" w:rsidR="003F7E63" w:rsidRPr="002C6A91" w:rsidRDefault="003F7E63" w:rsidP="003F7E63">
            <w:pPr>
              <w:rPr>
                <w:rFonts w:ascii="Arial Narrow" w:hAnsi="Arial Narrow"/>
                <w:b/>
                <w:bCs/>
                <w:sz w:val="20"/>
                <w:szCs w:val="20"/>
              </w:rPr>
            </w:pPr>
            <w:r w:rsidRPr="002C6A91">
              <w:rPr>
                <w:rFonts w:ascii="Arial Narrow" w:hAnsi="Arial Narrow"/>
                <w:b/>
                <w:bCs/>
                <w:sz w:val="20"/>
                <w:szCs w:val="20"/>
              </w:rPr>
              <w:t> </w:t>
            </w:r>
          </w:p>
        </w:tc>
      </w:tr>
    </w:tbl>
    <w:p w14:paraId="2492D232" w14:textId="77777777" w:rsidR="003F7E63" w:rsidRPr="002C6A91" w:rsidRDefault="003F7E63" w:rsidP="003F7E63">
      <w:pPr>
        <w:rPr>
          <w:rFonts w:ascii="Arial Narrow" w:hAnsi="Arial Narrow"/>
          <w:sz w:val="20"/>
          <w:szCs w:val="20"/>
        </w:rPr>
      </w:pPr>
    </w:p>
    <w:tbl>
      <w:tblPr>
        <w:tblStyle w:val="Mriekatabuky"/>
        <w:tblW w:w="0" w:type="auto"/>
        <w:tblLook w:val="04A0" w:firstRow="1" w:lastRow="0" w:firstColumn="1" w:lastColumn="0" w:noHBand="0" w:noVBand="1"/>
      </w:tblPr>
      <w:tblGrid>
        <w:gridCol w:w="2470"/>
        <w:gridCol w:w="2530"/>
        <w:gridCol w:w="1531"/>
        <w:gridCol w:w="1740"/>
        <w:gridCol w:w="1017"/>
      </w:tblGrid>
      <w:tr w:rsidR="003F7E63" w:rsidRPr="002C6A91" w14:paraId="2492D234" w14:textId="77777777" w:rsidTr="00FB5F20">
        <w:trPr>
          <w:trHeight w:val="328"/>
        </w:trPr>
        <w:tc>
          <w:tcPr>
            <w:tcW w:w="9288" w:type="dxa"/>
            <w:gridSpan w:val="5"/>
            <w:shd w:val="clear" w:color="auto" w:fill="F89C57"/>
            <w:hideMark/>
          </w:tcPr>
          <w:p w14:paraId="2492D233" w14:textId="77777777" w:rsidR="003F7E63" w:rsidRPr="002C6A91" w:rsidRDefault="003F7E63" w:rsidP="003F7E63">
            <w:pPr>
              <w:pStyle w:val="Nadpis1"/>
              <w:spacing w:before="120" w:after="120"/>
              <w:jc w:val="center"/>
              <w:outlineLvl w:val="0"/>
            </w:pPr>
            <w:bookmarkStart w:id="3" w:name="_Toc423601296"/>
            <w:r w:rsidRPr="00272A1B">
              <w:rPr>
                <w:rFonts w:ascii="Arial Narrow" w:eastAsiaTheme="minorHAnsi" w:hAnsi="Arial Narrow" w:cstheme="minorBidi"/>
                <w:bCs w:val="0"/>
                <w:color w:val="auto"/>
                <w:sz w:val="24"/>
                <w:szCs w:val="24"/>
              </w:rPr>
              <w:t xml:space="preserve">3. </w:t>
            </w:r>
            <w:r>
              <w:rPr>
                <w:rFonts w:ascii="Arial Narrow" w:eastAsiaTheme="minorHAnsi" w:hAnsi="Arial Narrow" w:cstheme="minorBidi"/>
                <w:bCs w:val="0"/>
                <w:color w:val="auto"/>
                <w:sz w:val="24"/>
                <w:szCs w:val="24"/>
              </w:rPr>
              <w:t xml:space="preserve"> </w:t>
            </w:r>
            <w:r w:rsidRPr="00272A1B">
              <w:rPr>
                <w:rFonts w:ascii="Arial Narrow" w:eastAsiaTheme="minorHAnsi" w:hAnsi="Arial Narrow" w:cstheme="minorBidi"/>
                <w:bCs w:val="0"/>
                <w:color w:val="auto"/>
                <w:sz w:val="24"/>
                <w:szCs w:val="24"/>
              </w:rPr>
              <w:t>Komunikácia vo  veci žiadosti:</w:t>
            </w:r>
            <w:bookmarkEnd w:id="3"/>
          </w:p>
        </w:tc>
      </w:tr>
      <w:tr w:rsidR="003F7E63" w:rsidRPr="002C6A91" w14:paraId="2492D236" w14:textId="77777777" w:rsidTr="003F7E63">
        <w:trPr>
          <w:trHeight w:val="330"/>
        </w:trPr>
        <w:tc>
          <w:tcPr>
            <w:tcW w:w="9288" w:type="dxa"/>
            <w:gridSpan w:val="5"/>
            <w:hideMark/>
          </w:tcPr>
          <w:p w14:paraId="2492D235" w14:textId="77777777" w:rsidR="003F7E63" w:rsidRPr="002C6A91" w:rsidRDefault="003F7E63" w:rsidP="003F7E63">
            <w:pPr>
              <w:rPr>
                <w:rFonts w:ascii="Arial Narrow" w:hAnsi="Arial Narrow"/>
                <w:b/>
                <w:bCs/>
                <w:sz w:val="20"/>
                <w:szCs w:val="20"/>
              </w:rPr>
            </w:pPr>
            <w:r w:rsidRPr="002C6A91">
              <w:rPr>
                <w:rFonts w:ascii="Arial Narrow" w:hAnsi="Arial Narrow"/>
                <w:b/>
                <w:bCs/>
                <w:sz w:val="20"/>
                <w:szCs w:val="20"/>
              </w:rPr>
              <w:t xml:space="preserve">Kontaktné údaje  a adresa na doručovanie písomností: </w:t>
            </w:r>
            <w:r w:rsidRPr="002C6A91">
              <w:rPr>
                <w:rFonts w:ascii="Arial Narrow" w:hAnsi="Arial Narrow"/>
                <w:sz w:val="20"/>
                <w:szCs w:val="20"/>
              </w:rPr>
              <w:t>žiadateľ uvedie jednu alebo viac osôb, ktorým budú doručované písomnosti a informácie v konaní o žiadosti o NFP a uvedie adresu, na ktorú majú byť doručované písomnosti (akékoľvek písomnosti sa budú doručovať výlučne na adresu uvedenú v tejto časti)</w:t>
            </w:r>
          </w:p>
        </w:tc>
      </w:tr>
      <w:tr w:rsidR="003F7E63" w:rsidRPr="002C6A91" w14:paraId="2492D238" w14:textId="77777777" w:rsidTr="003F7E63">
        <w:trPr>
          <w:trHeight w:val="330"/>
        </w:trPr>
        <w:tc>
          <w:tcPr>
            <w:tcW w:w="9288" w:type="dxa"/>
            <w:gridSpan w:val="5"/>
            <w:hideMark/>
          </w:tcPr>
          <w:p w14:paraId="2492D237" w14:textId="77777777" w:rsidR="003F7E63" w:rsidRPr="002C6A91" w:rsidRDefault="003F7E63" w:rsidP="003F7E63">
            <w:pPr>
              <w:rPr>
                <w:rFonts w:ascii="Arial Narrow" w:hAnsi="Arial Narrow"/>
                <w:b/>
                <w:bCs/>
                <w:sz w:val="20"/>
                <w:szCs w:val="20"/>
              </w:rPr>
            </w:pPr>
            <w:r w:rsidRPr="002C6A91">
              <w:rPr>
                <w:rFonts w:ascii="Arial Narrow" w:hAnsi="Arial Narrow"/>
                <w:b/>
                <w:bCs/>
                <w:sz w:val="20"/>
                <w:szCs w:val="20"/>
              </w:rPr>
              <w:t xml:space="preserve">Kontaktná osoba: </w:t>
            </w:r>
            <w:r w:rsidRPr="002C6A91">
              <w:rPr>
                <w:rFonts w:ascii="Arial Narrow" w:hAnsi="Arial Narrow"/>
                <w:sz w:val="20"/>
                <w:szCs w:val="20"/>
              </w:rPr>
              <w:t>možnosť uvedenia viacerých kontaktných osôb a viacerých údajov v tabuľke</w:t>
            </w:r>
          </w:p>
        </w:tc>
      </w:tr>
      <w:tr w:rsidR="003F7E63" w:rsidRPr="002C6A91" w14:paraId="2492D23E" w14:textId="77777777" w:rsidTr="003F7E63">
        <w:trPr>
          <w:trHeight w:val="330"/>
        </w:trPr>
        <w:tc>
          <w:tcPr>
            <w:tcW w:w="2470" w:type="dxa"/>
            <w:hideMark/>
          </w:tcPr>
          <w:p w14:paraId="2492D239" w14:textId="77777777" w:rsidR="003F7E63" w:rsidRPr="002C6A91" w:rsidRDefault="003F7E63" w:rsidP="003F7E63">
            <w:pPr>
              <w:rPr>
                <w:rFonts w:ascii="Arial Narrow" w:hAnsi="Arial Narrow"/>
                <w:b/>
                <w:bCs/>
                <w:sz w:val="20"/>
                <w:szCs w:val="20"/>
              </w:rPr>
            </w:pPr>
            <w:r w:rsidRPr="002C6A91">
              <w:rPr>
                <w:rFonts w:ascii="Arial Narrow" w:hAnsi="Arial Narrow"/>
                <w:b/>
                <w:bCs/>
                <w:sz w:val="20"/>
                <w:szCs w:val="20"/>
              </w:rPr>
              <w:t>Titul</w:t>
            </w:r>
          </w:p>
        </w:tc>
        <w:tc>
          <w:tcPr>
            <w:tcW w:w="2530" w:type="dxa"/>
            <w:hideMark/>
          </w:tcPr>
          <w:p w14:paraId="2492D23A" w14:textId="77777777" w:rsidR="003F7E63" w:rsidRPr="002C6A91" w:rsidRDefault="003F7E63" w:rsidP="003F7E63">
            <w:pPr>
              <w:rPr>
                <w:rFonts w:ascii="Arial Narrow" w:hAnsi="Arial Narrow"/>
                <w:b/>
                <w:bCs/>
                <w:sz w:val="20"/>
                <w:szCs w:val="20"/>
              </w:rPr>
            </w:pPr>
            <w:r w:rsidRPr="002C6A91">
              <w:rPr>
                <w:rFonts w:ascii="Arial Narrow" w:hAnsi="Arial Narrow"/>
                <w:b/>
                <w:bCs/>
                <w:sz w:val="20"/>
                <w:szCs w:val="20"/>
              </w:rPr>
              <w:t>Meno</w:t>
            </w:r>
          </w:p>
        </w:tc>
        <w:tc>
          <w:tcPr>
            <w:tcW w:w="1531" w:type="dxa"/>
            <w:hideMark/>
          </w:tcPr>
          <w:p w14:paraId="2492D23B" w14:textId="77777777" w:rsidR="003F7E63" w:rsidRPr="002C6A91" w:rsidRDefault="003F7E63" w:rsidP="003F7E63">
            <w:pPr>
              <w:rPr>
                <w:rFonts w:ascii="Arial Narrow" w:hAnsi="Arial Narrow"/>
                <w:b/>
                <w:bCs/>
                <w:sz w:val="20"/>
                <w:szCs w:val="20"/>
              </w:rPr>
            </w:pPr>
            <w:r w:rsidRPr="002C6A91">
              <w:rPr>
                <w:rFonts w:ascii="Arial Narrow" w:hAnsi="Arial Narrow"/>
                <w:b/>
                <w:bCs/>
                <w:sz w:val="20"/>
                <w:szCs w:val="20"/>
              </w:rPr>
              <w:t>Priezvisko</w:t>
            </w:r>
          </w:p>
        </w:tc>
        <w:tc>
          <w:tcPr>
            <w:tcW w:w="1740" w:type="dxa"/>
            <w:hideMark/>
          </w:tcPr>
          <w:p w14:paraId="2492D23C" w14:textId="77777777" w:rsidR="003F7E63" w:rsidRPr="002C6A91" w:rsidRDefault="003F7E63" w:rsidP="003F7E63">
            <w:pPr>
              <w:rPr>
                <w:rFonts w:ascii="Arial Narrow" w:hAnsi="Arial Narrow"/>
                <w:b/>
                <w:bCs/>
                <w:sz w:val="20"/>
                <w:szCs w:val="20"/>
              </w:rPr>
            </w:pPr>
            <w:r w:rsidRPr="002C6A91">
              <w:rPr>
                <w:rFonts w:ascii="Arial Narrow" w:hAnsi="Arial Narrow"/>
                <w:b/>
                <w:bCs/>
                <w:sz w:val="20"/>
                <w:szCs w:val="20"/>
              </w:rPr>
              <w:t>Titul za menom</w:t>
            </w:r>
          </w:p>
        </w:tc>
        <w:tc>
          <w:tcPr>
            <w:tcW w:w="1017" w:type="dxa"/>
          </w:tcPr>
          <w:p w14:paraId="2492D23D" w14:textId="77777777" w:rsidR="003F7E63" w:rsidRPr="002C6A91" w:rsidRDefault="003F7E63" w:rsidP="003F7E63">
            <w:pPr>
              <w:rPr>
                <w:rFonts w:ascii="Arial Narrow" w:hAnsi="Arial Narrow"/>
                <w:b/>
                <w:bCs/>
                <w:sz w:val="20"/>
                <w:szCs w:val="20"/>
              </w:rPr>
            </w:pPr>
            <w:r w:rsidRPr="002C6A91">
              <w:rPr>
                <w:rFonts w:ascii="Arial Narrow" w:hAnsi="Arial Narrow"/>
                <w:b/>
                <w:bCs/>
                <w:sz w:val="20"/>
                <w:szCs w:val="20"/>
              </w:rPr>
              <w:t>Subjekt</w:t>
            </w:r>
          </w:p>
        </w:tc>
      </w:tr>
      <w:tr w:rsidR="003F7E63" w:rsidRPr="002C6A91" w14:paraId="2492D244" w14:textId="77777777" w:rsidTr="003F7E63">
        <w:trPr>
          <w:trHeight w:val="330"/>
        </w:trPr>
        <w:tc>
          <w:tcPr>
            <w:tcW w:w="2470" w:type="dxa"/>
            <w:hideMark/>
          </w:tcPr>
          <w:p w14:paraId="2492D23F" w14:textId="77777777" w:rsidR="003F7E63" w:rsidRPr="002C6A91" w:rsidRDefault="003F7E63" w:rsidP="003F7E63">
            <w:pPr>
              <w:rPr>
                <w:rFonts w:ascii="Arial Narrow" w:hAnsi="Arial Narrow"/>
                <w:b/>
                <w:bCs/>
                <w:sz w:val="20"/>
                <w:szCs w:val="20"/>
              </w:rPr>
            </w:pPr>
            <w:r w:rsidRPr="002C6A91">
              <w:rPr>
                <w:rFonts w:ascii="Arial Narrow" w:hAnsi="Arial Narrow"/>
                <w:b/>
                <w:bCs/>
                <w:sz w:val="20"/>
                <w:szCs w:val="20"/>
              </w:rPr>
              <w:t> </w:t>
            </w:r>
          </w:p>
        </w:tc>
        <w:tc>
          <w:tcPr>
            <w:tcW w:w="2530" w:type="dxa"/>
            <w:hideMark/>
          </w:tcPr>
          <w:p w14:paraId="2492D240" w14:textId="77777777" w:rsidR="003F7E63" w:rsidRPr="002C6A91" w:rsidRDefault="003F7E63" w:rsidP="003F7E63">
            <w:pPr>
              <w:rPr>
                <w:rFonts w:ascii="Arial Narrow" w:hAnsi="Arial Narrow"/>
                <w:b/>
                <w:bCs/>
                <w:sz w:val="20"/>
                <w:szCs w:val="20"/>
              </w:rPr>
            </w:pPr>
            <w:r w:rsidRPr="002C6A91">
              <w:rPr>
                <w:rFonts w:ascii="Arial Narrow" w:hAnsi="Arial Narrow"/>
                <w:b/>
                <w:bCs/>
                <w:sz w:val="20"/>
                <w:szCs w:val="20"/>
              </w:rPr>
              <w:t> </w:t>
            </w:r>
          </w:p>
        </w:tc>
        <w:tc>
          <w:tcPr>
            <w:tcW w:w="1531" w:type="dxa"/>
            <w:hideMark/>
          </w:tcPr>
          <w:p w14:paraId="2492D241" w14:textId="77777777" w:rsidR="003F7E63" w:rsidRPr="002C6A91" w:rsidRDefault="003F7E63" w:rsidP="003F7E63">
            <w:pPr>
              <w:rPr>
                <w:rFonts w:ascii="Arial Narrow" w:hAnsi="Arial Narrow"/>
                <w:b/>
                <w:bCs/>
                <w:sz w:val="20"/>
                <w:szCs w:val="20"/>
              </w:rPr>
            </w:pPr>
            <w:r w:rsidRPr="002C6A91">
              <w:rPr>
                <w:rFonts w:ascii="Arial Narrow" w:hAnsi="Arial Narrow"/>
                <w:b/>
                <w:bCs/>
                <w:sz w:val="20"/>
                <w:szCs w:val="20"/>
              </w:rPr>
              <w:t> </w:t>
            </w:r>
          </w:p>
        </w:tc>
        <w:tc>
          <w:tcPr>
            <w:tcW w:w="1740" w:type="dxa"/>
            <w:hideMark/>
          </w:tcPr>
          <w:p w14:paraId="2492D242" w14:textId="77777777" w:rsidR="003F7E63" w:rsidRPr="002C6A91" w:rsidRDefault="003F7E63" w:rsidP="003F7E63">
            <w:pPr>
              <w:rPr>
                <w:rFonts w:ascii="Arial Narrow" w:hAnsi="Arial Narrow"/>
                <w:b/>
                <w:bCs/>
                <w:sz w:val="20"/>
                <w:szCs w:val="20"/>
              </w:rPr>
            </w:pPr>
            <w:r w:rsidRPr="002C6A91">
              <w:rPr>
                <w:rFonts w:ascii="Arial Narrow" w:hAnsi="Arial Narrow"/>
                <w:b/>
                <w:bCs/>
                <w:sz w:val="20"/>
                <w:szCs w:val="20"/>
              </w:rPr>
              <w:t> </w:t>
            </w:r>
          </w:p>
        </w:tc>
        <w:tc>
          <w:tcPr>
            <w:tcW w:w="1017" w:type="dxa"/>
          </w:tcPr>
          <w:p w14:paraId="2492D243" w14:textId="77777777" w:rsidR="003F7E63" w:rsidRPr="002C6A91" w:rsidRDefault="003F7E63" w:rsidP="003F7E63">
            <w:pPr>
              <w:rPr>
                <w:rFonts w:ascii="Arial Narrow" w:hAnsi="Arial Narrow"/>
                <w:bCs/>
                <w:sz w:val="20"/>
                <w:szCs w:val="20"/>
              </w:rPr>
            </w:pPr>
            <w:r w:rsidRPr="002C6A91">
              <w:rPr>
                <w:rFonts w:ascii="Arial Narrow" w:hAnsi="Arial Narrow"/>
                <w:bCs/>
                <w:sz w:val="20"/>
                <w:szCs w:val="20"/>
              </w:rPr>
              <w:t>Prijímateľ alebo partner</w:t>
            </w:r>
          </w:p>
        </w:tc>
      </w:tr>
      <w:tr w:rsidR="003F7E63" w:rsidRPr="002C6A91" w14:paraId="2492D246" w14:textId="77777777" w:rsidTr="003F7E63">
        <w:trPr>
          <w:trHeight w:val="330"/>
        </w:trPr>
        <w:tc>
          <w:tcPr>
            <w:tcW w:w="9288" w:type="dxa"/>
            <w:gridSpan w:val="5"/>
            <w:hideMark/>
          </w:tcPr>
          <w:p w14:paraId="2492D245" w14:textId="77777777" w:rsidR="003F7E63" w:rsidRPr="002C6A91" w:rsidRDefault="003F7E63" w:rsidP="003F7E63">
            <w:pPr>
              <w:rPr>
                <w:rFonts w:ascii="Arial Narrow" w:hAnsi="Arial Narrow"/>
                <w:b/>
                <w:bCs/>
                <w:sz w:val="20"/>
                <w:szCs w:val="20"/>
              </w:rPr>
            </w:pPr>
            <w:r w:rsidRPr="002C6A91">
              <w:rPr>
                <w:rFonts w:ascii="Arial Narrow" w:hAnsi="Arial Narrow"/>
                <w:b/>
                <w:bCs/>
                <w:sz w:val="20"/>
                <w:szCs w:val="20"/>
              </w:rPr>
              <w:t>Adresa na doručovanie písomností:</w:t>
            </w:r>
            <w:r w:rsidRPr="002C6A91">
              <w:rPr>
                <w:rFonts w:ascii="Arial Narrow" w:hAnsi="Arial Narrow"/>
                <w:sz w:val="20"/>
                <w:szCs w:val="20"/>
              </w:rPr>
              <w:t> Obec, PSČ, ulica, číslo</w:t>
            </w:r>
          </w:p>
        </w:tc>
      </w:tr>
      <w:tr w:rsidR="003F7E63" w:rsidRPr="002C6A91" w14:paraId="2492D249" w14:textId="77777777" w:rsidTr="003F7E63">
        <w:trPr>
          <w:trHeight w:val="330"/>
        </w:trPr>
        <w:tc>
          <w:tcPr>
            <w:tcW w:w="5000" w:type="dxa"/>
            <w:gridSpan w:val="2"/>
            <w:hideMark/>
          </w:tcPr>
          <w:p w14:paraId="2492D247" w14:textId="77777777" w:rsidR="003F7E63" w:rsidRPr="002C6A91" w:rsidRDefault="003F7E63" w:rsidP="003F7E63">
            <w:pPr>
              <w:rPr>
                <w:rFonts w:ascii="Arial Narrow" w:hAnsi="Arial Narrow"/>
                <w:b/>
                <w:bCs/>
                <w:sz w:val="20"/>
                <w:szCs w:val="20"/>
              </w:rPr>
            </w:pPr>
            <w:r w:rsidRPr="002C6A91">
              <w:rPr>
                <w:rFonts w:ascii="Arial Narrow" w:hAnsi="Arial Narrow"/>
                <w:b/>
                <w:bCs/>
                <w:sz w:val="20"/>
                <w:szCs w:val="20"/>
              </w:rPr>
              <w:t>e-mail:</w:t>
            </w:r>
          </w:p>
        </w:tc>
        <w:tc>
          <w:tcPr>
            <w:tcW w:w="4288" w:type="dxa"/>
            <w:gridSpan w:val="3"/>
            <w:hideMark/>
          </w:tcPr>
          <w:p w14:paraId="2492D248" w14:textId="77777777" w:rsidR="003F7E63" w:rsidRPr="002C6A91" w:rsidRDefault="003F7E63" w:rsidP="003F7E63">
            <w:pPr>
              <w:rPr>
                <w:rFonts w:ascii="Arial Narrow" w:hAnsi="Arial Narrow"/>
                <w:b/>
                <w:bCs/>
                <w:sz w:val="20"/>
                <w:szCs w:val="20"/>
              </w:rPr>
            </w:pPr>
            <w:r w:rsidRPr="002C6A91">
              <w:rPr>
                <w:rFonts w:ascii="Arial Narrow" w:hAnsi="Arial Narrow"/>
                <w:b/>
                <w:bCs/>
                <w:sz w:val="20"/>
                <w:szCs w:val="20"/>
              </w:rPr>
              <w:t>telefón</w:t>
            </w:r>
          </w:p>
        </w:tc>
      </w:tr>
    </w:tbl>
    <w:p w14:paraId="2492D24A" w14:textId="77777777" w:rsidR="003F7E63" w:rsidRPr="002C6A91" w:rsidRDefault="003F7E63" w:rsidP="003F7E63">
      <w:pPr>
        <w:rPr>
          <w:rFonts w:ascii="Arial Narrow" w:hAnsi="Arial Narrow"/>
          <w:sz w:val="20"/>
          <w:szCs w:val="20"/>
        </w:rPr>
      </w:pPr>
    </w:p>
    <w:tbl>
      <w:tblPr>
        <w:tblStyle w:val="Mriekatabuky"/>
        <w:tblW w:w="0" w:type="auto"/>
        <w:tblLook w:val="04A0" w:firstRow="1" w:lastRow="0" w:firstColumn="1" w:lastColumn="0" w:noHBand="0" w:noVBand="1"/>
      </w:tblPr>
      <w:tblGrid>
        <w:gridCol w:w="2577"/>
        <w:gridCol w:w="2585"/>
        <w:gridCol w:w="1487"/>
        <w:gridCol w:w="2639"/>
      </w:tblGrid>
      <w:tr w:rsidR="003F7E63" w:rsidRPr="002C6A91" w14:paraId="2492D24C" w14:textId="77777777" w:rsidTr="00FB5F20">
        <w:trPr>
          <w:trHeight w:val="330"/>
        </w:trPr>
        <w:tc>
          <w:tcPr>
            <w:tcW w:w="9288" w:type="dxa"/>
            <w:gridSpan w:val="4"/>
            <w:shd w:val="clear" w:color="auto" w:fill="F89C57"/>
            <w:hideMark/>
          </w:tcPr>
          <w:p w14:paraId="2492D24B" w14:textId="77777777" w:rsidR="003F7E63" w:rsidRPr="002C6A91" w:rsidRDefault="003F7E63" w:rsidP="003F7E63">
            <w:pPr>
              <w:pStyle w:val="Nadpis1"/>
              <w:spacing w:before="120" w:after="120"/>
              <w:jc w:val="center"/>
              <w:outlineLvl w:val="0"/>
            </w:pPr>
            <w:bookmarkStart w:id="4" w:name="_Toc423601297"/>
            <w:r w:rsidRPr="00272A1B">
              <w:rPr>
                <w:rFonts w:ascii="Arial Narrow" w:eastAsiaTheme="minorHAnsi" w:hAnsi="Arial Narrow" w:cstheme="minorBidi"/>
                <w:bCs w:val="0"/>
                <w:color w:val="auto"/>
                <w:sz w:val="24"/>
                <w:szCs w:val="24"/>
              </w:rPr>
              <w:lastRenderedPageBreak/>
              <w:t>4.  Identifikácia partnera</w:t>
            </w:r>
            <w:r w:rsidRPr="00272A1B">
              <w:rPr>
                <w:rFonts w:eastAsiaTheme="minorHAnsi" w:cstheme="minorBidi"/>
                <w:color w:val="auto"/>
                <w:sz w:val="24"/>
                <w:szCs w:val="24"/>
                <w:vertAlign w:val="superscript"/>
              </w:rPr>
              <w:footnoteReference w:id="1"/>
            </w:r>
            <w:r>
              <w:rPr>
                <w:rFonts w:ascii="Arial Narrow" w:eastAsiaTheme="minorHAnsi" w:hAnsi="Arial Narrow" w:cstheme="minorBidi"/>
                <w:bCs w:val="0"/>
                <w:color w:val="auto"/>
                <w:sz w:val="24"/>
                <w:szCs w:val="24"/>
              </w:rPr>
              <w:t>:</w:t>
            </w:r>
            <w:bookmarkEnd w:id="4"/>
          </w:p>
        </w:tc>
      </w:tr>
      <w:tr w:rsidR="003F7E63" w:rsidRPr="002C6A91" w14:paraId="2492D24E" w14:textId="77777777" w:rsidTr="003F7E63">
        <w:trPr>
          <w:trHeight w:val="330"/>
        </w:trPr>
        <w:tc>
          <w:tcPr>
            <w:tcW w:w="9288" w:type="dxa"/>
            <w:gridSpan w:val="4"/>
            <w:hideMark/>
          </w:tcPr>
          <w:p w14:paraId="2492D24D" w14:textId="77777777" w:rsidR="003F7E63" w:rsidRPr="002C6A91" w:rsidRDefault="003F7E63" w:rsidP="003F7E63">
            <w:pPr>
              <w:rPr>
                <w:rFonts w:ascii="Arial Narrow" w:hAnsi="Arial Narrow"/>
                <w:b/>
                <w:bCs/>
                <w:sz w:val="20"/>
                <w:szCs w:val="20"/>
              </w:rPr>
            </w:pPr>
            <w:r w:rsidRPr="002C6A91">
              <w:rPr>
                <w:rFonts w:ascii="Arial Narrow" w:hAnsi="Arial Narrow"/>
                <w:b/>
                <w:bCs/>
                <w:sz w:val="20"/>
                <w:szCs w:val="20"/>
              </w:rPr>
              <w:t xml:space="preserve">Obchodné meno/názov: </w:t>
            </w:r>
          </w:p>
        </w:tc>
      </w:tr>
      <w:tr w:rsidR="003F7E63" w:rsidRPr="002C6A91" w14:paraId="2492D250" w14:textId="77777777" w:rsidTr="003F7E63">
        <w:trPr>
          <w:trHeight w:val="330"/>
        </w:trPr>
        <w:tc>
          <w:tcPr>
            <w:tcW w:w="9288" w:type="dxa"/>
            <w:gridSpan w:val="4"/>
            <w:hideMark/>
          </w:tcPr>
          <w:p w14:paraId="2492D24F" w14:textId="77777777" w:rsidR="003F7E63" w:rsidRPr="002C6A91" w:rsidRDefault="003F7E63" w:rsidP="003F7E63">
            <w:pPr>
              <w:rPr>
                <w:rFonts w:ascii="Arial Narrow" w:hAnsi="Arial Narrow"/>
                <w:b/>
                <w:bCs/>
                <w:sz w:val="20"/>
                <w:szCs w:val="20"/>
              </w:rPr>
            </w:pPr>
            <w:r w:rsidRPr="002C6A91">
              <w:rPr>
                <w:rFonts w:ascii="Arial Narrow" w:hAnsi="Arial Narrow"/>
                <w:b/>
                <w:bCs/>
                <w:sz w:val="20"/>
                <w:szCs w:val="20"/>
              </w:rPr>
              <w:t xml:space="preserve">Sídlo: </w:t>
            </w:r>
            <w:r w:rsidRPr="002C6A91">
              <w:rPr>
                <w:rFonts w:ascii="Arial Narrow" w:hAnsi="Arial Narrow"/>
                <w:sz w:val="20"/>
                <w:szCs w:val="20"/>
              </w:rPr>
              <w:t xml:space="preserve">Obec, ulica, číslo, PSČ, </w:t>
            </w:r>
          </w:p>
        </w:tc>
      </w:tr>
      <w:tr w:rsidR="003F7E63" w:rsidRPr="002C6A91" w14:paraId="2492D252" w14:textId="77777777" w:rsidTr="003F7E63">
        <w:trPr>
          <w:trHeight w:val="330"/>
        </w:trPr>
        <w:tc>
          <w:tcPr>
            <w:tcW w:w="9288" w:type="dxa"/>
            <w:gridSpan w:val="4"/>
          </w:tcPr>
          <w:p w14:paraId="2492D251" w14:textId="77777777" w:rsidR="003F7E63" w:rsidRPr="002C6A91" w:rsidRDefault="003F7E63" w:rsidP="003F7E63">
            <w:pPr>
              <w:rPr>
                <w:rFonts w:ascii="Arial Narrow" w:hAnsi="Arial Narrow"/>
                <w:b/>
                <w:bCs/>
                <w:sz w:val="20"/>
                <w:szCs w:val="20"/>
              </w:rPr>
            </w:pPr>
            <w:r w:rsidRPr="002C6A91">
              <w:rPr>
                <w:rFonts w:ascii="Arial Narrow" w:hAnsi="Arial Narrow"/>
                <w:b/>
                <w:bCs/>
                <w:sz w:val="20"/>
                <w:szCs w:val="20"/>
              </w:rPr>
              <w:t>Štát:</w:t>
            </w:r>
          </w:p>
        </w:tc>
      </w:tr>
      <w:tr w:rsidR="003F7E63" w:rsidRPr="002C6A91" w14:paraId="2492D254" w14:textId="77777777" w:rsidTr="003F7E63">
        <w:trPr>
          <w:trHeight w:val="330"/>
        </w:trPr>
        <w:tc>
          <w:tcPr>
            <w:tcW w:w="9288" w:type="dxa"/>
            <w:gridSpan w:val="4"/>
            <w:hideMark/>
          </w:tcPr>
          <w:p w14:paraId="2492D253" w14:textId="77777777" w:rsidR="003F7E63" w:rsidRPr="002C6A91" w:rsidRDefault="003F7E63" w:rsidP="003F7E63">
            <w:pPr>
              <w:rPr>
                <w:rFonts w:ascii="Arial Narrow" w:hAnsi="Arial Narrow"/>
                <w:b/>
                <w:bCs/>
                <w:sz w:val="20"/>
                <w:szCs w:val="20"/>
              </w:rPr>
            </w:pPr>
            <w:r w:rsidRPr="002C6A91">
              <w:rPr>
                <w:rFonts w:ascii="Arial Narrow" w:hAnsi="Arial Narrow"/>
                <w:b/>
                <w:bCs/>
                <w:sz w:val="20"/>
                <w:szCs w:val="20"/>
              </w:rPr>
              <w:t>IČO:</w:t>
            </w:r>
          </w:p>
        </w:tc>
      </w:tr>
      <w:tr w:rsidR="003F7E63" w:rsidRPr="002C6A91" w14:paraId="2492D256" w14:textId="77777777" w:rsidTr="003F7E63">
        <w:trPr>
          <w:trHeight w:val="330"/>
        </w:trPr>
        <w:tc>
          <w:tcPr>
            <w:tcW w:w="9288" w:type="dxa"/>
            <w:gridSpan w:val="4"/>
            <w:hideMark/>
          </w:tcPr>
          <w:p w14:paraId="2492D255" w14:textId="77777777" w:rsidR="003F7E63" w:rsidRPr="002C6A91" w:rsidRDefault="003F7E63" w:rsidP="003F7E63">
            <w:pPr>
              <w:rPr>
                <w:rFonts w:ascii="Arial Narrow" w:hAnsi="Arial Narrow"/>
                <w:b/>
                <w:bCs/>
                <w:sz w:val="20"/>
                <w:szCs w:val="20"/>
              </w:rPr>
            </w:pPr>
            <w:r w:rsidRPr="002C6A91">
              <w:rPr>
                <w:rFonts w:ascii="Arial Narrow" w:hAnsi="Arial Narrow"/>
                <w:b/>
                <w:bCs/>
                <w:sz w:val="20"/>
                <w:szCs w:val="20"/>
              </w:rPr>
              <w:t>DIČ:</w:t>
            </w:r>
          </w:p>
        </w:tc>
      </w:tr>
      <w:tr w:rsidR="003F7E63" w:rsidRPr="002C6A91" w14:paraId="2492D258" w14:textId="77777777" w:rsidTr="003F7E63">
        <w:trPr>
          <w:trHeight w:val="750"/>
        </w:trPr>
        <w:tc>
          <w:tcPr>
            <w:tcW w:w="9288" w:type="dxa"/>
            <w:gridSpan w:val="4"/>
            <w:hideMark/>
          </w:tcPr>
          <w:p w14:paraId="2492D257" w14:textId="77777777" w:rsidR="003F7E63" w:rsidRPr="002C6A91" w:rsidRDefault="003F7E63" w:rsidP="003F7E63">
            <w:pPr>
              <w:rPr>
                <w:rFonts w:ascii="Arial Narrow" w:hAnsi="Arial Narrow"/>
                <w:b/>
                <w:bCs/>
                <w:sz w:val="20"/>
                <w:szCs w:val="20"/>
              </w:rPr>
            </w:pPr>
            <w:r w:rsidRPr="002C6A91">
              <w:rPr>
                <w:rFonts w:ascii="Arial Narrow" w:hAnsi="Arial Narrow"/>
                <w:b/>
                <w:bCs/>
                <w:sz w:val="20"/>
                <w:szCs w:val="20"/>
              </w:rPr>
              <w:t xml:space="preserve">IČZ: </w:t>
            </w:r>
            <w:r w:rsidRPr="002C6A91">
              <w:rPr>
                <w:rFonts w:ascii="Arial Narrow" w:hAnsi="Arial Narrow"/>
                <w:bCs/>
                <w:sz w:val="20"/>
                <w:szCs w:val="20"/>
              </w:rPr>
              <w:t xml:space="preserve">identifikačné číslo zamestnávateľa pridelené Sociálnou poisťovňou </w:t>
            </w:r>
            <w:r w:rsidRPr="002C6A91">
              <w:rPr>
                <w:rFonts w:ascii="Arial Narrow" w:hAnsi="Arial Narrow"/>
                <w:sz w:val="20"/>
                <w:szCs w:val="20"/>
              </w:rPr>
              <w:t> </w:t>
            </w:r>
            <w:r w:rsidRPr="002C6A91">
              <w:rPr>
                <w:rFonts w:ascii="Arial Narrow" w:hAnsi="Arial Narrow"/>
                <w:bCs/>
                <w:sz w:val="20"/>
                <w:szCs w:val="20"/>
              </w:rPr>
              <w:t xml:space="preserve">(v prípade, ak je žiadateľ </w:t>
            </w:r>
            <w:r w:rsidRPr="00692BE9">
              <w:rPr>
                <w:rFonts w:ascii="Arial Narrow" w:hAnsi="Arial Narrow"/>
                <w:bCs/>
                <w:sz w:val="20"/>
                <w:szCs w:val="20"/>
              </w:rPr>
              <w:t>prihlásený v registri zamestnávateľov v príslušnej pobočke Sociálnej poisťovne</w:t>
            </w:r>
            <w:r>
              <w:rPr>
                <w:rFonts w:ascii="Arial Narrow" w:hAnsi="Arial Narrow"/>
                <w:bCs/>
                <w:sz w:val="20"/>
                <w:szCs w:val="20"/>
              </w:rPr>
              <w:t xml:space="preserve"> </w:t>
            </w:r>
            <w:r w:rsidRPr="002C6A91">
              <w:rPr>
                <w:rFonts w:ascii="Arial Narrow" w:hAnsi="Arial Narrow"/>
                <w:bCs/>
                <w:sz w:val="20"/>
                <w:szCs w:val="20"/>
              </w:rPr>
              <w:t>ako zamestnávateľ na účely sociálneho  poistenia)</w:t>
            </w:r>
          </w:p>
        </w:tc>
      </w:tr>
      <w:tr w:rsidR="003F7E63" w:rsidRPr="002C6A91" w14:paraId="2492D25B" w14:textId="77777777" w:rsidTr="003F7E63">
        <w:trPr>
          <w:trHeight w:val="597"/>
        </w:trPr>
        <w:tc>
          <w:tcPr>
            <w:tcW w:w="5162" w:type="dxa"/>
            <w:gridSpan w:val="2"/>
            <w:hideMark/>
          </w:tcPr>
          <w:p w14:paraId="2492D259" w14:textId="77777777" w:rsidR="003F7E63" w:rsidRPr="002C6A91" w:rsidRDefault="003F7E63" w:rsidP="003F7E63">
            <w:pPr>
              <w:rPr>
                <w:rFonts w:ascii="Arial Narrow" w:hAnsi="Arial Narrow"/>
                <w:b/>
                <w:bCs/>
                <w:sz w:val="20"/>
                <w:szCs w:val="20"/>
              </w:rPr>
            </w:pPr>
            <w:r w:rsidRPr="002C6A91">
              <w:rPr>
                <w:rFonts w:ascii="Arial Narrow" w:hAnsi="Arial Narrow"/>
                <w:b/>
                <w:bCs/>
                <w:sz w:val="20"/>
                <w:szCs w:val="20"/>
              </w:rPr>
              <w:t>Platiteľ DPH: áno/nie</w:t>
            </w:r>
          </w:p>
        </w:tc>
        <w:tc>
          <w:tcPr>
            <w:tcW w:w="4126" w:type="dxa"/>
            <w:gridSpan w:val="2"/>
            <w:hideMark/>
          </w:tcPr>
          <w:p w14:paraId="2492D25A" w14:textId="77777777" w:rsidR="003F7E63" w:rsidRPr="002C6A91" w:rsidRDefault="003F7E63" w:rsidP="003F7E63">
            <w:pPr>
              <w:rPr>
                <w:rFonts w:ascii="Arial Narrow" w:hAnsi="Arial Narrow"/>
                <w:b/>
                <w:bCs/>
                <w:sz w:val="20"/>
                <w:szCs w:val="20"/>
              </w:rPr>
            </w:pPr>
            <w:r w:rsidRPr="002C6A91">
              <w:rPr>
                <w:rFonts w:ascii="Arial Narrow" w:hAnsi="Arial Narrow"/>
                <w:b/>
                <w:bCs/>
                <w:sz w:val="20"/>
                <w:szCs w:val="20"/>
              </w:rPr>
              <w:t>IČ DPH:</w:t>
            </w:r>
          </w:p>
        </w:tc>
      </w:tr>
      <w:tr w:rsidR="003F7E63" w:rsidRPr="002C6A91" w14:paraId="2492D25D" w14:textId="77777777" w:rsidTr="003F7E63">
        <w:trPr>
          <w:trHeight w:val="330"/>
        </w:trPr>
        <w:tc>
          <w:tcPr>
            <w:tcW w:w="9288" w:type="dxa"/>
            <w:gridSpan w:val="4"/>
            <w:hideMark/>
          </w:tcPr>
          <w:p w14:paraId="2492D25C" w14:textId="77777777" w:rsidR="003F7E63" w:rsidRPr="002C6A91" w:rsidRDefault="003F7E63" w:rsidP="003F7E63">
            <w:pPr>
              <w:rPr>
                <w:rFonts w:ascii="Arial Narrow" w:hAnsi="Arial Narrow"/>
                <w:b/>
                <w:bCs/>
                <w:sz w:val="20"/>
                <w:szCs w:val="20"/>
              </w:rPr>
            </w:pPr>
            <w:r w:rsidRPr="002C6A91">
              <w:rPr>
                <w:rFonts w:ascii="Arial Narrow" w:hAnsi="Arial Narrow"/>
                <w:b/>
                <w:bCs/>
                <w:sz w:val="20"/>
                <w:szCs w:val="20"/>
              </w:rPr>
              <w:t>Právna forma:</w:t>
            </w:r>
          </w:p>
        </w:tc>
      </w:tr>
      <w:tr w:rsidR="003F7E63" w:rsidRPr="002C6A91" w14:paraId="2492D25F" w14:textId="77777777" w:rsidTr="003F7E63">
        <w:trPr>
          <w:trHeight w:val="945"/>
        </w:trPr>
        <w:tc>
          <w:tcPr>
            <w:tcW w:w="9288" w:type="dxa"/>
            <w:gridSpan w:val="4"/>
            <w:hideMark/>
          </w:tcPr>
          <w:p w14:paraId="2492D25E" w14:textId="77777777" w:rsidR="003F7E63" w:rsidRPr="002C6A91" w:rsidRDefault="003F7E63" w:rsidP="003F7E63">
            <w:pPr>
              <w:rPr>
                <w:rFonts w:ascii="Arial Narrow" w:hAnsi="Arial Narrow"/>
                <w:b/>
                <w:bCs/>
                <w:sz w:val="20"/>
                <w:szCs w:val="20"/>
              </w:rPr>
            </w:pPr>
            <w:r w:rsidRPr="002C6A91">
              <w:rPr>
                <w:rFonts w:ascii="Arial Narrow" w:hAnsi="Arial Narrow"/>
                <w:b/>
                <w:bCs/>
                <w:sz w:val="20"/>
                <w:szCs w:val="20"/>
              </w:rPr>
              <w:t xml:space="preserve">Štatutárny orgán: </w:t>
            </w:r>
            <w:r w:rsidRPr="002C6A91">
              <w:rPr>
                <w:rFonts w:ascii="Arial Narrow" w:hAnsi="Arial Narrow"/>
                <w:sz w:val="20"/>
                <w:szCs w:val="20"/>
              </w:rPr>
              <w:t>v prípade kolektívneho štatutárneho orgánu uvedie žiadateľ údaje za všetkých členov, v prípade viacerých fyzických osôb oprávnených konať za spoločnosť (konatelia, komplementári, spoločníci) uvedie žiadateľ všetky takéto os</w:t>
            </w:r>
            <w:r>
              <w:rPr>
                <w:rFonts w:ascii="Arial Narrow" w:hAnsi="Arial Narrow"/>
                <w:sz w:val="20"/>
                <w:szCs w:val="20"/>
              </w:rPr>
              <w:t>o</w:t>
            </w:r>
            <w:r w:rsidRPr="002C6A91">
              <w:rPr>
                <w:rFonts w:ascii="Arial Narrow" w:hAnsi="Arial Narrow"/>
                <w:sz w:val="20"/>
                <w:szCs w:val="20"/>
              </w:rPr>
              <w:t>b</w:t>
            </w:r>
            <w:r>
              <w:rPr>
                <w:rFonts w:ascii="Arial Narrow" w:hAnsi="Arial Narrow"/>
                <w:sz w:val="20"/>
                <w:szCs w:val="20"/>
              </w:rPr>
              <w:t>y</w:t>
            </w:r>
          </w:p>
        </w:tc>
      </w:tr>
      <w:tr w:rsidR="003F7E63" w:rsidRPr="002C6A91" w14:paraId="2492D264" w14:textId="77777777" w:rsidTr="003F7E63">
        <w:trPr>
          <w:trHeight w:val="330"/>
        </w:trPr>
        <w:tc>
          <w:tcPr>
            <w:tcW w:w="2577" w:type="dxa"/>
            <w:hideMark/>
          </w:tcPr>
          <w:p w14:paraId="2492D260" w14:textId="77777777" w:rsidR="003F7E63" w:rsidRPr="002C6A91" w:rsidRDefault="003F7E63" w:rsidP="003F7E63">
            <w:pPr>
              <w:rPr>
                <w:rFonts w:ascii="Arial Narrow" w:hAnsi="Arial Narrow"/>
                <w:b/>
                <w:bCs/>
                <w:sz w:val="20"/>
                <w:szCs w:val="20"/>
              </w:rPr>
            </w:pPr>
            <w:r w:rsidRPr="002C6A91">
              <w:rPr>
                <w:rFonts w:ascii="Arial Narrow" w:hAnsi="Arial Narrow"/>
                <w:b/>
                <w:bCs/>
                <w:sz w:val="20"/>
                <w:szCs w:val="20"/>
              </w:rPr>
              <w:t>Titul</w:t>
            </w:r>
          </w:p>
        </w:tc>
        <w:tc>
          <w:tcPr>
            <w:tcW w:w="2585" w:type="dxa"/>
            <w:hideMark/>
          </w:tcPr>
          <w:p w14:paraId="2492D261" w14:textId="77777777" w:rsidR="003F7E63" w:rsidRPr="002C6A91" w:rsidRDefault="003F7E63" w:rsidP="003F7E63">
            <w:pPr>
              <w:rPr>
                <w:rFonts w:ascii="Arial Narrow" w:hAnsi="Arial Narrow"/>
                <w:b/>
                <w:bCs/>
                <w:sz w:val="20"/>
                <w:szCs w:val="20"/>
              </w:rPr>
            </w:pPr>
            <w:r w:rsidRPr="002C6A91">
              <w:rPr>
                <w:rFonts w:ascii="Arial Narrow" w:hAnsi="Arial Narrow"/>
                <w:b/>
                <w:bCs/>
                <w:sz w:val="20"/>
                <w:szCs w:val="20"/>
              </w:rPr>
              <w:t>Meno</w:t>
            </w:r>
          </w:p>
        </w:tc>
        <w:tc>
          <w:tcPr>
            <w:tcW w:w="1487" w:type="dxa"/>
            <w:hideMark/>
          </w:tcPr>
          <w:p w14:paraId="2492D262" w14:textId="77777777" w:rsidR="003F7E63" w:rsidRPr="002C6A91" w:rsidRDefault="003F7E63" w:rsidP="003F7E63">
            <w:pPr>
              <w:rPr>
                <w:rFonts w:ascii="Arial Narrow" w:hAnsi="Arial Narrow"/>
                <w:b/>
                <w:bCs/>
                <w:sz w:val="20"/>
                <w:szCs w:val="20"/>
              </w:rPr>
            </w:pPr>
            <w:r w:rsidRPr="002C6A91">
              <w:rPr>
                <w:rFonts w:ascii="Arial Narrow" w:hAnsi="Arial Narrow"/>
                <w:b/>
                <w:bCs/>
                <w:sz w:val="20"/>
                <w:szCs w:val="20"/>
              </w:rPr>
              <w:t>Priezvisko</w:t>
            </w:r>
          </w:p>
        </w:tc>
        <w:tc>
          <w:tcPr>
            <w:tcW w:w="2639" w:type="dxa"/>
            <w:hideMark/>
          </w:tcPr>
          <w:p w14:paraId="2492D263" w14:textId="77777777" w:rsidR="003F7E63" w:rsidRPr="002C6A91" w:rsidRDefault="003F7E63" w:rsidP="003F7E63">
            <w:pPr>
              <w:rPr>
                <w:rFonts w:ascii="Arial Narrow" w:hAnsi="Arial Narrow"/>
                <w:b/>
                <w:bCs/>
                <w:sz w:val="20"/>
                <w:szCs w:val="20"/>
              </w:rPr>
            </w:pPr>
            <w:r w:rsidRPr="002C6A91">
              <w:rPr>
                <w:rFonts w:ascii="Arial Narrow" w:hAnsi="Arial Narrow"/>
                <w:b/>
                <w:bCs/>
                <w:sz w:val="20"/>
                <w:szCs w:val="20"/>
              </w:rPr>
              <w:t>Titul za menom</w:t>
            </w:r>
          </w:p>
        </w:tc>
      </w:tr>
      <w:tr w:rsidR="003F7E63" w:rsidRPr="002C6A91" w14:paraId="2492D269" w14:textId="77777777" w:rsidTr="003F7E63">
        <w:trPr>
          <w:trHeight w:val="330"/>
        </w:trPr>
        <w:tc>
          <w:tcPr>
            <w:tcW w:w="2577" w:type="dxa"/>
            <w:hideMark/>
          </w:tcPr>
          <w:p w14:paraId="2492D265" w14:textId="77777777" w:rsidR="003F7E63" w:rsidRPr="002C6A91" w:rsidRDefault="003F7E63" w:rsidP="003F7E63">
            <w:pPr>
              <w:rPr>
                <w:rFonts w:ascii="Arial Narrow" w:hAnsi="Arial Narrow"/>
                <w:b/>
                <w:bCs/>
                <w:sz w:val="20"/>
                <w:szCs w:val="20"/>
              </w:rPr>
            </w:pPr>
            <w:r w:rsidRPr="002C6A91">
              <w:rPr>
                <w:rFonts w:ascii="Arial Narrow" w:hAnsi="Arial Narrow"/>
                <w:b/>
                <w:bCs/>
                <w:sz w:val="20"/>
                <w:szCs w:val="20"/>
              </w:rPr>
              <w:t> </w:t>
            </w:r>
          </w:p>
        </w:tc>
        <w:tc>
          <w:tcPr>
            <w:tcW w:w="2585" w:type="dxa"/>
            <w:hideMark/>
          </w:tcPr>
          <w:p w14:paraId="2492D266" w14:textId="77777777" w:rsidR="003F7E63" w:rsidRPr="002C6A91" w:rsidRDefault="003F7E63" w:rsidP="003F7E63">
            <w:pPr>
              <w:rPr>
                <w:rFonts w:ascii="Arial Narrow" w:hAnsi="Arial Narrow"/>
                <w:b/>
                <w:bCs/>
                <w:sz w:val="20"/>
                <w:szCs w:val="20"/>
              </w:rPr>
            </w:pPr>
            <w:r w:rsidRPr="002C6A91">
              <w:rPr>
                <w:rFonts w:ascii="Arial Narrow" w:hAnsi="Arial Narrow"/>
                <w:b/>
                <w:bCs/>
                <w:sz w:val="20"/>
                <w:szCs w:val="20"/>
              </w:rPr>
              <w:t> </w:t>
            </w:r>
          </w:p>
        </w:tc>
        <w:tc>
          <w:tcPr>
            <w:tcW w:w="1487" w:type="dxa"/>
            <w:hideMark/>
          </w:tcPr>
          <w:p w14:paraId="2492D267" w14:textId="77777777" w:rsidR="003F7E63" w:rsidRPr="002C6A91" w:rsidRDefault="003F7E63" w:rsidP="003F7E63">
            <w:pPr>
              <w:rPr>
                <w:rFonts w:ascii="Arial Narrow" w:hAnsi="Arial Narrow"/>
                <w:b/>
                <w:bCs/>
                <w:sz w:val="20"/>
                <w:szCs w:val="20"/>
              </w:rPr>
            </w:pPr>
            <w:r w:rsidRPr="002C6A91">
              <w:rPr>
                <w:rFonts w:ascii="Arial Narrow" w:hAnsi="Arial Narrow"/>
                <w:b/>
                <w:bCs/>
                <w:sz w:val="20"/>
                <w:szCs w:val="20"/>
              </w:rPr>
              <w:t> </w:t>
            </w:r>
          </w:p>
        </w:tc>
        <w:tc>
          <w:tcPr>
            <w:tcW w:w="2639" w:type="dxa"/>
            <w:hideMark/>
          </w:tcPr>
          <w:p w14:paraId="2492D268" w14:textId="77777777" w:rsidR="003F7E63" w:rsidRPr="002C6A91" w:rsidRDefault="003F7E63" w:rsidP="003F7E63">
            <w:pPr>
              <w:rPr>
                <w:rFonts w:ascii="Arial Narrow" w:hAnsi="Arial Narrow"/>
                <w:b/>
                <w:bCs/>
                <w:sz w:val="20"/>
                <w:szCs w:val="20"/>
              </w:rPr>
            </w:pPr>
            <w:r w:rsidRPr="002C6A91">
              <w:rPr>
                <w:rFonts w:ascii="Arial Narrow" w:hAnsi="Arial Narrow"/>
                <w:b/>
                <w:bCs/>
                <w:sz w:val="20"/>
                <w:szCs w:val="20"/>
              </w:rPr>
              <w:t> </w:t>
            </w:r>
          </w:p>
        </w:tc>
      </w:tr>
      <w:tr w:rsidR="003F7E63" w:rsidRPr="002C6A91" w14:paraId="2492D26E" w14:textId="77777777" w:rsidTr="003F7E63">
        <w:trPr>
          <w:trHeight w:val="330"/>
        </w:trPr>
        <w:tc>
          <w:tcPr>
            <w:tcW w:w="2577" w:type="dxa"/>
            <w:hideMark/>
          </w:tcPr>
          <w:p w14:paraId="2492D26A" w14:textId="77777777" w:rsidR="003F7E63" w:rsidRPr="002C6A91" w:rsidRDefault="003F7E63" w:rsidP="003F7E63">
            <w:pPr>
              <w:rPr>
                <w:rFonts w:ascii="Arial Narrow" w:hAnsi="Arial Narrow"/>
                <w:b/>
                <w:bCs/>
                <w:sz w:val="20"/>
                <w:szCs w:val="20"/>
              </w:rPr>
            </w:pPr>
          </w:p>
        </w:tc>
        <w:tc>
          <w:tcPr>
            <w:tcW w:w="2585" w:type="dxa"/>
            <w:hideMark/>
          </w:tcPr>
          <w:p w14:paraId="2492D26B" w14:textId="77777777" w:rsidR="003F7E63" w:rsidRPr="002C6A91" w:rsidRDefault="003F7E63" w:rsidP="003F7E63">
            <w:pPr>
              <w:rPr>
                <w:rFonts w:ascii="Arial Narrow" w:hAnsi="Arial Narrow"/>
                <w:b/>
                <w:bCs/>
                <w:sz w:val="20"/>
                <w:szCs w:val="20"/>
              </w:rPr>
            </w:pPr>
          </w:p>
        </w:tc>
        <w:tc>
          <w:tcPr>
            <w:tcW w:w="1487" w:type="dxa"/>
            <w:hideMark/>
          </w:tcPr>
          <w:p w14:paraId="2492D26C" w14:textId="77777777" w:rsidR="003F7E63" w:rsidRPr="002C6A91" w:rsidRDefault="003F7E63" w:rsidP="003F7E63">
            <w:pPr>
              <w:rPr>
                <w:rFonts w:ascii="Arial Narrow" w:hAnsi="Arial Narrow"/>
                <w:b/>
                <w:bCs/>
                <w:sz w:val="20"/>
                <w:szCs w:val="20"/>
              </w:rPr>
            </w:pPr>
          </w:p>
        </w:tc>
        <w:tc>
          <w:tcPr>
            <w:tcW w:w="2639" w:type="dxa"/>
            <w:hideMark/>
          </w:tcPr>
          <w:p w14:paraId="2492D26D" w14:textId="77777777" w:rsidR="003F7E63" w:rsidRPr="002C6A91" w:rsidRDefault="003F7E63" w:rsidP="003F7E63">
            <w:pPr>
              <w:rPr>
                <w:rFonts w:ascii="Arial Narrow" w:hAnsi="Arial Narrow"/>
                <w:b/>
                <w:bCs/>
                <w:sz w:val="20"/>
                <w:szCs w:val="20"/>
              </w:rPr>
            </w:pPr>
          </w:p>
        </w:tc>
      </w:tr>
    </w:tbl>
    <w:p w14:paraId="2492D26F" w14:textId="77777777" w:rsidR="003F7E63" w:rsidRDefault="003F7E63" w:rsidP="003F7E63">
      <w:pPr>
        <w:rPr>
          <w:rFonts w:ascii="Arial Narrow" w:hAnsi="Arial Narrow"/>
          <w:sz w:val="20"/>
          <w:szCs w:val="20"/>
        </w:rPr>
      </w:pPr>
    </w:p>
    <w:tbl>
      <w:tblPr>
        <w:tblStyle w:val="Mriekatabuky"/>
        <w:tblW w:w="0" w:type="auto"/>
        <w:tblLook w:val="04A0" w:firstRow="1" w:lastRow="0" w:firstColumn="1" w:lastColumn="0" w:noHBand="0" w:noVBand="1"/>
      </w:tblPr>
      <w:tblGrid>
        <w:gridCol w:w="9288"/>
      </w:tblGrid>
      <w:tr w:rsidR="003F7E63" w:rsidRPr="002C6A91" w14:paraId="2492D271" w14:textId="77777777" w:rsidTr="00FB5F20">
        <w:trPr>
          <w:trHeight w:val="330"/>
        </w:trPr>
        <w:tc>
          <w:tcPr>
            <w:tcW w:w="9288" w:type="dxa"/>
            <w:shd w:val="clear" w:color="auto" w:fill="F89C57"/>
            <w:vAlign w:val="center"/>
            <w:hideMark/>
          </w:tcPr>
          <w:p w14:paraId="2492D270" w14:textId="77777777" w:rsidR="003F7E63" w:rsidRPr="002C6A91" w:rsidRDefault="003F7E63" w:rsidP="003F7E63">
            <w:pPr>
              <w:pStyle w:val="Nadpis1"/>
              <w:spacing w:before="120" w:after="120"/>
              <w:jc w:val="center"/>
              <w:outlineLvl w:val="0"/>
            </w:pPr>
            <w:bookmarkStart w:id="5" w:name="_Toc423601298"/>
            <w:r w:rsidRPr="00345A3F">
              <w:rPr>
                <w:rFonts w:ascii="Arial Narrow" w:eastAsiaTheme="minorHAnsi" w:hAnsi="Arial Narrow" w:cstheme="minorBidi"/>
                <w:bCs w:val="0"/>
                <w:color w:val="auto"/>
                <w:sz w:val="24"/>
                <w:szCs w:val="24"/>
              </w:rPr>
              <w:t>5. Identifikácia projektu:</w:t>
            </w:r>
            <w:bookmarkEnd w:id="5"/>
          </w:p>
        </w:tc>
      </w:tr>
      <w:tr w:rsidR="003F7E63" w:rsidRPr="002C6A91" w14:paraId="2492D273" w14:textId="77777777" w:rsidTr="003F7E63">
        <w:trPr>
          <w:trHeight w:val="315"/>
        </w:trPr>
        <w:tc>
          <w:tcPr>
            <w:tcW w:w="9288" w:type="dxa"/>
          </w:tcPr>
          <w:p w14:paraId="2492D272" w14:textId="77777777" w:rsidR="003F7E63" w:rsidRPr="002C6A91" w:rsidRDefault="003F7E63" w:rsidP="003F7E63">
            <w:pPr>
              <w:rPr>
                <w:rFonts w:ascii="Arial Narrow" w:hAnsi="Arial Narrow"/>
                <w:b/>
                <w:bCs/>
                <w:sz w:val="20"/>
                <w:szCs w:val="20"/>
              </w:rPr>
            </w:pPr>
            <w:r w:rsidRPr="002C6A91">
              <w:rPr>
                <w:rFonts w:ascii="Arial Narrow" w:hAnsi="Arial Narrow"/>
                <w:b/>
                <w:bCs/>
                <w:sz w:val="20"/>
                <w:szCs w:val="20"/>
              </w:rPr>
              <w:t>Názov projektu:</w:t>
            </w:r>
          </w:p>
        </w:tc>
      </w:tr>
      <w:tr w:rsidR="003F7E63" w:rsidRPr="002C6A91" w14:paraId="2492D275" w14:textId="77777777" w:rsidTr="003F7E63">
        <w:trPr>
          <w:trHeight w:val="315"/>
        </w:trPr>
        <w:tc>
          <w:tcPr>
            <w:tcW w:w="9288" w:type="dxa"/>
          </w:tcPr>
          <w:p w14:paraId="2492D274" w14:textId="77777777" w:rsidR="003F7E63" w:rsidRPr="002C6A91" w:rsidRDefault="003F7E63" w:rsidP="003F7E63">
            <w:pPr>
              <w:rPr>
                <w:rFonts w:ascii="Arial Narrow" w:hAnsi="Arial Narrow"/>
                <w:b/>
                <w:bCs/>
                <w:sz w:val="20"/>
                <w:szCs w:val="20"/>
              </w:rPr>
            </w:pPr>
            <w:r>
              <w:rPr>
                <w:rFonts w:ascii="Arial Narrow" w:hAnsi="Arial Narrow"/>
                <w:sz w:val="20"/>
                <w:szCs w:val="20"/>
              </w:rPr>
              <w:t>Ž</w:t>
            </w:r>
            <w:r w:rsidRPr="002C6A91">
              <w:rPr>
                <w:rFonts w:ascii="Arial Narrow" w:hAnsi="Arial Narrow"/>
                <w:sz w:val="20"/>
                <w:szCs w:val="20"/>
              </w:rPr>
              <w:t>iadateľ uvedie názov projektu, ktorý má byť predmetom realizácie v prípade schválenia žiadosti o NFP</w:t>
            </w:r>
          </w:p>
        </w:tc>
      </w:tr>
      <w:tr w:rsidR="003F7E63" w:rsidRPr="002C6A91" w14:paraId="2492D277" w14:textId="77777777" w:rsidTr="003F7E63">
        <w:trPr>
          <w:trHeight w:val="315"/>
        </w:trPr>
        <w:tc>
          <w:tcPr>
            <w:tcW w:w="9288" w:type="dxa"/>
          </w:tcPr>
          <w:p w14:paraId="2492D276" w14:textId="77777777" w:rsidR="003F7E63" w:rsidRPr="002C6A91" w:rsidRDefault="003F7E63" w:rsidP="003F7E63">
            <w:pPr>
              <w:rPr>
                <w:rFonts w:ascii="Arial Narrow" w:hAnsi="Arial Narrow"/>
                <w:b/>
                <w:bCs/>
                <w:sz w:val="20"/>
                <w:szCs w:val="20"/>
              </w:rPr>
            </w:pPr>
            <w:r w:rsidRPr="002C6A91">
              <w:rPr>
                <w:rFonts w:ascii="Arial Narrow" w:hAnsi="Arial Narrow"/>
                <w:b/>
                <w:bCs/>
                <w:sz w:val="20"/>
                <w:szCs w:val="20"/>
              </w:rPr>
              <w:t>Kód ŽoNFP:</w:t>
            </w:r>
          </w:p>
        </w:tc>
      </w:tr>
      <w:tr w:rsidR="003F7E63" w:rsidRPr="002C6A91" w14:paraId="2492D279" w14:textId="77777777" w:rsidTr="003F7E63">
        <w:trPr>
          <w:trHeight w:val="315"/>
        </w:trPr>
        <w:tc>
          <w:tcPr>
            <w:tcW w:w="9288" w:type="dxa"/>
          </w:tcPr>
          <w:p w14:paraId="2492D278" w14:textId="332B5741" w:rsidR="003F7E63" w:rsidRPr="00D67150" w:rsidRDefault="00D67150" w:rsidP="003F7E63">
            <w:pPr>
              <w:rPr>
                <w:rFonts w:ascii="Arial Narrow" w:hAnsi="Arial Narrow"/>
                <w:bCs/>
                <w:sz w:val="20"/>
                <w:szCs w:val="20"/>
              </w:rPr>
            </w:pPr>
            <w:r w:rsidRPr="00D67150">
              <w:rPr>
                <w:rFonts w:ascii="Arial Narrow" w:hAnsi="Arial Narrow"/>
                <w:bCs/>
                <w:sz w:val="20"/>
                <w:szCs w:val="20"/>
              </w:rPr>
              <w:t>Systém automaticky vyplní po zaregistrovaní ŽoNFP v ITMS2014+</w:t>
            </w:r>
          </w:p>
        </w:tc>
      </w:tr>
      <w:tr w:rsidR="003F7E63" w:rsidRPr="002C6A91" w14:paraId="2492D27B" w14:textId="77777777" w:rsidTr="003F7E63">
        <w:trPr>
          <w:trHeight w:val="315"/>
        </w:trPr>
        <w:tc>
          <w:tcPr>
            <w:tcW w:w="9288" w:type="dxa"/>
          </w:tcPr>
          <w:p w14:paraId="2492D27A" w14:textId="77777777" w:rsidR="003F7E63" w:rsidRPr="002C6A91" w:rsidRDefault="003F7E63" w:rsidP="003F7E63">
            <w:pPr>
              <w:rPr>
                <w:rFonts w:ascii="Arial Narrow" w:hAnsi="Arial Narrow"/>
                <w:b/>
                <w:bCs/>
                <w:sz w:val="20"/>
                <w:szCs w:val="20"/>
              </w:rPr>
            </w:pPr>
            <w:r w:rsidRPr="002C6A91">
              <w:rPr>
                <w:rFonts w:ascii="Arial Narrow" w:hAnsi="Arial Narrow"/>
                <w:b/>
                <w:bCs/>
                <w:sz w:val="20"/>
                <w:szCs w:val="20"/>
              </w:rPr>
              <w:t>Výzva:</w:t>
            </w:r>
          </w:p>
        </w:tc>
      </w:tr>
      <w:tr w:rsidR="003F7E63" w:rsidRPr="002C6A91" w14:paraId="2492D27D" w14:textId="77777777" w:rsidTr="003F7E63">
        <w:trPr>
          <w:trHeight w:val="315"/>
        </w:trPr>
        <w:tc>
          <w:tcPr>
            <w:tcW w:w="9288" w:type="dxa"/>
          </w:tcPr>
          <w:p w14:paraId="2492D27C" w14:textId="77777777" w:rsidR="003F7E63" w:rsidRPr="002C6A91" w:rsidRDefault="003F7E63" w:rsidP="003F7E63">
            <w:pPr>
              <w:rPr>
                <w:rFonts w:ascii="Arial Narrow" w:hAnsi="Arial Narrow"/>
                <w:b/>
                <w:bCs/>
                <w:sz w:val="20"/>
                <w:szCs w:val="20"/>
              </w:rPr>
            </w:pPr>
            <w:r>
              <w:rPr>
                <w:rFonts w:ascii="Arial Narrow" w:hAnsi="Arial Narrow"/>
                <w:sz w:val="20"/>
                <w:szCs w:val="20"/>
              </w:rPr>
              <w:t>Systém a</w:t>
            </w:r>
            <w:r w:rsidRPr="002C6A91">
              <w:rPr>
                <w:rFonts w:ascii="Arial Narrow" w:hAnsi="Arial Narrow"/>
                <w:sz w:val="20"/>
                <w:szCs w:val="20"/>
              </w:rPr>
              <w:t>utomaticky vyplnen</w:t>
            </w:r>
            <w:r>
              <w:rPr>
                <w:rFonts w:ascii="Arial Narrow" w:hAnsi="Arial Narrow"/>
                <w:sz w:val="20"/>
                <w:szCs w:val="20"/>
              </w:rPr>
              <w:t>í</w:t>
            </w:r>
            <w:r w:rsidRPr="002C6A91">
              <w:rPr>
                <w:rStyle w:val="Odkaznapoznmkupodiarou"/>
                <w:rFonts w:ascii="Arial Narrow" w:hAnsi="Arial Narrow"/>
                <w:sz w:val="20"/>
                <w:szCs w:val="20"/>
              </w:rPr>
              <w:footnoteReference w:id="2"/>
            </w:r>
            <w:r w:rsidRPr="002C6A91">
              <w:rPr>
                <w:rFonts w:ascii="Arial Narrow" w:hAnsi="Arial Narrow"/>
                <w:sz w:val="20"/>
                <w:szCs w:val="20"/>
              </w:rPr>
              <w:t xml:space="preserve"> číslo a názov výzvy</w:t>
            </w:r>
          </w:p>
        </w:tc>
      </w:tr>
      <w:tr w:rsidR="003F7E63" w:rsidRPr="002C6A91" w14:paraId="2492D27F" w14:textId="77777777" w:rsidTr="003F7E63">
        <w:trPr>
          <w:trHeight w:val="315"/>
        </w:trPr>
        <w:tc>
          <w:tcPr>
            <w:tcW w:w="9288" w:type="dxa"/>
          </w:tcPr>
          <w:p w14:paraId="2492D27E" w14:textId="77777777" w:rsidR="003F7E63" w:rsidRPr="002C6A91" w:rsidRDefault="003F7E63" w:rsidP="003F7E63">
            <w:pPr>
              <w:rPr>
                <w:rFonts w:ascii="Arial Narrow" w:hAnsi="Arial Narrow"/>
                <w:b/>
                <w:bCs/>
                <w:sz w:val="20"/>
                <w:szCs w:val="20"/>
              </w:rPr>
            </w:pPr>
            <w:r w:rsidRPr="002C6A91">
              <w:rPr>
                <w:rFonts w:ascii="Arial Narrow" w:hAnsi="Arial Narrow"/>
                <w:b/>
                <w:bCs/>
                <w:sz w:val="20"/>
                <w:szCs w:val="20"/>
              </w:rPr>
              <w:t>Operačný program:</w:t>
            </w:r>
          </w:p>
        </w:tc>
      </w:tr>
      <w:tr w:rsidR="003F7E63" w:rsidRPr="002C6A91" w14:paraId="2492D281" w14:textId="77777777" w:rsidTr="003F7E63">
        <w:trPr>
          <w:trHeight w:val="315"/>
        </w:trPr>
        <w:tc>
          <w:tcPr>
            <w:tcW w:w="9288" w:type="dxa"/>
          </w:tcPr>
          <w:p w14:paraId="2492D280" w14:textId="38408D49" w:rsidR="003F7E63" w:rsidRPr="00D67150" w:rsidRDefault="00D67150" w:rsidP="003F7E63">
            <w:pPr>
              <w:rPr>
                <w:rFonts w:ascii="Arial Narrow" w:hAnsi="Arial Narrow"/>
                <w:bCs/>
                <w:sz w:val="20"/>
                <w:szCs w:val="20"/>
              </w:rPr>
            </w:pPr>
            <w:r w:rsidRPr="00D67150">
              <w:rPr>
                <w:rFonts w:ascii="Arial Narrow" w:hAnsi="Arial Narrow"/>
                <w:bCs/>
                <w:sz w:val="20"/>
                <w:szCs w:val="20"/>
              </w:rPr>
              <w:t>Systém automaticky vyplní Ľudské zdroje</w:t>
            </w:r>
          </w:p>
        </w:tc>
      </w:tr>
      <w:tr w:rsidR="003F7E63" w:rsidRPr="002C6A91" w14:paraId="2492D283" w14:textId="77777777" w:rsidTr="003F7E63">
        <w:trPr>
          <w:trHeight w:val="315"/>
        </w:trPr>
        <w:tc>
          <w:tcPr>
            <w:tcW w:w="9288" w:type="dxa"/>
          </w:tcPr>
          <w:p w14:paraId="2492D282" w14:textId="77777777" w:rsidR="003F7E63" w:rsidRPr="002C6A91" w:rsidRDefault="003F7E63" w:rsidP="003F7E63">
            <w:pPr>
              <w:rPr>
                <w:rFonts w:ascii="Arial Narrow" w:hAnsi="Arial Narrow"/>
                <w:b/>
                <w:bCs/>
                <w:sz w:val="20"/>
                <w:szCs w:val="20"/>
              </w:rPr>
            </w:pPr>
            <w:r w:rsidRPr="002C6A91">
              <w:rPr>
                <w:rFonts w:ascii="Arial Narrow" w:hAnsi="Arial Narrow"/>
                <w:b/>
                <w:bCs/>
                <w:sz w:val="20"/>
                <w:szCs w:val="20"/>
              </w:rPr>
              <w:t>Prioritná os</w:t>
            </w:r>
            <w:bookmarkStart w:id="6" w:name="_Ref422471775"/>
            <w:r>
              <w:rPr>
                <w:rStyle w:val="Odkaznapoznmkupodiarou"/>
                <w:rFonts w:ascii="Arial Narrow" w:hAnsi="Arial Narrow"/>
                <w:sz w:val="20"/>
                <w:szCs w:val="20"/>
              </w:rPr>
              <w:footnoteReference w:id="3"/>
            </w:r>
            <w:bookmarkEnd w:id="6"/>
            <w:r w:rsidRPr="002C6A91">
              <w:rPr>
                <w:rFonts w:ascii="Arial Narrow" w:hAnsi="Arial Narrow"/>
                <w:b/>
                <w:bCs/>
                <w:sz w:val="20"/>
                <w:szCs w:val="20"/>
              </w:rPr>
              <w:t>:</w:t>
            </w:r>
            <w:r>
              <w:rPr>
                <w:rStyle w:val="Odkaznapoznmkupodiarou"/>
                <w:rFonts w:ascii="Arial Narrow" w:hAnsi="Arial Narrow"/>
                <w:sz w:val="20"/>
                <w:szCs w:val="20"/>
              </w:rPr>
              <w:t xml:space="preserve"> </w:t>
            </w:r>
          </w:p>
        </w:tc>
      </w:tr>
      <w:tr w:rsidR="003F7E63" w:rsidRPr="002C6A91" w14:paraId="2492D285" w14:textId="77777777" w:rsidTr="003F7E63">
        <w:trPr>
          <w:trHeight w:val="315"/>
        </w:trPr>
        <w:tc>
          <w:tcPr>
            <w:tcW w:w="9288" w:type="dxa"/>
          </w:tcPr>
          <w:p w14:paraId="2492D284" w14:textId="77777777" w:rsidR="003F7E63" w:rsidRPr="002C6A91" w:rsidRDefault="003F7E63" w:rsidP="003F7E63">
            <w:pPr>
              <w:rPr>
                <w:rFonts w:ascii="Arial Narrow" w:hAnsi="Arial Narrow"/>
                <w:b/>
                <w:bCs/>
                <w:sz w:val="20"/>
                <w:szCs w:val="20"/>
              </w:rPr>
            </w:pPr>
            <w:r>
              <w:rPr>
                <w:rFonts w:ascii="Arial Narrow" w:hAnsi="Arial Narrow"/>
                <w:sz w:val="20"/>
                <w:szCs w:val="20"/>
              </w:rPr>
              <w:t>Systém a</w:t>
            </w:r>
            <w:r w:rsidRPr="002C6A91">
              <w:rPr>
                <w:rFonts w:ascii="Arial Narrow" w:hAnsi="Arial Narrow"/>
                <w:sz w:val="20"/>
                <w:szCs w:val="20"/>
              </w:rPr>
              <w:t>utomaticky vypln</w:t>
            </w:r>
            <w:r>
              <w:rPr>
                <w:rFonts w:ascii="Arial Narrow" w:hAnsi="Arial Narrow"/>
                <w:sz w:val="20"/>
                <w:szCs w:val="20"/>
              </w:rPr>
              <w:t xml:space="preserve">í. </w:t>
            </w:r>
          </w:p>
        </w:tc>
      </w:tr>
      <w:tr w:rsidR="003F7E63" w:rsidRPr="002C6A91" w14:paraId="2492D287" w14:textId="77777777" w:rsidTr="003F7E63">
        <w:trPr>
          <w:trHeight w:val="315"/>
        </w:trPr>
        <w:tc>
          <w:tcPr>
            <w:tcW w:w="9288" w:type="dxa"/>
          </w:tcPr>
          <w:p w14:paraId="2492D286" w14:textId="77777777" w:rsidR="003F7E63" w:rsidRPr="002C6A91" w:rsidRDefault="003F7E63" w:rsidP="003F7E63">
            <w:pPr>
              <w:rPr>
                <w:rFonts w:ascii="Arial Narrow" w:hAnsi="Arial Narrow"/>
                <w:sz w:val="20"/>
                <w:szCs w:val="20"/>
              </w:rPr>
            </w:pPr>
            <w:r w:rsidRPr="002C6A91">
              <w:rPr>
                <w:rFonts w:ascii="Arial Narrow" w:hAnsi="Arial Narrow"/>
                <w:b/>
                <w:bCs/>
                <w:sz w:val="20"/>
                <w:szCs w:val="20"/>
              </w:rPr>
              <w:t>Špecifický cieľ</w:t>
            </w:r>
            <w:r>
              <w:rPr>
                <w:rStyle w:val="Odkaznapoznmkupodiarou"/>
                <w:rFonts w:ascii="Arial Narrow" w:hAnsi="Arial Narrow"/>
                <w:b/>
                <w:bCs/>
                <w:sz w:val="20"/>
                <w:szCs w:val="20"/>
              </w:rPr>
              <w:footnoteReference w:id="4"/>
            </w:r>
            <w:r w:rsidRPr="002C6A91">
              <w:rPr>
                <w:rFonts w:ascii="Arial Narrow" w:hAnsi="Arial Narrow"/>
                <w:b/>
                <w:bCs/>
                <w:sz w:val="20"/>
                <w:szCs w:val="20"/>
              </w:rPr>
              <w:t>:</w:t>
            </w:r>
          </w:p>
        </w:tc>
      </w:tr>
      <w:tr w:rsidR="003F7E63" w:rsidRPr="002C6A91" w14:paraId="2492D289" w14:textId="77777777" w:rsidTr="003F7E63">
        <w:trPr>
          <w:trHeight w:val="315"/>
        </w:trPr>
        <w:tc>
          <w:tcPr>
            <w:tcW w:w="9288" w:type="dxa"/>
          </w:tcPr>
          <w:p w14:paraId="2492D288" w14:textId="77777777" w:rsidR="003F7E63" w:rsidRPr="002C6A91" w:rsidRDefault="003F7E63" w:rsidP="003F7E63">
            <w:pPr>
              <w:rPr>
                <w:rFonts w:ascii="Arial Narrow" w:hAnsi="Arial Narrow"/>
                <w:sz w:val="20"/>
                <w:szCs w:val="20"/>
              </w:rPr>
            </w:pPr>
            <w:r w:rsidRPr="002C6A91">
              <w:rPr>
                <w:rFonts w:ascii="Arial Narrow" w:hAnsi="Arial Narrow"/>
                <w:sz w:val="20"/>
                <w:szCs w:val="20"/>
              </w:rPr>
              <w:t>Žiadateľ si vyberie špecifický cieľ v nadväznosti na výzvu</w:t>
            </w:r>
            <w:r>
              <w:rPr>
                <w:rFonts w:ascii="Arial Narrow" w:hAnsi="Arial Narrow"/>
                <w:sz w:val="20"/>
                <w:szCs w:val="20"/>
              </w:rPr>
              <w:t>/vyzvanie.</w:t>
            </w:r>
            <w:r w:rsidRPr="002C6A91">
              <w:rPr>
                <w:rFonts w:ascii="Arial Narrow" w:hAnsi="Arial Narrow"/>
                <w:sz w:val="20"/>
                <w:szCs w:val="20"/>
              </w:rPr>
              <w:t xml:space="preserve"> V prípade, ak je ŽoNFP relevantná k viacerým špecifickým cieľom, údaje za celú tabuľku č. 5 sa opakujú za každý špecifický cieľ</w:t>
            </w:r>
            <w:r>
              <w:rPr>
                <w:rFonts w:ascii="Arial Narrow" w:hAnsi="Arial Narrow"/>
                <w:sz w:val="20"/>
                <w:szCs w:val="20"/>
              </w:rPr>
              <w:t>.</w:t>
            </w:r>
          </w:p>
        </w:tc>
      </w:tr>
      <w:tr w:rsidR="003F7E63" w:rsidRPr="002C6A91" w14:paraId="2492D28B" w14:textId="77777777" w:rsidTr="003F7E63">
        <w:trPr>
          <w:trHeight w:val="315"/>
        </w:trPr>
        <w:tc>
          <w:tcPr>
            <w:tcW w:w="9288" w:type="dxa"/>
            <w:hideMark/>
          </w:tcPr>
          <w:p w14:paraId="2492D28A" w14:textId="77777777" w:rsidR="003F7E63" w:rsidRPr="002C6A91" w:rsidRDefault="003F7E63" w:rsidP="003F7E63">
            <w:pPr>
              <w:rPr>
                <w:rFonts w:ascii="Arial Narrow" w:hAnsi="Arial Narrow"/>
                <w:b/>
                <w:bCs/>
                <w:sz w:val="20"/>
                <w:szCs w:val="20"/>
              </w:rPr>
            </w:pPr>
            <w:r w:rsidRPr="002C6A91">
              <w:rPr>
                <w:rFonts w:ascii="Arial Narrow" w:hAnsi="Arial Narrow"/>
                <w:b/>
                <w:bCs/>
                <w:sz w:val="20"/>
                <w:szCs w:val="20"/>
              </w:rPr>
              <w:t>Kategórie regiónov:</w:t>
            </w:r>
          </w:p>
        </w:tc>
      </w:tr>
      <w:tr w:rsidR="003F7E63" w:rsidRPr="002C6A91" w14:paraId="2492D28E" w14:textId="77777777" w:rsidTr="003F7E63">
        <w:trPr>
          <w:trHeight w:val="330"/>
        </w:trPr>
        <w:tc>
          <w:tcPr>
            <w:tcW w:w="9288" w:type="dxa"/>
            <w:hideMark/>
          </w:tcPr>
          <w:p w14:paraId="2492D28C" w14:textId="77777777" w:rsidR="003F7E63" w:rsidRDefault="003F7E63" w:rsidP="003F7E63">
            <w:pPr>
              <w:rPr>
                <w:rFonts w:ascii="Arial Narrow" w:hAnsi="Arial Narrow"/>
                <w:sz w:val="20"/>
                <w:szCs w:val="20"/>
              </w:rPr>
            </w:pPr>
            <w:r w:rsidRPr="002C6A91">
              <w:rPr>
                <w:rFonts w:ascii="Arial Narrow" w:hAnsi="Arial Narrow"/>
                <w:sz w:val="20"/>
                <w:szCs w:val="20"/>
              </w:rPr>
              <w:t>Rozvinuté / Menej rozvinuté (sekcia sa netýka projektov financovaných z KF, ENRF a EÚS)</w:t>
            </w:r>
          </w:p>
          <w:p w14:paraId="2492D28D" w14:textId="77777777" w:rsidR="003F7E63" w:rsidRPr="002C6A91" w:rsidRDefault="003F7E63" w:rsidP="003F7E63">
            <w:pPr>
              <w:rPr>
                <w:rFonts w:ascii="Arial Narrow" w:hAnsi="Arial Narrow"/>
                <w:sz w:val="20"/>
                <w:szCs w:val="20"/>
              </w:rPr>
            </w:pPr>
          </w:p>
        </w:tc>
      </w:tr>
      <w:tr w:rsidR="003F7E63" w:rsidRPr="002C6A91" w14:paraId="2492D290" w14:textId="77777777" w:rsidTr="003F7E63">
        <w:trPr>
          <w:trHeight w:val="315"/>
        </w:trPr>
        <w:tc>
          <w:tcPr>
            <w:tcW w:w="9288" w:type="dxa"/>
            <w:hideMark/>
          </w:tcPr>
          <w:p w14:paraId="2492D28F" w14:textId="77777777" w:rsidR="003F7E63" w:rsidRPr="002C6A91" w:rsidRDefault="003F7E63" w:rsidP="003F7E63">
            <w:pPr>
              <w:rPr>
                <w:rFonts w:ascii="Arial Narrow" w:hAnsi="Arial Narrow"/>
                <w:b/>
                <w:bCs/>
                <w:sz w:val="20"/>
                <w:szCs w:val="20"/>
              </w:rPr>
            </w:pPr>
            <w:r w:rsidRPr="002C6A91">
              <w:rPr>
                <w:rFonts w:ascii="Arial Narrow" w:hAnsi="Arial Narrow"/>
                <w:b/>
                <w:bCs/>
                <w:sz w:val="20"/>
                <w:szCs w:val="20"/>
              </w:rPr>
              <w:t>Oblasť intervencie:</w:t>
            </w:r>
          </w:p>
        </w:tc>
      </w:tr>
      <w:tr w:rsidR="003F7E63" w:rsidRPr="002C6A91" w14:paraId="2492D292" w14:textId="77777777" w:rsidTr="003F7E63">
        <w:trPr>
          <w:trHeight w:val="330"/>
        </w:trPr>
        <w:tc>
          <w:tcPr>
            <w:tcW w:w="9288" w:type="dxa"/>
            <w:hideMark/>
          </w:tcPr>
          <w:p w14:paraId="2492D291" w14:textId="77777777" w:rsidR="003F7E63" w:rsidRPr="002C6A91" w:rsidRDefault="003F7E63" w:rsidP="003F7E63">
            <w:pPr>
              <w:rPr>
                <w:rFonts w:ascii="Arial Narrow" w:hAnsi="Arial Narrow"/>
                <w:sz w:val="20"/>
                <w:szCs w:val="20"/>
              </w:rPr>
            </w:pPr>
            <w:r w:rsidRPr="00601361">
              <w:rPr>
                <w:rFonts w:ascii="Arial Narrow" w:hAnsi="Arial Narrow"/>
                <w:sz w:val="20"/>
                <w:szCs w:val="20"/>
              </w:rPr>
              <w:t>Žiadateľ vyberá z ponúkaného číselníka</w:t>
            </w:r>
            <w:r w:rsidRPr="00892D51">
              <w:rPr>
                <w:rFonts w:ascii="Arial Narrow" w:hAnsi="Arial Narrow"/>
                <w:sz w:val="20"/>
                <w:szCs w:val="20"/>
              </w:rPr>
              <w:t xml:space="preserve"> </w:t>
            </w:r>
          </w:p>
        </w:tc>
      </w:tr>
      <w:tr w:rsidR="003F7E63" w:rsidRPr="002C6A91" w14:paraId="2492D294" w14:textId="77777777" w:rsidTr="003F7E63">
        <w:trPr>
          <w:trHeight w:val="315"/>
        </w:trPr>
        <w:tc>
          <w:tcPr>
            <w:tcW w:w="9288" w:type="dxa"/>
            <w:hideMark/>
          </w:tcPr>
          <w:p w14:paraId="2492D293" w14:textId="77777777" w:rsidR="003F7E63" w:rsidRPr="002C6A91" w:rsidRDefault="003F7E63" w:rsidP="003F7E63">
            <w:pPr>
              <w:rPr>
                <w:rFonts w:ascii="Arial Narrow" w:hAnsi="Arial Narrow"/>
                <w:b/>
                <w:bCs/>
                <w:sz w:val="20"/>
                <w:szCs w:val="20"/>
              </w:rPr>
            </w:pPr>
            <w:r w:rsidRPr="002C6A91">
              <w:rPr>
                <w:rFonts w:ascii="Arial Narrow" w:hAnsi="Arial Narrow"/>
                <w:b/>
                <w:bCs/>
                <w:sz w:val="20"/>
                <w:szCs w:val="20"/>
              </w:rPr>
              <w:lastRenderedPageBreak/>
              <w:t>Hospodárska činnosť:</w:t>
            </w:r>
          </w:p>
        </w:tc>
      </w:tr>
      <w:tr w:rsidR="003F7E63" w:rsidRPr="002C6A91" w14:paraId="2492D297" w14:textId="77777777" w:rsidTr="003F7E63">
        <w:trPr>
          <w:trHeight w:val="330"/>
        </w:trPr>
        <w:tc>
          <w:tcPr>
            <w:tcW w:w="9288" w:type="dxa"/>
            <w:hideMark/>
          </w:tcPr>
          <w:p w14:paraId="2492D295" w14:textId="77777777" w:rsidR="003F7E63" w:rsidRDefault="003F7E63" w:rsidP="003F7E63">
            <w:pPr>
              <w:rPr>
                <w:rFonts w:ascii="Arial Narrow" w:hAnsi="Arial Narrow"/>
                <w:sz w:val="20"/>
                <w:szCs w:val="20"/>
              </w:rPr>
            </w:pPr>
            <w:r w:rsidRPr="00601361">
              <w:rPr>
                <w:rFonts w:ascii="Arial Narrow" w:hAnsi="Arial Narrow"/>
                <w:sz w:val="20"/>
                <w:szCs w:val="20"/>
              </w:rPr>
              <w:t>Žiadateľ vyberá z číselníka Hospodárskych činností</w:t>
            </w:r>
          </w:p>
          <w:p w14:paraId="2492D296" w14:textId="77777777" w:rsidR="003F7E63" w:rsidRPr="002C6A91" w:rsidRDefault="003F7E63" w:rsidP="003F7E63">
            <w:pPr>
              <w:rPr>
                <w:rFonts w:ascii="Arial Narrow" w:hAnsi="Arial Narrow"/>
                <w:sz w:val="20"/>
                <w:szCs w:val="20"/>
              </w:rPr>
            </w:pPr>
          </w:p>
        </w:tc>
      </w:tr>
      <w:tr w:rsidR="003F7E63" w:rsidRPr="002C6A91" w14:paraId="2492D299" w14:textId="77777777" w:rsidTr="003F7E63">
        <w:trPr>
          <w:trHeight w:val="315"/>
        </w:trPr>
        <w:tc>
          <w:tcPr>
            <w:tcW w:w="9288" w:type="dxa"/>
            <w:hideMark/>
          </w:tcPr>
          <w:p w14:paraId="2492D298" w14:textId="77777777" w:rsidR="003F7E63" w:rsidRPr="002C6A91" w:rsidRDefault="003F7E63" w:rsidP="003F7E63">
            <w:pPr>
              <w:rPr>
                <w:rFonts w:ascii="Arial Narrow" w:hAnsi="Arial Narrow"/>
                <w:b/>
                <w:bCs/>
                <w:sz w:val="20"/>
                <w:szCs w:val="20"/>
              </w:rPr>
            </w:pPr>
            <w:r w:rsidRPr="002C6A91">
              <w:rPr>
                <w:rFonts w:ascii="Arial Narrow" w:hAnsi="Arial Narrow"/>
                <w:b/>
                <w:bCs/>
                <w:sz w:val="20"/>
                <w:szCs w:val="20"/>
              </w:rPr>
              <w:t>Typ územia:</w:t>
            </w:r>
          </w:p>
        </w:tc>
      </w:tr>
      <w:tr w:rsidR="003F7E63" w:rsidRPr="002C6A91" w14:paraId="2492D29C" w14:textId="77777777" w:rsidTr="003F7E63">
        <w:trPr>
          <w:trHeight w:val="330"/>
        </w:trPr>
        <w:tc>
          <w:tcPr>
            <w:tcW w:w="9288" w:type="dxa"/>
            <w:hideMark/>
          </w:tcPr>
          <w:p w14:paraId="2492D29A" w14:textId="77777777" w:rsidR="003F7E63" w:rsidRDefault="003F7E63" w:rsidP="003F7E63">
            <w:pPr>
              <w:rPr>
                <w:rFonts w:ascii="Arial Narrow" w:hAnsi="Arial Narrow"/>
                <w:sz w:val="20"/>
                <w:szCs w:val="20"/>
              </w:rPr>
            </w:pPr>
            <w:r w:rsidRPr="00601361">
              <w:rPr>
                <w:rFonts w:ascii="Arial Narrow" w:hAnsi="Arial Narrow"/>
                <w:sz w:val="20"/>
                <w:szCs w:val="20"/>
              </w:rPr>
              <w:t>Žiadateľ vyberá z číselníka Území (mestská, horská...)</w:t>
            </w:r>
          </w:p>
          <w:p w14:paraId="2492D29B" w14:textId="77777777" w:rsidR="003F7E63" w:rsidRPr="002C6A91" w:rsidRDefault="003F7E63" w:rsidP="003F7E63">
            <w:pPr>
              <w:rPr>
                <w:rFonts w:ascii="Arial Narrow" w:hAnsi="Arial Narrow"/>
                <w:sz w:val="20"/>
                <w:szCs w:val="20"/>
              </w:rPr>
            </w:pPr>
          </w:p>
        </w:tc>
      </w:tr>
      <w:tr w:rsidR="003F7E63" w:rsidRPr="002C6A91" w14:paraId="2492D29E" w14:textId="77777777" w:rsidTr="003F7E63">
        <w:trPr>
          <w:trHeight w:val="330"/>
        </w:trPr>
        <w:tc>
          <w:tcPr>
            <w:tcW w:w="9288" w:type="dxa"/>
          </w:tcPr>
          <w:p w14:paraId="2492D29D" w14:textId="77777777" w:rsidR="003F7E63" w:rsidRPr="002C6A91" w:rsidRDefault="003F7E63" w:rsidP="003F7E63">
            <w:pPr>
              <w:rPr>
                <w:rFonts w:ascii="Arial Narrow" w:hAnsi="Arial Narrow"/>
                <w:b/>
                <w:sz w:val="20"/>
                <w:szCs w:val="20"/>
              </w:rPr>
            </w:pPr>
            <w:r w:rsidRPr="002C6A91">
              <w:rPr>
                <w:rFonts w:ascii="Arial Narrow" w:hAnsi="Arial Narrow"/>
                <w:b/>
                <w:sz w:val="20"/>
                <w:szCs w:val="20"/>
              </w:rPr>
              <w:t>Forma financovania:</w:t>
            </w:r>
          </w:p>
        </w:tc>
      </w:tr>
      <w:tr w:rsidR="003F7E63" w:rsidRPr="002C6A91" w14:paraId="2492D2A1" w14:textId="77777777" w:rsidTr="003F7E63">
        <w:trPr>
          <w:trHeight w:val="330"/>
        </w:trPr>
        <w:tc>
          <w:tcPr>
            <w:tcW w:w="9288" w:type="dxa"/>
          </w:tcPr>
          <w:p w14:paraId="2492D29F" w14:textId="77777777" w:rsidR="003F7E63" w:rsidRDefault="003F7E63" w:rsidP="003F7E63">
            <w:pPr>
              <w:tabs>
                <w:tab w:val="left" w:pos="6379"/>
              </w:tabs>
              <w:rPr>
                <w:rFonts w:ascii="Arial Narrow" w:hAnsi="Arial Narrow"/>
                <w:sz w:val="20"/>
                <w:szCs w:val="20"/>
              </w:rPr>
            </w:pPr>
            <w:r w:rsidRPr="00601361">
              <w:rPr>
                <w:rFonts w:ascii="Arial Narrow" w:hAnsi="Arial Narrow"/>
                <w:sz w:val="20"/>
                <w:szCs w:val="20"/>
              </w:rPr>
              <w:t>Žiadateľ vyberá z ponúkaných možností</w:t>
            </w:r>
          </w:p>
          <w:p w14:paraId="2492D2A0" w14:textId="77777777" w:rsidR="003F7E63" w:rsidRPr="002C6A91" w:rsidRDefault="003F7E63" w:rsidP="003F7E63">
            <w:pPr>
              <w:rPr>
                <w:rFonts w:ascii="Arial Narrow" w:hAnsi="Arial Narrow"/>
                <w:sz w:val="20"/>
                <w:szCs w:val="20"/>
              </w:rPr>
            </w:pPr>
          </w:p>
        </w:tc>
      </w:tr>
      <w:tr w:rsidR="003F7E63" w:rsidRPr="002C6A91" w14:paraId="2492D2A3" w14:textId="77777777" w:rsidTr="003F7E63">
        <w:trPr>
          <w:trHeight w:val="330"/>
        </w:trPr>
        <w:tc>
          <w:tcPr>
            <w:tcW w:w="9288" w:type="dxa"/>
          </w:tcPr>
          <w:p w14:paraId="2492D2A2" w14:textId="77777777" w:rsidR="003F7E63" w:rsidRPr="002C6A91" w:rsidRDefault="003F7E63" w:rsidP="003F7E63">
            <w:pPr>
              <w:rPr>
                <w:rFonts w:ascii="Arial Narrow" w:hAnsi="Arial Narrow"/>
                <w:b/>
                <w:sz w:val="20"/>
                <w:szCs w:val="20"/>
              </w:rPr>
            </w:pPr>
            <w:r w:rsidRPr="002C6A91">
              <w:rPr>
                <w:rFonts w:ascii="Arial Narrow" w:hAnsi="Arial Narrow"/>
                <w:b/>
                <w:sz w:val="20"/>
                <w:szCs w:val="20"/>
              </w:rPr>
              <w:t xml:space="preserve">Projekt s relevanciou k Regionálnym investičným územným stratégiám: </w:t>
            </w:r>
            <w:r w:rsidRPr="002C6A91">
              <w:rPr>
                <w:rFonts w:ascii="Arial Narrow" w:hAnsi="Arial Narrow"/>
                <w:sz w:val="20"/>
                <w:szCs w:val="20"/>
              </w:rPr>
              <w:t>áno/nie</w:t>
            </w:r>
          </w:p>
        </w:tc>
      </w:tr>
      <w:tr w:rsidR="003F7E63" w:rsidRPr="002C6A91" w14:paraId="2492D2A5" w14:textId="77777777" w:rsidTr="003F7E63">
        <w:trPr>
          <w:trHeight w:val="330"/>
        </w:trPr>
        <w:tc>
          <w:tcPr>
            <w:tcW w:w="9288" w:type="dxa"/>
          </w:tcPr>
          <w:p w14:paraId="2492D2A4" w14:textId="77777777" w:rsidR="003F7E63" w:rsidRPr="002C6A91" w:rsidRDefault="003F7E63" w:rsidP="003F7E63">
            <w:pPr>
              <w:rPr>
                <w:rFonts w:ascii="Arial Narrow" w:hAnsi="Arial Narrow"/>
                <w:b/>
                <w:sz w:val="20"/>
                <w:szCs w:val="20"/>
              </w:rPr>
            </w:pPr>
            <w:r w:rsidRPr="002C6A91">
              <w:rPr>
                <w:rFonts w:ascii="Arial Narrow" w:hAnsi="Arial Narrow"/>
                <w:b/>
                <w:sz w:val="20"/>
                <w:szCs w:val="20"/>
              </w:rPr>
              <w:t>Projekt s relevanciou k Udržateľnému rozvoju miest:</w:t>
            </w:r>
            <w:r w:rsidRPr="002C6A91">
              <w:rPr>
                <w:rFonts w:ascii="Arial Narrow" w:hAnsi="Arial Narrow"/>
                <w:sz w:val="20"/>
                <w:szCs w:val="20"/>
              </w:rPr>
              <w:t xml:space="preserve"> áno/nie</w:t>
            </w:r>
          </w:p>
        </w:tc>
      </w:tr>
      <w:tr w:rsidR="003F7E63" w:rsidRPr="002C6A91" w14:paraId="2492D2A7" w14:textId="77777777" w:rsidTr="003F7E63">
        <w:trPr>
          <w:trHeight w:val="330"/>
        </w:trPr>
        <w:tc>
          <w:tcPr>
            <w:tcW w:w="9288" w:type="dxa"/>
          </w:tcPr>
          <w:p w14:paraId="2492D2A6" w14:textId="77777777" w:rsidR="003F7E63" w:rsidRPr="002C6A91" w:rsidRDefault="003F7E63" w:rsidP="003F7E63">
            <w:pPr>
              <w:rPr>
                <w:rFonts w:ascii="Arial Narrow" w:hAnsi="Arial Narrow"/>
                <w:b/>
                <w:sz w:val="20"/>
                <w:szCs w:val="20"/>
              </w:rPr>
            </w:pPr>
            <w:r w:rsidRPr="002C6A91">
              <w:rPr>
                <w:rFonts w:ascii="Arial Narrow" w:hAnsi="Arial Narrow"/>
                <w:b/>
                <w:bCs/>
                <w:sz w:val="20"/>
                <w:szCs w:val="20"/>
              </w:rPr>
              <w:t>Identifikácia príspevku k</w:t>
            </w:r>
            <w:r>
              <w:rPr>
                <w:rFonts w:ascii="Arial Narrow" w:hAnsi="Arial Narrow"/>
                <w:b/>
                <w:bCs/>
                <w:sz w:val="20"/>
                <w:szCs w:val="20"/>
              </w:rPr>
              <w:t xml:space="preserve"> horizontálnemu </w:t>
            </w:r>
            <w:r w:rsidRPr="002C6A91">
              <w:rPr>
                <w:rFonts w:ascii="Arial Narrow" w:hAnsi="Arial Narrow"/>
                <w:b/>
                <w:bCs/>
                <w:sz w:val="20"/>
                <w:szCs w:val="20"/>
              </w:rPr>
              <w:t xml:space="preserve">princípu </w:t>
            </w:r>
            <w:r>
              <w:rPr>
                <w:rFonts w:ascii="Arial Narrow" w:hAnsi="Arial Narrow"/>
                <w:b/>
                <w:bCs/>
                <w:sz w:val="20"/>
                <w:szCs w:val="20"/>
              </w:rPr>
              <w:t>U</w:t>
            </w:r>
            <w:r w:rsidRPr="002C6A91">
              <w:rPr>
                <w:rFonts w:ascii="Arial Narrow" w:hAnsi="Arial Narrow"/>
                <w:b/>
                <w:bCs/>
                <w:sz w:val="20"/>
                <w:szCs w:val="20"/>
              </w:rPr>
              <w:t>držateľn</w:t>
            </w:r>
            <w:r>
              <w:rPr>
                <w:rFonts w:ascii="Arial Narrow" w:hAnsi="Arial Narrow"/>
                <w:b/>
                <w:bCs/>
                <w:sz w:val="20"/>
                <w:szCs w:val="20"/>
              </w:rPr>
              <w:t>ý</w:t>
            </w:r>
            <w:r w:rsidRPr="002C6A91">
              <w:rPr>
                <w:rFonts w:ascii="Arial Narrow" w:hAnsi="Arial Narrow"/>
                <w:b/>
                <w:bCs/>
                <w:sz w:val="20"/>
                <w:szCs w:val="20"/>
              </w:rPr>
              <w:t xml:space="preserve"> rozvoj</w:t>
            </w:r>
            <w:bookmarkStart w:id="7" w:name="_Ref422413811"/>
            <w:r w:rsidRPr="0049299B">
              <w:rPr>
                <w:rStyle w:val="Odkaznapoznmkupodiarou"/>
                <w:rFonts w:ascii="Arial Narrow" w:hAnsi="Arial Narrow"/>
                <w:bCs/>
                <w:sz w:val="20"/>
                <w:szCs w:val="20"/>
              </w:rPr>
              <w:footnoteReference w:id="5"/>
            </w:r>
            <w:bookmarkEnd w:id="7"/>
            <w:r w:rsidRPr="002C6A91">
              <w:rPr>
                <w:rFonts w:ascii="Arial Narrow" w:hAnsi="Arial Narrow"/>
                <w:b/>
                <w:bCs/>
                <w:sz w:val="20"/>
                <w:szCs w:val="20"/>
              </w:rPr>
              <w:t>:</w:t>
            </w:r>
          </w:p>
        </w:tc>
      </w:tr>
      <w:tr w:rsidR="003F7E63" w:rsidRPr="002C6A91" w14:paraId="2492D2A9" w14:textId="77777777" w:rsidTr="003F7E63">
        <w:trPr>
          <w:trHeight w:val="330"/>
        </w:trPr>
        <w:tc>
          <w:tcPr>
            <w:tcW w:w="9288" w:type="dxa"/>
          </w:tcPr>
          <w:p w14:paraId="2492D2A8" w14:textId="77777777" w:rsidR="003F7E63" w:rsidRPr="002C6A91" w:rsidRDefault="003F7E63" w:rsidP="003F7E63">
            <w:pPr>
              <w:rPr>
                <w:rFonts w:ascii="Arial Narrow" w:hAnsi="Arial Narrow"/>
                <w:b/>
                <w:sz w:val="20"/>
                <w:szCs w:val="20"/>
              </w:rPr>
            </w:pPr>
            <w:r w:rsidRPr="002C6A91">
              <w:rPr>
                <w:rFonts w:ascii="Arial Narrow" w:hAnsi="Arial Narrow"/>
                <w:sz w:val="20"/>
                <w:szCs w:val="20"/>
              </w:rPr>
              <w:t xml:space="preserve">Automaticky vypĺňané relevantné ciele horizontálneho princípu </w:t>
            </w:r>
            <w:r>
              <w:rPr>
                <w:rFonts w:ascii="Arial Narrow" w:hAnsi="Arial Narrow"/>
                <w:sz w:val="20"/>
                <w:szCs w:val="20"/>
              </w:rPr>
              <w:t>U</w:t>
            </w:r>
            <w:r w:rsidRPr="002C6A91">
              <w:rPr>
                <w:rFonts w:ascii="Arial Narrow" w:hAnsi="Arial Narrow"/>
                <w:sz w:val="20"/>
                <w:szCs w:val="20"/>
              </w:rPr>
              <w:t>držateľný rozvoj v nadväznosti na vybrané typy aktivít v ŽoNFP</w:t>
            </w:r>
          </w:p>
        </w:tc>
      </w:tr>
      <w:tr w:rsidR="003F7E63" w:rsidRPr="002C6A91" w14:paraId="2492D2AB" w14:textId="77777777" w:rsidTr="003F7E63">
        <w:trPr>
          <w:trHeight w:val="330"/>
        </w:trPr>
        <w:tc>
          <w:tcPr>
            <w:tcW w:w="9288" w:type="dxa"/>
          </w:tcPr>
          <w:p w14:paraId="2492D2AA" w14:textId="01D2B1E5" w:rsidR="003F7E63" w:rsidRPr="002C6A91" w:rsidRDefault="003F7E63" w:rsidP="00D67150">
            <w:pPr>
              <w:rPr>
                <w:rFonts w:ascii="Arial Narrow" w:hAnsi="Arial Narrow"/>
                <w:b/>
                <w:sz w:val="20"/>
                <w:szCs w:val="20"/>
              </w:rPr>
            </w:pPr>
            <w:r w:rsidRPr="002C6A91">
              <w:rPr>
                <w:rFonts w:ascii="Arial Narrow" w:hAnsi="Arial Narrow"/>
                <w:b/>
                <w:bCs/>
                <w:sz w:val="20"/>
                <w:szCs w:val="20"/>
              </w:rPr>
              <w:t>Identifikácia príspevku k princípu podpory rovnosti mužov a žien a </w:t>
            </w:r>
            <w:r w:rsidRPr="00601361">
              <w:rPr>
                <w:rFonts w:ascii="Arial Narrow" w:hAnsi="Arial Narrow"/>
                <w:b/>
                <w:bCs/>
                <w:sz w:val="20"/>
                <w:szCs w:val="20"/>
              </w:rPr>
              <w:t>nediskriminácia</w:t>
            </w:r>
            <w:r w:rsidR="00D67150">
              <w:rPr>
                <w:rStyle w:val="Odkaznapoznmkupodiarou"/>
                <w:rFonts w:ascii="Arial Narrow" w:hAnsi="Arial Narrow"/>
                <w:b/>
                <w:bCs/>
                <w:sz w:val="20"/>
                <w:szCs w:val="20"/>
              </w:rPr>
              <w:footnoteReference w:id="6"/>
            </w:r>
            <w:r w:rsidRPr="00601361">
              <w:rPr>
                <w:rFonts w:ascii="Arial Narrow" w:hAnsi="Arial Narrow"/>
                <w:b/>
                <w:bCs/>
                <w:sz w:val="20"/>
                <w:szCs w:val="20"/>
              </w:rPr>
              <w:t>:</w:t>
            </w:r>
          </w:p>
        </w:tc>
      </w:tr>
      <w:tr w:rsidR="003F7E63" w:rsidRPr="002C6A91" w14:paraId="2492D2B0" w14:textId="77777777" w:rsidTr="003F7E63">
        <w:trPr>
          <w:trHeight w:val="330"/>
        </w:trPr>
        <w:tc>
          <w:tcPr>
            <w:tcW w:w="9288" w:type="dxa"/>
          </w:tcPr>
          <w:p w14:paraId="2492D2AC" w14:textId="77777777" w:rsidR="003F7E63" w:rsidRPr="002C6A91" w:rsidRDefault="003F7E63" w:rsidP="003F7E63">
            <w:pPr>
              <w:rPr>
                <w:rFonts w:ascii="Arial Narrow" w:hAnsi="Arial Narrow"/>
                <w:sz w:val="20"/>
                <w:szCs w:val="20"/>
              </w:rPr>
            </w:pPr>
            <w:r w:rsidRPr="002C6A91">
              <w:rPr>
                <w:rFonts w:ascii="Arial Narrow" w:hAnsi="Arial Narrow"/>
                <w:sz w:val="20"/>
                <w:szCs w:val="20"/>
              </w:rPr>
              <w:t xml:space="preserve">V prípade, ak ide o projekt zameraný na podporu konkrétnej cieľovej skupiny vyberanej z číselníka v tabuľke č. 8 (popis cieľovej skupiny), automaticky je vyplnený nasledovný text: </w:t>
            </w:r>
          </w:p>
          <w:p w14:paraId="2492D2AD" w14:textId="77777777" w:rsidR="003F7E63" w:rsidRPr="002C6A91" w:rsidRDefault="003F7E63" w:rsidP="003F7E63">
            <w:pPr>
              <w:rPr>
                <w:rFonts w:ascii="Arial Narrow" w:hAnsi="Arial Narrow"/>
                <w:i/>
                <w:iCs/>
                <w:sz w:val="20"/>
                <w:szCs w:val="20"/>
              </w:rPr>
            </w:pPr>
            <w:r w:rsidRPr="002C6A91">
              <w:rPr>
                <w:rFonts w:ascii="Arial Narrow" w:hAnsi="Arial Narrow"/>
                <w:i/>
                <w:iCs/>
                <w:sz w:val="20"/>
                <w:szCs w:val="20"/>
              </w:rPr>
              <w:t>Projekt je priamo zameraný na znevýhodnené skupiny.</w:t>
            </w:r>
          </w:p>
          <w:p w14:paraId="2492D2AE" w14:textId="77777777" w:rsidR="003F7E63" w:rsidRPr="002C6A91" w:rsidRDefault="003F7E63" w:rsidP="003F7E63">
            <w:pPr>
              <w:spacing w:before="120"/>
              <w:rPr>
                <w:rFonts w:ascii="Arial Narrow" w:hAnsi="Arial Narrow"/>
                <w:sz w:val="20"/>
                <w:szCs w:val="20"/>
              </w:rPr>
            </w:pPr>
            <w:r w:rsidRPr="002C6A91">
              <w:rPr>
                <w:rFonts w:ascii="Arial Narrow" w:hAnsi="Arial Narrow"/>
                <w:sz w:val="20"/>
                <w:szCs w:val="20"/>
              </w:rPr>
              <w:t>V prípade, ak ide o projekt, ktorý nie je priamo zameraný na podporu znevýhodnených skupín, automaticky je vyplnený nasledovný text:</w:t>
            </w:r>
          </w:p>
          <w:p w14:paraId="2492D2AF" w14:textId="77777777" w:rsidR="003F7E63" w:rsidRPr="002C6A91" w:rsidRDefault="003F7E63" w:rsidP="003F7E63">
            <w:pPr>
              <w:rPr>
                <w:rFonts w:ascii="Arial Narrow" w:hAnsi="Arial Narrow"/>
                <w:b/>
                <w:sz w:val="20"/>
                <w:szCs w:val="20"/>
              </w:rPr>
            </w:pPr>
            <w:r w:rsidRPr="002C6A91">
              <w:rPr>
                <w:rFonts w:ascii="Arial Narrow" w:hAnsi="Arial Narrow"/>
                <w:i/>
                <w:iCs/>
                <w:sz w:val="20"/>
                <w:szCs w:val="20"/>
              </w:rPr>
              <w:t xml:space="preserve">Projekt je v súlade s princípom podpory </w:t>
            </w:r>
            <w:r>
              <w:rPr>
                <w:rFonts w:ascii="Arial Narrow" w:hAnsi="Arial Narrow"/>
                <w:i/>
                <w:iCs/>
                <w:sz w:val="20"/>
                <w:szCs w:val="20"/>
              </w:rPr>
              <w:t>v rámci Horizontálneho princípu R</w:t>
            </w:r>
            <w:r w:rsidRPr="002C6A91">
              <w:rPr>
                <w:rFonts w:ascii="Arial Narrow" w:hAnsi="Arial Narrow"/>
                <w:i/>
                <w:iCs/>
                <w:sz w:val="20"/>
                <w:szCs w:val="20"/>
              </w:rPr>
              <w:t>ovnos</w:t>
            </w:r>
            <w:r>
              <w:rPr>
                <w:rFonts w:ascii="Arial Narrow" w:hAnsi="Arial Narrow"/>
                <w:i/>
                <w:iCs/>
                <w:sz w:val="20"/>
                <w:szCs w:val="20"/>
              </w:rPr>
              <w:t>ť</w:t>
            </w:r>
            <w:r w:rsidRPr="002C6A91">
              <w:rPr>
                <w:rFonts w:ascii="Arial Narrow" w:hAnsi="Arial Narrow"/>
                <w:i/>
                <w:iCs/>
                <w:sz w:val="20"/>
                <w:szCs w:val="20"/>
              </w:rPr>
              <w:t xml:space="preserve"> mužov a žien a</w:t>
            </w:r>
            <w:r>
              <w:rPr>
                <w:rFonts w:ascii="Arial Narrow" w:hAnsi="Arial Narrow"/>
                <w:i/>
                <w:iCs/>
                <w:sz w:val="20"/>
                <w:szCs w:val="20"/>
              </w:rPr>
              <w:t> Horizontálneho princípu N</w:t>
            </w:r>
            <w:r w:rsidRPr="002C6A91">
              <w:rPr>
                <w:rFonts w:ascii="Arial Narrow" w:hAnsi="Arial Narrow"/>
                <w:i/>
                <w:iCs/>
                <w:sz w:val="20"/>
                <w:szCs w:val="20"/>
              </w:rPr>
              <w:t>ediskriminácia.</w:t>
            </w:r>
          </w:p>
        </w:tc>
      </w:tr>
    </w:tbl>
    <w:p w14:paraId="2492D2B1" w14:textId="77777777" w:rsidR="003F7E63" w:rsidRPr="002C6A91" w:rsidRDefault="003F7E63" w:rsidP="003F7E63">
      <w:pPr>
        <w:rPr>
          <w:rFonts w:ascii="Arial Narrow" w:hAnsi="Arial Narrow"/>
          <w:sz w:val="20"/>
          <w:szCs w:val="20"/>
        </w:rPr>
      </w:pPr>
    </w:p>
    <w:tbl>
      <w:tblPr>
        <w:tblStyle w:val="Mriekatabuky"/>
        <w:tblW w:w="9301" w:type="dxa"/>
        <w:tblLook w:val="04A0" w:firstRow="1" w:lastRow="0" w:firstColumn="1" w:lastColumn="0" w:noHBand="0" w:noVBand="1"/>
      </w:tblPr>
      <w:tblGrid>
        <w:gridCol w:w="630"/>
        <w:gridCol w:w="2158"/>
        <w:gridCol w:w="2135"/>
        <w:gridCol w:w="2566"/>
        <w:gridCol w:w="1812"/>
      </w:tblGrid>
      <w:tr w:rsidR="003F7E63" w:rsidRPr="002C6A91" w14:paraId="2492D2B4" w14:textId="77777777" w:rsidTr="00FB5F20">
        <w:trPr>
          <w:trHeight w:val="1890"/>
        </w:trPr>
        <w:tc>
          <w:tcPr>
            <w:tcW w:w="9301" w:type="dxa"/>
            <w:gridSpan w:val="5"/>
            <w:shd w:val="clear" w:color="auto" w:fill="F89C57"/>
            <w:hideMark/>
          </w:tcPr>
          <w:p w14:paraId="2492D2B2" w14:textId="77777777" w:rsidR="003F7E63" w:rsidRPr="00345A3F" w:rsidRDefault="003F7E63" w:rsidP="003F7E63">
            <w:pPr>
              <w:pStyle w:val="Nadpis1"/>
              <w:spacing w:before="120" w:after="120"/>
              <w:outlineLvl w:val="0"/>
              <w:rPr>
                <w:rFonts w:ascii="Arial Narrow" w:eastAsiaTheme="minorHAnsi" w:hAnsi="Arial Narrow" w:cstheme="minorBidi"/>
                <w:bCs w:val="0"/>
                <w:color w:val="auto"/>
                <w:sz w:val="24"/>
                <w:szCs w:val="24"/>
              </w:rPr>
            </w:pPr>
            <w:r>
              <w:rPr>
                <w:rFonts w:ascii="Arial Narrow" w:eastAsiaTheme="minorHAnsi" w:hAnsi="Arial Narrow" w:cstheme="minorBidi"/>
                <w:bCs w:val="0"/>
                <w:color w:val="auto"/>
                <w:sz w:val="24"/>
                <w:szCs w:val="24"/>
              </w:rPr>
              <w:t xml:space="preserve">                                                        </w:t>
            </w:r>
            <w:bookmarkStart w:id="8" w:name="_Toc423601299"/>
            <w:r w:rsidRPr="00345A3F">
              <w:rPr>
                <w:rFonts w:ascii="Arial Narrow" w:eastAsiaTheme="minorHAnsi" w:hAnsi="Arial Narrow" w:cstheme="minorBidi"/>
                <w:bCs w:val="0"/>
                <w:color w:val="auto"/>
                <w:sz w:val="24"/>
                <w:szCs w:val="24"/>
              </w:rPr>
              <w:t>6. Miesto realizácie projektu:</w:t>
            </w:r>
            <w:bookmarkEnd w:id="8"/>
          </w:p>
          <w:p w14:paraId="2492D2B3" w14:textId="77777777" w:rsidR="003F7E63" w:rsidRPr="002C6A91" w:rsidRDefault="003F7E63" w:rsidP="003F7E63">
            <w:pPr>
              <w:rPr>
                <w:rFonts w:ascii="Arial Narrow" w:hAnsi="Arial Narrow"/>
                <w:b/>
                <w:bCs/>
                <w:sz w:val="20"/>
                <w:szCs w:val="20"/>
              </w:rPr>
            </w:pPr>
            <w:r w:rsidRPr="002C6A91">
              <w:rPr>
                <w:rFonts w:ascii="Arial Narrow" w:hAnsi="Arial Narrow"/>
                <w:sz w:val="20"/>
                <w:szCs w:val="20"/>
              </w:rPr>
              <w:t>Žiadateľ definuje miesto realizácie projektu na najnižšiu možnú úroveň. V prípade investičných projektov sa miestom realizácie projektu rozumie</w:t>
            </w:r>
            <w:r w:rsidRPr="002C6A91">
              <w:rPr>
                <w:rFonts w:ascii="Arial Narrow" w:hAnsi="Arial Narrow"/>
                <w:b/>
                <w:bCs/>
                <w:sz w:val="20"/>
                <w:szCs w:val="20"/>
              </w:rPr>
              <w:t xml:space="preserve"> </w:t>
            </w:r>
            <w:r w:rsidRPr="002C6A91">
              <w:rPr>
                <w:rFonts w:ascii="Arial Narrow" w:hAnsi="Arial Narrow"/>
                <w:sz w:val="20"/>
                <w:szCs w:val="20"/>
              </w:rPr>
              <w:t>miesto fyzickej realizácie, t.j. miestom realizácie projektu sa rozumie miesto, kde budú umiestnené a využívané výstupy investičných aktivít projektu.</w:t>
            </w:r>
            <w:r w:rsidRPr="002C6A91">
              <w:rPr>
                <w:rFonts w:ascii="Arial Narrow" w:hAnsi="Arial Narrow"/>
                <w:b/>
                <w:bCs/>
                <w:sz w:val="20"/>
                <w:szCs w:val="20"/>
              </w:rPr>
              <w:t xml:space="preserve"> </w:t>
            </w:r>
            <w:r w:rsidRPr="002C6A91">
              <w:rPr>
                <w:rFonts w:ascii="Arial Narrow" w:hAnsi="Arial Narrow"/>
                <w:sz w:val="20"/>
                <w:szCs w:val="20"/>
              </w:rPr>
              <w:t>V prípade projektov, ktoré nemajú jednoznačne definovateľné investičné výstupy sa miestom realizácie rozumie miesto, kde sa realizuje prevažná časť aktivít projektu a kde sú prevažne využívané výsledky projektu. V prípade projektov zasahujúcich celé územie SR sa miesto realizácie projektu uvádza na úroveň všetkých regiónov vyšších územných celkov. V ostatných prípadoch sa miesto realizácie uvádza na tú úroveň, ktorá je jednoznačne určiteľná, napr. ak miesto realizácie je v dvoch obciach, je potrebné uviesť všetky obce dotknuté fyzickou realizáciou projektu.</w:t>
            </w:r>
          </w:p>
        </w:tc>
      </w:tr>
      <w:tr w:rsidR="003F7E63" w:rsidRPr="002C6A91" w14:paraId="2492D2BA" w14:textId="77777777" w:rsidTr="003F7E63">
        <w:trPr>
          <w:trHeight w:val="425"/>
        </w:trPr>
        <w:tc>
          <w:tcPr>
            <w:tcW w:w="630" w:type="dxa"/>
            <w:hideMark/>
          </w:tcPr>
          <w:p w14:paraId="2492D2B5" w14:textId="77777777" w:rsidR="003F7E63" w:rsidRPr="002C6A91" w:rsidRDefault="003F7E63" w:rsidP="003F7E63">
            <w:pPr>
              <w:spacing w:before="120"/>
              <w:rPr>
                <w:rFonts w:ascii="Arial Narrow" w:hAnsi="Arial Narrow"/>
                <w:b/>
                <w:bCs/>
                <w:sz w:val="20"/>
                <w:szCs w:val="20"/>
              </w:rPr>
            </w:pPr>
            <w:r w:rsidRPr="002C6A91">
              <w:rPr>
                <w:rFonts w:ascii="Arial Narrow" w:hAnsi="Arial Narrow"/>
                <w:b/>
                <w:bCs/>
                <w:sz w:val="20"/>
                <w:szCs w:val="20"/>
              </w:rPr>
              <w:t>Štát</w:t>
            </w:r>
          </w:p>
        </w:tc>
        <w:tc>
          <w:tcPr>
            <w:tcW w:w="2158" w:type="dxa"/>
          </w:tcPr>
          <w:p w14:paraId="2492D2B6" w14:textId="77777777" w:rsidR="003F7E63" w:rsidRPr="002C6A91" w:rsidRDefault="003F7E63" w:rsidP="003F7E63">
            <w:pPr>
              <w:spacing w:before="120"/>
              <w:rPr>
                <w:rFonts w:ascii="Arial Narrow" w:hAnsi="Arial Narrow"/>
                <w:b/>
                <w:bCs/>
                <w:sz w:val="20"/>
                <w:szCs w:val="20"/>
              </w:rPr>
            </w:pPr>
            <w:r w:rsidRPr="002C6A91">
              <w:rPr>
                <w:rFonts w:ascii="Arial Narrow" w:hAnsi="Arial Narrow"/>
                <w:b/>
                <w:bCs/>
                <w:sz w:val="20"/>
                <w:szCs w:val="20"/>
              </w:rPr>
              <w:t>Región</w:t>
            </w:r>
            <w:r>
              <w:rPr>
                <w:rFonts w:ascii="Arial Narrow" w:hAnsi="Arial Narrow"/>
                <w:b/>
                <w:bCs/>
                <w:sz w:val="20"/>
                <w:szCs w:val="20"/>
              </w:rPr>
              <w:t xml:space="preserve"> </w:t>
            </w:r>
            <w:r w:rsidRPr="002C6A91">
              <w:rPr>
                <w:rFonts w:ascii="Arial Narrow" w:hAnsi="Arial Narrow"/>
                <w:b/>
                <w:bCs/>
                <w:sz w:val="20"/>
                <w:szCs w:val="20"/>
              </w:rPr>
              <w:t>(NUTS II):</w:t>
            </w:r>
          </w:p>
        </w:tc>
        <w:tc>
          <w:tcPr>
            <w:tcW w:w="2135" w:type="dxa"/>
          </w:tcPr>
          <w:p w14:paraId="2492D2B7" w14:textId="77777777" w:rsidR="003F7E63" w:rsidRPr="002C6A91" w:rsidRDefault="003F7E63" w:rsidP="003F7E63">
            <w:pPr>
              <w:spacing w:before="120"/>
              <w:jc w:val="left"/>
              <w:rPr>
                <w:rFonts w:ascii="Arial Narrow" w:hAnsi="Arial Narrow"/>
                <w:b/>
                <w:bCs/>
                <w:sz w:val="20"/>
                <w:szCs w:val="20"/>
              </w:rPr>
            </w:pPr>
            <w:r w:rsidRPr="002C6A91">
              <w:rPr>
                <w:rFonts w:ascii="Arial Narrow" w:hAnsi="Arial Narrow"/>
                <w:b/>
                <w:bCs/>
                <w:sz w:val="20"/>
                <w:szCs w:val="20"/>
              </w:rPr>
              <w:t>Vyšší územný celok</w:t>
            </w:r>
            <w:r>
              <w:rPr>
                <w:rFonts w:ascii="Arial Narrow" w:hAnsi="Arial Narrow"/>
                <w:b/>
                <w:bCs/>
                <w:sz w:val="20"/>
                <w:szCs w:val="20"/>
              </w:rPr>
              <w:t xml:space="preserve"> </w:t>
            </w:r>
            <w:r w:rsidRPr="002C6A91">
              <w:rPr>
                <w:rFonts w:ascii="Arial Narrow" w:hAnsi="Arial Narrow"/>
                <w:b/>
                <w:bCs/>
                <w:sz w:val="20"/>
                <w:szCs w:val="20"/>
              </w:rPr>
              <w:t>(NUTS III):</w:t>
            </w:r>
          </w:p>
        </w:tc>
        <w:tc>
          <w:tcPr>
            <w:tcW w:w="2566" w:type="dxa"/>
            <w:hideMark/>
          </w:tcPr>
          <w:p w14:paraId="2492D2B8" w14:textId="77777777" w:rsidR="003F7E63" w:rsidRPr="002C6A91" w:rsidRDefault="003F7E63" w:rsidP="003F7E63">
            <w:pPr>
              <w:spacing w:before="120"/>
              <w:rPr>
                <w:rFonts w:ascii="Arial Narrow" w:hAnsi="Arial Narrow"/>
                <w:b/>
                <w:bCs/>
                <w:sz w:val="20"/>
                <w:szCs w:val="20"/>
              </w:rPr>
            </w:pPr>
            <w:r w:rsidRPr="002C6A91">
              <w:rPr>
                <w:rFonts w:ascii="Arial Narrow" w:hAnsi="Arial Narrow"/>
                <w:b/>
                <w:bCs/>
                <w:sz w:val="20"/>
                <w:szCs w:val="20"/>
              </w:rPr>
              <w:t>Okres (NUTS IV):</w:t>
            </w:r>
          </w:p>
        </w:tc>
        <w:tc>
          <w:tcPr>
            <w:tcW w:w="1812" w:type="dxa"/>
          </w:tcPr>
          <w:p w14:paraId="2492D2B9" w14:textId="77777777" w:rsidR="003F7E63" w:rsidRPr="002C6A91" w:rsidRDefault="003F7E63" w:rsidP="003F7E63">
            <w:pPr>
              <w:spacing w:before="120"/>
              <w:rPr>
                <w:rFonts w:ascii="Arial Narrow" w:hAnsi="Arial Narrow"/>
                <w:b/>
                <w:bCs/>
                <w:sz w:val="20"/>
                <w:szCs w:val="20"/>
              </w:rPr>
            </w:pPr>
            <w:r w:rsidRPr="002C6A91">
              <w:rPr>
                <w:rFonts w:ascii="Arial Narrow" w:hAnsi="Arial Narrow"/>
                <w:b/>
                <w:bCs/>
                <w:sz w:val="20"/>
                <w:szCs w:val="20"/>
              </w:rPr>
              <w:t>Obec:</w:t>
            </w:r>
          </w:p>
        </w:tc>
      </w:tr>
      <w:tr w:rsidR="003F7E63" w:rsidRPr="002C6A91" w14:paraId="2492D2C0" w14:textId="77777777" w:rsidTr="003F7E63">
        <w:trPr>
          <w:trHeight w:val="330"/>
        </w:trPr>
        <w:tc>
          <w:tcPr>
            <w:tcW w:w="630" w:type="dxa"/>
            <w:hideMark/>
          </w:tcPr>
          <w:p w14:paraId="2492D2BB" w14:textId="77777777" w:rsidR="003F7E63" w:rsidRPr="002C6A91" w:rsidRDefault="003F7E63" w:rsidP="003F7E63">
            <w:pPr>
              <w:rPr>
                <w:rFonts w:ascii="Arial Narrow" w:hAnsi="Arial Narrow"/>
                <w:b/>
                <w:bCs/>
                <w:sz w:val="20"/>
                <w:szCs w:val="20"/>
              </w:rPr>
            </w:pPr>
          </w:p>
        </w:tc>
        <w:tc>
          <w:tcPr>
            <w:tcW w:w="2158" w:type="dxa"/>
          </w:tcPr>
          <w:p w14:paraId="2492D2BC" w14:textId="77777777" w:rsidR="003F7E63" w:rsidRPr="002C6A91" w:rsidRDefault="003F7E63" w:rsidP="003F7E63">
            <w:pPr>
              <w:rPr>
                <w:rFonts w:ascii="Arial Narrow" w:hAnsi="Arial Narrow"/>
                <w:b/>
                <w:bCs/>
                <w:sz w:val="20"/>
                <w:szCs w:val="20"/>
              </w:rPr>
            </w:pPr>
            <w:r w:rsidRPr="002C6A91">
              <w:rPr>
                <w:rFonts w:ascii="Arial Narrow" w:hAnsi="Arial Narrow"/>
                <w:b/>
                <w:bCs/>
                <w:sz w:val="20"/>
                <w:szCs w:val="20"/>
              </w:rPr>
              <w:t> </w:t>
            </w:r>
          </w:p>
        </w:tc>
        <w:tc>
          <w:tcPr>
            <w:tcW w:w="2135" w:type="dxa"/>
          </w:tcPr>
          <w:p w14:paraId="2492D2BD" w14:textId="77777777" w:rsidR="003F7E63" w:rsidRPr="002C6A91" w:rsidRDefault="003F7E63" w:rsidP="003F7E63">
            <w:pPr>
              <w:rPr>
                <w:rFonts w:ascii="Arial Narrow" w:hAnsi="Arial Narrow"/>
                <w:b/>
                <w:bCs/>
                <w:sz w:val="20"/>
                <w:szCs w:val="20"/>
              </w:rPr>
            </w:pPr>
          </w:p>
        </w:tc>
        <w:tc>
          <w:tcPr>
            <w:tcW w:w="2566" w:type="dxa"/>
            <w:hideMark/>
          </w:tcPr>
          <w:p w14:paraId="2492D2BE" w14:textId="77777777" w:rsidR="003F7E63" w:rsidRPr="002C6A91" w:rsidRDefault="003F7E63" w:rsidP="003F7E63">
            <w:pPr>
              <w:rPr>
                <w:rFonts w:ascii="Arial Narrow" w:hAnsi="Arial Narrow"/>
                <w:b/>
                <w:bCs/>
                <w:sz w:val="20"/>
                <w:szCs w:val="20"/>
              </w:rPr>
            </w:pPr>
            <w:r w:rsidRPr="002C6A91">
              <w:rPr>
                <w:rFonts w:ascii="Arial Narrow" w:hAnsi="Arial Narrow"/>
                <w:b/>
                <w:bCs/>
                <w:sz w:val="20"/>
                <w:szCs w:val="20"/>
              </w:rPr>
              <w:t> </w:t>
            </w:r>
          </w:p>
        </w:tc>
        <w:tc>
          <w:tcPr>
            <w:tcW w:w="1812" w:type="dxa"/>
          </w:tcPr>
          <w:p w14:paraId="2492D2BF" w14:textId="77777777" w:rsidR="003F7E63" w:rsidRPr="002C6A91" w:rsidRDefault="003F7E63" w:rsidP="003F7E63">
            <w:pPr>
              <w:rPr>
                <w:rFonts w:ascii="Arial Narrow" w:hAnsi="Arial Narrow"/>
                <w:b/>
                <w:bCs/>
                <w:sz w:val="20"/>
                <w:szCs w:val="20"/>
              </w:rPr>
            </w:pPr>
          </w:p>
        </w:tc>
      </w:tr>
    </w:tbl>
    <w:p w14:paraId="2492D2C1" w14:textId="77777777" w:rsidR="003F7E63" w:rsidRDefault="003F7E63" w:rsidP="003F7E63">
      <w:pPr>
        <w:pStyle w:val="Default"/>
        <w:spacing w:before="240"/>
        <w:rPr>
          <w:rFonts w:ascii="Arial Narrow" w:hAnsi="Arial Narrow"/>
          <w:sz w:val="20"/>
          <w:szCs w:val="20"/>
        </w:rPr>
      </w:pPr>
    </w:p>
    <w:tbl>
      <w:tblPr>
        <w:tblStyle w:val="Mriekatabuky"/>
        <w:tblW w:w="9322" w:type="dxa"/>
        <w:tblLayout w:type="fixed"/>
        <w:tblLook w:val="04A0" w:firstRow="1" w:lastRow="0" w:firstColumn="1" w:lastColumn="0" w:noHBand="0" w:noVBand="1"/>
      </w:tblPr>
      <w:tblGrid>
        <w:gridCol w:w="9322"/>
      </w:tblGrid>
      <w:tr w:rsidR="003F7E63" w:rsidRPr="002C6A91" w14:paraId="2492D2C3" w14:textId="77777777" w:rsidTr="00FB5F20">
        <w:trPr>
          <w:trHeight w:val="330"/>
        </w:trPr>
        <w:tc>
          <w:tcPr>
            <w:tcW w:w="9322" w:type="dxa"/>
            <w:tcBorders>
              <w:bottom w:val="single" w:sz="4" w:space="0" w:color="auto"/>
            </w:tcBorders>
            <w:shd w:val="clear" w:color="auto" w:fill="F89C57"/>
            <w:vAlign w:val="center"/>
            <w:hideMark/>
          </w:tcPr>
          <w:p w14:paraId="2492D2C2" w14:textId="77777777" w:rsidR="003F7E63" w:rsidRPr="002C6A91" w:rsidRDefault="003F7E63" w:rsidP="003F7E63">
            <w:pPr>
              <w:pStyle w:val="Nadpis1"/>
              <w:spacing w:before="120" w:after="120"/>
              <w:jc w:val="center"/>
              <w:outlineLvl w:val="0"/>
            </w:pPr>
            <w:bookmarkStart w:id="9" w:name="_Toc423601300"/>
            <w:r w:rsidRPr="00345A3F">
              <w:rPr>
                <w:rFonts w:ascii="Arial Narrow" w:eastAsiaTheme="minorHAnsi" w:hAnsi="Arial Narrow" w:cstheme="minorBidi"/>
                <w:bCs w:val="0"/>
                <w:color w:val="auto"/>
                <w:sz w:val="24"/>
                <w:szCs w:val="24"/>
              </w:rPr>
              <w:t>7. Popis projektu:</w:t>
            </w:r>
            <w:bookmarkEnd w:id="9"/>
          </w:p>
        </w:tc>
      </w:tr>
      <w:tr w:rsidR="003F7E63" w:rsidRPr="002C6A91" w14:paraId="2492D2C5" w14:textId="77777777" w:rsidTr="00FB5F20">
        <w:trPr>
          <w:trHeight w:val="330"/>
        </w:trPr>
        <w:tc>
          <w:tcPr>
            <w:tcW w:w="9322" w:type="dxa"/>
            <w:shd w:val="clear" w:color="auto" w:fill="FECB90"/>
          </w:tcPr>
          <w:p w14:paraId="2492D2C4" w14:textId="77777777" w:rsidR="003F7E63" w:rsidRPr="002C6A91" w:rsidRDefault="003F7E63" w:rsidP="003F7E63">
            <w:pPr>
              <w:tabs>
                <w:tab w:val="left" w:pos="5898"/>
              </w:tabs>
              <w:spacing w:before="60" w:after="60"/>
              <w:jc w:val="center"/>
              <w:rPr>
                <w:rFonts w:ascii="Arial Narrow" w:hAnsi="Arial Narrow"/>
                <w:b/>
                <w:sz w:val="20"/>
                <w:szCs w:val="20"/>
              </w:rPr>
            </w:pPr>
            <w:r w:rsidRPr="002C6A91">
              <w:rPr>
                <w:rFonts w:ascii="Arial Narrow" w:hAnsi="Arial Narrow"/>
                <w:b/>
                <w:sz w:val="20"/>
                <w:szCs w:val="20"/>
              </w:rPr>
              <w:t>Stručný popis projektu</w:t>
            </w:r>
          </w:p>
        </w:tc>
      </w:tr>
      <w:tr w:rsidR="003F7E63" w:rsidRPr="002C6A91" w14:paraId="2492D2C7" w14:textId="77777777" w:rsidTr="003F7E63">
        <w:trPr>
          <w:trHeight w:val="330"/>
        </w:trPr>
        <w:tc>
          <w:tcPr>
            <w:tcW w:w="9322" w:type="dxa"/>
            <w:shd w:val="clear" w:color="auto" w:fill="auto"/>
          </w:tcPr>
          <w:p w14:paraId="2492D2C6" w14:textId="77777777" w:rsidR="003F7E63" w:rsidRPr="00012DE2" w:rsidRDefault="003F7E63" w:rsidP="003F7E63">
            <w:pPr>
              <w:rPr>
                <w:rFonts w:ascii="Arial Narrow" w:hAnsi="Arial Narrow"/>
                <w:sz w:val="20"/>
                <w:szCs w:val="20"/>
              </w:rPr>
            </w:pPr>
            <w:r w:rsidRPr="002C6A91">
              <w:rPr>
                <w:rFonts w:ascii="Arial Narrow" w:hAnsi="Arial Narrow"/>
                <w:sz w:val="20"/>
                <w:szCs w:val="20"/>
              </w:rPr>
              <w:t>Žiadateľ popíše stručne obsah projektu – abstrakt (v prípade schválenia bude tento rozsah podliehať zverejneniu podľa § 48 zákona č. 292/2014 Z.z.)</w:t>
            </w:r>
            <w:r>
              <w:rPr>
                <w:rFonts w:ascii="Arial Narrow" w:hAnsi="Arial Narrow"/>
                <w:sz w:val="20"/>
                <w:szCs w:val="20"/>
              </w:rPr>
              <w:t>,</w:t>
            </w:r>
            <w:r w:rsidRPr="002C6A91">
              <w:rPr>
                <w:rFonts w:ascii="Arial Narrow" w:hAnsi="Arial Narrow"/>
                <w:sz w:val="20"/>
                <w:szCs w:val="20"/>
              </w:rPr>
              <w:t xml:space="preserve"> </w:t>
            </w:r>
            <w:r>
              <w:rPr>
                <w:rFonts w:ascii="Arial Narrow" w:hAnsi="Arial Narrow"/>
                <w:sz w:val="20"/>
                <w:szCs w:val="20"/>
              </w:rPr>
              <w:t xml:space="preserve">nakoľko táto časť je limitovaná. </w:t>
            </w:r>
            <w:r w:rsidRPr="002C6A91">
              <w:rPr>
                <w:rFonts w:ascii="Arial Narrow" w:hAnsi="Arial Narrow"/>
                <w:sz w:val="20"/>
                <w:szCs w:val="20"/>
              </w:rPr>
              <w:t>Obsah projektu obsahuje stručnú informáciu o</w:t>
            </w:r>
            <w:r>
              <w:rPr>
                <w:rFonts w:ascii="Arial Narrow" w:hAnsi="Arial Narrow"/>
                <w:sz w:val="20"/>
                <w:szCs w:val="20"/>
              </w:rPr>
              <w:t xml:space="preserve"> zameraní a </w:t>
            </w:r>
            <w:r w:rsidRPr="002C6A91">
              <w:rPr>
                <w:rFonts w:ascii="Arial Narrow" w:hAnsi="Arial Narrow"/>
                <w:sz w:val="20"/>
                <w:szCs w:val="20"/>
              </w:rPr>
              <w:t>cieľoch projektu, aktivitách, cieľovej skupine (ak relevantné), mieste realizácie a merateľných ukazovateľoch projektu (max. 2000 znakov)</w:t>
            </w:r>
            <w:r>
              <w:rPr>
                <w:rFonts w:ascii="Arial Narrow" w:hAnsi="Arial Narrow"/>
                <w:sz w:val="20"/>
                <w:szCs w:val="20"/>
              </w:rPr>
              <w:t>.</w:t>
            </w:r>
            <w:r w:rsidRPr="002C6A91">
              <w:rPr>
                <w:rFonts w:ascii="Arial Narrow" w:hAnsi="Arial Narrow"/>
                <w:sz w:val="20"/>
                <w:szCs w:val="20"/>
              </w:rPr>
              <w:t xml:space="preserve"> </w:t>
            </w:r>
          </w:p>
        </w:tc>
      </w:tr>
      <w:tr w:rsidR="003F7E63" w:rsidRPr="002C6A91" w14:paraId="2492D2C9" w14:textId="77777777" w:rsidTr="00FB5F20">
        <w:trPr>
          <w:trHeight w:val="330"/>
        </w:trPr>
        <w:tc>
          <w:tcPr>
            <w:tcW w:w="9322" w:type="dxa"/>
            <w:shd w:val="clear" w:color="auto" w:fill="FECB90"/>
            <w:hideMark/>
          </w:tcPr>
          <w:p w14:paraId="2492D2C8" w14:textId="77777777" w:rsidR="003F7E63" w:rsidRPr="002C6A91" w:rsidRDefault="003F7E63" w:rsidP="003F7E63">
            <w:pPr>
              <w:pStyle w:val="Nadpis1"/>
              <w:spacing w:before="120" w:after="120"/>
              <w:jc w:val="center"/>
              <w:outlineLvl w:val="0"/>
            </w:pPr>
            <w:bookmarkStart w:id="10" w:name="_Toc423601301"/>
            <w:r w:rsidRPr="00345A3F">
              <w:rPr>
                <w:rFonts w:ascii="Arial Narrow" w:eastAsiaTheme="minorHAnsi" w:hAnsi="Arial Narrow" w:cstheme="minorBidi"/>
                <w:bCs w:val="0"/>
                <w:color w:val="auto"/>
                <w:sz w:val="24"/>
                <w:szCs w:val="24"/>
              </w:rPr>
              <w:t>7.1 Popis východiskovej situácie</w:t>
            </w:r>
            <w:bookmarkEnd w:id="10"/>
          </w:p>
        </w:tc>
      </w:tr>
      <w:tr w:rsidR="003F7E63" w:rsidRPr="002C6A91" w14:paraId="2492D2CB" w14:textId="77777777" w:rsidTr="003F7E63">
        <w:trPr>
          <w:trHeight w:val="330"/>
        </w:trPr>
        <w:tc>
          <w:tcPr>
            <w:tcW w:w="9322" w:type="dxa"/>
            <w:hideMark/>
          </w:tcPr>
          <w:p w14:paraId="2492D2CA" w14:textId="77777777" w:rsidR="003F7E63" w:rsidRPr="002C6A91" w:rsidRDefault="003F7E63" w:rsidP="003F7E63">
            <w:pPr>
              <w:rPr>
                <w:rFonts w:ascii="Arial Narrow" w:hAnsi="Arial Narrow"/>
                <w:sz w:val="20"/>
                <w:szCs w:val="20"/>
              </w:rPr>
            </w:pPr>
            <w:r w:rsidRPr="002C6A91">
              <w:rPr>
                <w:rFonts w:ascii="Arial Narrow" w:hAnsi="Arial Narrow"/>
                <w:sz w:val="20"/>
                <w:szCs w:val="20"/>
              </w:rPr>
              <w:t>Žiadateľ popíše východiskovú situáciu vo vzťahu k navrhovanému projektu, resp. vstupoch ktoré ovplyvňujú realizáciu projektu</w:t>
            </w:r>
          </w:p>
        </w:tc>
      </w:tr>
      <w:tr w:rsidR="003F7E63" w:rsidRPr="002C6A91" w14:paraId="2492D2CD" w14:textId="77777777" w:rsidTr="00FB5F20">
        <w:trPr>
          <w:trHeight w:val="414"/>
        </w:trPr>
        <w:tc>
          <w:tcPr>
            <w:tcW w:w="9322" w:type="dxa"/>
            <w:shd w:val="clear" w:color="auto" w:fill="FECB90"/>
            <w:hideMark/>
          </w:tcPr>
          <w:p w14:paraId="2492D2CC" w14:textId="77777777" w:rsidR="003F7E63" w:rsidRPr="002C6A91" w:rsidRDefault="003F7E63" w:rsidP="003F7E63">
            <w:pPr>
              <w:pStyle w:val="Nadpis1"/>
              <w:spacing w:before="120" w:after="120"/>
              <w:jc w:val="center"/>
              <w:outlineLvl w:val="0"/>
            </w:pPr>
            <w:bookmarkStart w:id="11" w:name="_Toc423601302"/>
            <w:r w:rsidRPr="00345A3F">
              <w:rPr>
                <w:rFonts w:ascii="Arial Narrow" w:eastAsiaTheme="minorHAnsi" w:hAnsi="Arial Narrow" w:cstheme="minorBidi"/>
                <w:bCs w:val="0"/>
                <w:color w:val="auto"/>
                <w:sz w:val="24"/>
                <w:szCs w:val="24"/>
              </w:rPr>
              <w:lastRenderedPageBreak/>
              <w:t>7.2 Spôsob realizácie aktivít projektu</w:t>
            </w:r>
            <w:bookmarkEnd w:id="11"/>
          </w:p>
        </w:tc>
      </w:tr>
      <w:tr w:rsidR="003F7E63" w:rsidRPr="002C6A91" w14:paraId="2492D2CF" w14:textId="77777777" w:rsidTr="003F7E63">
        <w:trPr>
          <w:trHeight w:val="330"/>
        </w:trPr>
        <w:tc>
          <w:tcPr>
            <w:tcW w:w="9322" w:type="dxa"/>
            <w:hideMark/>
          </w:tcPr>
          <w:p w14:paraId="2492D2CE" w14:textId="77777777" w:rsidR="003F7E63" w:rsidRPr="00705C5B" w:rsidRDefault="003F7E63" w:rsidP="003F7E63">
            <w:pPr>
              <w:rPr>
                <w:rFonts w:ascii="Arial Narrow" w:hAnsi="Arial Narrow"/>
                <w:sz w:val="20"/>
                <w:szCs w:val="20"/>
              </w:rPr>
            </w:pPr>
            <w:r w:rsidRPr="002C6A91">
              <w:rPr>
                <w:rFonts w:ascii="Arial Narrow" w:hAnsi="Arial Narrow"/>
                <w:sz w:val="20"/>
                <w:szCs w:val="20"/>
              </w:rPr>
              <w:t>Žiadateľ popíše spôsob realizácie aktivít projektu, vrátane vhodnosti navrhovaných aktivít s ohľadom na očakávané výsledky. V prípade relevantnosti, žiadateľ zahrnie do predmetnej časti aj popis súladu realizácie projektu s regionálnymi stratégiami a</w:t>
            </w:r>
            <w:r>
              <w:rPr>
                <w:rFonts w:ascii="Arial Narrow" w:hAnsi="Arial Narrow"/>
                <w:sz w:val="20"/>
                <w:szCs w:val="20"/>
              </w:rPr>
              <w:t> </w:t>
            </w:r>
            <w:r w:rsidRPr="002C6A91">
              <w:rPr>
                <w:rFonts w:ascii="Arial Narrow" w:hAnsi="Arial Narrow"/>
                <w:sz w:val="20"/>
                <w:szCs w:val="20"/>
              </w:rPr>
              <w:t>koncepci</w:t>
            </w:r>
            <w:r>
              <w:rPr>
                <w:rFonts w:ascii="Arial Narrow" w:hAnsi="Arial Narrow"/>
                <w:sz w:val="20"/>
                <w:szCs w:val="20"/>
              </w:rPr>
              <w:t>á</w:t>
            </w:r>
            <w:r w:rsidRPr="002C6A91">
              <w:rPr>
                <w:rFonts w:ascii="Arial Narrow" w:hAnsi="Arial Narrow"/>
                <w:sz w:val="20"/>
                <w:szCs w:val="20"/>
              </w:rPr>
              <w:t>m</w:t>
            </w:r>
            <w:r>
              <w:rPr>
                <w:rFonts w:ascii="Arial Narrow" w:hAnsi="Arial Narrow"/>
                <w:sz w:val="20"/>
                <w:szCs w:val="20"/>
              </w:rPr>
              <w:t xml:space="preserve"> štátu a Európskej únie</w:t>
            </w:r>
            <w:r w:rsidRPr="00011074">
              <w:rPr>
                <w:rFonts w:ascii="Arial Narrow" w:hAnsi="Arial Narrow"/>
                <w:sz w:val="20"/>
                <w:szCs w:val="20"/>
                <w:vertAlign w:val="superscript"/>
              </w:rPr>
              <w:footnoteReference w:id="7"/>
            </w:r>
            <w:r>
              <w:rPr>
                <w:rFonts w:ascii="Arial Narrow" w:hAnsi="Arial Narrow"/>
                <w:sz w:val="20"/>
                <w:szCs w:val="20"/>
              </w:rPr>
              <w:t xml:space="preserve">, príp. iné. </w:t>
            </w:r>
          </w:p>
        </w:tc>
      </w:tr>
      <w:tr w:rsidR="003F7E63" w:rsidRPr="002C6A91" w14:paraId="2492D2D1" w14:textId="77777777" w:rsidTr="00FB5F20">
        <w:trPr>
          <w:trHeight w:val="330"/>
        </w:trPr>
        <w:tc>
          <w:tcPr>
            <w:tcW w:w="9322" w:type="dxa"/>
            <w:shd w:val="clear" w:color="auto" w:fill="FECB90"/>
            <w:hideMark/>
          </w:tcPr>
          <w:p w14:paraId="2492D2D0" w14:textId="77777777" w:rsidR="003F7E63" w:rsidRPr="002C6A91" w:rsidRDefault="003F7E63" w:rsidP="003F7E63">
            <w:pPr>
              <w:pStyle w:val="Nadpis1"/>
              <w:spacing w:before="120" w:after="120"/>
              <w:jc w:val="center"/>
              <w:outlineLvl w:val="0"/>
            </w:pPr>
            <w:bookmarkStart w:id="12" w:name="_Toc423601303"/>
            <w:r w:rsidRPr="00345A3F">
              <w:rPr>
                <w:rFonts w:ascii="Arial Narrow" w:eastAsiaTheme="minorHAnsi" w:hAnsi="Arial Narrow" w:cstheme="minorBidi"/>
                <w:bCs w:val="0"/>
                <w:color w:val="auto"/>
                <w:sz w:val="24"/>
                <w:szCs w:val="24"/>
              </w:rPr>
              <w:t>7.3 Situácia po realizácii projektu a udržateľnosť projektu</w:t>
            </w:r>
            <w:bookmarkEnd w:id="12"/>
          </w:p>
        </w:tc>
      </w:tr>
      <w:tr w:rsidR="003F7E63" w:rsidRPr="002C6A91" w14:paraId="2492D2D3" w14:textId="77777777" w:rsidTr="003F7E63">
        <w:trPr>
          <w:trHeight w:val="330"/>
        </w:trPr>
        <w:tc>
          <w:tcPr>
            <w:tcW w:w="9322" w:type="dxa"/>
            <w:hideMark/>
          </w:tcPr>
          <w:p w14:paraId="2492D2D2" w14:textId="77777777" w:rsidR="003F7E63" w:rsidRPr="00705C5B" w:rsidRDefault="003F7E63" w:rsidP="003F7E63">
            <w:pPr>
              <w:rPr>
                <w:rFonts w:ascii="Arial Narrow" w:hAnsi="Arial Narrow"/>
                <w:sz w:val="20"/>
                <w:szCs w:val="20"/>
              </w:rPr>
            </w:pPr>
            <w:r w:rsidRPr="002C6A91">
              <w:rPr>
                <w:rFonts w:ascii="Arial Narrow" w:hAnsi="Arial Narrow"/>
                <w:sz w:val="20"/>
                <w:szCs w:val="20"/>
              </w:rPr>
              <w:t>Žiadateľ popíše situáciu po realizácii projektu a čakávané výsledky a posúdenie navrhovaných aktivít z hľadiska ich prevádzkovej a technickej udržateľnosti, resp. udržateľnosti výsledkov projektu</w:t>
            </w:r>
            <w:r>
              <w:rPr>
                <w:rFonts w:ascii="Arial Narrow" w:hAnsi="Arial Narrow"/>
                <w:sz w:val="20"/>
                <w:szCs w:val="20"/>
              </w:rPr>
              <w:t>.</w:t>
            </w:r>
          </w:p>
        </w:tc>
      </w:tr>
      <w:tr w:rsidR="003F7E63" w:rsidRPr="002C6A91" w14:paraId="2492D2D5" w14:textId="77777777" w:rsidTr="00FB5F20">
        <w:trPr>
          <w:trHeight w:val="330"/>
        </w:trPr>
        <w:tc>
          <w:tcPr>
            <w:tcW w:w="9322" w:type="dxa"/>
            <w:shd w:val="clear" w:color="auto" w:fill="FECB90"/>
          </w:tcPr>
          <w:p w14:paraId="2492D2D4" w14:textId="77777777" w:rsidR="003F7E63" w:rsidRPr="002C6A91" w:rsidRDefault="003F7E63" w:rsidP="003F7E63">
            <w:pPr>
              <w:pStyle w:val="Nadpis1"/>
              <w:spacing w:before="120" w:after="120"/>
              <w:jc w:val="center"/>
              <w:outlineLvl w:val="0"/>
            </w:pPr>
            <w:bookmarkStart w:id="13" w:name="_Toc423601304"/>
            <w:r w:rsidRPr="00345A3F">
              <w:rPr>
                <w:rFonts w:ascii="Arial Narrow" w:eastAsiaTheme="minorHAnsi" w:hAnsi="Arial Narrow" w:cstheme="minorBidi"/>
                <w:bCs w:val="0"/>
                <w:color w:val="auto"/>
                <w:sz w:val="24"/>
                <w:szCs w:val="24"/>
              </w:rPr>
              <w:t>7.4 Administratívna a prevádzková kapacita žiadateľa</w:t>
            </w:r>
            <w:bookmarkEnd w:id="13"/>
          </w:p>
        </w:tc>
      </w:tr>
      <w:tr w:rsidR="003F7E63" w:rsidRPr="002C6A91" w14:paraId="2492D2E4" w14:textId="77777777" w:rsidTr="003F7E63">
        <w:trPr>
          <w:trHeight w:val="330"/>
        </w:trPr>
        <w:tc>
          <w:tcPr>
            <w:tcW w:w="9322" w:type="dxa"/>
          </w:tcPr>
          <w:p w14:paraId="2492D2D6" w14:textId="77777777" w:rsidR="003F7E63" w:rsidRDefault="003F7E63" w:rsidP="003F7E63">
            <w:pPr>
              <w:rPr>
                <w:rFonts w:ascii="Arial Narrow" w:hAnsi="Arial Narrow"/>
                <w:sz w:val="20"/>
                <w:szCs w:val="20"/>
              </w:rPr>
            </w:pPr>
            <w:r w:rsidRPr="002C6A91">
              <w:rPr>
                <w:rFonts w:ascii="Arial Narrow" w:hAnsi="Arial Narrow"/>
                <w:sz w:val="20"/>
                <w:szCs w:val="20"/>
              </w:rPr>
              <w:t>Žiadateľ uvedie popis za účelom posúdenia dostatočných administratívnych a prípadne odborných kapacít žiadateľa na riadenie a odbornú realizáciu projektu a zhodnotenie skúseností s realizáciou obdobných/porovnateľných projektov k originálnym aktivitám žiadateľa</w:t>
            </w:r>
            <w:r>
              <w:rPr>
                <w:rFonts w:ascii="Arial Narrow" w:hAnsi="Arial Narrow"/>
                <w:sz w:val="20"/>
                <w:szCs w:val="20"/>
              </w:rPr>
              <w:t>.</w:t>
            </w:r>
          </w:p>
          <w:p w14:paraId="2492D2D7" w14:textId="77777777" w:rsidR="003F7E63" w:rsidRDefault="003F7E63" w:rsidP="003F7E63">
            <w:pPr>
              <w:rPr>
                <w:rFonts w:ascii="Arial Narrow" w:hAnsi="Arial Narrow"/>
                <w:sz w:val="20"/>
                <w:szCs w:val="20"/>
              </w:rPr>
            </w:pPr>
          </w:p>
          <w:p w14:paraId="2492D2D8" w14:textId="77777777" w:rsidR="003F7E63" w:rsidRDefault="003F7E63" w:rsidP="003F7E63">
            <w:pPr>
              <w:pStyle w:val="Odsekzoznamu"/>
              <w:spacing w:before="120"/>
              <w:ind w:left="284"/>
              <w:rPr>
                <w:rFonts w:ascii="Arial Narrow" w:hAnsi="Arial Narrow"/>
                <w:sz w:val="20"/>
              </w:rPr>
            </w:pPr>
          </w:p>
          <w:p w14:paraId="2492D2D9" w14:textId="77777777" w:rsidR="003F7E63" w:rsidRDefault="003F7E63" w:rsidP="003F7E63">
            <w:pPr>
              <w:tabs>
                <w:tab w:val="num" w:pos="284"/>
              </w:tabs>
              <w:spacing w:after="120"/>
              <w:rPr>
                <w:rFonts w:ascii="Arial Narrow" w:hAnsi="Arial Narrow"/>
                <w:sz w:val="20"/>
                <w:szCs w:val="20"/>
              </w:rPr>
            </w:pPr>
            <w:r w:rsidRPr="004A5864">
              <w:rPr>
                <w:rFonts w:ascii="Arial Narrow" w:hAnsi="Arial Narrow"/>
                <w:sz w:val="20"/>
                <w:szCs w:val="20"/>
              </w:rPr>
              <w:t xml:space="preserve">Pozícia odborného personálu a administratívneho / obslužného personálu musí byť zhodná s pozíciou uvedenou v rozpočte projektu. </w:t>
            </w:r>
          </w:p>
          <w:p w14:paraId="2492D2DA" w14:textId="77777777" w:rsidR="003F7E63" w:rsidRDefault="003F7E63" w:rsidP="003F7E63">
            <w:pPr>
              <w:tabs>
                <w:tab w:val="num" w:pos="284"/>
              </w:tabs>
              <w:spacing w:after="120"/>
              <w:rPr>
                <w:rFonts w:ascii="Arial Narrow" w:hAnsi="Arial Narrow"/>
                <w:sz w:val="20"/>
                <w:szCs w:val="20"/>
              </w:rPr>
            </w:pPr>
          </w:p>
          <w:p w14:paraId="2492D2DB" w14:textId="77777777" w:rsidR="003F7E63" w:rsidRPr="006115E1" w:rsidRDefault="003F7E63" w:rsidP="003F7E63">
            <w:pPr>
              <w:tabs>
                <w:tab w:val="num" w:pos="284"/>
              </w:tabs>
              <w:spacing w:after="120"/>
              <w:rPr>
                <w:rFonts w:ascii="Arial Narrow" w:hAnsi="Arial Narrow"/>
                <w:b/>
                <w:sz w:val="20"/>
                <w:szCs w:val="20"/>
              </w:rPr>
            </w:pPr>
            <w:r w:rsidRPr="006115E1">
              <w:rPr>
                <w:rFonts w:ascii="Arial Narrow" w:hAnsi="Arial Narrow"/>
                <w:b/>
                <w:sz w:val="20"/>
                <w:szCs w:val="20"/>
              </w:rPr>
              <w:t>Žiadateľ v tejto časti uvedie nasledovný text:</w:t>
            </w:r>
          </w:p>
          <w:p w14:paraId="2492D2DC" w14:textId="77777777" w:rsidR="003F7E63" w:rsidRPr="004A5864" w:rsidRDefault="003F7E63" w:rsidP="003F7E63">
            <w:pPr>
              <w:tabs>
                <w:tab w:val="num" w:pos="284"/>
              </w:tabs>
              <w:spacing w:after="120"/>
              <w:rPr>
                <w:rFonts w:ascii="Arial Narrow" w:hAnsi="Arial Narrow"/>
                <w:sz w:val="20"/>
                <w:szCs w:val="20"/>
              </w:rPr>
            </w:pPr>
            <w:r>
              <w:rPr>
                <w:rFonts w:ascii="Arial Narrow" w:hAnsi="Arial Narrow"/>
                <w:sz w:val="20"/>
                <w:szCs w:val="20"/>
              </w:rPr>
              <w:t>V samostatnej časti za žiadosťou o NFP sú uvedené doplňujúce informácie:</w:t>
            </w:r>
          </w:p>
          <w:p w14:paraId="2492D2DD" w14:textId="77777777" w:rsidR="003F7E63" w:rsidRDefault="003F7E63" w:rsidP="003F7E63">
            <w:pPr>
              <w:spacing w:after="120"/>
              <w:rPr>
                <w:rFonts w:ascii="Arial Narrow" w:hAnsi="Arial Narrow"/>
                <w:sz w:val="20"/>
                <w:szCs w:val="20"/>
              </w:rPr>
            </w:pPr>
            <w:r>
              <w:rPr>
                <w:rFonts w:ascii="Arial Narrow" w:hAnsi="Arial Narrow"/>
                <w:sz w:val="20"/>
                <w:szCs w:val="20"/>
              </w:rPr>
              <w:t xml:space="preserve">1. </w:t>
            </w:r>
            <w:r w:rsidRPr="004A5864">
              <w:rPr>
                <w:rFonts w:ascii="Arial Narrow" w:hAnsi="Arial Narrow"/>
                <w:sz w:val="20"/>
                <w:szCs w:val="20"/>
              </w:rPr>
              <w:t>Realizované projekty žiadateľom o NFP za posledné štyri roky</w:t>
            </w:r>
            <w:r>
              <w:rPr>
                <w:rFonts w:ascii="Arial Narrow" w:hAnsi="Arial Narrow"/>
                <w:sz w:val="20"/>
                <w:szCs w:val="20"/>
              </w:rPr>
              <w:t>;</w:t>
            </w:r>
            <w:r w:rsidRPr="004A5864">
              <w:rPr>
                <w:rFonts w:ascii="Arial Narrow" w:hAnsi="Arial Narrow"/>
                <w:sz w:val="20"/>
                <w:szCs w:val="20"/>
              </w:rPr>
              <w:t xml:space="preserve"> </w:t>
            </w:r>
          </w:p>
          <w:p w14:paraId="2492D2DE" w14:textId="5A6D1A9A" w:rsidR="003F7E63" w:rsidRDefault="003F7E63" w:rsidP="003F7E63">
            <w:pPr>
              <w:spacing w:before="120" w:after="120"/>
              <w:rPr>
                <w:rFonts w:ascii="Arial Narrow" w:hAnsi="Arial Narrow"/>
                <w:sz w:val="20"/>
                <w:szCs w:val="20"/>
              </w:rPr>
            </w:pPr>
            <w:del w:id="14" w:author="Autor">
              <w:r w:rsidDel="001B7697">
                <w:rPr>
                  <w:rFonts w:ascii="Arial Narrow" w:hAnsi="Arial Narrow"/>
                  <w:sz w:val="20"/>
                  <w:szCs w:val="20"/>
                </w:rPr>
                <w:delText xml:space="preserve">2. </w:delText>
              </w:r>
              <w:r w:rsidRPr="003A238F" w:rsidDel="00C36985">
                <w:rPr>
                  <w:rFonts w:ascii="Arial Narrow" w:hAnsi="Arial Narrow"/>
                  <w:sz w:val="20"/>
                  <w:szCs w:val="20"/>
                </w:rPr>
                <w:delText>Prehľad obstaraného interiérového vybavenia, výpočtovej techniky, prevádzkové stroje, prístroje, zariadenie, technika a náradie, špeciálne stroje, prístroje, zariadenie technika a náradie (skupina oprávnených výdavkov 112) resp. kapitálový majetok (skupina oprávnených výdavkov 022/029) z prostriedkov fondov EÚ  za posledné štyri roky</w:delText>
              </w:r>
              <w:r w:rsidDel="00C36985">
                <w:rPr>
                  <w:rFonts w:ascii="Arial Narrow" w:hAnsi="Arial Narrow"/>
                  <w:sz w:val="20"/>
                  <w:szCs w:val="20"/>
                </w:rPr>
                <w:delText>;</w:delText>
              </w:r>
            </w:del>
          </w:p>
          <w:p w14:paraId="2492D2DF" w14:textId="77777777" w:rsidR="003F7E63" w:rsidRPr="00FC4C74" w:rsidRDefault="003F7E63" w:rsidP="003F7E63">
            <w:pPr>
              <w:shd w:val="clear" w:color="auto" w:fill="FFFFFF" w:themeFill="background1"/>
              <w:spacing w:before="120" w:after="120"/>
              <w:rPr>
                <w:rFonts w:ascii="Arial Narrow" w:hAnsi="Arial Narrow"/>
                <w:sz w:val="20"/>
                <w:szCs w:val="20"/>
              </w:rPr>
            </w:pPr>
            <w:r>
              <w:rPr>
                <w:rFonts w:ascii="Arial Narrow" w:hAnsi="Arial Narrow"/>
                <w:bCs/>
                <w:sz w:val="20"/>
                <w:szCs w:val="20"/>
              </w:rPr>
              <w:t xml:space="preserve">3. </w:t>
            </w:r>
            <w:r w:rsidRPr="00FC4C74">
              <w:rPr>
                <w:rFonts w:ascii="Arial Narrow" w:hAnsi="Arial Narrow"/>
                <w:bCs/>
                <w:sz w:val="20"/>
                <w:szCs w:val="20"/>
              </w:rPr>
              <w:t>Personálne zabezpečenie projektu</w:t>
            </w:r>
            <w:r>
              <w:rPr>
                <w:rFonts w:ascii="Arial Narrow" w:hAnsi="Arial Narrow"/>
                <w:sz w:val="20"/>
                <w:szCs w:val="20"/>
              </w:rPr>
              <w:t>;</w:t>
            </w:r>
          </w:p>
          <w:p w14:paraId="2492D2E0" w14:textId="77777777" w:rsidR="003F7E63" w:rsidRPr="006115E1" w:rsidRDefault="003F7E63" w:rsidP="003F7E63">
            <w:pPr>
              <w:shd w:val="clear" w:color="auto" w:fill="FFFFFF" w:themeFill="background1"/>
              <w:rPr>
                <w:rFonts w:ascii="Arial Narrow" w:hAnsi="Arial Narrow"/>
                <w:sz w:val="20"/>
                <w:szCs w:val="20"/>
              </w:rPr>
            </w:pPr>
            <w:r>
              <w:rPr>
                <w:rFonts w:ascii="Arial Narrow" w:hAnsi="Arial Narrow"/>
                <w:sz w:val="20"/>
                <w:szCs w:val="20"/>
              </w:rPr>
              <w:t xml:space="preserve">4. </w:t>
            </w:r>
            <w:r w:rsidRPr="006115E1">
              <w:rPr>
                <w:rFonts w:ascii="Arial Narrow" w:hAnsi="Arial Narrow"/>
                <w:sz w:val="20"/>
                <w:szCs w:val="20"/>
              </w:rPr>
              <w:t>Finančná situácia žiadateľa</w:t>
            </w:r>
            <w:r>
              <w:rPr>
                <w:rFonts w:ascii="Arial Narrow" w:hAnsi="Arial Narrow"/>
                <w:sz w:val="20"/>
                <w:szCs w:val="20"/>
              </w:rPr>
              <w:t>.</w:t>
            </w:r>
          </w:p>
          <w:p w14:paraId="2492D2E1" w14:textId="77777777" w:rsidR="003F7E63" w:rsidRPr="00CF4410" w:rsidRDefault="003F7E63" w:rsidP="003F7E63">
            <w:pPr>
              <w:pStyle w:val="Odsekzoznamu"/>
              <w:shd w:val="clear" w:color="auto" w:fill="FFFFFF" w:themeFill="background1"/>
              <w:rPr>
                <w:rFonts w:ascii="Arial Narrow" w:hAnsi="Arial Narrow"/>
                <w:sz w:val="20"/>
                <w:szCs w:val="20"/>
              </w:rPr>
            </w:pPr>
          </w:p>
          <w:p w14:paraId="2492D2E2" w14:textId="77777777" w:rsidR="003F7E63" w:rsidRPr="00347A35" w:rsidRDefault="003F7E63" w:rsidP="003F7E63">
            <w:pPr>
              <w:spacing w:before="120"/>
              <w:rPr>
                <w:rFonts w:ascii="Arial Narrow" w:hAnsi="Arial Narrow"/>
                <w:sz w:val="20"/>
              </w:rPr>
            </w:pPr>
          </w:p>
          <w:p w14:paraId="2492D2E3" w14:textId="77777777" w:rsidR="003F7E63" w:rsidRPr="00347A35" w:rsidRDefault="003F7E63" w:rsidP="003F7E63">
            <w:pPr>
              <w:tabs>
                <w:tab w:val="left" w:pos="2567"/>
              </w:tabs>
              <w:spacing w:after="120"/>
              <w:rPr>
                <w:rFonts w:ascii="Arial Narrow" w:hAnsi="Arial Narrow"/>
                <w:sz w:val="20"/>
                <w:szCs w:val="20"/>
              </w:rPr>
            </w:pPr>
          </w:p>
        </w:tc>
      </w:tr>
    </w:tbl>
    <w:p w14:paraId="2492D2E5" w14:textId="77777777" w:rsidR="003F7E63" w:rsidRPr="00557510" w:rsidRDefault="003F7E63" w:rsidP="003F7E63">
      <w:pPr>
        <w:shd w:val="clear" w:color="auto" w:fill="FFFFFF" w:themeFill="background1"/>
        <w:rPr>
          <w:rFonts w:ascii="Arial Narrow" w:hAnsi="Arial Narrow"/>
          <w:sz w:val="20"/>
          <w:szCs w:val="20"/>
        </w:rPr>
      </w:pPr>
    </w:p>
    <w:tbl>
      <w:tblPr>
        <w:tblStyle w:val="Mriekatabuky"/>
        <w:tblW w:w="0" w:type="auto"/>
        <w:tblLook w:val="04A0" w:firstRow="1" w:lastRow="0" w:firstColumn="1" w:lastColumn="0" w:noHBand="0" w:noVBand="1"/>
      </w:tblPr>
      <w:tblGrid>
        <w:gridCol w:w="9288"/>
      </w:tblGrid>
      <w:tr w:rsidR="003F7E63" w:rsidRPr="002C6A91" w14:paraId="2492D2E8" w14:textId="77777777" w:rsidTr="00FB5F20">
        <w:trPr>
          <w:trHeight w:val="330"/>
        </w:trPr>
        <w:tc>
          <w:tcPr>
            <w:tcW w:w="9288" w:type="dxa"/>
            <w:shd w:val="clear" w:color="auto" w:fill="F89C57"/>
            <w:hideMark/>
          </w:tcPr>
          <w:p w14:paraId="2492D2E6" w14:textId="77777777" w:rsidR="003F7E63" w:rsidRPr="00345A3F" w:rsidRDefault="003F7E63" w:rsidP="003F7E63">
            <w:pPr>
              <w:pStyle w:val="Nadpis1"/>
              <w:spacing w:before="120" w:after="120"/>
              <w:jc w:val="center"/>
              <w:outlineLvl w:val="0"/>
              <w:rPr>
                <w:rFonts w:ascii="Arial Narrow" w:eastAsiaTheme="minorHAnsi" w:hAnsi="Arial Narrow" w:cstheme="minorBidi"/>
                <w:bCs w:val="0"/>
                <w:color w:val="auto"/>
                <w:sz w:val="24"/>
                <w:szCs w:val="24"/>
              </w:rPr>
            </w:pPr>
            <w:bookmarkStart w:id="15" w:name="_Toc423601305"/>
            <w:r w:rsidRPr="00345A3F">
              <w:rPr>
                <w:rFonts w:ascii="Arial Narrow" w:eastAsiaTheme="minorHAnsi" w:hAnsi="Arial Narrow" w:cstheme="minorBidi"/>
                <w:bCs w:val="0"/>
                <w:color w:val="auto"/>
                <w:sz w:val="24"/>
                <w:szCs w:val="24"/>
              </w:rPr>
              <w:t>8.      Popis cieľovej skupiny</w:t>
            </w:r>
            <w:bookmarkEnd w:id="15"/>
            <w:r w:rsidRPr="00345A3F">
              <w:rPr>
                <w:rFonts w:ascii="Arial Narrow" w:eastAsiaTheme="minorHAnsi" w:hAnsi="Arial Narrow" w:cstheme="minorBidi"/>
                <w:bCs w:val="0"/>
                <w:color w:val="auto"/>
                <w:sz w:val="24"/>
                <w:szCs w:val="24"/>
              </w:rPr>
              <w:t xml:space="preserve"> </w:t>
            </w:r>
          </w:p>
          <w:p w14:paraId="2492D2E7" w14:textId="77777777" w:rsidR="003F7E63" w:rsidRPr="002C6A91" w:rsidRDefault="003F7E63" w:rsidP="003F7E63">
            <w:pPr>
              <w:jc w:val="center"/>
              <w:rPr>
                <w:rFonts w:ascii="Arial Narrow" w:hAnsi="Arial Narrow"/>
                <w:b/>
                <w:bCs/>
                <w:sz w:val="20"/>
                <w:szCs w:val="20"/>
              </w:rPr>
            </w:pPr>
            <w:r w:rsidRPr="002C6A91">
              <w:rPr>
                <w:rFonts w:ascii="Arial Narrow" w:hAnsi="Arial Narrow"/>
                <w:bCs/>
                <w:sz w:val="20"/>
                <w:szCs w:val="20"/>
              </w:rPr>
              <w:t>(relevantné v prípade projektov spolufinancovaných z prostriedkov ESF):</w:t>
            </w:r>
          </w:p>
        </w:tc>
      </w:tr>
      <w:tr w:rsidR="003F7E63" w:rsidRPr="002C6A91" w14:paraId="2492D2EA" w14:textId="77777777" w:rsidTr="003F7E63">
        <w:trPr>
          <w:trHeight w:val="660"/>
        </w:trPr>
        <w:tc>
          <w:tcPr>
            <w:tcW w:w="9288" w:type="dxa"/>
            <w:hideMark/>
          </w:tcPr>
          <w:p w14:paraId="2492D2E9" w14:textId="03475A94" w:rsidR="003F7E63" w:rsidRPr="002C6A91" w:rsidRDefault="003F7E63" w:rsidP="00D27AC8">
            <w:pPr>
              <w:rPr>
                <w:rFonts w:ascii="Arial Narrow" w:hAnsi="Arial Narrow"/>
                <w:sz w:val="20"/>
                <w:szCs w:val="20"/>
              </w:rPr>
            </w:pPr>
            <w:r w:rsidRPr="002C6A91">
              <w:rPr>
                <w:rFonts w:ascii="Arial Narrow" w:hAnsi="Arial Narrow"/>
                <w:sz w:val="20"/>
                <w:szCs w:val="20"/>
              </w:rPr>
              <w:t xml:space="preserve">Žiadateľ vyberie </w:t>
            </w:r>
            <w:r>
              <w:rPr>
                <w:rFonts w:ascii="Arial Narrow" w:hAnsi="Arial Narrow"/>
                <w:sz w:val="20"/>
                <w:szCs w:val="20"/>
              </w:rPr>
              <w:t xml:space="preserve">z ponúkaného číselníka </w:t>
            </w:r>
            <w:r w:rsidRPr="002C6A91">
              <w:rPr>
                <w:rFonts w:ascii="Arial Narrow" w:hAnsi="Arial Narrow"/>
                <w:sz w:val="20"/>
                <w:szCs w:val="20"/>
              </w:rPr>
              <w:t xml:space="preserve">identifikáciu </w:t>
            </w:r>
            <w:r>
              <w:rPr>
                <w:rFonts w:ascii="Arial Narrow" w:hAnsi="Arial Narrow"/>
                <w:sz w:val="20"/>
                <w:szCs w:val="20"/>
              </w:rPr>
              <w:t xml:space="preserve">tej </w:t>
            </w:r>
            <w:r w:rsidRPr="002C6A91">
              <w:rPr>
                <w:rFonts w:ascii="Arial Narrow" w:hAnsi="Arial Narrow"/>
                <w:sz w:val="20"/>
                <w:szCs w:val="20"/>
              </w:rPr>
              <w:t>cieľovej skupiny, ktorá bude priamo zapojená do realizácie projektu a ktorá bude priamo profitovať z realizácie navrhovaného projektu</w:t>
            </w:r>
            <w:r>
              <w:rPr>
                <w:rFonts w:ascii="Arial Narrow" w:hAnsi="Arial Narrow"/>
                <w:sz w:val="20"/>
                <w:szCs w:val="20"/>
              </w:rPr>
              <w:t>. Na výber budú iba tie oprávnené cieľové skupiny/cieľová skupina, ktoré sú  zadefinované v podmienkach poskytnutia p</w:t>
            </w:r>
            <w:r w:rsidR="00D27AC8">
              <w:rPr>
                <w:rFonts w:ascii="Arial Narrow" w:hAnsi="Arial Narrow"/>
                <w:sz w:val="20"/>
                <w:szCs w:val="20"/>
              </w:rPr>
              <w:t>ríspevku</w:t>
            </w:r>
            <w:r>
              <w:rPr>
                <w:rFonts w:ascii="Arial Narrow" w:hAnsi="Arial Narrow"/>
                <w:sz w:val="20"/>
                <w:szCs w:val="20"/>
              </w:rPr>
              <w:t xml:space="preserve"> v rámci </w:t>
            </w:r>
            <w:r w:rsidR="00F17069">
              <w:rPr>
                <w:rFonts w:ascii="Arial Narrow" w:hAnsi="Arial Narrow"/>
                <w:sz w:val="20"/>
                <w:szCs w:val="20"/>
              </w:rPr>
              <w:t>výzvy/</w:t>
            </w:r>
            <w:r>
              <w:rPr>
                <w:rFonts w:ascii="Arial Narrow" w:hAnsi="Arial Narrow"/>
                <w:sz w:val="20"/>
                <w:szCs w:val="20"/>
              </w:rPr>
              <w:t xml:space="preserve">vyzvania. </w:t>
            </w:r>
          </w:p>
        </w:tc>
      </w:tr>
    </w:tbl>
    <w:p w14:paraId="2492D2EB" w14:textId="77777777" w:rsidR="003F7E63" w:rsidRPr="002C6A91" w:rsidRDefault="003F7E63" w:rsidP="003F7E63">
      <w:pPr>
        <w:rPr>
          <w:rFonts w:ascii="Arial Narrow" w:hAnsi="Arial Narrow"/>
          <w:sz w:val="20"/>
          <w:szCs w:val="20"/>
        </w:rPr>
      </w:pPr>
    </w:p>
    <w:tbl>
      <w:tblPr>
        <w:tblStyle w:val="Mriekatabuky"/>
        <w:tblpPr w:leftFromText="141" w:rightFromText="141" w:vertAnchor="text" w:horzAnchor="margin" w:tblpY="38"/>
        <w:tblW w:w="0" w:type="auto"/>
        <w:tblLook w:val="04A0" w:firstRow="1" w:lastRow="0" w:firstColumn="1" w:lastColumn="0" w:noHBand="0" w:noVBand="1"/>
      </w:tblPr>
      <w:tblGrid>
        <w:gridCol w:w="2199"/>
        <w:gridCol w:w="1657"/>
        <w:gridCol w:w="843"/>
        <w:gridCol w:w="1542"/>
        <w:gridCol w:w="3047"/>
      </w:tblGrid>
      <w:tr w:rsidR="003F7E63" w:rsidRPr="002C6A91" w14:paraId="2492D2ED" w14:textId="77777777" w:rsidTr="00FB5F20">
        <w:trPr>
          <w:trHeight w:val="412"/>
        </w:trPr>
        <w:tc>
          <w:tcPr>
            <w:tcW w:w="9288" w:type="dxa"/>
            <w:gridSpan w:val="5"/>
            <w:shd w:val="clear" w:color="auto" w:fill="F89C57"/>
            <w:hideMark/>
          </w:tcPr>
          <w:p w14:paraId="2492D2EC" w14:textId="77777777" w:rsidR="003F7E63" w:rsidRPr="002C6A91" w:rsidRDefault="003F7E63" w:rsidP="003F7E63">
            <w:pPr>
              <w:pStyle w:val="Nadpis1"/>
              <w:spacing w:before="120" w:after="120"/>
              <w:jc w:val="center"/>
              <w:outlineLvl w:val="0"/>
            </w:pPr>
            <w:bookmarkStart w:id="16" w:name="_Toc423601306"/>
            <w:r w:rsidRPr="00345A3F">
              <w:rPr>
                <w:rFonts w:ascii="Arial Narrow" w:eastAsiaTheme="minorHAnsi" w:hAnsi="Arial Narrow" w:cstheme="minorBidi"/>
                <w:bCs w:val="0"/>
                <w:color w:val="auto"/>
                <w:sz w:val="24"/>
                <w:szCs w:val="24"/>
              </w:rPr>
              <w:t>9.  Harmonogram realizácie aktivít:</w:t>
            </w:r>
            <w:bookmarkEnd w:id="16"/>
          </w:p>
        </w:tc>
      </w:tr>
      <w:tr w:rsidR="003F7E63" w:rsidRPr="002C6A91" w14:paraId="2492D2EF" w14:textId="77777777" w:rsidTr="003F7E63">
        <w:trPr>
          <w:trHeight w:val="630"/>
        </w:trPr>
        <w:tc>
          <w:tcPr>
            <w:tcW w:w="9288" w:type="dxa"/>
            <w:gridSpan w:val="5"/>
            <w:shd w:val="clear" w:color="auto" w:fill="FFFFFF" w:themeFill="background1"/>
          </w:tcPr>
          <w:p w14:paraId="2492D2EE" w14:textId="77777777" w:rsidR="003F7E63" w:rsidRPr="000A142D" w:rsidRDefault="003F7E63" w:rsidP="003F7E63">
            <w:pPr>
              <w:autoSpaceDE w:val="0"/>
              <w:autoSpaceDN w:val="0"/>
              <w:adjustRightInd w:val="0"/>
              <w:spacing w:after="120"/>
              <w:rPr>
                <w:rFonts w:ascii="Arial Narrow" w:hAnsi="Arial Narrow"/>
                <w:sz w:val="20"/>
              </w:rPr>
            </w:pPr>
            <w:r>
              <w:rPr>
                <w:rFonts w:ascii="Arial Narrow" w:hAnsi="Arial Narrow"/>
                <w:sz w:val="20"/>
              </w:rPr>
              <w:t xml:space="preserve">Žiadateľ v tejto časti </w:t>
            </w:r>
            <w:r w:rsidRPr="00806A16">
              <w:rPr>
                <w:rFonts w:ascii="Arial Narrow" w:hAnsi="Arial Narrow"/>
                <w:sz w:val="20"/>
              </w:rPr>
              <w:t>uvedie plánované časové obdobie</w:t>
            </w:r>
            <w:r>
              <w:rPr>
                <w:rFonts w:ascii="Arial Narrow" w:hAnsi="Arial Narrow"/>
                <w:sz w:val="20"/>
              </w:rPr>
              <w:t>,</w:t>
            </w:r>
            <w:r w:rsidRPr="00806A16">
              <w:rPr>
                <w:rFonts w:ascii="Arial Narrow" w:hAnsi="Arial Narrow"/>
                <w:sz w:val="20"/>
              </w:rPr>
              <w:t xml:space="preserve"> počas ktorého sa má hlavná aktivita</w:t>
            </w:r>
            <w:r>
              <w:rPr>
                <w:rFonts w:ascii="Arial Narrow" w:hAnsi="Arial Narrow"/>
                <w:sz w:val="20"/>
              </w:rPr>
              <w:t xml:space="preserve"> </w:t>
            </w:r>
            <w:r w:rsidRPr="00806A16">
              <w:rPr>
                <w:rFonts w:ascii="Arial Narrow" w:hAnsi="Arial Narrow"/>
                <w:sz w:val="20"/>
              </w:rPr>
              <w:t xml:space="preserve">/ </w:t>
            </w:r>
            <w:proofErr w:type="spellStart"/>
            <w:r w:rsidRPr="00806A16">
              <w:rPr>
                <w:rFonts w:ascii="Arial Narrow" w:hAnsi="Arial Narrow"/>
                <w:sz w:val="20"/>
              </w:rPr>
              <w:t>podaktivita</w:t>
            </w:r>
            <w:proofErr w:type="spellEnd"/>
            <w:r>
              <w:rPr>
                <w:rFonts w:ascii="Arial Narrow" w:hAnsi="Arial Narrow"/>
                <w:sz w:val="20"/>
              </w:rPr>
              <w:t xml:space="preserve"> (súhrn konkrétnych činností projektu</w:t>
            </w:r>
            <w:r>
              <w:rPr>
                <w:rStyle w:val="Odkaznapoznmkupodiarou"/>
                <w:rFonts w:ascii="Arial Narrow" w:hAnsi="Arial Narrow"/>
                <w:sz w:val="20"/>
              </w:rPr>
              <w:footnoteReference w:id="8"/>
            </w:r>
            <w:r>
              <w:rPr>
                <w:rFonts w:ascii="Arial Narrow" w:hAnsi="Arial Narrow"/>
                <w:sz w:val="20"/>
              </w:rPr>
              <w:t>) zrealizovať.</w:t>
            </w:r>
          </w:p>
        </w:tc>
      </w:tr>
      <w:tr w:rsidR="003F7E63" w:rsidRPr="002C6A91" w14:paraId="2492D2F2" w14:textId="77777777" w:rsidTr="00FB5F20">
        <w:trPr>
          <w:trHeight w:val="402"/>
        </w:trPr>
        <w:tc>
          <w:tcPr>
            <w:tcW w:w="4644" w:type="dxa"/>
            <w:gridSpan w:val="3"/>
            <w:shd w:val="clear" w:color="auto" w:fill="F89C57"/>
          </w:tcPr>
          <w:p w14:paraId="2492D2F0" w14:textId="77777777" w:rsidR="003F7E63" w:rsidRPr="002C6A91" w:rsidRDefault="003F7E63" w:rsidP="003F7E63">
            <w:pPr>
              <w:rPr>
                <w:rFonts w:ascii="Arial Narrow" w:hAnsi="Arial Narrow"/>
                <w:b/>
                <w:bCs/>
                <w:sz w:val="20"/>
                <w:szCs w:val="20"/>
              </w:rPr>
            </w:pPr>
            <w:r w:rsidRPr="002C6A91">
              <w:rPr>
                <w:rFonts w:ascii="Arial Narrow" w:hAnsi="Arial Narrow"/>
                <w:b/>
                <w:bCs/>
                <w:sz w:val="20"/>
                <w:szCs w:val="20"/>
              </w:rPr>
              <w:t xml:space="preserve">Celková dĺžka realizácie aktivít projektu </w:t>
            </w:r>
            <w:r w:rsidRPr="002C6A91">
              <w:rPr>
                <w:rFonts w:ascii="Arial Narrow" w:hAnsi="Arial Narrow"/>
                <w:sz w:val="20"/>
                <w:szCs w:val="20"/>
              </w:rPr>
              <w:t>(v mesiacoch)</w:t>
            </w:r>
            <w:r w:rsidRPr="002C6A91">
              <w:rPr>
                <w:rFonts w:ascii="Arial Narrow" w:hAnsi="Arial Narrow"/>
                <w:b/>
                <w:bCs/>
                <w:sz w:val="20"/>
                <w:szCs w:val="20"/>
              </w:rPr>
              <w:t>:</w:t>
            </w:r>
          </w:p>
        </w:tc>
        <w:tc>
          <w:tcPr>
            <w:tcW w:w="4644" w:type="dxa"/>
            <w:gridSpan w:val="2"/>
            <w:shd w:val="clear" w:color="auto" w:fill="FFFFFF" w:themeFill="background1"/>
          </w:tcPr>
          <w:p w14:paraId="2492D2F1" w14:textId="77777777" w:rsidR="003F7E63" w:rsidRPr="002C6A91" w:rsidRDefault="003F7E63" w:rsidP="003F7E63">
            <w:pPr>
              <w:jc w:val="left"/>
              <w:rPr>
                <w:rFonts w:ascii="Arial Narrow" w:hAnsi="Arial Narrow"/>
                <w:b/>
                <w:bCs/>
                <w:sz w:val="20"/>
                <w:szCs w:val="20"/>
              </w:rPr>
            </w:pPr>
            <w:r w:rsidRPr="002C6A91">
              <w:rPr>
                <w:rFonts w:ascii="Arial Narrow" w:hAnsi="Arial Narrow"/>
                <w:sz w:val="20"/>
                <w:szCs w:val="20"/>
              </w:rPr>
              <w:t xml:space="preserve">Automaticky vyplnené </w:t>
            </w:r>
          </w:p>
        </w:tc>
      </w:tr>
      <w:tr w:rsidR="003F7E63" w:rsidRPr="002C6A91" w14:paraId="2492D2F5" w14:textId="77777777" w:rsidTr="00FB5F20">
        <w:trPr>
          <w:trHeight w:val="630"/>
        </w:trPr>
        <w:tc>
          <w:tcPr>
            <w:tcW w:w="9288" w:type="dxa"/>
            <w:gridSpan w:val="5"/>
            <w:shd w:val="clear" w:color="auto" w:fill="FECB90"/>
          </w:tcPr>
          <w:p w14:paraId="2492D2F3" w14:textId="77777777" w:rsidR="003F7E63" w:rsidRPr="002C6A91" w:rsidRDefault="003F7E63" w:rsidP="003F7E63">
            <w:pPr>
              <w:rPr>
                <w:rFonts w:ascii="Arial Narrow" w:hAnsi="Arial Narrow"/>
                <w:b/>
                <w:bCs/>
                <w:sz w:val="20"/>
                <w:szCs w:val="20"/>
              </w:rPr>
            </w:pPr>
            <w:r w:rsidRPr="002C6A91">
              <w:rPr>
                <w:rFonts w:ascii="Arial Narrow" w:hAnsi="Arial Narrow"/>
                <w:b/>
                <w:bCs/>
                <w:sz w:val="20"/>
                <w:szCs w:val="20"/>
              </w:rPr>
              <w:t xml:space="preserve">Subjekt: </w:t>
            </w:r>
          </w:p>
          <w:p w14:paraId="2492D2F4" w14:textId="77777777" w:rsidR="003F7E63" w:rsidRPr="002F06AA" w:rsidRDefault="003F7E63" w:rsidP="003F7E63">
            <w:pPr>
              <w:rPr>
                <w:rFonts w:ascii="Arial Narrow" w:hAnsi="Arial Narrow"/>
                <w:sz w:val="20"/>
                <w:szCs w:val="20"/>
              </w:rPr>
            </w:pPr>
            <w:r w:rsidRPr="002C6A91">
              <w:rPr>
                <w:rFonts w:ascii="Arial Narrow" w:hAnsi="Arial Narrow"/>
                <w:sz w:val="20"/>
                <w:szCs w:val="20"/>
              </w:rPr>
              <w:t>(žiadateľ, resp. partner – v závislosti od relevancie; tabuľka sa opakuje za počet relevantných subjektov)</w:t>
            </w:r>
          </w:p>
        </w:tc>
      </w:tr>
      <w:tr w:rsidR="003F7E63" w:rsidRPr="002C6A91" w14:paraId="2492D2FA" w14:textId="77777777" w:rsidTr="00FB5F20">
        <w:trPr>
          <w:trHeight w:val="618"/>
        </w:trPr>
        <w:tc>
          <w:tcPr>
            <w:tcW w:w="2222" w:type="dxa"/>
            <w:shd w:val="clear" w:color="auto" w:fill="FECB90"/>
            <w:hideMark/>
          </w:tcPr>
          <w:p w14:paraId="2492D2F6" w14:textId="77777777" w:rsidR="003F7E63" w:rsidRPr="002C6A91" w:rsidRDefault="003F7E63" w:rsidP="003F7E63">
            <w:pPr>
              <w:jc w:val="left"/>
              <w:rPr>
                <w:rFonts w:ascii="Arial Narrow" w:hAnsi="Arial Narrow"/>
                <w:b/>
                <w:bCs/>
                <w:sz w:val="20"/>
                <w:szCs w:val="20"/>
              </w:rPr>
            </w:pPr>
            <w:r w:rsidRPr="002C6A91">
              <w:rPr>
                <w:rFonts w:ascii="Arial Narrow" w:hAnsi="Arial Narrow"/>
                <w:b/>
                <w:bCs/>
                <w:sz w:val="20"/>
                <w:szCs w:val="20"/>
              </w:rPr>
              <w:lastRenderedPageBreak/>
              <w:t>Hlavné aktivity projektu</w:t>
            </w:r>
          </w:p>
        </w:tc>
        <w:tc>
          <w:tcPr>
            <w:tcW w:w="1572" w:type="dxa"/>
            <w:shd w:val="clear" w:color="auto" w:fill="FECB90"/>
          </w:tcPr>
          <w:p w14:paraId="2492D2F7" w14:textId="77777777" w:rsidR="003F7E63" w:rsidRPr="002C6A91" w:rsidRDefault="003F7E63" w:rsidP="003F7E63">
            <w:pPr>
              <w:rPr>
                <w:rFonts w:ascii="Arial Narrow" w:hAnsi="Arial Narrow"/>
                <w:b/>
                <w:bCs/>
                <w:sz w:val="20"/>
                <w:szCs w:val="20"/>
              </w:rPr>
            </w:pPr>
            <w:r w:rsidRPr="002C6A91">
              <w:rPr>
                <w:rFonts w:ascii="Arial Narrow" w:hAnsi="Arial Narrow"/>
                <w:b/>
                <w:bCs/>
                <w:sz w:val="20"/>
                <w:szCs w:val="20"/>
              </w:rPr>
              <w:t>Typ aktivity</w:t>
            </w:r>
          </w:p>
        </w:tc>
        <w:tc>
          <w:tcPr>
            <w:tcW w:w="2410" w:type="dxa"/>
            <w:gridSpan w:val="2"/>
            <w:shd w:val="clear" w:color="auto" w:fill="FECB90"/>
            <w:hideMark/>
          </w:tcPr>
          <w:p w14:paraId="2492D2F8" w14:textId="77777777" w:rsidR="003F7E63" w:rsidRPr="002C6A91" w:rsidRDefault="003F7E63" w:rsidP="003F7E63">
            <w:pPr>
              <w:jc w:val="left"/>
              <w:rPr>
                <w:rFonts w:ascii="Arial Narrow" w:hAnsi="Arial Narrow"/>
                <w:b/>
                <w:bCs/>
                <w:sz w:val="20"/>
                <w:szCs w:val="20"/>
              </w:rPr>
            </w:pPr>
            <w:r w:rsidRPr="002C6A91">
              <w:rPr>
                <w:rFonts w:ascii="Arial Narrow" w:hAnsi="Arial Narrow"/>
                <w:b/>
                <w:bCs/>
                <w:sz w:val="20"/>
                <w:szCs w:val="20"/>
              </w:rPr>
              <w:t xml:space="preserve">Začiatok realizácie aktivity </w:t>
            </w:r>
          </w:p>
        </w:tc>
        <w:tc>
          <w:tcPr>
            <w:tcW w:w="3084" w:type="dxa"/>
            <w:shd w:val="clear" w:color="auto" w:fill="FECB90"/>
            <w:hideMark/>
          </w:tcPr>
          <w:p w14:paraId="2492D2F9" w14:textId="77777777" w:rsidR="003F7E63" w:rsidRPr="002C6A91" w:rsidRDefault="003F7E63" w:rsidP="003F7E63">
            <w:pPr>
              <w:rPr>
                <w:rFonts w:ascii="Arial Narrow" w:hAnsi="Arial Narrow"/>
                <w:b/>
                <w:bCs/>
                <w:sz w:val="20"/>
                <w:szCs w:val="20"/>
              </w:rPr>
            </w:pPr>
            <w:r w:rsidRPr="002C6A91">
              <w:rPr>
                <w:rFonts w:ascii="Arial Narrow" w:hAnsi="Arial Narrow"/>
                <w:b/>
                <w:bCs/>
                <w:sz w:val="20"/>
                <w:szCs w:val="20"/>
              </w:rPr>
              <w:t>Koniec realizácie aktivity</w:t>
            </w:r>
          </w:p>
        </w:tc>
      </w:tr>
      <w:tr w:rsidR="003F7E63" w:rsidRPr="002C6A91" w14:paraId="2492D310" w14:textId="77777777" w:rsidTr="003F7E63">
        <w:trPr>
          <w:trHeight w:val="3761"/>
        </w:trPr>
        <w:tc>
          <w:tcPr>
            <w:tcW w:w="2222" w:type="dxa"/>
            <w:hideMark/>
          </w:tcPr>
          <w:p w14:paraId="2492D2FB" w14:textId="77777777" w:rsidR="003F7E63" w:rsidRPr="002C6A91" w:rsidRDefault="003F7E63" w:rsidP="003F7E63">
            <w:pPr>
              <w:jc w:val="left"/>
              <w:rPr>
                <w:rFonts w:ascii="Arial Narrow" w:hAnsi="Arial Narrow"/>
                <w:sz w:val="20"/>
                <w:szCs w:val="20"/>
              </w:rPr>
            </w:pPr>
            <w:r w:rsidRPr="002C6A91">
              <w:rPr>
                <w:rFonts w:ascii="Arial Narrow" w:hAnsi="Arial Narrow"/>
                <w:sz w:val="20"/>
                <w:szCs w:val="20"/>
              </w:rPr>
              <w:t>Žiadateľ uvedie hlavné aktivity projektu.</w:t>
            </w:r>
          </w:p>
          <w:p w14:paraId="2492D2FC" w14:textId="77777777" w:rsidR="003F7E63" w:rsidRPr="002C6A91" w:rsidRDefault="003F7E63" w:rsidP="003F7E63">
            <w:pPr>
              <w:rPr>
                <w:rFonts w:ascii="Arial Narrow" w:hAnsi="Arial Narrow"/>
                <w:sz w:val="20"/>
                <w:szCs w:val="20"/>
              </w:rPr>
            </w:pPr>
          </w:p>
          <w:p w14:paraId="2492D2FD" w14:textId="77777777" w:rsidR="003F7E63" w:rsidRDefault="003F7E63" w:rsidP="003F7E63">
            <w:pPr>
              <w:jc w:val="left"/>
              <w:rPr>
                <w:rFonts w:ascii="Arial Narrow" w:hAnsi="Arial Narrow"/>
                <w:sz w:val="20"/>
                <w:szCs w:val="20"/>
              </w:rPr>
            </w:pPr>
            <w:r w:rsidRPr="002C6A91">
              <w:rPr>
                <w:rFonts w:ascii="Arial Narrow" w:hAnsi="Arial Narrow"/>
                <w:sz w:val="20"/>
                <w:szCs w:val="20"/>
              </w:rPr>
              <w:t xml:space="preserve">Jedna hlavná aktivita projektu môže byť priradená iba k jednému </w:t>
            </w:r>
            <w:r w:rsidRPr="002C6A91">
              <w:rPr>
                <w:rFonts w:ascii="Arial Narrow" w:hAnsi="Arial Narrow"/>
                <w:b/>
                <w:sz w:val="20"/>
                <w:szCs w:val="20"/>
              </w:rPr>
              <w:t>typu aktivít</w:t>
            </w:r>
            <w:r w:rsidRPr="002C6A91">
              <w:rPr>
                <w:rFonts w:ascii="Arial Narrow" w:hAnsi="Arial Narrow"/>
                <w:sz w:val="20"/>
                <w:szCs w:val="20"/>
              </w:rPr>
              <w:t xml:space="preserve">. Jeden </w:t>
            </w:r>
            <w:r w:rsidRPr="002C6A91">
              <w:rPr>
                <w:rFonts w:ascii="Arial Narrow" w:hAnsi="Arial Narrow"/>
                <w:b/>
                <w:sz w:val="20"/>
                <w:szCs w:val="20"/>
              </w:rPr>
              <w:t>typ aktivity</w:t>
            </w:r>
            <w:r w:rsidRPr="002C6A91">
              <w:rPr>
                <w:rFonts w:ascii="Arial Narrow" w:hAnsi="Arial Narrow"/>
                <w:sz w:val="20"/>
                <w:szCs w:val="20"/>
              </w:rPr>
              <w:t xml:space="preserve"> môže byť priradený k viacerým hlavným aktivitám projektu</w:t>
            </w:r>
          </w:p>
          <w:p w14:paraId="2492D2FE" w14:textId="77777777" w:rsidR="003F7E63" w:rsidRDefault="003F7E63" w:rsidP="003F7E63">
            <w:pPr>
              <w:jc w:val="left"/>
              <w:rPr>
                <w:rFonts w:ascii="Arial Narrow" w:hAnsi="Arial Narrow"/>
                <w:sz w:val="20"/>
                <w:szCs w:val="20"/>
              </w:rPr>
            </w:pPr>
          </w:p>
          <w:p w14:paraId="2492D2FF" w14:textId="77777777" w:rsidR="003F7E63" w:rsidRPr="0061408F" w:rsidRDefault="003F7E63" w:rsidP="003F7E63">
            <w:pPr>
              <w:jc w:val="left"/>
              <w:rPr>
                <w:rFonts w:ascii="Arial Narrow" w:hAnsi="Arial Narrow"/>
                <w:color w:val="244061" w:themeColor="accent1" w:themeShade="80"/>
                <w:sz w:val="20"/>
              </w:rPr>
            </w:pPr>
          </w:p>
        </w:tc>
        <w:tc>
          <w:tcPr>
            <w:tcW w:w="1572" w:type="dxa"/>
          </w:tcPr>
          <w:p w14:paraId="2492D300" w14:textId="77777777" w:rsidR="003F7E63" w:rsidRPr="0061408F" w:rsidRDefault="003F7E63" w:rsidP="003F7E63">
            <w:pPr>
              <w:jc w:val="left"/>
              <w:rPr>
                <w:rFonts w:ascii="Arial Narrow" w:hAnsi="Arial Narrow"/>
                <w:sz w:val="20"/>
                <w:szCs w:val="20"/>
              </w:rPr>
            </w:pPr>
            <w:r>
              <w:rPr>
                <w:rFonts w:ascii="Arial Narrow" w:hAnsi="Arial Narrow"/>
                <w:sz w:val="20"/>
                <w:szCs w:val="20"/>
              </w:rPr>
              <w:t>Žiadateľ vyberá z preddefinovaného číselníka v</w:t>
            </w:r>
            <w:r w:rsidRPr="002C6A91">
              <w:rPr>
                <w:rFonts w:ascii="Arial Narrow" w:hAnsi="Arial Narrow"/>
                <w:sz w:val="20"/>
                <w:szCs w:val="20"/>
              </w:rPr>
              <w:t xml:space="preserve"> súlade s podmienkami oprávnenosti aktivít vo výzve</w:t>
            </w:r>
            <w:r>
              <w:rPr>
                <w:rFonts w:ascii="Arial Narrow" w:hAnsi="Arial Narrow"/>
                <w:sz w:val="20"/>
                <w:szCs w:val="20"/>
              </w:rPr>
              <w:t>/vyzvaní, ktorý vychádza z typov aktivít zadefinovaných v príslušných častiach jednotlivých prioritných osí</w:t>
            </w:r>
            <w:r w:rsidRPr="002419BC">
              <w:rPr>
                <w:rFonts w:ascii="Arial Narrow" w:hAnsi="Arial Narrow"/>
                <w:sz w:val="20"/>
                <w:szCs w:val="20"/>
                <w:vertAlign w:val="superscript"/>
              </w:rPr>
              <w:fldChar w:fldCharType="begin"/>
            </w:r>
            <w:r w:rsidRPr="002419BC">
              <w:rPr>
                <w:rFonts w:ascii="Arial Narrow" w:hAnsi="Arial Narrow"/>
                <w:sz w:val="20"/>
                <w:szCs w:val="20"/>
                <w:vertAlign w:val="superscript"/>
              </w:rPr>
              <w:instrText xml:space="preserve"> NOTEREF _Ref422471775 \h </w:instrText>
            </w:r>
            <w:r>
              <w:rPr>
                <w:rFonts w:ascii="Arial Narrow" w:hAnsi="Arial Narrow"/>
                <w:sz w:val="20"/>
                <w:szCs w:val="20"/>
                <w:vertAlign w:val="superscript"/>
              </w:rPr>
              <w:instrText xml:space="preserve"> \* MERGEFORMAT </w:instrText>
            </w:r>
            <w:r w:rsidRPr="002419BC">
              <w:rPr>
                <w:rFonts w:ascii="Arial Narrow" w:hAnsi="Arial Narrow"/>
                <w:sz w:val="20"/>
                <w:szCs w:val="20"/>
                <w:vertAlign w:val="superscript"/>
              </w:rPr>
            </w:r>
            <w:r w:rsidRPr="002419BC">
              <w:rPr>
                <w:rFonts w:ascii="Arial Narrow" w:hAnsi="Arial Narrow"/>
                <w:sz w:val="20"/>
                <w:szCs w:val="20"/>
                <w:vertAlign w:val="superscript"/>
              </w:rPr>
              <w:fldChar w:fldCharType="separate"/>
            </w:r>
            <w:r>
              <w:rPr>
                <w:rFonts w:ascii="Arial Narrow" w:hAnsi="Arial Narrow"/>
                <w:sz w:val="20"/>
                <w:szCs w:val="20"/>
                <w:vertAlign w:val="superscript"/>
              </w:rPr>
              <w:t>4</w:t>
            </w:r>
            <w:r w:rsidRPr="002419BC">
              <w:rPr>
                <w:rFonts w:ascii="Arial Narrow" w:hAnsi="Arial Narrow"/>
                <w:sz w:val="20"/>
                <w:szCs w:val="20"/>
                <w:vertAlign w:val="superscript"/>
              </w:rPr>
              <w:fldChar w:fldCharType="end"/>
            </w:r>
            <w:r>
              <w:rPr>
                <w:rFonts w:ascii="Arial Narrow" w:hAnsi="Arial Narrow"/>
                <w:sz w:val="20"/>
                <w:szCs w:val="20"/>
                <w:vertAlign w:val="superscript"/>
              </w:rPr>
              <w:t xml:space="preserve"> </w:t>
            </w:r>
            <w:r>
              <w:rPr>
                <w:rFonts w:ascii="Arial Narrow" w:hAnsi="Arial Narrow"/>
                <w:sz w:val="20"/>
                <w:szCs w:val="20"/>
              </w:rPr>
              <w:t>v dokumente OP ĽZ (ako príklady aktivít).</w:t>
            </w:r>
          </w:p>
        </w:tc>
        <w:tc>
          <w:tcPr>
            <w:tcW w:w="2410" w:type="dxa"/>
            <w:gridSpan w:val="2"/>
            <w:hideMark/>
          </w:tcPr>
          <w:p w14:paraId="2492D301" w14:textId="77777777" w:rsidR="003F7E63" w:rsidRDefault="003F7E63" w:rsidP="003F7E63">
            <w:pPr>
              <w:rPr>
                <w:rFonts w:ascii="Arial Narrow" w:hAnsi="Arial Narrow"/>
                <w:sz w:val="20"/>
                <w:szCs w:val="20"/>
              </w:rPr>
            </w:pPr>
            <w:r w:rsidRPr="002C6A91">
              <w:rPr>
                <w:rFonts w:ascii="Arial Narrow" w:hAnsi="Arial Narrow"/>
                <w:sz w:val="20"/>
                <w:szCs w:val="20"/>
              </w:rPr>
              <w:t>Žiadateľ uvedie mesiac a rok začiatku každej aktivity projektu</w:t>
            </w:r>
          </w:p>
          <w:p w14:paraId="2492D302" w14:textId="77777777" w:rsidR="003F7E63" w:rsidRDefault="003F7E63" w:rsidP="003F7E63">
            <w:pPr>
              <w:rPr>
                <w:rFonts w:ascii="Arial Narrow" w:hAnsi="Arial Narrow"/>
                <w:sz w:val="20"/>
                <w:szCs w:val="20"/>
              </w:rPr>
            </w:pPr>
          </w:p>
          <w:p w14:paraId="2492D303" w14:textId="77777777" w:rsidR="003F7E63" w:rsidRDefault="003F7E63" w:rsidP="003F7E63">
            <w:pPr>
              <w:rPr>
                <w:rFonts w:ascii="Arial Narrow" w:hAnsi="Arial Narrow"/>
                <w:sz w:val="20"/>
                <w:szCs w:val="20"/>
              </w:rPr>
            </w:pPr>
          </w:p>
          <w:p w14:paraId="2492D304" w14:textId="77777777" w:rsidR="003F7E63" w:rsidRDefault="003F7E63" w:rsidP="003F7E63">
            <w:pPr>
              <w:rPr>
                <w:rFonts w:ascii="Arial Narrow" w:hAnsi="Arial Narrow"/>
                <w:sz w:val="20"/>
                <w:szCs w:val="20"/>
              </w:rPr>
            </w:pPr>
          </w:p>
          <w:p w14:paraId="2492D305" w14:textId="77777777" w:rsidR="003F7E63" w:rsidRDefault="003F7E63" w:rsidP="003F7E63">
            <w:pPr>
              <w:rPr>
                <w:rFonts w:ascii="Arial Narrow" w:hAnsi="Arial Narrow"/>
                <w:sz w:val="20"/>
                <w:szCs w:val="20"/>
              </w:rPr>
            </w:pPr>
          </w:p>
          <w:p w14:paraId="2492D306" w14:textId="77777777" w:rsidR="003F7E63" w:rsidRDefault="003F7E63" w:rsidP="003F7E63">
            <w:pPr>
              <w:rPr>
                <w:rFonts w:ascii="Arial Narrow" w:hAnsi="Arial Narrow"/>
                <w:sz w:val="20"/>
                <w:szCs w:val="20"/>
              </w:rPr>
            </w:pPr>
          </w:p>
          <w:p w14:paraId="2492D307" w14:textId="77777777" w:rsidR="003F7E63" w:rsidRPr="0061408F" w:rsidRDefault="003F7E63" w:rsidP="003F7E63">
            <w:pPr>
              <w:rPr>
                <w:rFonts w:ascii="Arial Narrow" w:hAnsi="Arial Narrow"/>
                <w:sz w:val="20"/>
                <w:szCs w:val="20"/>
              </w:rPr>
            </w:pPr>
          </w:p>
        </w:tc>
        <w:tc>
          <w:tcPr>
            <w:tcW w:w="3084" w:type="dxa"/>
            <w:hideMark/>
          </w:tcPr>
          <w:p w14:paraId="2492D308" w14:textId="77777777" w:rsidR="003F7E63" w:rsidRDefault="003F7E63" w:rsidP="003F7E63">
            <w:pPr>
              <w:rPr>
                <w:rFonts w:ascii="Arial Narrow" w:hAnsi="Arial Narrow"/>
                <w:sz w:val="20"/>
                <w:szCs w:val="20"/>
              </w:rPr>
            </w:pPr>
            <w:r w:rsidRPr="002C6A91">
              <w:rPr>
                <w:rFonts w:ascii="Arial Narrow" w:hAnsi="Arial Narrow"/>
                <w:sz w:val="20"/>
                <w:szCs w:val="20"/>
              </w:rPr>
              <w:t>Žiadateľ uvedie mesiac a rok konca každej aktivity projektu</w:t>
            </w:r>
          </w:p>
          <w:p w14:paraId="2492D309" w14:textId="77777777" w:rsidR="003F7E63" w:rsidRDefault="003F7E63" w:rsidP="003F7E63">
            <w:pPr>
              <w:rPr>
                <w:rFonts w:ascii="Arial Narrow" w:hAnsi="Arial Narrow"/>
                <w:sz w:val="20"/>
                <w:szCs w:val="20"/>
              </w:rPr>
            </w:pPr>
          </w:p>
          <w:p w14:paraId="2492D30A" w14:textId="77777777" w:rsidR="003F7E63" w:rsidRDefault="003F7E63" w:rsidP="003F7E63">
            <w:pPr>
              <w:rPr>
                <w:rFonts w:ascii="Arial Narrow" w:hAnsi="Arial Narrow"/>
                <w:sz w:val="20"/>
                <w:szCs w:val="20"/>
              </w:rPr>
            </w:pPr>
          </w:p>
          <w:p w14:paraId="2492D30B" w14:textId="77777777" w:rsidR="003F7E63" w:rsidRDefault="003F7E63" w:rsidP="003F7E63">
            <w:pPr>
              <w:rPr>
                <w:rFonts w:ascii="Arial Narrow" w:hAnsi="Arial Narrow"/>
                <w:sz w:val="20"/>
                <w:szCs w:val="20"/>
              </w:rPr>
            </w:pPr>
          </w:p>
          <w:p w14:paraId="2492D30C" w14:textId="77777777" w:rsidR="003F7E63" w:rsidRDefault="003F7E63" w:rsidP="003F7E63">
            <w:pPr>
              <w:rPr>
                <w:rFonts w:ascii="Arial Narrow" w:hAnsi="Arial Narrow"/>
                <w:sz w:val="20"/>
                <w:szCs w:val="20"/>
              </w:rPr>
            </w:pPr>
          </w:p>
          <w:p w14:paraId="2492D30D" w14:textId="77777777" w:rsidR="003F7E63" w:rsidRDefault="003F7E63" w:rsidP="003F7E63">
            <w:pPr>
              <w:rPr>
                <w:rFonts w:ascii="Arial Narrow" w:hAnsi="Arial Narrow"/>
                <w:sz w:val="20"/>
                <w:szCs w:val="20"/>
              </w:rPr>
            </w:pPr>
          </w:p>
          <w:p w14:paraId="2492D30E" w14:textId="77777777" w:rsidR="003F7E63" w:rsidRDefault="003F7E63" w:rsidP="003F7E63">
            <w:pPr>
              <w:rPr>
                <w:rFonts w:ascii="Arial Narrow" w:hAnsi="Arial Narrow"/>
                <w:sz w:val="20"/>
                <w:szCs w:val="20"/>
              </w:rPr>
            </w:pPr>
          </w:p>
          <w:p w14:paraId="2492D30F" w14:textId="77777777" w:rsidR="003F7E63" w:rsidRPr="0061408F" w:rsidRDefault="003F7E63" w:rsidP="003F7E63">
            <w:pPr>
              <w:rPr>
                <w:rFonts w:ascii="Arial Narrow" w:hAnsi="Arial Narrow"/>
                <w:sz w:val="20"/>
                <w:szCs w:val="20"/>
              </w:rPr>
            </w:pPr>
          </w:p>
        </w:tc>
      </w:tr>
      <w:tr w:rsidR="003F7E63" w:rsidRPr="002C6A91" w14:paraId="2492D314" w14:textId="77777777" w:rsidTr="00FB5F20">
        <w:trPr>
          <w:trHeight w:val="328"/>
        </w:trPr>
        <w:tc>
          <w:tcPr>
            <w:tcW w:w="3794" w:type="dxa"/>
            <w:gridSpan w:val="2"/>
            <w:shd w:val="clear" w:color="auto" w:fill="FECB90"/>
          </w:tcPr>
          <w:p w14:paraId="2492D311" w14:textId="77777777" w:rsidR="003F7E63" w:rsidRPr="002C6A91" w:rsidRDefault="003F7E63" w:rsidP="003F7E63">
            <w:pPr>
              <w:rPr>
                <w:rFonts w:ascii="Arial Narrow" w:hAnsi="Arial Narrow"/>
                <w:sz w:val="20"/>
                <w:szCs w:val="20"/>
              </w:rPr>
            </w:pPr>
            <w:r w:rsidRPr="002C6A91">
              <w:rPr>
                <w:rFonts w:ascii="Arial Narrow" w:hAnsi="Arial Narrow"/>
                <w:b/>
                <w:sz w:val="20"/>
                <w:szCs w:val="20"/>
              </w:rPr>
              <w:t>Podporné aktivity</w:t>
            </w:r>
          </w:p>
        </w:tc>
        <w:tc>
          <w:tcPr>
            <w:tcW w:w="2410" w:type="dxa"/>
            <w:gridSpan w:val="2"/>
            <w:shd w:val="clear" w:color="auto" w:fill="FECB90"/>
          </w:tcPr>
          <w:p w14:paraId="2492D312" w14:textId="77777777" w:rsidR="003F7E63" w:rsidRPr="002C6A91" w:rsidRDefault="003F7E63" w:rsidP="003F7E63">
            <w:pPr>
              <w:rPr>
                <w:rFonts w:ascii="Arial Narrow" w:hAnsi="Arial Narrow"/>
                <w:sz w:val="20"/>
                <w:szCs w:val="20"/>
              </w:rPr>
            </w:pPr>
          </w:p>
        </w:tc>
        <w:tc>
          <w:tcPr>
            <w:tcW w:w="3084" w:type="dxa"/>
            <w:shd w:val="clear" w:color="auto" w:fill="FECB90"/>
          </w:tcPr>
          <w:p w14:paraId="2492D313" w14:textId="77777777" w:rsidR="003F7E63" w:rsidRPr="002C6A91" w:rsidRDefault="003F7E63" w:rsidP="003F7E63">
            <w:pPr>
              <w:rPr>
                <w:rFonts w:ascii="Arial Narrow" w:hAnsi="Arial Narrow"/>
                <w:sz w:val="20"/>
                <w:szCs w:val="20"/>
              </w:rPr>
            </w:pPr>
          </w:p>
        </w:tc>
      </w:tr>
      <w:tr w:rsidR="003F7E63" w:rsidRPr="002C6A91" w14:paraId="2492D31C" w14:textId="77777777" w:rsidTr="003F7E63">
        <w:trPr>
          <w:trHeight w:val="712"/>
        </w:trPr>
        <w:tc>
          <w:tcPr>
            <w:tcW w:w="3794" w:type="dxa"/>
            <w:gridSpan w:val="2"/>
          </w:tcPr>
          <w:p w14:paraId="2492D315" w14:textId="77777777" w:rsidR="003F7E63" w:rsidRPr="002C6A91" w:rsidRDefault="003F7E63" w:rsidP="003F7E63">
            <w:pPr>
              <w:jc w:val="left"/>
              <w:rPr>
                <w:rFonts w:ascii="Arial Narrow" w:hAnsi="Arial Narrow"/>
                <w:color w:val="000000"/>
                <w:sz w:val="20"/>
                <w:szCs w:val="20"/>
              </w:rPr>
            </w:pPr>
            <w:proofErr w:type="spellStart"/>
            <w:r w:rsidRPr="002C6A91">
              <w:rPr>
                <w:rFonts w:ascii="Arial Narrow" w:hAnsi="Arial Narrow"/>
                <w:color w:val="000000"/>
                <w:sz w:val="20"/>
                <w:szCs w:val="20"/>
              </w:rPr>
              <w:t>Predvyplnená</w:t>
            </w:r>
            <w:proofErr w:type="spellEnd"/>
            <w:r w:rsidRPr="002C6A91">
              <w:rPr>
                <w:rFonts w:ascii="Arial Narrow" w:hAnsi="Arial Narrow"/>
                <w:color w:val="000000"/>
                <w:sz w:val="20"/>
                <w:szCs w:val="20"/>
              </w:rPr>
              <w:t xml:space="preserve"> len 1 Aktivita - "Podporné aktivity" </w:t>
            </w:r>
          </w:p>
          <w:p w14:paraId="2492D316" w14:textId="77777777" w:rsidR="003F7E63" w:rsidRDefault="003F7E63" w:rsidP="003F7E63">
            <w:pPr>
              <w:jc w:val="left"/>
              <w:rPr>
                <w:rFonts w:ascii="Arial Narrow" w:hAnsi="Arial Narrow"/>
                <w:sz w:val="20"/>
                <w:szCs w:val="20"/>
              </w:rPr>
            </w:pPr>
            <w:r w:rsidRPr="002C6A91">
              <w:rPr>
                <w:rFonts w:ascii="Arial Narrow" w:hAnsi="Arial Narrow"/>
                <w:sz w:val="20"/>
                <w:szCs w:val="20"/>
              </w:rPr>
              <w:t>Žiadateľ v rámci podporných aktivít zahŕňa aktivity financované z </w:t>
            </w:r>
            <w:r w:rsidRPr="00C74981">
              <w:rPr>
                <w:rFonts w:ascii="Arial Narrow" w:hAnsi="Arial Narrow"/>
                <w:sz w:val="20"/>
                <w:szCs w:val="20"/>
              </w:rPr>
              <w:t xml:space="preserve">nepriamych výdavkov </w:t>
            </w:r>
            <w:r w:rsidRPr="002C6A91">
              <w:rPr>
                <w:rFonts w:ascii="Arial Narrow" w:hAnsi="Arial Narrow"/>
                <w:sz w:val="20"/>
                <w:szCs w:val="20"/>
              </w:rPr>
              <w:t>projektu</w:t>
            </w:r>
          </w:p>
          <w:p w14:paraId="2492D317" w14:textId="77777777" w:rsidR="003F7E63" w:rsidRPr="00C74981" w:rsidRDefault="003F7E63" w:rsidP="003F7E63">
            <w:pPr>
              <w:rPr>
                <w:rFonts w:ascii="Arial Narrow" w:hAnsi="Arial Narrow"/>
                <w:b/>
                <w:sz w:val="20"/>
                <w:szCs w:val="20"/>
              </w:rPr>
            </w:pPr>
          </w:p>
        </w:tc>
        <w:tc>
          <w:tcPr>
            <w:tcW w:w="2410" w:type="dxa"/>
            <w:gridSpan w:val="2"/>
          </w:tcPr>
          <w:p w14:paraId="2492D318" w14:textId="77777777" w:rsidR="003F7E63" w:rsidRDefault="003F7E63" w:rsidP="003F7E63">
            <w:pPr>
              <w:rPr>
                <w:rFonts w:ascii="Arial Narrow" w:hAnsi="Arial Narrow"/>
                <w:color w:val="000000"/>
                <w:sz w:val="20"/>
                <w:szCs w:val="20"/>
              </w:rPr>
            </w:pPr>
            <w:r w:rsidRPr="002C6A91">
              <w:rPr>
                <w:rFonts w:ascii="Arial Narrow" w:hAnsi="Arial Narrow"/>
                <w:color w:val="000000"/>
                <w:sz w:val="20"/>
                <w:szCs w:val="20"/>
              </w:rPr>
              <w:t>Žiadateľ uvedie mesiac a rok začiatku podporných aktivít projektu</w:t>
            </w:r>
          </w:p>
          <w:p w14:paraId="2492D319" w14:textId="77777777" w:rsidR="003F7E63" w:rsidRPr="002C6A91" w:rsidRDefault="003F7E63" w:rsidP="003F7E63">
            <w:pPr>
              <w:rPr>
                <w:rFonts w:ascii="Arial Narrow" w:hAnsi="Arial Narrow"/>
                <w:sz w:val="20"/>
                <w:szCs w:val="20"/>
              </w:rPr>
            </w:pPr>
          </w:p>
        </w:tc>
        <w:tc>
          <w:tcPr>
            <w:tcW w:w="3084" w:type="dxa"/>
          </w:tcPr>
          <w:p w14:paraId="2492D31A" w14:textId="77777777" w:rsidR="003F7E63" w:rsidRDefault="003F7E63" w:rsidP="003F7E63">
            <w:pPr>
              <w:rPr>
                <w:rFonts w:ascii="Arial Narrow" w:hAnsi="Arial Narrow"/>
                <w:color w:val="000000"/>
                <w:sz w:val="20"/>
                <w:szCs w:val="20"/>
              </w:rPr>
            </w:pPr>
            <w:r w:rsidRPr="002C6A91">
              <w:rPr>
                <w:rFonts w:ascii="Arial Narrow" w:hAnsi="Arial Narrow"/>
                <w:color w:val="000000"/>
                <w:sz w:val="20"/>
                <w:szCs w:val="20"/>
              </w:rPr>
              <w:t>Žiadateľ uvedie mesiac a rok konca podporných aktivít projektu</w:t>
            </w:r>
          </w:p>
          <w:p w14:paraId="2492D31B" w14:textId="77777777" w:rsidR="003F7E63" w:rsidRPr="002C6A91" w:rsidRDefault="003F7E63" w:rsidP="003F7E63">
            <w:pPr>
              <w:rPr>
                <w:rFonts w:ascii="Arial Narrow" w:hAnsi="Arial Narrow"/>
                <w:sz w:val="20"/>
                <w:szCs w:val="20"/>
              </w:rPr>
            </w:pPr>
          </w:p>
        </w:tc>
      </w:tr>
    </w:tbl>
    <w:p w14:paraId="2492D31D" w14:textId="77777777" w:rsidR="003F7E63" w:rsidRPr="002C6A91" w:rsidRDefault="003F7E63" w:rsidP="003F7E63">
      <w:pPr>
        <w:rPr>
          <w:rFonts w:ascii="Arial Narrow" w:hAnsi="Arial Narrow"/>
          <w:sz w:val="20"/>
          <w:szCs w:val="20"/>
        </w:rPr>
      </w:pPr>
    </w:p>
    <w:tbl>
      <w:tblPr>
        <w:tblStyle w:val="Mriekatabuky"/>
        <w:tblW w:w="9322" w:type="dxa"/>
        <w:tblLook w:val="04A0" w:firstRow="1" w:lastRow="0" w:firstColumn="1" w:lastColumn="0" w:noHBand="0" w:noVBand="1"/>
      </w:tblPr>
      <w:tblGrid>
        <w:gridCol w:w="1159"/>
        <w:gridCol w:w="1257"/>
        <w:gridCol w:w="1520"/>
        <w:gridCol w:w="1559"/>
        <w:gridCol w:w="1718"/>
        <w:gridCol w:w="2109"/>
      </w:tblGrid>
      <w:tr w:rsidR="00FB5F20" w:rsidRPr="002C6A91" w14:paraId="2492D31F" w14:textId="77777777" w:rsidTr="00FB5F20">
        <w:trPr>
          <w:trHeight w:val="146"/>
        </w:trPr>
        <w:tc>
          <w:tcPr>
            <w:tcW w:w="9322" w:type="dxa"/>
            <w:gridSpan w:val="6"/>
            <w:shd w:val="clear" w:color="auto" w:fill="F89C57"/>
          </w:tcPr>
          <w:p w14:paraId="2492D31E" w14:textId="77777777" w:rsidR="00FB5F20" w:rsidRPr="00345A3F" w:rsidRDefault="001E78F1" w:rsidP="003F7E63">
            <w:pPr>
              <w:pStyle w:val="Nadpis1"/>
              <w:spacing w:before="120" w:after="120"/>
              <w:jc w:val="center"/>
              <w:outlineLvl w:val="0"/>
              <w:rPr>
                <w:rFonts w:ascii="Arial Narrow" w:eastAsiaTheme="minorHAnsi" w:hAnsi="Arial Narrow" w:cstheme="minorBidi"/>
                <w:bCs w:val="0"/>
                <w:color w:val="auto"/>
                <w:sz w:val="24"/>
                <w:szCs w:val="24"/>
              </w:rPr>
            </w:pPr>
            <w:r>
              <w:rPr>
                <w:rFonts w:ascii="Arial Narrow" w:eastAsiaTheme="minorHAnsi" w:hAnsi="Arial Narrow" w:cstheme="minorBidi"/>
                <w:bCs w:val="0"/>
                <w:color w:val="auto"/>
                <w:sz w:val="24"/>
                <w:szCs w:val="24"/>
              </w:rPr>
              <w:t xml:space="preserve">10.    </w:t>
            </w:r>
            <w:r w:rsidRPr="00345A3F">
              <w:rPr>
                <w:rFonts w:ascii="Arial Narrow" w:eastAsiaTheme="minorHAnsi" w:hAnsi="Arial Narrow" w:cstheme="minorBidi"/>
                <w:bCs w:val="0"/>
                <w:color w:val="auto"/>
                <w:sz w:val="24"/>
                <w:szCs w:val="24"/>
              </w:rPr>
              <w:t>Aktivity projektu a</w:t>
            </w:r>
            <w:r>
              <w:rPr>
                <w:rFonts w:ascii="Arial Narrow" w:eastAsiaTheme="minorHAnsi" w:hAnsi="Arial Narrow" w:cstheme="minorBidi"/>
                <w:bCs w:val="0"/>
                <w:color w:val="auto"/>
                <w:sz w:val="24"/>
                <w:szCs w:val="24"/>
              </w:rPr>
              <w:t> merateľné ukazovatele</w:t>
            </w:r>
          </w:p>
        </w:tc>
      </w:tr>
      <w:tr w:rsidR="003F7E63" w:rsidRPr="002C6A91" w14:paraId="2492D321" w14:textId="77777777" w:rsidTr="001E78F1">
        <w:trPr>
          <w:trHeight w:val="146"/>
        </w:trPr>
        <w:tc>
          <w:tcPr>
            <w:tcW w:w="9322" w:type="dxa"/>
            <w:gridSpan w:val="6"/>
            <w:shd w:val="clear" w:color="auto" w:fill="FECB90"/>
          </w:tcPr>
          <w:p w14:paraId="2492D320" w14:textId="77777777" w:rsidR="003F7E63" w:rsidRPr="002C6A91" w:rsidRDefault="003F7E63" w:rsidP="003F7E63">
            <w:pPr>
              <w:pStyle w:val="Nadpis1"/>
              <w:spacing w:before="120" w:after="120"/>
              <w:jc w:val="center"/>
              <w:outlineLvl w:val="0"/>
            </w:pPr>
            <w:bookmarkStart w:id="17" w:name="_Toc423601307"/>
            <w:r w:rsidRPr="00345A3F">
              <w:rPr>
                <w:rFonts w:ascii="Arial Narrow" w:eastAsiaTheme="minorHAnsi" w:hAnsi="Arial Narrow" w:cstheme="minorBidi"/>
                <w:bCs w:val="0"/>
                <w:color w:val="auto"/>
                <w:sz w:val="24"/>
                <w:szCs w:val="24"/>
              </w:rPr>
              <w:t>10.1    Aktivity projektu a očakávané merateľné ukazovatele:</w:t>
            </w:r>
            <w:bookmarkEnd w:id="17"/>
          </w:p>
        </w:tc>
      </w:tr>
      <w:tr w:rsidR="003F7E63" w:rsidRPr="002C6A91" w14:paraId="2492D324" w14:textId="77777777" w:rsidTr="003F7E63">
        <w:trPr>
          <w:trHeight w:val="630"/>
        </w:trPr>
        <w:tc>
          <w:tcPr>
            <w:tcW w:w="9322" w:type="dxa"/>
            <w:gridSpan w:val="6"/>
          </w:tcPr>
          <w:p w14:paraId="2492D322" w14:textId="77777777" w:rsidR="003F7E63" w:rsidRPr="002C6A91" w:rsidRDefault="003F7E63" w:rsidP="003F7E63">
            <w:pPr>
              <w:rPr>
                <w:rFonts w:ascii="Arial Narrow" w:hAnsi="Arial Narrow"/>
                <w:b/>
                <w:bCs/>
                <w:sz w:val="20"/>
                <w:szCs w:val="20"/>
              </w:rPr>
            </w:pPr>
            <w:r w:rsidRPr="002C6A91">
              <w:rPr>
                <w:rFonts w:ascii="Arial Narrow" w:hAnsi="Arial Narrow"/>
                <w:b/>
                <w:bCs/>
                <w:sz w:val="20"/>
                <w:szCs w:val="20"/>
              </w:rPr>
              <w:t xml:space="preserve">Subjekt: </w:t>
            </w:r>
          </w:p>
          <w:p w14:paraId="2492D323" w14:textId="77777777" w:rsidR="003F7E63" w:rsidRPr="002C6A91" w:rsidRDefault="003F7E63" w:rsidP="003F7E63">
            <w:pPr>
              <w:rPr>
                <w:rFonts w:ascii="Arial Narrow" w:hAnsi="Arial Narrow"/>
                <w:b/>
                <w:bCs/>
                <w:sz w:val="20"/>
                <w:szCs w:val="20"/>
              </w:rPr>
            </w:pPr>
            <w:r w:rsidRPr="002C6A91">
              <w:rPr>
                <w:rFonts w:ascii="Arial Narrow" w:hAnsi="Arial Narrow"/>
                <w:sz w:val="20"/>
                <w:szCs w:val="20"/>
              </w:rPr>
              <w:t>(žiadateľ, resp. partner – v závislosti od relevancie; tabuľka sa opakuje za počet relevantných subjektov)</w:t>
            </w:r>
          </w:p>
        </w:tc>
      </w:tr>
      <w:tr w:rsidR="003F7E63" w:rsidRPr="002C6A91" w14:paraId="2492D326" w14:textId="77777777" w:rsidTr="003F7E63">
        <w:trPr>
          <w:trHeight w:val="76"/>
        </w:trPr>
        <w:tc>
          <w:tcPr>
            <w:tcW w:w="9322" w:type="dxa"/>
            <w:gridSpan w:val="6"/>
            <w:shd w:val="clear" w:color="auto" w:fill="FFFFFF" w:themeFill="background1"/>
          </w:tcPr>
          <w:p w14:paraId="2492D325" w14:textId="77777777" w:rsidR="003F7E63" w:rsidRPr="002C6A91" w:rsidRDefault="003F7E63" w:rsidP="003F7E63">
            <w:pPr>
              <w:rPr>
                <w:rFonts w:ascii="Arial Narrow" w:hAnsi="Arial Narrow"/>
                <w:b/>
                <w:bCs/>
                <w:sz w:val="20"/>
                <w:szCs w:val="20"/>
              </w:rPr>
            </w:pPr>
            <w:r w:rsidRPr="002C6A91">
              <w:rPr>
                <w:rFonts w:ascii="Arial Narrow" w:hAnsi="Arial Narrow"/>
                <w:b/>
                <w:bCs/>
                <w:sz w:val="20"/>
                <w:szCs w:val="20"/>
              </w:rPr>
              <w:t>Typ aktivity:</w:t>
            </w:r>
            <w:r w:rsidRPr="002C6A91">
              <w:rPr>
                <w:rFonts w:ascii="Arial Narrow" w:hAnsi="Arial Narrow"/>
                <w:sz w:val="20"/>
                <w:szCs w:val="20"/>
              </w:rPr>
              <w:t xml:space="preserve"> v súlade s podmienkami oprávnenosti aktivít vo výzve</w:t>
            </w:r>
            <w:r>
              <w:rPr>
                <w:rFonts w:ascii="Arial Narrow" w:hAnsi="Arial Narrow"/>
                <w:sz w:val="20"/>
                <w:szCs w:val="20"/>
              </w:rPr>
              <w:t xml:space="preserve">/vyzvaní </w:t>
            </w:r>
            <w:r w:rsidRPr="002C6A91">
              <w:rPr>
                <w:rFonts w:ascii="Arial Narrow" w:hAnsi="Arial Narrow"/>
                <w:sz w:val="20"/>
                <w:szCs w:val="20"/>
              </w:rPr>
              <w:t>(automaticky vyplnené podľa údajov zadaných v tab. č. 9)</w:t>
            </w:r>
          </w:p>
        </w:tc>
      </w:tr>
      <w:tr w:rsidR="003F7E63" w:rsidRPr="002C6A91" w14:paraId="2492D328" w14:textId="77777777" w:rsidTr="003F7E63">
        <w:trPr>
          <w:trHeight w:val="76"/>
        </w:trPr>
        <w:tc>
          <w:tcPr>
            <w:tcW w:w="9322" w:type="dxa"/>
            <w:gridSpan w:val="6"/>
            <w:shd w:val="clear" w:color="auto" w:fill="FFFFFF" w:themeFill="background1"/>
            <w:hideMark/>
          </w:tcPr>
          <w:p w14:paraId="2492D327" w14:textId="77777777" w:rsidR="003F7E63" w:rsidRPr="00F51E2C" w:rsidRDefault="003F7E63" w:rsidP="003F7E63">
            <w:pPr>
              <w:spacing w:after="120"/>
              <w:rPr>
                <w:rFonts w:ascii="Arial Narrow" w:hAnsi="Arial Narrow"/>
                <w:sz w:val="20"/>
                <w:szCs w:val="20"/>
              </w:rPr>
            </w:pPr>
            <w:r w:rsidRPr="002C6A91">
              <w:rPr>
                <w:rFonts w:ascii="Arial Narrow" w:hAnsi="Arial Narrow"/>
                <w:b/>
                <w:bCs/>
                <w:sz w:val="20"/>
                <w:szCs w:val="20"/>
              </w:rPr>
              <w:t>Názov hlavnej aktivity projektu č. 1:</w:t>
            </w:r>
            <w:r w:rsidRPr="002C6A91">
              <w:rPr>
                <w:rFonts w:ascii="Arial Narrow" w:hAnsi="Arial Narrow"/>
                <w:bCs/>
                <w:sz w:val="20"/>
                <w:szCs w:val="20"/>
              </w:rPr>
              <w:t xml:space="preserve"> </w:t>
            </w:r>
            <w:r w:rsidRPr="002C6A91">
              <w:rPr>
                <w:rFonts w:ascii="Arial Narrow" w:hAnsi="Arial Narrow"/>
                <w:sz w:val="20"/>
                <w:szCs w:val="20"/>
              </w:rPr>
              <w:t>Žiadateľ uvedie hlavné aktivity projektu, ktoré navrhuje realizovať. Žiadateľ definuje aktivity v takej štruktúre, aby ich realizáciou bolo zabezpečené dosiahnutie konkrétnych merateľných ukazovateľov výstupu, ktoré sú k týmto aktivitám priraďované (automaticky vyplnené podľa údajov zadaných v tab. č. 9)</w:t>
            </w:r>
          </w:p>
        </w:tc>
      </w:tr>
      <w:tr w:rsidR="003F7E63" w:rsidRPr="002C6A91" w14:paraId="2492D32B" w14:textId="77777777" w:rsidTr="003F7E63">
        <w:trPr>
          <w:trHeight w:val="76"/>
        </w:trPr>
        <w:tc>
          <w:tcPr>
            <w:tcW w:w="9322" w:type="dxa"/>
            <w:gridSpan w:val="6"/>
            <w:hideMark/>
          </w:tcPr>
          <w:p w14:paraId="2492D329" w14:textId="77777777" w:rsidR="003F7E63" w:rsidRDefault="003F7E63" w:rsidP="003F7E63">
            <w:pPr>
              <w:spacing w:after="120"/>
              <w:rPr>
                <w:rFonts w:ascii="Arial Narrow" w:hAnsi="Arial Narrow"/>
                <w:sz w:val="20"/>
                <w:szCs w:val="20"/>
              </w:rPr>
            </w:pPr>
            <w:r w:rsidRPr="002C6A91">
              <w:rPr>
                <w:rFonts w:ascii="Arial Narrow" w:hAnsi="Arial Narrow"/>
                <w:b/>
                <w:bCs/>
                <w:sz w:val="20"/>
                <w:szCs w:val="20"/>
              </w:rPr>
              <w:t xml:space="preserve">Špecifický cieľ: </w:t>
            </w:r>
            <w:r w:rsidRPr="002C6A91">
              <w:rPr>
                <w:rFonts w:ascii="Arial Narrow" w:hAnsi="Arial Narrow"/>
                <w:sz w:val="20"/>
                <w:szCs w:val="20"/>
              </w:rPr>
              <w:t>Automaticky vyplnené s ohľadom na vybraný typ aktivity</w:t>
            </w:r>
            <w:r>
              <w:rPr>
                <w:rFonts w:ascii="Arial Narrow" w:hAnsi="Arial Narrow"/>
                <w:sz w:val="20"/>
                <w:szCs w:val="20"/>
              </w:rPr>
              <w:t xml:space="preserve"> v tab. č. 9)</w:t>
            </w:r>
          </w:p>
          <w:p w14:paraId="2492D32A" w14:textId="77777777" w:rsidR="003F7E63" w:rsidRPr="002C6A91" w:rsidRDefault="003F7E63" w:rsidP="003F7E63">
            <w:pPr>
              <w:spacing w:after="120"/>
              <w:rPr>
                <w:rFonts w:ascii="Arial Narrow" w:hAnsi="Arial Narrow"/>
                <w:b/>
                <w:bCs/>
                <w:sz w:val="20"/>
                <w:szCs w:val="20"/>
              </w:rPr>
            </w:pPr>
            <w:r>
              <w:rPr>
                <w:rFonts w:ascii="Arial Narrow" w:hAnsi="Arial Narrow"/>
                <w:sz w:val="20"/>
                <w:szCs w:val="20"/>
              </w:rPr>
              <w:t xml:space="preserve">Špecifický cieľ/ciele uvedené vo </w:t>
            </w:r>
            <w:r w:rsidR="00F17069">
              <w:rPr>
                <w:rFonts w:ascii="Arial Narrow" w:hAnsi="Arial Narrow"/>
                <w:sz w:val="20"/>
                <w:szCs w:val="20"/>
              </w:rPr>
              <w:t>výzve/</w:t>
            </w:r>
            <w:r>
              <w:rPr>
                <w:rFonts w:ascii="Arial Narrow" w:hAnsi="Arial Narrow"/>
                <w:sz w:val="20"/>
                <w:szCs w:val="20"/>
              </w:rPr>
              <w:t>vyzvaní sú určené podľa príslušných špecifických cieľov zodpovedajúcich jednotlivým investičným prioritám v tab. č. 2 a bližšie sú identifikované v príslušných častiach jednotlivých investičných priorít prioritných osí</w:t>
            </w:r>
            <w:r w:rsidRPr="002419BC">
              <w:rPr>
                <w:rFonts w:ascii="Arial Narrow" w:hAnsi="Arial Narrow"/>
                <w:sz w:val="20"/>
                <w:szCs w:val="20"/>
                <w:vertAlign w:val="superscript"/>
              </w:rPr>
              <w:fldChar w:fldCharType="begin"/>
            </w:r>
            <w:r w:rsidRPr="002419BC">
              <w:rPr>
                <w:rFonts w:ascii="Arial Narrow" w:hAnsi="Arial Narrow"/>
                <w:sz w:val="20"/>
                <w:szCs w:val="20"/>
                <w:vertAlign w:val="superscript"/>
              </w:rPr>
              <w:instrText xml:space="preserve"> NOTEREF _Ref422471775 \h </w:instrText>
            </w:r>
            <w:r>
              <w:rPr>
                <w:rFonts w:ascii="Arial Narrow" w:hAnsi="Arial Narrow"/>
                <w:sz w:val="20"/>
                <w:szCs w:val="20"/>
                <w:vertAlign w:val="superscript"/>
              </w:rPr>
              <w:instrText xml:space="preserve"> \* MERGEFORMAT </w:instrText>
            </w:r>
            <w:r w:rsidRPr="002419BC">
              <w:rPr>
                <w:rFonts w:ascii="Arial Narrow" w:hAnsi="Arial Narrow"/>
                <w:sz w:val="20"/>
                <w:szCs w:val="20"/>
                <w:vertAlign w:val="superscript"/>
              </w:rPr>
            </w:r>
            <w:r w:rsidRPr="002419BC">
              <w:rPr>
                <w:rFonts w:ascii="Arial Narrow" w:hAnsi="Arial Narrow"/>
                <w:sz w:val="20"/>
                <w:szCs w:val="20"/>
                <w:vertAlign w:val="superscript"/>
              </w:rPr>
              <w:fldChar w:fldCharType="separate"/>
            </w:r>
            <w:r>
              <w:rPr>
                <w:rFonts w:ascii="Arial Narrow" w:hAnsi="Arial Narrow"/>
                <w:sz w:val="20"/>
                <w:szCs w:val="20"/>
                <w:vertAlign w:val="superscript"/>
              </w:rPr>
              <w:t>4</w:t>
            </w:r>
            <w:r w:rsidRPr="002419BC">
              <w:rPr>
                <w:rFonts w:ascii="Arial Narrow" w:hAnsi="Arial Narrow"/>
                <w:sz w:val="20"/>
                <w:szCs w:val="20"/>
                <w:vertAlign w:val="superscript"/>
              </w:rPr>
              <w:fldChar w:fldCharType="end"/>
            </w:r>
            <w:r>
              <w:rPr>
                <w:rFonts w:ascii="Arial Narrow" w:hAnsi="Arial Narrow"/>
                <w:sz w:val="20"/>
                <w:szCs w:val="20"/>
                <w:vertAlign w:val="superscript"/>
              </w:rPr>
              <w:t xml:space="preserve"> </w:t>
            </w:r>
            <w:r>
              <w:rPr>
                <w:rFonts w:ascii="Arial Narrow" w:hAnsi="Arial Narrow"/>
                <w:sz w:val="20"/>
                <w:szCs w:val="20"/>
              </w:rPr>
              <w:t>v dokumente OP ĽZ.</w:t>
            </w:r>
          </w:p>
        </w:tc>
      </w:tr>
      <w:tr w:rsidR="003F7E63" w:rsidRPr="002C6A91" w14:paraId="2492D32D" w14:textId="77777777" w:rsidTr="003F7E63">
        <w:trPr>
          <w:trHeight w:val="76"/>
        </w:trPr>
        <w:tc>
          <w:tcPr>
            <w:tcW w:w="9322" w:type="dxa"/>
            <w:gridSpan w:val="6"/>
            <w:hideMark/>
          </w:tcPr>
          <w:p w14:paraId="2492D32C" w14:textId="77777777" w:rsidR="003F7E63" w:rsidRPr="00AF2DD1" w:rsidRDefault="003F7E63" w:rsidP="003F7E63">
            <w:pPr>
              <w:rPr>
                <w:rFonts w:ascii="Arial Narrow" w:hAnsi="Arial Narrow"/>
                <w:sz w:val="20"/>
                <w:szCs w:val="20"/>
              </w:rPr>
            </w:pPr>
            <w:r w:rsidRPr="002C6A91">
              <w:rPr>
                <w:rFonts w:ascii="Arial Narrow" w:hAnsi="Arial Narrow"/>
                <w:b/>
                <w:bCs/>
                <w:sz w:val="20"/>
                <w:szCs w:val="20"/>
              </w:rPr>
              <w:t>Merateľný ukazovateľ:</w:t>
            </w:r>
            <w:r w:rsidRPr="002C6A91">
              <w:rPr>
                <w:rFonts w:ascii="Arial Narrow" w:hAnsi="Arial Narrow"/>
                <w:sz w:val="20"/>
                <w:szCs w:val="20"/>
              </w:rPr>
              <w:t xml:space="preserve">  Žiadateľ vyberie relevantné projektové ukazovatele, ktoré majú byť realizáciou navrhovaných aktivít dosiahnuté a ktorými sa majú dosiahnuť ciele projektu popísané v časti 7. Každá hlavná aktivita musí mať priradený minimálne jeden merateľný ukazovateľ. Rovnaký merateľný ukazovateľ môže byť priradený k viacerým aktivitám v prípade, ak sa má dosiahnuť realizáciou viacerých aktivít. Hodnotu merateľných ukazovateľov následne pomerne vo vzťahu k jednotlivým aktivitám určí žiadateľ. Každý merateľný ukazovateľ musí mať priradenú cieľovú hodnotu</w:t>
            </w:r>
            <w:r>
              <w:rPr>
                <w:rFonts w:ascii="Arial Narrow" w:hAnsi="Arial Narrow"/>
                <w:sz w:val="20"/>
                <w:szCs w:val="20"/>
              </w:rPr>
              <w:t>.</w:t>
            </w:r>
          </w:p>
        </w:tc>
      </w:tr>
      <w:tr w:rsidR="003F7E63" w:rsidRPr="002C6A91" w14:paraId="2492D32F" w14:textId="77777777" w:rsidTr="003F7E63">
        <w:trPr>
          <w:trHeight w:val="76"/>
        </w:trPr>
        <w:tc>
          <w:tcPr>
            <w:tcW w:w="9322" w:type="dxa"/>
            <w:gridSpan w:val="6"/>
            <w:hideMark/>
          </w:tcPr>
          <w:p w14:paraId="2492D32E" w14:textId="77777777" w:rsidR="003F7E63" w:rsidRPr="002C6A91" w:rsidRDefault="003F7E63" w:rsidP="003F7E63">
            <w:pPr>
              <w:rPr>
                <w:rFonts w:ascii="Arial Narrow" w:hAnsi="Arial Narrow"/>
                <w:b/>
                <w:bCs/>
                <w:sz w:val="20"/>
                <w:szCs w:val="20"/>
              </w:rPr>
            </w:pPr>
            <w:r w:rsidRPr="002C6A91">
              <w:rPr>
                <w:rFonts w:ascii="Arial Narrow" w:hAnsi="Arial Narrow"/>
                <w:b/>
                <w:bCs/>
                <w:sz w:val="20"/>
                <w:szCs w:val="20"/>
              </w:rPr>
              <w:t xml:space="preserve">Merná jednotka: </w:t>
            </w:r>
            <w:r w:rsidRPr="002C6A91">
              <w:rPr>
                <w:rFonts w:ascii="Arial Narrow" w:hAnsi="Arial Narrow"/>
                <w:sz w:val="20"/>
                <w:szCs w:val="20"/>
              </w:rPr>
              <w:t>Automaticky vyplnené</w:t>
            </w:r>
          </w:p>
        </w:tc>
      </w:tr>
      <w:tr w:rsidR="003F7E63" w:rsidRPr="002C6A91" w14:paraId="2492D331" w14:textId="77777777" w:rsidTr="003F7E63">
        <w:trPr>
          <w:trHeight w:val="76"/>
        </w:trPr>
        <w:tc>
          <w:tcPr>
            <w:tcW w:w="9322" w:type="dxa"/>
            <w:gridSpan w:val="6"/>
            <w:hideMark/>
          </w:tcPr>
          <w:p w14:paraId="2492D330" w14:textId="170D9F34" w:rsidR="003F7E63" w:rsidRPr="002C6A91" w:rsidRDefault="003F7E63" w:rsidP="003F7E63">
            <w:pPr>
              <w:rPr>
                <w:rFonts w:ascii="Arial Narrow" w:hAnsi="Arial Narrow"/>
                <w:b/>
                <w:bCs/>
                <w:sz w:val="20"/>
                <w:szCs w:val="20"/>
              </w:rPr>
            </w:pPr>
            <w:r w:rsidRPr="002C6A91">
              <w:rPr>
                <w:rFonts w:ascii="Arial Narrow" w:hAnsi="Arial Narrow"/>
                <w:b/>
                <w:bCs/>
                <w:sz w:val="20"/>
                <w:szCs w:val="20"/>
              </w:rPr>
              <w:t>Cieľová hodnota:</w:t>
            </w:r>
            <w:r w:rsidR="00D27AC8">
              <w:rPr>
                <w:rFonts w:ascii="Arial Narrow" w:hAnsi="Arial Narrow"/>
                <w:b/>
                <w:bCs/>
                <w:sz w:val="20"/>
                <w:szCs w:val="20"/>
              </w:rPr>
              <w:t xml:space="preserve"> </w:t>
            </w:r>
            <w:r w:rsidR="00D27AC8" w:rsidRPr="00D27AC8">
              <w:rPr>
                <w:rFonts w:ascii="Arial Narrow" w:hAnsi="Arial Narrow"/>
                <w:bCs/>
                <w:sz w:val="20"/>
                <w:szCs w:val="20"/>
              </w:rPr>
              <w:t>Žiadateľ uvedie plánovanú cieľovú hodnotu merateľných ukazovateľov, ktorá má byť dosiahnutá realizáciou projektu</w:t>
            </w:r>
          </w:p>
        </w:tc>
      </w:tr>
      <w:tr w:rsidR="003F7E63" w:rsidRPr="002C6A91" w14:paraId="2492D333" w14:textId="77777777" w:rsidTr="003F7E63">
        <w:trPr>
          <w:trHeight w:val="76"/>
        </w:trPr>
        <w:tc>
          <w:tcPr>
            <w:tcW w:w="9322" w:type="dxa"/>
            <w:gridSpan w:val="6"/>
            <w:hideMark/>
          </w:tcPr>
          <w:p w14:paraId="2492D332" w14:textId="77777777" w:rsidR="003F7E63" w:rsidRPr="002C6A91" w:rsidRDefault="003F7E63" w:rsidP="003F7E63">
            <w:pPr>
              <w:rPr>
                <w:rFonts w:ascii="Arial Narrow" w:hAnsi="Arial Narrow"/>
                <w:b/>
                <w:bCs/>
                <w:sz w:val="20"/>
                <w:szCs w:val="20"/>
              </w:rPr>
            </w:pPr>
            <w:r w:rsidRPr="002C6A91">
              <w:rPr>
                <w:rFonts w:ascii="Arial Narrow" w:hAnsi="Arial Narrow"/>
                <w:b/>
                <w:bCs/>
                <w:sz w:val="20"/>
                <w:szCs w:val="20"/>
              </w:rPr>
              <w:t>Čas plnenia:</w:t>
            </w:r>
          </w:p>
        </w:tc>
      </w:tr>
      <w:tr w:rsidR="003F7E63" w:rsidRPr="002C6A91" w14:paraId="2492D335" w14:textId="77777777" w:rsidTr="003F7E63">
        <w:trPr>
          <w:trHeight w:val="76"/>
        </w:trPr>
        <w:tc>
          <w:tcPr>
            <w:tcW w:w="9322" w:type="dxa"/>
            <w:gridSpan w:val="6"/>
          </w:tcPr>
          <w:p w14:paraId="2492D334" w14:textId="77777777" w:rsidR="003F7E63" w:rsidRPr="002C6A91" w:rsidDel="00187776" w:rsidRDefault="003F7E63" w:rsidP="003F7E63">
            <w:pPr>
              <w:rPr>
                <w:rFonts w:ascii="Arial Narrow" w:hAnsi="Arial Narrow"/>
                <w:b/>
                <w:bCs/>
                <w:sz w:val="20"/>
                <w:szCs w:val="20"/>
              </w:rPr>
            </w:pPr>
          </w:p>
        </w:tc>
      </w:tr>
      <w:tr w:rsidR="003F7E63" w:rsidRPr="002C6A91" w14:paraId="2492D337" w14:textId="77777777" w:rsidTr="001E78F1">
        <w:trPr>
          <w:trHeight w:val="76"/>
        </w:trPr>
        <w:tc>
          <w:tcPr>
            <w:tcW w:w="9322" w:type="dxa"/>
            <w:gridSpan w:val="6"/>
            <w:shd w:val="clear" w:color="auto" w:fill="FECB90"/>
          </w:tcPr>
          <w:p w14:paraId="2492D336" w14:textId="77777777" w:rsidR="003F7E63" w:rsidRPr="002C6A91" w:rsidDel="00187776" w:rsidRDefault="003F7E63" w:rsidP="003F7E63">
            <w:pPr>
              <w:pStyle w:val="Nadpis1"/>
              <w:spacing w:before="120" w:after="120"/>
              <w:jc w:val="center"/>
              <w:outlineLvl w:val="0"/>
            </w:pPr>
            <w:bookmarkStart w:id="18" w:name="_Toc423601308"/>
            <w:r w:rsidRPr="005B1F0C">
              <w:rPr>
                <w:rFonts w:ascii="Arial Narrow" w:eastAsiaTheme="minorHAnsi" w:hAnsi="Arial Narrow" w:cstheme="minorBidi"/>
                <w:bCs w:val="0"/>
                <w:color w:val="auto"/>
                <w:sz w:val="24"/>
                <w:szCs w:val="24"/>
              </w:rPr>
              <w:t>10.2 Prehľad merateľných ukazovateľov projektu:</w:t>
            </w:r>
            <w:bookmarkEnd w:id="18"/>
          </w:p>
        </w:tc>
      </w:tr>
      <w:tr w:rsidR="003F7E63" w:rsidRPr="002C6A91" w14:paraId="2492D33E" w14:textId="77777777" w:rsidTr="003F7E63">
        <w:trPr>
          <w:trHeight w:val="76"/>
        </w:trPr>
        <w:tc>
          <w:tcPr>
            <w:tcW w:w="1159" w:type="dxa"/>
          </w:tcPr>
          <w:p w14:paraId="2492D338" w14:textId="77777777" w:rsidR="003F7E63" w:rsidRPr="002C6A91" w:rsidDel="00187776" w:rsidRDefault="003F7E63" w:rsidP="003F7E63">
            <w:pPr>
              <w:rPr>
                <w:rFonts w:ascii="Arial Narrow" w:hAnsi="Arial Narrow"/>
                <w:b/>
                <w:bCs/>
                <w:sz w:val="20"/>
                <w:szCs w:val="20"/>
              </w:rPr>
            </w:pPr>
            <w:r w:rsidRPr="002C6A91">
              <w:rPr>
                <w:rFonts w:ascii="Arial Narrow" w:hAnsi="Arial Narrow"/>
                <w:b/>
                <w:bCs/>
                <w:sz w:val="20"/>
                <w:szCs w:val="20"/>
              </w:rPr>
              <w:t>Kód</w:t>
            </w:r>
          </w:p>
        </w:tc>
        <w:tc>
          <w:tcPr>
            <w:tcW w:w="1257" w:type="dxa"/>
          </w:tcPr>
          <w:p w14:paraId="2492D339" w14:textId="77777777" w:rsidR="003F7E63" w:rsidRPr="002C6A91" w:rsidDel="00187776" w:rsidRDefault="003F7E63" w:rsidP="003F7E63">
            <w:pPr>
              <w:rPr>
                <w:rFonts w:ascii="Arial Narrow" w:hAnsi="Arial Narrow"/>
                <w:b/>
                <w:bCs/>
                <w:sz w:val="20"/>
                <w:szCs w:val="20"/>
              </w:rPr>
            </w:pPr>
            <w:r w:rsidRPr="002C6A91">
              <w:rPr>
                <w:rFonts w:ascii="Arial Narrow" w:hAnsi="Arial Narrow"/>
                <w:b/>
                <w:bCs/>
                <w:sz w:val="20"/>
                <w:szCs w:val="20"/>
              </w:rPr>
              <w:t>Názov</w:t>
            </w:r>
          </w:p>
        </w:tc>
        <w:tc>
          <w:tcPr>
            <w:tcW w:w="1520" w:type="dxa"/>
          </w:tcPr>
          <w:p w14:paraId="2492D33A" w14:textId="77777777" w:rsidR="003F7E63" w:rsidRPr="002C6A91" w:rsidDel="00187776" w:rsidRDefault="003F7E63" w:rsidP="003F7E63">
            <w:pPr>
              <w:rPr>
                <w:rFonts w:ascii="Arial Narrow" w:hAnsi="Arial Narrow"/>
                <w:b/>
                <w:bCs/>
                <w:sz w:val="20"/>
                <w:szCs w:val="20"/>
              </w:rPr>
            </w:pPr>
            <w:r w:rsidRPr="002C6A91">
              <w:rPr>
                <w:rFonts w:ascii="Arial Narrow" w:hAnsi="Arial Narrow"/>
                <w:b/>
                <w:bCs/>
                <w:sz w:val="20"/>
                <w:szCs w:val="20"/>
              </w:rPr>
              <w:t>Merná jednotka</w:t>
            </w:r>
          </w:p>
        </w:tc>
        <w:tc>
          <w:tcPr>
            <w:tcW w:w="1559" w:type="dxa"/>
          </w:tcPr>
          <w:p w14:paraId="2492D33B" w14:textId="77777777" w:rsidR="003F7E63" w:rsidRPr="002C6A91" w:rsidDel="00187776" w:rsidRDefault="003F7E63" w:rsidP="003F7E63">
            <w:pPr>
              <w:jc w:val="left"/>
              <w:rPr>
                <w:rFonts w:ascii="Arial Narrow" w:hAnsi="Arial Narrow"/>
                <w:b/>
                <w:bCs/>
                <w:sz w:val="20"/>
                <w:szCs w:val="20"/>
              </w:rPr>
            </w:pPr>
            <w:r w:rsidRPr="002C6A91">
              <w:rPr>
                <w:rFonts w:ascii="Arial Narrow" w:hAnsi="Arial Narrow"/>
                <w:b/>
                <w:bCs/>
                <w:sz w:val="20"/>
                <w:szCs w:val="20"/>
              </w:rPr>
              <w:t>Celková cieľová hodnota</w:t>
            </w:r>
          </w:p>
        </w:tc>
        <w:tc>
          <w:tcPr>
            <w:tcW w:w="1718" w:type="dxa"/>
          </w:tcPr>
          <w:p w14:paraId="2492D33C" w14:textId="77777777" w:rsidR="003F7E63" w:rsidRPr="002C6A91" w:rsidDel="00187776" w:rsidRDefault="003F7E63" w:rsidP="003F7E63">
            <w:pPr>
              <w:rPr>
                <w:rFonts w:ascii="Arial Narrow" w:hAnsi="Arial Narrow"/>
                <w:b/>
                <w:bCs/>
                <w:sz w:val="20"/>
                <w:szCs w:val="20"/>
              </w:rPr>
            </w:pPr>
            <w:r w:rsidRPr="002C6A91">
              <w:rPr>
                <w:rFonts w:ascii="Arial Narrow" w:hAnsi="Arial Narrow"/>
                <w:b/>
                <w:bCs/>
                <w:sz w:val="20"/>
                <w:szCs w:val="20"/>
              </w:rPr>
              <w:t>Príznak rizika</w:t>
            </w:r>
          </w:p>
        </w:tc>
        <w:tc>
          <w:tcPr>
            <w:tcW w:w="2109" w:type="dxa"/>
          </w:tcPr>
          <w:p w14:paraId="2492D33D" w14:textId="77777777" w:rsidR="003F7E63" w:rsidRPr="002C6A91" w:rsidDel="00187776" w:rsidRDefault="003F7E63" w:rsidP="003F7E63">
            <w:pPr>
              <w:rPr>
                <w:rFonts w:ascii="Arial Narrow" w:hAnsi="Arial Narrow"/>
                <w:b/>
                <w:bCs/>
                <w:sz w:val="20"/>
                <w:szCs w:val="20"/>
              </w:rPr>
            </w:pPr>
            <w:r w:rsidRPr="002C6A91">
              <w:rPr>
                <w:rFonts w:ascii="Arial Narrow" w:hAnsi="Arial Narrow"/>
                <w:b/>
                <w:bCs/>
                <w:sz w:val="20"/>
                <w:szCs w:val="20"/>
              </w:rPr>
              <w:t>Relevancia k HP</w:t>
            </w:r>
          </w:p>
        </w:tc>
      </w:tr>
      <w:tr w:rsidR="003F7E63" w:rsidRPr="002C6A91" w14:paraId="2492D347" w14:textId="77777777" w:rsidTr="003F7E63">
        <w:trPr>
          <w:trHeight w:val="76"/>
        </w:trPr>
        <w:tc>
          <w:tcPr>
            <w:tcW w:w="1159" w:type="dxa"/>
          </w:tcPr>
          <w:p w14:paraId="2492D33F" w14:textId="77777777" w:rsidR="003F7E63" w:rsidRPr="002C6A91" w:rsidRDefault="003F7E63" w:rsidP="003F7E63">
            <w:pPr>
              <w:jc w:val="left"/>
              <w:rPr>
                <w:rFonts w:ascii="Arial Narrow" w:hAnsi="Arial Narrow"/>
                <w:bCs/>
                <w:sz w:val="20"/>
                <w:szCs w:val="20"/>
              </w:rPr>
            </w:pPr>
            <w:r w:rsidRPr="002C6A91">
              <w:rPr>
                <w:rFonts w:ascii="Arial Narrow" w:hAnsi="Arial Narrow"/>
                <w:sz w:val="20"/>
                <w:szCs w:val="20"/>
              </w:rPr>
              <w:t xml:space="preserve">Automaticky </w:t>
            </w:r>
            <w:r w:rsidRPr="002C6A91">
              <w:rPr>
                <w:rFonts w:ascii="Arial Narrow" w:hAnsi="Arial Narrow"/>
                <w:sz w:val="20"/>
                <w:szCs w:val="20"/>
              </w:rPr>
              <w:lastRenderedPageBreak/>
              <w:t>vyplnené</w:t>
            </w:r>
          </w:p>
        </w:tc>
        <w:tc>
          <w:tcPr>
            <w:tcW w:w="1257" w:type="dxa"/>
          </w:tcPr>
          <w:p w14:paraId="2492D340" w14:textId="77777777" w:rsidR="003F7E63" w:rsidRPr="002C6A91" w:rsidRDefault="003F7E63" w:rsidP="003F7E63">
            <w:pPr>
              <w:rPr>
                <w:rFonts w:ascii="Arial Narrow" w:hAnsi="Arial Narrow"/>
                <w:b/>
                <w:bCs/>
                <w:sz w:val="20"/>
                <w:szCs w:val="20"/>
              </w:rPr>
            </w:pPr>
            <w:r w:rsidRPr="002C6A91">
              <w:rPr>
                <w:rFonts w:ascii="Arial Narrow" w:hAnsi="Arial Narrow"/>
                <w:sz w:val="20"/>
                <w:szCs w:val="20"/>
              </w:rPr>
              <w:lastRenderedPageBreak/>
              <w:t xml:space="preserve">Automaticky </w:t>
            </w:r>
            <w:r w:rsidRPr="002C6A91">
              <w:rPr>
                <w:rFonts w:ascii="Arial Narrow" w:hAnsi="Arial Narrow"/>
                <w:sz w:val="20"/>
                <w:szCs w:val="20"/>
              </w:rPr>
              <w:lastRenderedPageBreak/>
              <w:t>vyplnené</w:t>
            </w:r>
          </w:p>
        </w:tc>
        <w:tc>
          <w:tcPr>
            <w:tcW w:w="1520" w:type="dxa"/>
          </w:tcPr>
          <w:p w14:paraId="2492D341" w14:textId="77777777" w:rsidR="003F7E63" w:rsidRPr="002C6A91" w:rsidRDefault="003F7E63" w:rsidP="003F7E63">
            <w:pPr>
              <w:rPr>
                <w:rFonts w:ascii="Arial Narrow" w:hAnsi="Arial Narrow"/>
                <w:b/>
                <w:bCs/>
                <w:sz w:val="20"/>
                <w:szCs w:val="20"/>
              </w:rPr>
            </w:pPr>
            <w:r w:rsidRPr="002C6A91">
              <w:rPr>
                <w:rFonts w:ascii="Arial Narrow" w:hAnsi="Arial Narrow"/>
                <w:sz w:val="20"/>
                <w:szCs w:val="20"/>
              </w:rPr>
              <w:lastRenderedPageBreak/>
              <w:t xml:space="preserve">Automaticky </w:t>
            </w:r>
            <w:r w:rsidRPr="002C6A91">
              <w:rPr>
                <w:rFonts w:ascii="Arial Narrow" w:hAnsi="Arial Narrow"/>
                <w:sz w:val="20"/>
                <w:szCs w:val="20"/>
              </w:rPr>
              <w:lastRenderedPageBreak/>
              <w:t>vyplnené</w:t>
            </w:r>
          </w:p>
        </w:tc>
        <w:tc>
          <w:tcPr>
            <w:tcW w:w="1559" w:type="dxa"/>
          </w:tcPr>
          <w:p w14:paraId="2492D342" w14:textId="77777777" w:rsidR="003F7E63" w:rsidRPr="002C6A91" w:rsidRDefault="003F7E63" w:rsidP="003F7E63">
            <w:pPr>
              <w:rPr>
                <w:rFonts w:ascii="Arial Narrow" w:hAnsi="Arial Narrow"/>
                <w:b/>
                <w:bCs/>
                <w:sz w:val="20"/>
                <w:szCs w:val="20"/>
              </w:rPr>
            </w:pPr>
            <w:r w:rsidRPr="002C6A91">
              <w:rPr>
                <w:rFonts w:ascii="Arial Narrow" w:hAnsi="Arial Narrow"/>
                <w:sz w:val="20"/>
                <w:szCs w:val="20"/>
              </w:rPr>
              <w:lastRenderedPageBreak/>
              <w:t xml:space="preserve">Automaticky </w:t>
            </w:r>
            <w:r w:rsidRPr="002C6A91">
              <w:rPr>
                <w:rFonts w:ascii="Arial Narrow" w:hAnsi="Arial Narrow"/>
                <w:sz w:val="20"/>
                <w:szCs w:val="20"/>
              </w:rPr>
              <w:lastRenderedPageBreak/>
              <w:t>vyplnené</w:t>
            </w:r>
          </w:p>
        </w:tc>
        <w:tc>
          <w:tcPr>
            <w:tcW w:w="1718" w:type="dxa"/>
          </w:tcPr>
          <w:p w14:paraId="2492D343" w14:textId="77777777" w:rsidR="003F7E63" w:rsidRDefault="003F7E63" w:rsidP="003F7E63">
            <w:pPr>
              <w:rPr>
                <w:rFonts w:ascii="Arial Narrow" w:hAnsi="Arial Narrow"/>
                <w:sz w:val="20"/>
                <w:szCs w:val="20"/>
              </w:rPr>
            </w:pPr>
            <w:r w:rsidRPr="002C6A91">
              <w:rPr>
                <w:rFonts w:ascii="Arial Narrow" w:hAnsi="Arial Narrow"/>
                <w:sz w:val="20"/>
                <w:szCs w:val="20"/>
              </w:rPr>
              <w:lastRenderedPageBreak/>
              <w:t xml:space="preserve">Automaticky </w:t>
            </w:r>
            <w:r w:rsidRPr="002C6A91">
              <w:rPr>
                <w:rFonts w:ascii="Arial Narrow" w:hAnsi="Arial Narrow"/>
                <w:sz w:val="20"/>
                <w:szCs w:val="20"/>
              </w:rPr>
              <w:lastRenderedPageBreak/>
              <w:t>vyplnené</w:t>
            </w:r>
          </w:p>
          <w:p w14:paraId="2492D344" w14:textId="77777777" w:rsidR="003F7E63" w:rsidRPr="002C6A91" w:rsidRDefault="003F7E63" w:rsidP="003F7E63">
            <w:pPr>
              <w:rPr>
                <w:rFonts w:ascii="Arial Narrow" w:hAnsi="Arial Narrow"/>
                <w:b/>
                <w:bCs/>
                <w:sz w:val="20"/>
                <w:szCs w:val="20"/>
              </w:rPr>
            </w:pPr>
          </w:p>
        </w:tc>
        <w:tc>
          <w:tcPr>
            <w:tcW w:w="2109" w:type="dxa"/>
          </w:tcPr>
          <w:p w14:paraId="2492D345" w14:textId="77777777" w:rsidR="003F7E63" w:rsidRDefault="003F7E63" w:rsidP="003F7E63">
            <w:pPr>
              <w:rPr>
                <w:rFonts w:ascii="Arial Narrow" w:hAnsi="Arial Narrow"/>
                <w:sz w:val="20"/>
                <w:szCs w:val="20"/>
              </w:rPr>
            </w:pPr>
            <w:r w:rsidRPr="002C6A91">
              <w:rPr>
                <w:rFonts w:ascii="Arial Narrow" w:hAnsi="Arial Narrow"/>
                <w:sz w:val="20"/>
                <w:szCs w:val="20"/>
              </w:rPr>
              <w:lastRenderedPageBreak/>
              <w:t>Automaticky vyplnené</w:t>
            </w:r>
          </w:p>
          <w:p w14:paraId="2492D346" w14:textId="77777777" w:rsidR="003F7E63" w:rsidRPr="002C6A91" w:rsidRDefault="003F7E63" w:rsidP="003F7E63">
            <w:pPr>
              <w:rPr>
                <w:rFonts w:ascii="Arial Narrow" w:hAnsi="Arial Narrow"/>
                <w:b/>
                <w:bCs/>
                <w:sz w:val="20"/>
                <w:szCs w:val="20"/>
              </w:rPr>
            </w:pPr>
          </w:p>
        </w:tc>
      </w:tr>
    </w:tbl>
    <w:p w14:paraId="2492D348" w14:textId="77777777" w:rsidR="003F7E63" w:rsidRPr="002C6A91" w:rsidRDefault="003F7E63" w:rsidP="003F7E63">
      <w:pPr>
        <w:tabs>
          <w:tab w:val="left" w:pos="180"/>
        </w:tabs>
        <w:rPr>
          <w:rFonts w:ascii="Arial Narrow" w:hAnsi="Arial Narrow"/>
          <w:sz w:val="20"/>
          <w:szCs w:val="20"/>
        </w:rPr>
      </w:pPr>
    </w:p>
    <w:tbl>
      <w:tblPr>
        <w:tblStyle w:val="Mriekatabuky"/>
        <w:tblW w:w="9322" w:type="dxa"/>
        <w:tblLook w:val="04A0" w:firstRow="1" w:lastRow="0" w:firstColumn="1" w:lastColumn="0" w:noHBand="0" w:noVBand="1"/>
      </w:tblPr>
      <w:tblGrid>
        <w:gridCol w:w="4102"/>
        <w:gridCol w:w="5220"/>
      </w:tblGrid>
      <w:tr w:rsidR="003F7E63" w:rsidRPr="002C6A91" w14:paraId="2492D34A" w14:textId="77777777" w:rsidTr="00FB5F20">
        <w:trPr>
          <w:trHeight w:val="330"/>
        </w:trPr>
        <w:tc>
          <w:tcPr>
            <w:tcW w:w="9322" w:type="dxa"/>
            <w:gridSpan w:val="2"/>
            <w:shd w:val="clear" w:color="auto" w:fill="F89C57"/>
            <w:hideMark/>
          </w:tcPr>
          <w:p w14:paraId="2492D349" w14:textId="77777777" w:rsidR="003F7E63" w:rsidRPr="002C6A91" w:rsidRDefault="003F7E63" w:rsidP="003F7E63">
            <w:pPr>
              <w:pStyle w:val="Nadpis1"/>
              <w:spacing w:before="120" w:after="120"/>
              <w:jc w:val="center"/>
              <w:outlineLvl w:val="0"/>
            </w:pPr>
            <w:bookmarkStart w:id="19" w:name="_Toc423601309"/>
            <w:r w:rsidRPr="00345A3F">
              <w:rPr>
                <w:rFonts w:ascii="Arial Narrow" w:eastAsiaTheme="minorHAnsi" w:hAnsi="Arial Narrow" w:cstheme="minorBidi"/>
                <w:bCs w:val="0"/>
                <w:color w:val="auto"/>
                <w:sz w:val="24"/>
                <w:szCs w:val="24"/>
              </w:rPr>
              <w:t>11.  Rozpočet projektu:</w:t>
            </w:r>
            <w:bookmarkEnd w:id="19"/>
          </w:p>
        </w:tc>
      </w:tr>
      <w:tr w:rsidR="003F7E63" w:rsidRPr="002C6A91" w14:paraId="2492D34D" w14:textId="77777777" w:rsidTr="003F7E63">
        <w:trPr>
          <w:trHeight w:val="630"/>
        </w:trPr>
        <w:tc>
          <w:tcPr>
            <w:tcW w:w="9322" w:type="dxa"/>
            <w:gridSpan w:val="2"/>
          </w:tcPr>
          <w:p w14:paraId="2492D34B" w14:textId="77777777" w:rsidR="003F7E63" w:rsidRPr="002C6A91" w:rsidRDefault="003F7E63" w:rsidP="003F7E63">
            <w:pPr>
              <w:rPr>
                <w:rFonts w:ascii="Arial Narrow" w:hAnsi="Arial Narrow"/>
                <w:b/>
                <w:bCs/>
                <w:sz w:val="20"/>
                <w:szCs w:val="20"/>
              </w:rPr>
            </w:pPr>
            <w:r w:rsidRPr="002C6A91">
              <w:rPr>
                <w:rFonts w:ascii="Arial Narrow" w:hAnsi="Arial Narrow"/>
                <w:b/>
                <w:bCs/>
                <w:sz w:val="20"/>
                <w:szCs w:val="20"/>
              </w:rPr>
              <w:t xml:space="preserve">Subjekt: </w:t>
            </w:r>
          </w:p>
          <w:p w14:paraId="2492D34C" w14:textId="77777777" w:rsidR="003F7E63" w:rsidRPr="00AF2DD1" w:rsidRDefault="003F7E63" w:rsidP="003F7E63">
            <w:pPr>
              <w:rPr>
                <w:rFonts w:ascii="Arial Narrow" w:hAnsi="Arial Narrow"/>
                <w:sz w:val="20"/>
                <w:szCs w:val="20"/>
              </w:rPr>
            </w:pPr>
            <w:r w:rsidRPr="002C6A91">
              <w:rPr>
                <w:rFonts w:ascii="Arial Narrow" w:hAnsi="Arial Narrow"/>
                <w:sz w:val="20"/>
                <w:szCs w:val="20"/>
              </w:rPr>
              <w:t>(žiadateľ, resp. partner – v závislosti od relevancie; tabuľka sa opakuje za počet relevantných subjektov)</w:t>
            </w:r>
          </w:p>
        </w:tc>
      </w:tr>
      <w:tr w:rsidR="003F7E63" w:rsidRPr="002C6A91" w14:paraId="2492D34F" w14:textId="77777777" w:rsidTr="00FB5F20">
        <w:trPr>
          <w:trHeight w:val="330"/>
        </w:trPr>
        <w:tc>
          <w:tcPr>
            <w:tcW w:w="9322" w:type="dxa"/>
            <w:gridSpan w:val="2"/>
            <w:shd w:val="clear" w:color="auto" w:fill="F89C57"/>
            <w:hideMark/>
          </w:tcPr>
          <w:p w14:paraId="2492D34E" w14:textId="77777777" w:rsidR="003F7E63" w:rsidRPr="002C6A91" w:rsidRDefault="003F7E63" w:rsidP="003F7E63">
            <w:pPr>
              <w:jc w:val="left"/>
              <w:rPr>
                <w:rFonts w:ascii="Arial Narrow" w:hAnsi="Arial Narrow"/>
                <w:b/>
                <w:bCs/>
                <w:sz w:val="20"/>
                <w:szCs w:val="20"/>
              </w:rPr>
            </w:pPr>
            <w:r w:rsidRPr="002C6A91">
              <w:rPr>
                <w:rFonts w:ascii="Arial Narrow" w:hAnsi="Arial Narrow"/>
                <w:b/>
                <w:bCs/>
                <w:sz w:val="20"/>
                <w:szCs w:val="20"/>
              </w:rPr>
              <w:t>11.A Priame výdavky:</w:t>
            </w:r>
          </w:p>
        </w:tc>
      </w:tr>
      <w:tr w:rsidR="003F7E63" w:rsidRPr="002C6A91" w14:paraId="2492D351" w14:textId="77777777" w:rsidTr="003F7E63">
        <w:trPr>
          <w:trHeight w:val="330"/>
        </w:trPr>
        <w:tc>
          <w:tcPr>
            <w:tcW w:w="9322" w:type="dxa"/>
            <w:gridSpan w:val="2"/>
            <w:shd w:val="clear" w:color="auto" w:fill="FFFFFF" w:themeFill="background1"/>
          </w:tcPr>
          <w:p w14:paraId="2492D350" w14:textId="02C82C17" w:rsidR="003F7E63" w:rsidRPr="006909BB" w:rsidRDefault="003F7E63" w:rsidP="00D27AC8">
            <w:pPr>
              <w:autoSpaceDE w:val="0"/>
              <w:autoSpaceDN w:val="0"/>
              <w:adjustRightInd w:val="0"/>
              <w:spacing w:after="120"/>
              <w:rPr>
                <w:rFonts w:ascii="Arial Narrow" w:hAnsi="Arial Narrow"/>
                <w:sz w:val="20"/>
              </w:rPr>
            </w:pPr>
            <w:r w:rsidRPr="00852A70">
              <w:rPr>
                <w:rFonts w:ascii="Arial Narrow" w:hAnsi="Arial Narrow"/>
                <w:sz w:val="20"/>
              </w:rPr>
              <w:t>V stĺpci „Skupina výdavk</w:t>
            </w:r>
            <w:r w:rsidR="00D27AC8">
              <w:rPr>
                <w:rFonts w:ascii="Arial Narrow" w:hAnsi="Arial Narrow"/>
                <w:sz w:val="20"/>
              </w:rPr>
              <w:t>ov</w:t>
            </w:r>
            <w:r w:rsidRPr="00852A70">
              <w:rPr>
                <w:rFonts w:ascii="Arial Narrow" w:hAnsi="Arial Narrow"/>
                <w:sz w:val="20"/>
              </w:rPr>
              <w:t xml:space="preserve">“ žiadateľ o NFP </w:t>
            </w:r>
            <w:r>
              <w:rPr>
                <w:rFonts w:ascii="Arial Narrow" w:hAnsi="Arial Narrow"/>
                <w:sz w:val="20"/>
              </w:rPr>
              <w:t xml:space="preserve">vyberie </w:t>
            </w:r>
            <w:r w:rsidRPr="00852A70">
              <w:rPr>
                <w:rFonts w:ascii="Arial Narrow" w:hAnsi="Arial Narrow"/>
                <w:sz w:val="20"/>
              </w:rPr>
              <w:t xml:space="preserve">číslo a názov </w:t>
            </w:r>
            <w:r>
              <w:rPr>
                <w:rFonts w:ascii="Arial Narrow" w:hAnsi="Arial Narrow"/>
                <w:sz w:val="20"/>
              </w:rPr>
              <w:t xml:space="preserve">príslušnej </w:t>
            </w:r>
            <w:r w:rsidRPr="00852A70">
              <w:rPr>
                <w:rFonts w:ascii="Arial Narrow" w:hAnsi="Arial Narrow"/>
                <w:sz w:val="20"/>
              </w:rPr>
              <w:t>skupiny výdavkov</w:t>
            </w:r>
            <w:r>
              <w:rPr>
                <w:rFonts w:ascii="Arial Narrow" w:hAnsi="Arial Narrow"/>
                <w:sz w:val="20"/>
              </w:rPr>
              <w:t xml:space="preserve">. </w:t>
            </w:r>
          </w:p>
        </w:tc>
      </w:tr>
      <w:tr w:rsidR="003F7E63" w:rsidRPr="002C6A91" w14:paraId="2492D353" w14:textId="77777777" w:rsidTr="00FB5F20">
        <w:trPr>
          <w:trHeight w:val="304"/>
        </w:trPr>
        <w:tc>
          <w:tcPr>
            <w:tcW w:w="9322" w:type="dxa"/>
            <w:gridSpan w:val="2"/>
            <w:shd w:val="clear" w:color="auto" w:fill="FECB90"/>
            <w:hideMark/>
          </w:tcPr>
          <w:p w14:paraId="2492D352" w14:textId="77777777" w:rsidR="003F7E63" w:rsidRPr="002C6A91" w:rsidRDefault="003F7E63" w:rsidP="003F7E63">
            <w:pPr>
              <w:tabs>
                <w:tab w:val="left" w:pos="2893"/>
              </w:tabs>
              <w:rPr>
                <w:rFonts w:ascii="Arial Narrow" w:hAnsi="Arial Narrow"/>
                <w:sz w:val="20"/>
                <w:szCs w:val="20"/>
              </w:rPr>
            </w:pPr>
            <w:r w:rsidRPr="002C6A91">
              <w:rPr>
                <w:rFonts w:ascii="Arial Narrow" w:hAnsi="Arial Narrow"/>
                <w:b/>
                <w:bCs/>
                <w:sz w:val="20"/>
                <w:szCs w:val="20"/>
              </w:rPr>
              <w:t>Typ aktivity</w:t>
            </w:r>
          </w:p>
        </w:tc>
      </w:tr>
      <w:tr w:rsidR="003F7E63" w:rsidRPr="002C6A91" w14:paraId="2492D355" w14:textId="77777777" w:rsidTr="003F7E63">
        <w:trPr>
          <w:trHeight w:val="304"/>
        </w:trPr>
        <w:tc>
          <w:tcPr>
            <w:tcW w:w="9322" w:type="dxa"/>
            <w:gridSpan w:val="2"/>
            <w:shd w:val="clear" w:color="auto" w:fill="FFFFFF" w:themeFill="background1"/>
          </w:tcPr>
          <w:p w14:paraId="2492D354" w14:textId="77777777" w:rsidR="003F7E63" w:rsidRPr="002C6A91" w:rsidRDefault="003F7E63" w:rsidP="003F7E63">
            <w:pPr>
              <w:tabs>
                <w:tab w:val="left" w:pos="2893"/>
              </w:tabs>
              <w:rPr>
                <w:rFonts w:ascii="Arial Narrow" w:hAnsi="Arial Narrow"/>
                <w:b/>
                <w:bCs/>
                <w:sz w:val="20"/>
                <w:szCs w:val="20"/>
              </w:rPr>
            </w:pPr>
          </w:p>
        </w:tc>
      </w:tr>
      <w:tr w:rsidR="003F7E63" w:rsidRPr="002C6A91" w14:paraId="2492D358" w14:textId="77777777" w:rsidTr="00FB5F20">
        <w:trPr>
          <w:trHeight w:val="277"/>
        </w:trPr>
        <w:tc>
          <w:tcPr>
            <w:tcW w:w="4102" w:type="dxa"/>
            <w:shd w:val="clear" w:color="auto" w:fill="FECB90"/>
          </w:tcPr>
          <w:p w14:paraId="2492D356" w14:textId="77777777" w:rsidR="003F7E63" w:rsidRPr="002C6A91" w:rsidRDefault="003F7E63" w:rsidP="003F7E63">
            <w:pPr>
              <w:rPr>
                <w:rFonts w:ascii="Arial Narrow" w:hAnsi="Arial Narrow"/>
                <w:b/>
                <w:bCs/>
                <w:sz w:val="20"/>
                <w:szCs w:val="20"/>
              </w:rPr>
            </w:pPr>
            <w:r w:rsidRPr="002C6A91">
              <w:rPr>
                <w:rFonts w:ascii="Arial Narrow" w:hAnsi="Arial Narrow"/>
                <w:b/>
                <w:bCs/>
                <w:sz w:val="20"/>
                <w:szCs w:val="20"/>
              </w:rPr>
              <w:t>Hlavné aktivity projektu</w:t>
            </w:r>
          </w:p>
        </w:tc>
        <w:tc>
          <w:tcPr>
            <w:tcW w:w="5220" w:type="dxa"/>
            <w:shd w:val="clear" w:color="auto" w:fill="FECB90"/>
          </w:tcPr>
          <w:p w14:paraId="2492D357" w14:textId="77777777" w:rsidR="003F7E63" w:rsidRPr="002C6A91" w:rsidRDefault="003F7E63" w:rsidP="003F7E63">
            <w:pPr>
              <w:jc w:val="left"/>
              <w:rPr>
                <w:rFonts w:ascii="Arial Narrow" w:hAnsi="Arial Narrow"/>
                <w:b/>
                <w:bCs/>
                <w:sz w:val="20"/>
                <w:szCs w:val="20"/>
              </w:rPr>
            </w:pPr>
            <w:r w:rsidRPr="002C6A91">
              <w:rPr>
                <w:rFonts w:ascii="Arial Narrow" w:hAnsi="Arial Narrow"/>
                <w:b/>
                <w:bCs/>
                <w:sz w:val="20"/>
                <w:szCs w:val="20"/>
              </w:rPr>
              <w:t>Celková výška oprávnených výdavkov za aktivitu</w:t>
            </w:r>
          </w:p>
        </w:tc>
      </w:tr>
      <w:tr w:rsidR="003F7E63" w:rsidRPr="002C6A91" w14:paraId="2492D35B" w14:textId="77777777" w:rsidTr="003F7E63">
        <w:trPr>
          <w:trHeight w:val="326"/>
        </w:trPr>
        <w:tc>
          <w:tcPr>
            <w:tcW w:w="4102" w:type="dxa"/>
            <w:shd w:val="clear" w:color="auto" w:fill="FFFFFF" w:themeFill="background1"/>
          </w:tcPr>
          <w:p w14:paraId="2492D359" w14:textId="77777777" w:rsidR="003F7E63" w:rsidRPr="002C6A91" w:rsidRDefault="003F7E63" w:rsidP="003F7E63">
            <w:pPr>
              <w:rPr>
                <w:rFonts w:ascii="Arial Narrow" w:hAnsi="Arial Narrow"/>
                <w:b/>
                <w:bCs/>
                <w:sz w:val="20"/>
                <w:szCs w:val="20"/>
              </w:rPr>
            </w:pPr>
          </w:p>
        </w:tc>
        <w:tc>
          <w:tcPr>
            <w:tcW w:w="5220" w:type="dxa"/>
            <w:shd w:val="clear" w:color="auto" w:fill="FFFFFF" w:themeFill="background1"/>
          </w:tcPr>
          <w:p w14:paraId="2492D35A" w14:textId="77777777" w:rsidR="003F7E63" w:rsidRPr="002C6A91" w:rsidRDefault="003F7E63" w:rsidP="003F7E63">
            <w:pPr>
              <w:jc w:val="left"/>
              <w:rPr>
                <w:rFonts w:ascii="Arial Narrow" w:hAnsi="Arial Narrow"/>
                <w:b/>
                <w:bCs/>
                <w:sz w:val="20"/>
                <w:szCs w:val="20"/>
              </w:rPr>
            </w:pPr>
          </w:p>
        </w:tc>
      </w:tr>
      <w:tr w:rsidR="003F7E63" w:rsidRPr="002C6A91" w14:paraId="2492D35E" w14:textId="77777777" w:rsidTr="00FB5F20">
        <w:trPr>
          <w:trHeight w:val="254"/>
        </w:trPr>
        <w:tc>
          <w:tcPr>
            <w:tcW w:w="4102" w:type="dxa"/>
            <w:shd w:val="clear" w:color="auto" w:fill="FECB90"/>
          </w:tcPr>
          <w:p w14:paraId="2492D35C" w14:textId="77777777" w:rsidR="003F7E63" w:rsidRPr="002C6A91" w:rsidRDefault="003F7E63" w:rsidP="003F7E63">
            <w:pPr>
              <w:rPr>
                <w:rFonts w:ascii="Arial Narrow" w:hAnsi="Arial Narrow"/>
                <w:b/>
                <w:bCs/>
                <w:sz w:val="20"/>
                <w:szCs w:val="20"/>
              </w:rPr>
            </w:pPr>
            <w:r w:rsidRPr="002C6A91">
              <w:rPr>
                <w:rFonts w:ascii="Arial Narrow" w:hAnsi="Arial Narrow"/>
                <w:b/>
                <w:bCs/>
                <w:sz w:val="20"/>
                <w:szCs w:val="20"/>
              </w:rPr>
              <w:t xml:space="preserve">Skupina výdavku </w:t>
            </w:r>
            <w:r w:rsidRPr="002C6A91">
              <w:rPr>
                <w:rFonts w:ascii="Arial Narrow" w:hAnsi="Arial Narrow"/>
                <w:sz w:val="20"/>
                <w:szCs w:val="20"/>
              </w:rPr>
              <w:t>(výber z číselníka oprávnených výdavkov)</w:t>
            </w:r>
          </w:p>
        </w:tc>
        <w:tc>
          <w:tcPr>
            <w:tcW w:w="5220" w:type="dxa"/>
            <w:shd w:val="clear" w:color="auto" w:fill="FECB90"/>
          </w:tcPr>
          <w:p w14:paraId="2492D35D" w14:textId="77777777" w:rsidR="003F7E63" w:rsidRPr="002C6A91" w:rsidRDefault="003F7E63" w:rsidP="003F7E63">
            <w:pPr>
              <w:jc w:val="left"/>
              <w:rPr>
                <w:rFonts w:ascii="Arial Narrow" w:hAnsi="Arial Narrow"/>
                <w:b/>
                <w:bCs/>
                <w:sz w:val="20"/>
                <w:szCs w:val="20"/>
              </w:rPr>
            </w:pPr>
            <w:r w:rsidRPr="002C6A91">
              <w:rPr>
                <w:rFonts w:ascii="Arial Narrow" w:hAnsi="Arial Narrow"/>
                <w:b/>
                <w:bCs/>
                <w:sz w:val="20"/>
                <w:szCs w:val="20"/>
              </w:rPr>
              <w:t>Výška oprávneného výdavku</w:t>
            </w:r>
          </w:p>
        </w:tc>
      </w:tr>
      <w:tr w:rsidR="003F7E63" w:rsidRPr="002C6A91" w14:paraId="2492D361" w14:textId="77777777" w:rsidTr="003F7E63">
        <w:trPr>
          <w:trHeight w:val="664"/>
        </w:trPr>
        <w:tc>
          <w:tcPr>
            <w:tcW w:w="4102" w:type="dxa"/>
            <w:shd w:val="clear" w:color="auto" w:fill="FFFFFF" w:themeFill="background1"/>
          </w:tcPr>
          <w:p w14:paraId="2492D35F" w14:textId="77777777" w:rsidR="003F7E63" w:rsidRPr="002C6A91" w:rsidRDefault="003F7E63" w:rsidP="003F7E63">
            <w:pPr>
              <w:rPr>
                <w:rFonts w:ascii="Arial Narrow" w:hAnsi="Arial Narrow"/>
                <w:bCs/>
                <w:sz w:val="20"/>
                <w:szCs w:val="20"/>
              </w:rPr>
            </w:pPr>
          </w:p>
        </w:tc>
        <w:tc>
          <w:tcPr>
            <w:tcW w:w="5220" w:type="dxa"/>
            <w:shd w:val="clear" w:color="auto" w:fill="FFFFFF" w:themeFill="background1"/>
          </w:tcPr>
          <w:p w14:paraId="2492D360" w14:textId="77777777" w:rsidR="003F7E63" w:rsidRPr="002C6A91" w:rsidRDefault="003F7E63" w:rsidP="003F7E63">
            <w:pPr>
              <w:jc w:val="left"/>
              <w:rPr>
                <w:rFonts w:ascii="Arial Narrow" w:hAnsi="Arial Narrow"/>
                <w:b/>
                <w:bCs/>
                <w:sz w:val="20"/>
                <w:szCs w:val="20"/>
              </w:rPr>
            </w:pPr>
          </w:p>
        </w:tc>
      </w:tr>
      <w:tr w:rsidR="003F7E63" w:rsidRPr="002C6A91" w14:paraId="2492D363" w14:textId="77777777" w:rsidTr="00FB5F20">
        <w:trPr>
          <w:trHeight w:val="330"/>
        </w:trPr>
        <w:tc>
          <w:tcPr>
            <w:tcW w:w="9322" w:type="dxa"/>
            <w:gridSpan w:val="2"/>
            <w:shd w:val="clear" w:color="auto" w:fill="F89C57"/>
            <w:hideMark/>
          </w:tcPr>
          <w:p w14:paraId="2492D362" w14:textId="77777777" w:rsidR="003F7E63" w:rsidRPr="002C6A91" w:rsidRDefault="003F7E63" w:rsidP="003F7E63">
            <w:pPr>
              <w:jc w:val="left"/>
              <w:rPr>
                <w:rFonts w:ascii="Arial Narrow" w:hAnsi="Arial Narrow"/>
                <w:b/>
                <w:bCs/>
                <w:sz w:val="20"/>
                <w:szCs w:val="20"/>
              </w:rPr>
            </w:pPr>
            <w:r w:rsidRPr="002C6A91">
              <w:rPr>
                <w:rFonts w:ascii="Arial Narrow" w:hAnsi="Arial Narrow"/>
                <w:b/>
                <w:bCs/>
                <w:sz w:val="20"/>
                <w:szCs w:val="20"/>
              </w:rPr>
              <w:t>11.B Nepriame výdavky:</w:t>
            </w:r>
          </w:p>
        </w:tc>
      </w:tr>
      <w:tr w:rsidR="003F7E63" w:rsidRPr="002C6A91" w14:paraId="2492D365" w14:textId="77777777" w:rsidTr="003F7E63">
        <w:trPr>
          <w:trHeight w:val="330"/>
        </w:trPr>
        <w:tc>
          <w:tcPr>
            <w:tcW w:w="9322" w:type="dxa"/>
            <w:gridSpan w:val="2"/>
            <w:shd w:val="clear" w:color="auto" w:fill="FFFFFF" w:themeFill="background1"/>
          </w:tcPr>
          <w:p w14:paraId="2492D364" w14:textId="023A43C6" w:rsidR="003F7E63" w:rsidRPr="002C6A91" w:rsidRDefault="003F7E63" w:rsidP="00D27AC8">
            <w:pPr>
              <w:pStyle w:val="Hlavika"/>
              <w:spacing w:after="120"/>
              <w:rPr>
                <w:rFonts w:ascii="Arial Narrow" w:hAnsi="Arial Narrow"/>
                <w:b/>
                <w:bCs/>
                <w:sz w:val="20"/>
                <w:szCs w:val="20"/>
              </w:rPr>
            </w:pPr>
            <w:r>
              <w:rPr>
                <w:rFonts w:ascii="Arial Narrow" w:hAnsi="Arial Narrow"/>
                <w:sz w:val="20"/>
              </w:rPr>
              <w:t xml:space="preserve">Číslo a názov príslušnej skupiny výdavkov </w:t>
            </w:r>
            <w:r w:rsidRPr="00852A70">
              <w:rPr>
                <w:rFonts w:ascii="Arial Narrow" w:hAnsi="Arial Narrow"/>
                <w:sz w:val="20"/>
              </w:rPr>
              <w:t>podporn</w:t>
            </w:r>
            <w:r>
              <w:rPr>
                <w:rFonts w:ascii="Arial Narrow" w:hAnsi="Arial Narrow"/>
                <w:sz w:val="20"/>
              </w:rPr>
              <w:t>ej</w:t>
            </w:r>
            <w:r w:rsidRPr="00852A70">
              <w:rPr>
                <w:rFonts w:ascii="Arial Narrow" w:hAnsi="Arial Narrow"/>
                <w:sz w:val="20"/>
              </w:rPr>
              <w:t xml:space="preserve"> aktivit</w:t>
            </w:r>
            <w:r>
              <w:rPr>
                <w:rFonts w:ascii="Arial Narrow" w:hAnsi="Arial Narrow"/>
                <w:sz w:val="20"/>
              </w:rPr>
              <w:t>y</w:t>
            </w:r>
            <w:r w:rsidRPr="00852A70">
              <w:rPr>
                <w:rFonts w:ascii="Arial Narrow" w:hAnsi="Arial Narrow"/>
                <w:sz w:val="20"/>
              </w:rPr>
              <w:t xml:space="preserve"> </w:t>
            </w:r>
            <w:r>
              <w:rPr>
                <w:rFonts w:ascii="Arial Narrow" w:hAnsi="Arial Narrow"/>
                <w:sz w:val="20"/>
              </w:rPr>
              <w:t>projektu je zadefinovaný podľa p</w:t>
            </w:r>
            <w:r w:rsidRPr="00C83795">
              <w:rPr>
                <w:rFonts w:ascii="Arial Narrow" w:hAnsi="Arial Narrow"/>
                <w:sz w:val="20"/>
              </w:rPr>
              <w:t xml:space="preserve">rílohy č. 1 k MP CKO č. 6 </w:t>
            </w:r>
            <w:r w:rsidR="00D27AC8">
              <w:rPr>
                <w:rFonts w:ascii="Arial Narrow" w:hAnsi="Arial Narrow"/>
                <w:sz w:val="20"/>
              </w:rPr>
              <w:t xml:space="preserve">v platnom znení </w:t>
            </w:r>
            <w:r w:rsidRPr="00C83795">
              <w:rPr>
                <w:rFonts w:ascii="Arial Narrow" w:hAnsi="Arial Narrow"/>
                <w:sz w:val="20"/>
              </w:rPr>
              <w:t>Kategórie nepriamych výdavkov</w:t>
            </w:r>
            <w:r>
              <w:rPr>
                <w:rFonts w:ascii="Arial Narrow" w:hAnsi="Arial Narrow"/>
                <w:sz w:val="20"/>
              </w:rPr>
              <w:t xml:space="preserve">. </w:t>
            </w:r>
          </w:p>
        </w:tc>
      </w:tr>
      <w:tr w:rsidR="003F7E63" w:rsidRPr="002C6A91" w14:paraId="2492D368" w14:textId="77777777" w:rsidTr="00FB5F20">
        <w:trPr>
          <w:trHeight w:val="340"/>
        </w:trPr>
        <w:tc>
          <w:tcPr>
            <w:tcW w:w="4102" w:type="dxa"/>
            <w:shd w:val="clear" w:color="auto" w:fill="FECB90"/>
            <w:hideMark/>
          </w:tcPr>
          <w:p w14:paraId="2492D366" w14:textId="77777777" w:rsidR="003F7E63" w:rsidRPr="002C6A91" w:rsidRDefault="003F7E63" w:rsidP="003F7E63">
            <w:pPr>
              <w:rPr>
                <w:rFonts w:ascii="Arial Narrow" w:hAnsi="Arial Narrow"/>
                <w:bCs/>
                <w:sz w:val="20"/>
                <w:szCs w:val="20"/>
              </w:rPr>
            </w:pPr>
            <w:r w:rsidRPr="002C6A91">
              <w:rPr>
                <w:rFonts w:ascii="Arial Narrow" w:hAnsi="Arial Narrow"/>
                <w:b/>
                <w:bCs/>
                <w:sz w:val="20"/>
                <w:szCs w:val="20"/>
              </w:rPr>
              <w:t>Podporné aktivity projektu</w:t>
            </w:r>
          </w:p>
        </w:tc>
        <w:tc>
          <w:tcPr>
            <w:tcW w:w="5220" w:type="dxa"/>
            <w:shd w:val="clear" w:color="auto" w:fill="FECB90"/>
            <w:hideMark/>
          </w:tcPr>
          <w:p w14:paraId="2492D367" w14:textId="77777777" w:rsidR="003F7E63" w:rsidRPr="002C6A91" w:rsidRDefault="003F7E63" w:rsidP="003F7E63">
            <w:pPr>
              <w:jc w:val="left"/>
              <w:rPr>
                <w:rFonts w:ascii="Arial Narrow" w:hAnsi="Arial Narrow"/>
                <w:b/>
                <w:bCs/>
                <w:sz w:val="20"/>
                <w:szCs w:val="20"/>
              </w:rPr>
            </w:pPr>
            <w:r w:rsidRPr="002C6A91">
              <w:rPr>
                <w:rFonts w:ascii="Arial Narrow" w:hAnsi="Arial Narrow"/>
                <w:b/>
                <w:bCs/>
                <w:sz w:val="20"/>
                <w:szCs w:val="20"/>
              </w:rPr>
              <w:t>Celková výška oprávnených výdavkov za aktivitu</w:t>
            </w:r>
          </w:p>
        </w:tc>
      </w:tr>
      <w:tr w:rsidR="003F7E63" w:rsidRPr="002C6A91" w14:paraId="2492D36B" w14:textId="77777777" w:rsidTr="003F7E63">
        <w:trPr>
          <w:trHeight w:val="340"/>
        </w:trPr>
        <w:tc>
          <w:tcPr>
            <w:tcW w:w="4102" w:type="dxa"/>
            <w:shd w:val="clear" w:color="auto" w:fill="FFFFFF" w:themeFill="background1"/>
          </w:tcPr>
          <w:p w14:paraId="2492D369" w14:textId="77777777" w:rsidR="003F7E63" w:rsidRPr="002C6A91" w:rsidRDefault="003F7E63" w:rsidP="003F7E63">
            <w:pPr>
              <w:rPr>
                <w:rFonts w:ascii="Arial Narrow" w:hAnsi="Arial Narrow"/>
                <w:b/>
                <w:bCs/>
                <w:sz w:val="20"/>
                <w:szCs w:val="20"/>
              </w:rPr>
            </w:pPr>
          </w:p>
        </w:tc>
        <w:tc>
          <w:tcPr>
            <w:tcW w:w="5220" w:type="dxa"/>
            <w:shd w:val="clear" w:color="auto" w:fill="FFFFFF" w:themeFill="background1"/>
          </w:tcPr>
          <w:p w14:paraId="2492D36A" w14:textId="77777777" w:rsidR="003F7E63" w:rsidRPr="002C6A91" w:rsidRDefault="003F7E63" w:rsidP="003F7E63">
            <w:pPr>
              <w:jc w:val="left"/>
              <w:rPr>
                <w:rFonts w:ascii="Arial Narrow" w:hAnsi="Arial Narrow"/>
                <w:b/>
                <w:bCs/>
                <w:sz w:val="20"/>
                <w:szCs w:val="20"/>
              </w:rPr>
            </w:pPr>
          </w:p>
        </w:tc>
      </w:tr>
      <w:tr w:rsidR="003F7E63" w:rsidRPr="002C6A91" w14:paraId="2492D36E" w14:textId="77777777" w:rsidTr="00FB5F20">
        <w:trPr>
          <w:trHeight w:val="266"/>
        </w:trPr>
        <w:tc>
          <w:tcPr>
            <w:tcW w:w="4102" w:type="dxa"/>
            <w:shd w:val="clear" w:color="auto" w:fill="FECB90"/>
          </w:tcPr>
          <w:p w14:paraId="2492D36C" w14:textId="77777777" w:rsidR="003F7E63" w:rsidRPr="002C6A91" w:rsidRDefault="003F7E63" w:rsidP="003F7E63">
            <w:pPr>
              <w:rPr>
                <w:rFonts w:ascii="Arial Narrow" w:hAnsi="Arial Narrow"/>
                <w:b/>
                <w:bCs/>
                <w:sz w:val="20"/>
                <w:szCs w:val="20"/>
              </w:rPr>
            </w:pPr>
            <w:r w:rsidRPr="002C6A91">
              <w:rPr>
                <w:rFonts w:ascii="Arial Narrow" w:hAnsi="Arial Narrow"/>
                <w:b/>
                <w:bCs/>
                <w:sz w:val="20"/>
                <w:szCs w:val="20"/>
              </w:rPr>
              <w:t xml:space="preserve">Skupina výdavku </w:t>
            </w:r>
            <w:r w:rsidRPr="002C6A91">
              <w:rPr>
                <w:rFonts w:ascii="Arial Narrow" w:hAnsi="Arial Narrow"/>
                <w:sz w:val="20"/>
                <w:szCs w:val="20"/>
              </w:rPr>
              <w:t>(výber z číselníka oprávnených výdavkov)</w:t>
            </w:r>
          </w:p>
        </w:tc>
        <w:tc>
          <w:tcPr>
            <w:tcW w:w="5220" w:type="dxa"/>
            <w:shd w:val="clear" w:color="auto" w:fill="FECB90"/>
          </w:tcPr>
          <w:p w14:paraId="2492D36D" w14:textId="77777777" w:rsidR="003F7E63" w:rsidRPr="002C6A91" w:rsidRDefault="003F7E63" w:rsidP="003F7E63">
            <w:pPr>
              <w:rPr>
                <w:rFonts w:ascii="Arial Narrow" w:hAnsi="Arial Narrow"/>
                <w:b/>
                <w:bCs/>
                <w:sz w:val="20"/>
                <w:szCs w:val="20"/>
              </w:rPr>
            </w:pPr>
            <w:r w:rsidRPr="002C6A91">
              <w:rPr>
                <w:rFonts w:ascii="Arial Narrow" w:hAnsi="Arial Narrow"/>
                <w:b/>
                <w:bCs/>
                <w:sz w:val="20"/>
                <w:szCs w:val="20"/>
              </w:rPr>
              <w:t>Výška oprávneného výdavku</w:t>
            </w:r>
          </w:p>
        </w:tc>
      </w:tr>
      <w:tr w:rsidR="003F7E63" w:rsidRPr="002C6A91" w14:paraId="2492D371" w14:textId="77777777" w:rsidTr="003F7E63">
        <w:trPr>
          <w:trHeight w:val="576"/>
        </w:trPr>
        <w:tc>
          <w:tcPr>
            <w:tcW w:w="4102" w:type="dxa"/>
            <w:shd w:val="clear" w:color="auto" w:fill="FFFFFF" w:themeFill="background1"/>
          </w:tcPr>
          <w:p w14:paraId="2492D36F" w14:textId="77777777" w:rsidR="003F7E63" w:rsidRPr="00CF6680" w:rsidRDefault="003F7E63" w:rsidP="003F7E63">
            <w:pPr>
              <w:rPr>
                <w:rFonts w:ascii="Arial Narrow" w:hAnsi="Arial Narrow"/>
                <w:bCs/>
                <w:sz w:val="20"/>
                <w:szCs w:val="20"/>
              </w:rPr>
            </w:pPr>
          </w:p>
        </w:tc>
        <w:tc>
          <w:tcPr>
            <w:tcW w:w="5220" w:type="dxa"/>
            <w:shd w:val="clear" w:color="auto" w:fill="FFFFFF" w:themeFill="background1"/>
          </w:tcPr>
          <w:p w14:paraId="2492D370" w14:textId="77777777" w:rsidR="003F7E63" w:rsidRPr="002C6A91" w:rsidRDefault="003F7E63" w:rsidP="003F7E63">
            <w:pPr>
              <w:rPr>
                <w:rFonts w:ascii="Arial Narrow" w:hAnsi="Arial Narrow"/>
                <w:b/>
                <w:bCs/>
                <w:sz w:val="20"/>
                <w:szCs w:val="20"/>
              </w:rPr>
            </w:pPr>
          </w:p>
        </w:tc>
      </w:tr>
      <w:tr w:rsidR="003F7E63" w:rsidRPr="002C6A91" w14:paraId="2492D373" w14:textId="77777777" w:rsidTr="00FB5F20">
        <w:trPr>
          <w:trHeight w:val="330"/>
        </w:trPr>
        <w:tc>
          <w:tcPr>
            <w:tcW w:w="9322" w:type="dxa"/>
            <w:gridSpan w:val="2"/>
            <w:shd w:val="clear" w:color="auto" w:fill="FECB90"/>
            <w:hideMark/>
          </w:tcPr>
          <w:p w14:paraId="2492D372" w14:textId="77777777" w:rsidR="003F7E63" w:rsidRPr="002C6A91" w:rsidRDefault="003F7E63" w:rsidP="003F7E63">
            <w:pPr>
              <w:jc w:val="left"/>
              <w:rPr>
                <w:rFonts w:ascii="Arial Narrow" w:hAnsi="Arial Narrow"/>
                <w:b/>
                <w:sz w:val="20"/>
                <w:szCs w:val="20"/>
              </w:rPr>
            </w:pPr>
            <w:r w:rsidRPr="002C6A91">
              <w:rPr>
                <w:rFonts w:ascii="Arial Narrow" w:hAnsi="Arial Narrow"/>
                <w:b/>
                <w:sz w:val="20"/>
                <w:szCs w:val="20"/>
              </w:rPr>
              <w:t>11.C Požadovaná výška NFP</w:t>
            </w:r>
          </w:p>
        </w:tc>
      </w:tr>
      <w:tr w:rsidR="003F7E63" w:rsidRPr="002C6A91" w14:paraId="2492D376" w14:textId="77777777" w:rsidTr="00FB5F20">
        <w:trPr>
          <w:trHeight w:val="354"/>
        </w:trPr>
        <w:tc>
          <w:tcPr>
            <w:tcW w:w="4102" w:type="dxa"/>
            <w:shd w:val="clear" w:color="auto" w:fill="FECB90"/>
            <w:hideMark/>
          </w:tcPr>
          <w:p w14:paraId="2492D374" w14:textId="77777777" w:rsidR="003F7E63" w:rsidRPr="002C6A91" w:rsidRDefault="003F7E63" w:rsidP="003F7E63">
            <w:pPr>
              <w:rPr>
                <w:rFonts w:ascii="Arial Narrow" w:hAnsi="Arial Narrow"/>
                <w:sz w:val="20"/>
                <w:szCs w:val="20"/>
              </w:rPr>
            </w:pPr>
            <w:r w:rsidRPr="002C6A91">
              <w:rPr>
                <w:rFonts w:ascii="Arial Narrow" w:hAnsi="Arial Narrow"/>
                <w:sz w:val="20"/>
                <w:szCs w:val="20"/>
              </w:rPr>
              <w:t>Celková výška oprávnených výdavkov (EUR)</w:t>
            </w:r>
          </w:p>
        </w:tc>
        <w:tc>
          <w:tcPr>
            <w:tcW w:w="5220" w:type="dxa"/>
            <w:hideMark/>
          </w:tcPr>
          <w:p w14:paraId="2492D375" w14:textId="77777777" w:rsidR="003F7E63" w:rsidRPr="002C6A91" w:rsidRDefault="003F7E63" w:rsidP="003F7E63">
            <w:pPr>
              <w:rPr>
                <w:rFonts w:ascii="Arial Narrow" w:hAnsi="Arial Narrow"/>
                <w:sz w:val="20"/>
                <w:szCs w:val="20"/>
              </w:rPr>
            </w:pPr>
            <w:r w:rsidRPr="002C6A91">
              <w:rPr>
                <w:rFonts w:ascii="Arial Narrow" w:hAnsi="Arial Narrow"/>
                <w:sz w:val="20"/>
                <w:szCs w:val="20"/>
              </w:rPr>
              <w:t>Automaticky vyplnené</w:t>
            </w:r>
          </w:p>
        </w:tc>
      </w:tr>
      <w:tr w:rsidR="003F7E63" w:rsidRPr="002C6A91" w14:paraId="2492D37A" w14:textId="77777777" w:rsidTr="00FB5F20">
        <w:trPr>
          <w:trHeight w:val="645"/>
        </w:trPr>
        <w:tc>
          <w:tcPr>
            <w:tcW w:w="4102" w:type="dxa"/>
            <w:shd w:val="clear" w:color="auto" w:fill="FECB90"/>
          </w:tcPr>
          <w:p w14:paraId="2492D377" w14:textId="77777777" w:rsidR="003F7E63" w:rsidRPr="002C6A91" w:rsidRDefault="003F7E63" w:rsidP="003F7E63">
            <w:pPr>
              <w:rPr>
                <w:rFonts w:ascii="Arial Narrow" w:hAnsi="Arial Narrow"/>
                <w:sz w:val="20"/>
                <w:szCs w:val="20"/>
              </w:rPr>
            </w:pPr>
            <w:r w:rsidRPr="002C6A91">
              <w:rPr>
                <w:rFonts w:ascii="Arial Narrow" w:hAnsi="Arial Narrow"/>
                <w:sz w:val="20"/>
                <w:szCs w:val="20"/>
              </w:rPr>
              <w:t>Celková výška oprávnených výdavkov pre projekty generujúce príjem (EUR)</w:t>
            </w:r>
          </w:p>
        </w:tc>
        <w:tc>
          <w:tcPr>
            <w:tcW w:w="5220" w:type="dxa"/>
            <w:shd w:val="clear" w:color="auto" w:fill="FFFFFF" w:themeFill="background1"/>
          </w:tcPr>
          <w:p w14:paraId="2492D378" w14:textId="77777777" w:rsidR="003F7E63" w:rsidRDefault="003F7E63" w:rsidP="003F7E63">
            <w:pPr>
              <w:rPr>
                <w:rFonts w:ascii="Arial Narrow" w:hAnsi="Arial Narrow"/>
                <w:sz w:val="20"/>
                <w:szCs w:val="20"/>
              </w:rPr>
            </w:pPr>
            <w:r w:rsidRPr="002C6A91">
              <w:rPr>
                <w:rFonts w:ascii="Arial Narrow" w:hAnsi="Arial Narrow"/>
                <w:sz w:val="20"/>
                <w:szCs w:val="20"/>
              </w:rPr>
              <w:t>Vypĺňa sa výlučne v prípade projektov generujúcich príjem, kedy žiadateľ uvedie výšku oprávnených výdavkov na základe výsledkov finančnej analýzy</w:t>
            </w:r>
            <w:r>
              <w:rPr>
                <w:rStyle w:val="Odkaznapoznmkupodiarou"/>
                <w:rFonts w:ascii="Arial Narrow" w:hAnsi="Arial Narrow"/>
                <w:sz w:val="20"/>
                <w:szCs w:val="20"/>
              </w:rPr>
              <w:footnoteReference w:id="9"/>
            </w:r>
            <w:r w:rsidRPr="002C6A91">
              <w:rPr>
                <w:rFonts w:ascii="Arial Narrow" w:hAnsi="Arial Narrow"/>
                <w:sz w:val="20"/>
                <w:szCs w:val="20"/>
              </w:rPr>
              <w:t xml:space="preserve"> </w:t>
            </w:r>
          </w:p>
          <w:p w14:paraId="2492D379" w14:textId="77777777" w:rsidR="003F7E63" w:rsidRPr="002C6A91" w:rsidRDefault="003F7E63" w:rsidP="003F7E63">
            <w:pPr>
              <w:shd w:val="clear" w:color="auto" w:fill="FFFFFF" w:themeFill="background1"/>
              <w:rPr>
                <w:rFonts w:ascii="Arial Narrow" w:hAnsi="Arial Narrow"/>
                <w:sz w:val="20"/>
                <w:szCs w:val="20"/>
              </w:rPr>
            </w:pPr>
          </w:p>
        </w:tc>
      </w:tr>
      <w:tr w:rsidR="003F7E63" w:rsidRPr="002C6A91" w14:paraId="2492D37D" w14:textId="77777777" w:rsidTr="00FB5F20">
        <w:trPr>
          <w:trHeight w:val="645"/>
        </w:trPr>
        <w:tc>
          <w:tcPr>
            <w:tcW w:w="4102" w:type="dxa"/>
            <w:shd w:val="clear" w:color="auto" w:fill="FECB90"/>
          </w:tcPr>
          <w:p w14:paraId="2492D37B" w14:textId="77777777" w:rsidR="003F7E63" w:rsidRPr="002C6A91" w:rsidRDefault="003F7E63" w:rsidP="003F7E63">
            <w:pPr>
              <w:rPr>
                <w:rFonts w:ascii="Arial Narrow" w:hAnsi="Arial Narrow"/>
                <w:sz w:val="20"/>
                <w:szCs w:val="20"/>
              </w:rPr>
            </w:pPr>
            <w:r w:rsidRPr="002C6A91">
              <w:rPr>
                <w:rFonts w:ascii="Arial Narrow" w:hAnsi="Arial Narrow"/>
                <w:sz w:val="20"/>
                <w:szCs w:val="20"/>
              </w:rPr>
              <w:t>Percento spolufinancovania zo zdrojov EU a ŠR (%)</w:t>
            </w:r>
          </w:p>
        </w:tc>
        <w:tc>
          <w:tcPr>
            <w:tcW w:w="5220" w:type="dxa"/>
          </w:tcPr>
          <w:p w14:paraId="2492D37C" w14:textId="77777777" w:rsidR="003F7E63" w:rsidRPr="002C6A91" w:rsidRDefault="003F7E63" w:rsidP="003F7E63">
            <w:pPr>
              <w:rPr>
                <w:rFonts w:ascii="Arial Narrow" w:hAnsi="Arial Narrow"/>
                <w:sz w:val="20"/>
                <w:szCs w:val="20"/>
              </w:rPr>
            </w:pPr>
            <w:r w:rsidRPr="002C6A91">
              <w:rPr>
                <w:rFonts w:ascii="Arial Narrow" w:hAnsi="Arial Narrow"/>
                <w:sz w:val="20"/>
                <w:szCs w:val="20"/>
              </w:rPr>
              <w:t>Žiadateľ uvedie zodpovedajúce % spolufinancovania v súlade s pravidlami Stratégie financovania EŠIF pre programové obdobie 2014 – 2020</w:t>
            </w:r>
          </w:p>
        </w:tc>
      </w:tr>
      <w:tr w:rsidR="003F7E63" w:rsidRPr="002C6A91" w14:paraId="2492D380" w14:textId="77777777" w:rsidTr="00FB5F20">
        <w:trPr>
          <w:trHeight w:val="645"/>
        </w:trPr>
        <w:tc>
          <w:tcPr>
            <w:tcW w:w="4102" w:type="dxa"/>
            <w:shd w:val="clear" w:color="auto" w:fill="FECB90"/>
            <w:hideMark/>
          </w:tcPr>
          <w:p w14:paraId="2492D37E" w14:textId="77777777" w:rsidR="003F7E63" w:rsidRPr="002C6A91" w:rsidRDefault="003F7E63" w:rsidP="003F7E63">
            <w:pPr>
              <w:rPr>
                <w:rFonts w:ascii="Arial Narrow" w:hAnsi="Arial Narrow"/>
                <w:sz w:val="20"/>
                <w:szCs w:val="20"/>
              </w:rPr>
            </w:pPr>
            <w:r w:rsidRPr="002C6A91">
              <w:rPr>
                <w:rFonts w:ascii="Arial Narrow" w:hAnsi="Arial Narrow"/>
                <w:sz w:val="20"/>
                <w:szCs w:val="20"/>
              </w:rPr>
              <w:t>Žiadaná výška nenávratného finančného príspevku (EUR)</w:t>
            </w:r>
          </w:p>
        </w:tc>
        <w:tc>
          <w:tcPr>
            <w:tcW w:w="5220" w:type="dxa"/>
            <w:hideMark/>
          </w:tcPr>
          <w:p w14:paraId="2492D37F" w14:textId="77777777" w:rsidR="003F7E63" w:rsidRPr="002C6A91" w:rsidRDefault="003F7E63" w:rsidP="003F7E63">
            <w:pPr>
              <w:rPr>
                <w:rFonts w:ascii="Arial Narrow" w:hAnsi="Arial Narrow"/>
                <w:sz w:val="20"/>
                <w:szCs w:val="20"/>
              </w:rPr>
            </w:pPr>
            <w:r w:rsidRPr="002C6A91">
              <w:rPr>
                <w:rFonts w:ascii="Arial Narrow" w:hAnsi="Arial Narrow"/>
                <w:sz w:val="20"/>
                <w:szCs w:val="20"/>
              </w:rPr>
              <w:t> Automaticky vyplnené</w:t>
            </w:r>
          </w:p>
        </w:tc>
      </w:tr>
      <w:tr w:rsidR="003F7E63" w:rsidRPr="002C6A91" w14:paraId="2492D383" w14:textId="77777777" w:rsidTr="00FB5F20">
        <w:trPr>
          <w:trHeight w:val="645"/>
        </w:trPr>
        <w:tc>
          <w:tcPr>
            <w:tcW w:w="4102" w:type="dxa"/>
            <w:shd w:val="clear" w:color="auto" w:fill="FECB90"/>
            <w:hideMark/>
          </w:tcPr>
          <w:p w14:paraId="2492D381" w14:textId="77777777" w:rsidR="003F7E63" w:rsidRPr="002C6A91" w:rsidRDefault="003F7E63" w:rsidP="003F7E63">
            <w:pPr>
              <w:rPr>
                <w:rFonts w:ascii="Arial Narrow" w:hAnsi="Arial Narrow"/>
                <w:sz w:val="20"/>
                <w:szCs w:val="20"/>
              </w:rPr>
            </w:pPr>
            <w:r w:rsidRPr="002C6A91">
              <w:rPr>
                <w:rFonts w:ascii="Arial Narrow" w:hAnsi="Arial Narrow"/>
                <w:sz w:val="20"/>
                <w:szCs w:val="20"/>
              </w:rPr>
              <w:t>Výška spolufinancovania z vlastných zdrojov žiadateľa (EUR)</w:t>
            </w:r>
          </w:p>
        </w:tc>
        <w:tc>
          <w:tcPr>
            <w:tcW w:w="5220" w:type="dxa"/>
            <w:hideMark/>
          </w:tcPr>
          <w:p w14:paraId="2492D382" w14:textId="77777777" w:rsidR="003F7E63" w:rsidRPr="002C6A91" w:rsidRDefault="003F7E63" w:rsidP="003F7E63">
            <w:pPr>
              <w:rPr>
                <w:rFonts w:ascii="Arial Narrow" w:hAnsi="Arial Narrow"/>
                <w:sz w:val="20"/>
                <w:szCs w:val="20"/>
              </w:rPr>
            </w:pPr>
            <w:r w:rsidRPr="002C6A91">
              <w:rPr>
                <w:rFonts w:ascii="Arial Narrow" w:hAnsi="Arial Narrow"/>
                <w:sz w:val="20"/>
                <w:szCs w:val="20"/>
              </w:rPr>
              <w:t> Automaticky vyplnené</w:t>
            </w:r>
          </w:p>
        </w:tc>
      </w:tr>
    </w:tbl>
    <w:p w14:paraId="2492D384" w14:textId="77777777" w:rsidR="003F7E63" w:rsidRPr="002C6A91" w:rsidRDefault="003F7E63" w:rsidP="003F7E63">
      <w:pPr>
        <w:rPr>
          <w:rFonts w:ascii="Arial Narrow" w:hAnsi="Arial Narrow"/>
          <w:sz w:val="20"/>
          <w:szCs w:val="20"/>
        </w:rPr>
      </w:pPr>
    </w:p>
    <w:tbl>
      <w:tblPr>
        <w:tblStyle w:val="Mriekatabuky"/>
        <w:tblW w:w="0" w:type="auto"/>
        <w:tblLook w:val="04A0" w:firstRow="1" w:lastRow="0" w:firstColumn="1" w:lastColumn="0" w:noHBand="0" w:noVBand="1"/>
      </w:tblPr>
      <w:tblGrid>
        <w:gridCol w:w="1559"/>
        <w:gridCol w:w="1605"/>
        <w:gridCol w:w="1593"/>
        <w:gridCol w:w="432"/>
        <w:gridCol w:w="432"/>
        <w:gridCol w:w="432"/>
        <w:gridCol w:w="432"/>
        <w:gridCol w:w="1380"/>
        <w:gridCol w:w="1423"/>
      </w:tblGrid>
      <w:tr w:rsidR="003F7E63" w:rsidRPr="002C6A91" w14:paraId="2492D386" w14:textId="77777777" w:rsidTr="00FB5F20">
        <w:trPr>
          <w:trHeight w:val="330"/>
        </w:trPr>
        <w:tc>
          <w:tcPr>
            <w:tcW w:w="0" w:type="auto"/>
            <w:gridSpan w:val="9"/>
            <w:shd w:val="clear" w:color="auto" w:fill="F89C57"/>
          </w:tcPr>
          <w:p w14:paraId="2492D385" w14:textId="77777777" w:rsidR="003F7E63" w:rsidRPr="002C6A91" w:rsidRDefault="003F7E63" w:rsidP="003F7E63">
            <w:pPr>
              <w:pStyle w:val="Nadpis1"/>
              <w:spacing w:before="120" w:after="120"/>
              <w:jc w:val="center"/>
              <w:outlineLvl w:val="0"/>
            </w:pPr>
            <w:bookmarkStart w:id="23" w:name="_Toc423601310"/>
            <w:r w:rsidRPr="00345A3F">
              <w:rPr>
                <w:rFonts w:ascii="Arial Narrow" w:eastAsiaTheme="minorHAnsi" w:hAnsi="Arial Narrow" w:cstheme="minorBidi"/>
                <w:bCs w:val="0"/>
                <w:color w:val="auto"/>
                <w:sz w:val="24"/>
                <w:szCs w:val="24"/>
              </w:rPr>
              <w:t>12. Verejné obstarávanie</w:t>
            </w:r>
            <w:bookmarkEnd w:id="23"/>
          </w:p>
        </w:tc>
      </w:tr>
      <w:tr w:rsidR="003F7E63" w:rsidRPr="002C6A91" w14:paraId="2492D388" w14:textId="77777777" w:rsidTr="00FB5F20">
        <w:trPr>
          <w:trHeight w:val="330"/>
        </w:trPr>
        <w:tc>
          <w:tcPr>
            <w:tcW w:w="0" w:type="auto"/>
            <w:gridSpan w:val="9"/>
            <w:shd w:val="clear" w:color="auto" w:fill="FECB90"/>
          </w:tcPr>
          <w:p w14:paraId="2492D387" w14:textId="77777777" w:rsidR="003F7E63" w:rsidRPr="002C6A91" w:rsidRDefault="003F7E63" w:rsidP="003F7E63">
            <w:pPr>
              <w:jc w:val="center"/>
              <w:rPr>
                <w:rFonts w:ascii="Arial Narrow" w:hAnsi="Arial Narrow"/>
                <w:b/>
                <w:bCs/>
                <w:sz w:val="20"/>
                <w:szCs w:val="20"/>
              </w:rPr>
            </w:pPr>
            <w:r w:rsidRPr="002C6A91">
              <w:rPr>
                <w:rFonts w:ascii="Arial Narrow" w:hAnsi="Arial Narrow"/>
                <w:b/>
                <w:sz w:val="20"/>
                <w:szCs w:val="20"/>
              </w:rPr>
              <w:t>Názov VO</w:t>
            </w:r>
          </w:p>
        </w:tc>
      </w:tr>
      <w:tr w:rsidR="003F7E63" w:rsidRPr="002C6A91" w14:paraId="2492D38B" w14:textId="77777777" w:rsidTr="003F7E63">
        <w:trPr>
          <w:trHeight w:val="330"/>
        </w:trPr>
        <w:tc>
          <w:tcPr>
            <w:tcW w:w="0" w:type="auto"/>
            <w:gridSpan w:val="9"/>
            <w:shd w:val="clear" w:color="auto" w:fill="FFFFFF" w:themeFill="background1"/>
          </w:tcPr>
          <w:p w14:paraId="4FE04AC2" w14:textId="77777777" w:rsidR="00380E22" w:rsidRPr="00380E22" w:rsidRDefault="00380E22" w:rsidP="00380E22">
            <w:pPr>
              <w:rPr>
                <w:rFonts w:ascii="Arial Narrow" w:hAnsi="Arial Narrow"/>
                <w:sz w:val="20"/>
                <w:szCs w:val="20"/>
              </w:rPr>
            </w:pPr>
            <w:r w:rsidRPr="00380E22">
              <w:rPr>
                <w:rFonts w:ascii="Arial Narrow" w:hAnsi="Arial Narrow"/>
                <w:sz w:val="20"/>
                <w:szCs w:val="20"/>
              </w:rPr>
              <w:lastRenderedPageBreak/>
              <w:t xml:space="preserve">Žiadateľ uvedie aké VO sa plánujú realizovať (aký tovar/služba/práca bude predmetom VO) v rámci projektu a identifikuje druh obstarávania (postupy vo </w:t>
            </w:r>
            <w:proofErr w:type="spellStart"/>
            <w:r w:rsidRPr="00380E22">
              <w:rPr>
                <w:rFonts w:ascii="Arial Narrow" w:hAnsi="Arial Narrow"/>
                <w:sz w:val="20"/>
                <w:szCs w:val="20"/>
              </w:rPr>
              <w:t>VO</w:t>
            </w:r>
            <w:proofErr w:type="spellEnd"/>
            <w:r w:rsidRPr="00380E22">
              <w:rPr>
                <w:rFonts w:ascii="Arial Narrow" w:hAnsi="Arial Narrow"/>
                <w:sz w:val="20"/>
                <w:szCs w:val="20"/>
              </w:rPr>
              <w:t>), ktorý bude v rámci daného VO realizovaný. V prípade, ak je VO už vyhlásené alebo zrealizované, žiadateľ uvedie názov tohto VO. Uvedenú informáciu žiadateľ uvedie v časti Poznámka a identifikuje toto VO číslom oznámenia vo vyhlásení VO, číslom výzvy na predloženie ponúk, resp. číslo zákazky realizovanej prostredníctvom elektronického trhoviska. SO je oprávnený vo výzve/vyzvaní stanoviť limit pre VO, ktorý je povinný žiadateľ v ŽoNFP uviesť (napr. VO od podlimitných zákaziek vyššie). V prípade, ak je podmienkou poskytnutia príspevku podmienka mať zrealizované VO, ktoré je overované v procese konania o ŽoNFP, v tejto časti sa uvádzajú údaje za všetky plánované aj zrealizované VO, pričom útvar kompetentný pre verejné obstarávanie umožní overiť, či hodnota VO predstavuje podmienku 30% z hodnoty NFP a teda či takéto VO musí byť zrealizované už v čase predkladania projektu a podlieha overeniu v procese konania o ŽoNFP.</w:t>
            </w:r>
          </w:p>
          <w:p w14:paraId="2492D38A" w14:textId="77777777" w:rsidR="003F7E63" w:rsidRPr="002C6A91" w:rsidRDefault="003F7E63" w:rsidP="003F7E63">
            <w:pPr>
              <w:rPr>
                <w:rFonts w:ascii="Arial Narrow" w:hAnsi="Arial Narrow"/>
                <w:b/>
                <w:sz w:val="20"/>
                <w:szCs w:val="20"/>
              </w:rPr>
            </w:pPr>
          </w:p>
        </w:tc>
      </w:tr>
      <w:tr w:rsidR="003F7E63" w:rsidRPr="002C6A91" w14:paraId="2492D38D" w14:textId="77777777" w:rsidTr="00FB5F20">
        <w:trPr>
          <w:trHeight w:val="330"/>
        </w:trPr>
        <w:tc>
          <w:tcPr>
            <w:tcW w:w="0" w:type="auto"/>
            <w:gridSpan w:val="9"/>
            <w:shd w:val="clear" w:color="auto" w:fill="FECB90"/>
          </w:tcPr>
          <w:p w14:paraId="2492D38C" w14:textId="77777777" w:rsidR="003F7E63" w:rsidRPr="002C6A91" w:rsidRDefault="003F7E63" w:rsidP="003F7E63">
            <w:pPr>
              <w:jc w:val="center"/>
              <w:rPr>
                <w:rFonts w:ascii="Arial Narrow" w:hAnsi="Arial Narrow"/>
                <w:sz w:val="20"/>
                <w:szCs w:val="20"/>
              </w:rPr>
            </w:pPr>
            <w:r w:rsidRPr="002C6A91">
              <w:rPr>
                <w:rFonts w:ascii="Arial Narrow" w:hAnsi="Arial Narrow"/>
                <w:b/>
                <w:sz w:val="20"/>
                <w:szCs w:val="20"/>
              </w:rPr>
              <w:t>Opis predmetu VO</w:t>
            </w:r>
          </w:p>
        </w:tc>
      </w:tr>
      <w:tr w:rsidR="003F7E63" w:rsidRPr="002C6A91" w14:paraId="2492D38F" w14:textId="77777777" w:rsidTr="003F7E63">
        <w:trPr>
          <w:trHeight w:val="330"/>
        </w:trPr>
        <w:tc>
          <w:tcPr>
            <w:tcW w:w="0" w:type="auto"/>
            <w:gridSpan w:val="9"/>
            <w:shd w:val="clear" w:color="auto" w:fill="FFFFFF" w:themeFill="background1"/>
          </w:tcPr>
          <w:p w14:paraId="2492D38E" w14:textId="3D16F1A8" w:rsidR="003F7E63" w:rsidRPr="002C6A91" w:rsidRDefault="003F7E63" w:rsidP="003F7E63">
            <w:pPr>
              <w:rPr>
                <w:rFonts w:ascii="Arial Narrow" w:hAnsi="Arial Narrow"/>
                <w:sz w:val="20"/>
                <w:szCs w:val="20"/>
              </w:rPr>
            </w:pPr>
            <w:r w:rsidRPr="002C6A91">
              <w:rPr>
                <w:rFonts w:ascii="Arial Narrow" w:hAnsi="Arial Narrow"/>
                <w:sz w:val="20"/>
                <w:szCs w:val="20"/>
              </w:rPr>
              <w:t>Žiadateľ stručne uvedie opis predmetu VO</w:t>
            </w:r>
            <w:r w:rsidR="00D27AC8">
              <w:rPr>
                <w:rFonts w:ascii="Arial Narrow" w:hAnsi="Arial Narrow"/>
                <w:sz w:val="20"/>
                <w:szCs w:val="20"/>
              </w:rPr>
              <w:t xml:space="preserve">. </w:t>
            </w:r>
            <w:r w:rsidR="00D27AC8" w:rsidRPr="00D27AC8">
              <w:rPr>
                <w:rFonts w:ascii="Arial Narrow" w:hAnsi="Arial Narrow"/>
                <w:sz w:val="20"/>
                <w:szCs w:val="20"/>
              </w:rPr>
              <w:t>Do tabuľky sa uvedú všetky verejné obstarávaniam, vrátane verejných obstarávaní zahrnutých v rámci zjednodušeného vykazovania výdavkov (napr. v rámci paušálnej sadzby na nepriame výdavky).</w:t>
            </w:r>
          </w:p>
        </w:tc>
      </w:tr>
      <w:tr w:rsidR="003F7E63" w:rsidRPr="002C6A91" w14:paraId="2492D396" w14:textId="77777777" w:rsidTr="00FB5F20">
        <w:trPr>
          <w:trHeight w:val="330"/>
        </w:trPr>
        <w:tc>
          <w:tcPr>
            <w:tcW w:w="0" w:type="auto"/>
            <w:shd w:val="clear" w:color="auto" w:fill="FECB90"/>
          </w:tcPr>
          <w:p w14:paraId="2492D390" w14:textId="77777777" w:rsidR="003F7E63" w:rsidRPr="002C6A91" w:rsidRDefault="003F7E63" w:rsidP="003F7E63">
            <w:pPr>
              <w:rPr>
                <w:rFonts w:ascii="Arial Narrow" w:hAnsi="Arial Narrow"/>
                <w:sz w:val="20"/>
                <w:szCs w:val="20"/>
              </w:rPr>
            </w:pPr>
            <w:r w:rsidRPr="002C6A91">
              <w:rPr>
                <w:rFonts w:ascii="Arial Narrow" w:hAnsi="Arial Narrow"/>
                <w:b/>
                <w:sz w:val="20"/>
                <w:szCs w:val="20"/>
              </w:rPr>
              <w:t>Celková hodnota zákazky</w:t>
            </w:r>
          </w:p>
        </w:tc>
        <w:tc>
          <w:tcPr>
            <w:tcW w:w="0" w:type="auto"/>
            <w:shd w:val="clear" w:color="auto" w:fill="FECB90"/>
          </w:tcPr>
          <w:p w14:paraId="2492D391" w14:textId="77777777" w:rsidR="003F7E63" w:rsidRPr="002C6A91" w:rsidRDefault="003F7E63" w:rsidP="003F7E63">
            <w:pPr>
              <w:rPr>
                <w:rFonts w:ascii="Arial Narrow" w:hAnsi="Arial Narrow"/>
                <w:sz w:val="20"/>
                <w:szCs w:val="20"/>
              </w:rPr>
            </w:pPr>
            <w:r w:rsidRPr="002C6A91">
              <w:rPr>
                <w:rFonts w:ascii="Arial Narrow" w:hAnsi="Arial Narrow"/>
                <w:b/>
                <w:sz w:val="20"/>
                <w:szCs w:val="20"/>
              </w:rPr>
              <w:t>Metóda podľa finančného limitu</w:t>
            </w:r>
          </w:p>
        </w:tc>
        <w:tc>
          <w:tcPr>
            <w:tcW w:w="0" w:type="auto"/>
            <w:shd w:val="clear" w:color="auto" w:fill="FECB90"/>
          </w:tcPr>
          <w:p w14:paraId="2492D392" w14:textId="77777777" w:rsidR="003F7E63" w:rsidRPr="002C6A91" w:rsidRDefault="003F7E63" w:rsidP="003F7E63">
            <w:pPr>
              <w:rPr>
                <w:rFonts w:ascii="Arial Narrow" w:hAnsi="Arial Narrow"/>
                <w:sz w:val="20"/>
                <w:szCs w:val="20"/>
              </w:rPr>
            </w:pPr>
            <w:r w:rsidRPr="002C6A91">
              <w:rPr>
                <w:rFonts w:ascii="Arial Narrow" w:hAnsi="Arial Narrow"/>
                <w:b/>
                <w:sz w:val="20"/>
                <w:szCs w:val="20"/>
              </w:rPr>
              <w:t>Postup obstarávania</w:t>
            </w:r>
          </w:p>
        </w:tc>
        <w:tc>
          <w:tcPr>
            <w:tcW w:w="0" w:type="auto"/>
            <w:gridSpan w:val="4"/>
            <w:shd w:val="clear" w:color="auto" w:fill="FECB90"/>
          </w:tcPr>
          <w:p w14:paraId="2492D393" w14:textId="77777777" w:rsidR="003F7E63" w:rsidRPr="002C6A91" w:rsidRDefault="003F7E63" w:rsidP="003F7E63">
            <w:pPr>
              <w:rPr>
                <w:rFonts w:ascii="Arial Narrow" w:hAnsi="Arial Narrow"/>
                <w:sz w:val="20"/>
                <w:szCs w:val="20"/>
              </w:rPr>
            </w:pPr>
            <w:r w:rsidRPr="002C6A91">
              <w:rPr>
                <w:rFonts w:ascii="Arial Narrow" w:hAnsi="Arial Narrow"/>
                <w:b/>
                <w:sz w:val="20"/>
                <w:szCs w:val="20"/>
              </w:rPr>
              <w:t>Stav VO</w:t>
            </w:r>
          </w:p>
        </w:tc>
        <w:tc>
          <w:tcPr>
            <w:tcW w:w="0" w:type="auto"/>
            <w:shd w:val="clear" w:color="auto" w:fill="FECB90"/>
          </w:tcPr>
          <w:p w14:paraId="2492D394" w14:textId="77777777" w:rsidR="003F7E63" w:rsidRPr="002C6A91" w:rsidRDefault="003F7E63" w:rsidP="003F7E63">
            <w:pPr>
              <w:rPr>
                <w:rFonts w:ascii="Arial Narrow" w:hAnsi="Arial Narrow"/>
                <w:sz w:val="20"/>
                <w:szCs w:val="20"/>
              </w:rPr>
            </w:pPr>
            <w:r w:rsidRPr="002C6A91">
              <w:rPr>
                <w:rFonts w:ascii="Arial Narrow" w:hAnsi="Arial Narrow"/>
                <w:b/>
                <w:sz w:val="20"/>
                <w:szCs w:val="20"/>
              </w:rPr>
              <w:t>Začiatok VO</w:t>
            </w:r>
          </w:p>
        </w:tc>
        <w:tc>
          <w:tcPr>
            <w:tcW w:w="0" w:type="auto"/>
            <w:shd w:val="clear" w:color="auto" w:fill="FECB90"/>
          </w:tcPr>
          <w:p w14:paraId="2492D395" w14:textId="77777777" w:rsidR="003F7E63" w:rsidRPr="002C6A91" w:rsidRDefault="003F7E63" w:rsidP="003F7E63">
            <w:pPr>
              <w:rPr>
                <w:rFonts w:ascii="Arial Narrow" w:hAnsi="Arial Narrow"/>
                <w:sz w:val="20"/>
                <w:szCs w:val="20"/>
              </w:rPr>
            </w:pPr>
            <w:r w:rsidRPr="002C6A91">
              <w:rPr>
                <w:rFonts w:ascii="Arial Narrow" w:hAnsi="Arial Narrow"/>
                <w:b/>
                <w:sz w:val="20"/>
                <w:szCs w:val="20"/>
              </w:rPr>
              <w:t>Ukončenie VO</w:t>
            </w:r>
          </w:p>
        </w:tc>
      </w:tr>
      <w:tr w:rsidR="003F7E63" w:rsidRPr="002C6A91" w14:paraId="2492D3A3" w14:textId="77777777" w:rsidTr="003F7E63">
        <w:trPr>
          <w:trHeight w:val="330"/>
        </w:trPr>
        <w:tc>
          <w:tcPr>
            <w:tcW w:w="0" w:type="auto"/>
            <w:shd w:val="clear" w:color="auto" w:fill="FFFFFF" w:themeFill="background1"/>
          </w:tcPr>
          <w:p w14:paraId="2492D397" w14:textId="77777777" w:rsidR="003F7E63" w:rsidRPr="002C6A91" w:rsidRDefault="003F7E63" w:rsidP="003F7E63">
            <w:pPr>
              <w:jc w:val="left"/>
              <w:rPr>
                <w:rFonts w:ascii="Arial Narrow" w:hAnsi="Arial Narrow"/>
                <w:sz w:val="20"/>
                <w:szCs w:val="20"/>
              </w:rPr>
            </w:pPr>
            <w:r w:rsidRPr="002C6A91">
              <w:rPr>
                <w:rFonts w:ascii="Arial Narrow" w:hAnsi="Arial Narrow"/>
                <w:sz w:val="20"/>
                <w:szCs w:val="20"/>
              </w:rPr>
              <w:t xml:space="preserve">Žiadateľ uvedie odhadovanú hodnotu zákazky v prípade plánovaného VO, ktoré nebolo ešte vyhlásené. V prípade VO, ktoré bolo vyhlásené sa uvádza predpokladaná hodnota zákazky. V prípade ukončeného VO žiadateľ uvedie výslednú </w:t>
            </w:r>
            <w:proofErr w:type="spellStart"/>
            <w:r w:rsidRPr="002C6A91">
              <w:rPr>
                <w:rFonts w:ascii="Arial Narrow" w:hAnsi="Arial Narrow"/>
                <w:sz w:val="20"/>
                <w:szCs w:val="20"/>
              </w:rPr>
              <w:t>zazmluvnenú</w:t>
            </w:r>
            <w:proofErr w:type="spellEnd"/>
            <w:r w:rsidRPr="002C6A91">
              <w:rPr>
                <w:rFonts w:ascii="Arial Narrow" w:hAnsi="Arial Narrow"/>
                <w:sz w:val="20"/>
                <w:szCs w:val="20"/>
              </w:rPr>
              <w:t xml:space="preserve"> cenu.</w:t>
            </w:r>
          </w:p>
          <w:p w14:paraId="2492D398" w14:textId="77777777" w:rsidR="003F7E63" w:rsidRPr="00B22462" w:rsidRDefault="003F7E63" w:rsidP="003F7E63">
            <w:pPr>
              <w:jc w:val="left"/>
              <w:rPr>
                <w:rFonts w:ascii="Arial Narrow" w:hAnsi="Arial Narrow"/>
                <w:sz w:val="20"/>
                <w:szCs w:val="20"/>
              </w:rPr>
            </w:pPr>
            <w:r w:rsidRPr="002C6A91">
              <w:rPr>
                <w:rFonts w:ascii="Arial Narrow" w:hAnsi="Arial Narrow"/>
                <w:sz w:val="20"/>
                <w:szCs w:val="20"/>
              </w:rPr>
              <w:t>Hodnota sa uvádza za celé verejné obstarávania bez ohľadu na skutočnosť, či bolo vykonané celé výlučne le</w:t>
            </w:r>
            <w:r>
              <w:rPr>
                <w:rFonts w:ascii="Arial Narrow" w:hAnsi="Arial Narrow"/>
                <w:sz w:val="20"/>
                <w:szCs w:val="20"/>
              </w:rPr>
              <w:t>n pre účely projektu.</w:t>
            </w:r>
          </w:p>
        </w:tc>
        <w:tc>
          <w:tcPr>
            <w:tcW w:w="0" w:type="auto"/>
            <w:shd w:val="clear" w:color="auto" w:fill="FFFFFF" w:themeFill="background1"/>
          </w:tcPr>
          <w:p w14:paraId="2492D399" w14:textId="77777777" w:rsidR="003F7E63" w:rsidRPr="00CA64DA" w:rsidRDefault="003F7E63" w:rsidP="003F7E63">
            <w:pPr>
              <w:rPr>
                <w:rFonts w:ascii="Arial Narrow" w:hAnsi="Arial Narrow"/>
                <w:sz w:val="20"/>
                <w:szCs w:val="20"/>
              </w:rPr>
            </w:pPr>
            <w:r w:rsidRPr="00CA64DA">
              <w:rPr>
                <w:rFonts w:ascii="Arial Narrow" w:hAnsi="Arial Narrow"/>
                <w:sz w:val="20"/>
                <w:szCs w:val="20"/>
              </w:rPr>
              <w:t xml:space="preserve">Pri vyplňovaní elektronického formulára ŽoNFP prostredníctvom verejnej časti ITMS2014+ (Portál ITMS) je v ponuke rolovacie pole, z ktorého žiadateľ vyberá prislúchajúci kód podľa zvolenej metódy finančného limitu. </w:t>
            </w:r>
          </w:p>
          <w:p w14:paraId="2492D39A" w14:textId="44469053" w:rsidR="000F4363" w:rsidRPr="000F4363" w:rsidRDefault="000F4363" w:rsidP="003F7E63">
            <w:pPr>
              <w:jc w:val="left"/>
              <w:rPr>
                <w:rFonts w:ascii="Arial Narrow" w:hAnsi="Arial Narrow"/>
                <w:sz w:val="20"/>
                <w:szCs w:val="20"/>
              </w:rPr>
            </w:pPr>
            <w:r w:rsidRPr="000F4363">
              <w:rPr>
                <w:rFonts w:ascii="Arial Narrow" w:hAnsi="Arial Narrow"/>
                <w:sz w:val="20"/>
                <w:szCs w:val="20"/>
              </w:rPr>
              <w:t>MP CKO č.12, č.13 a č.14 v platnom znení</w:t>
            </w:r>
          </w:p>
          <w:p w14:paraId="79739247" w14:textId="77777777" w:rsidR="003F7E63" w:rsidRPr="000F4363" w:rsidRDefault="003F7E63" w:rsidP="000F4363">
            <w:pPr>
              <w:jc w:val="center"/>
              <w:rPr>
                <w:rFonts w:ascii="Arial Narrow" w:hAnsi="Arial Narrow"/>
                <w:sz w:val="20"/>
                <w:szCs w:val="20"/>
              </w:rPr>
            </w:pPr>
          </w:p>
        </w:tc>
        <w:tc>
          <w:tcPr>
            <w:tcW w:w="0" w:type="auto"/>
            <w:shd w:val="clear" w:color="auto" w:fill="FFFFFF" w:themeFill="background1"/>
          </w:tcPr>
          <w:p w14:paraId="2492D39B" w14:textId="77777777" w:rsidR="003F7E63" w:rsidRPr="00CA64DA" w:rsidRDefault="003F7E63" w:rsidP="003F7E63">
            <w:pPr>
              <w:rPr>
                <w:rFonts w:ascii="Arial Narrow" w:hAnsi="Arial Narrow"/>
                <w:sz w:val="20"/>
                <w:szCs w:val="20"/>
              </w:rPr>
            </w:pPr>
            <w:r w:rsidRPr="00CA64DA">
              <w:rPr>
                <w:rFonts w:ascii="Arial Narrow" w:hAnsi="Arial Narrow"/>
                <w:sz w:val="20"/>
                <w:szCs w:val="20"/>
              </w:rPr>
              <w:t>Pri vyplňovaní elektronického formulára ŽoNFP prostredníctvom verejnej časti ITMS2014+ (Portál ITMS) je v ponuke rolovacie pole, z ktorého žiadateľ vyberá prislúchajúci kód podľa zvoleného postupu VO.</w:t>
            </w:r>
          </w:p>
          <w:p w14:paraId="2492D39C" w14:textId="77777777" w:rsidR="003F7E63" w:rsidRPr="00CA64DA" w:rsidRDefault="003F7E63" w:rsidP="003F7E63">
            <w:pPr>
              <w:rPr>
                <w:rFonts w:ascii="Arial Narrow" w:hAnsi="Arial Narrow"/>
                <w:sz w:val="20"/>
                <w:szCs w:val="20"/>
              </w:rPr>
            </w:pPr>
            <w:r w:rsidRPr="00CA64DA">
              <w:rPr>
                <w:rFonts w:ascii="Arial Narrow" w:hAnsi="Arial Narrow"/>
                <w:sz w:val="20"/>
                <w:szCs w:val="20"/>
              </w:rPr>
              <w:t xml:space="preserve"> </w:t>
            </w:r>
          </w:p>
          <w:p w14:paraId="2492D39D" w14:textId="1F917A53" w:rsidR="003F7E63" w:rsidRPr="000F4363" w:rsidRDefault="000F4363" w:rsidP="003F7E63">
            <w:pPr>
              <w:jc w:val="left"/>
              <w:rPr>
                <w:rFonts w:ascii="Arial Narrow" w:hAnsi="Arial Narrow"/>
                <w:sz w:val="20"/>
                <w:szCs w:val="20"/>
              </w:rPr>
            </w:pPr>
            <w:r w:rsidRPr="000F4363">
              <w:rPr>
                <w:rFonts w:ascii="Arial Narrow" w:hAnsi="Arial Narrow"/>
                <w:sz w:val="20"/>
                <w:szCs w:val="20"/>
              </w:rPr>
              <w:t>MP CKO č.12, č.13 a č.14 v platnom znení</w:t>
            </w:r>
          </w:p>
        </w:tc>
        <w:tc>
          <w:tcPr>
            <w:tcW w:w="0" w:type="auto"/>
            <w:gridSpan w:val="4"/>
            <w:shd w:val="clear" w:color="auto" w:fill="FFFFFF" w:themeFill="background1"/>
          </w:tcPr>
          <w:p w14:paraId="2492D39E" w14:textId="77777777" w:rsidR="003F7E63" w:rsidRPr="002C6A91" w:rsidRDefault="003F7E63" w:rsidP="003F7E63">
            <w:pPr>
              <w:rPr>
                <w:rFonts w:ascii="Arial Narrow" w:hAnsi="Arial Narrow"/>
                <w:sz w:val="20"/>
                <w:szCs w:val="20"/>
              </w:rPr>
            </w:pPr>
            <w:r w:rsidRPr="002C6A91">
              <w:rPr>
                <w:rFonts w:ascii="Arial Narrow" w:hAnsi="Arial Narrow"/>
                <w:sz w:val="20"/>
                <w:szCs w:val="20"/>
              </w:rPr>
              <w:t>Žiadateľ vyberie z prednastavených možností stavu VO ku dňu predloženia ŽoNFP (proces VO nezačatý, VO v príprave, VO vyhlásené, VO po predložení ponúk pred podpisom zmluvy s úspešným uchádzačom, VO po podpise zmluvy s úspešným uchádzačom)</w:t>
            </w:r>
          </w:p>
          <w:p w14:paraId="2492D39F" w14:textId="77777777" w:rsidR="003F7E63" w:rsidRPr="002C6A91" w:rsidRDefault="003F7E63" w:rsidP="003F7E63">
            <w:pPr>
              <w:rPr>
                <w:rFonts w:ascii="Arial Narrow" w:hAnsi="Arial Narrow"/>
                <w:sz w:val="20"/>
                <w:szCs w:val="20"/>
              </w:rPr>
            </w:pPr>
          </w:p>
          <w:p w14:paraId="2492D3A0" w14:textId="77777777" w:rsidR="003F7E63" w:rsidRPr="002C6A91" w:rsidRDefault="003F7E63" w:rsidP="003F7E63">
            <w:pPr>
              <w:rPr>
                <w:rFonts w:ascii="Arial Narrow" w:hAnsi="Arial Narrow"/>
                <w:b/>
                <w:sz w:val="20"/>
                <w:szCs w:val="20"/>
              </w:rPr>
            </w:pPr>
          </w:p>
        </w:tc>
        <w:tc>
          <w:tcPr>
            <w:tcW w:w="0" w:type="auto"/>
            <w:shd w:val="clear" w:color="auto" w:fill="FFFFFF" w:themeFill="background1"/>
          </w:tcPr>
          <w:p w14:paraId="2492D3A1" w14:textId="77777777" w:rsidR="003F7E63" w:rsidRPr="002C6A91" w:rsidRDefault="003F7E63" w:rsidP="003F7E63">
            <w:pPr>
              <w:rPr>
                <w:rFonts w:ascii="Arial Narrow" w:hAnsi="Arial Narrow"/>
                <w:b/>
                <w:sz w:val="20"/>
                <w:szCs w:val="20"/>
              </w:rPr>
            </w:pPr>
            <w:r w:rsidRPr="002C6A91">
              <w:rPr>
                <w:rFonts w:ascii="Arial Narrow" w:hAnsi="Arial Narrow"/>
                <w:sz w:val="20"/>
                <w:szCs w:val="20"/>
              </w:rPr>
              <w:t>Uvádza sa predpokladaný dátum vyhlásenia VO, resp. reálny dátum VO, ktoré bolo už vyhlásené</w:t>
            </w:r>
          </w:p>
        </w:tc>
        <w:tc>
          <w:tcPr>
            <w:tcW w:w="0" w:type="auto"/>
            <w:shd w:val="clear" w:color="auto" w:fill="FFFFFF" w:themeFill="background1"/>
          </w:tcPr>
          <w:p w14:paraId="2492D3A2" w14:textId="77777777" w:rsidR="003F7E63" w:rsidRPr="002C6A91" w:rsidRDefault="003F7E63" w:rsidP="003F7E63">
            <w:pPr>
              <w:rPr>
                <w:rFonts w:ascii="Arial Narrow" w:hAnsi="Arial Narrow"/>
                <w:b/>
                <w:sz w:val="20"/>
                <w:szCs w:val="20"/>
              </w:rPr>
            </w:pPr>
            <w:r w:rsidRPr="002C6A91">
              <w:rPr>
                <w:rFonts w:ascii="Arial Narrow" w:hAnsi="Arial Narrow"/>
                <w:sz w:val="20"/>
                <w:szCs w:val="20"/>
              </w:rPr>
              <w:t>Uvádza sa predpokladaný dátum ukončenia VO, resp. reálny dátum podpisu zmluvy s úspešným uchádzačom v prípade ukončeného VO.</w:t>
            </w:r>
          </w:p>
        </w:tc>
      </w:tr>
      <w:tr w:rsidR="003F7E63" w:rsidRPr="002C6A91" w14:paraId="2492D3A5" w14:textId="77777777" w:rsidTr="00FB5F20">
        <w:trPr>
          <w:trHeight w:val="330"/>
        </w:trPr>
        <w:tc>
          <w:tcPr>
            <w:tcW w:w="0" w:type="auto"/>
            <w:gridSpan w:val="9"/>
            <w:shd w:val="clear" w:color="auto" w:fill="FECB90"/>
          </w:tcPr>
          <w:p w14:paraId="2492D3A4" w14:textId="77777777" w:rsidR="003F7E63" w:rsidRPr="002C6A91" w:rsidRDefault="003F7E63" w:rsidP="003F7E63">
            <w:pPr>
              <w:rPr>
                <w:rFonts w:ascii="Arial Narrow" w:hAnsi="Arial Narrow"/>
                <w:b/>
                <w:sz w:val="20"/>
                <w:szCs w:val="20"/>
              </w:rPr>
            </w:pPr>
            <w:r w:rsidRPr="002C6A91">
              <w:rPr>
                <w:rFonts w:ascii="Arial Narrow" w:hAnsi="Arial Narrow"/>
                <w:b/>
                <w:sz w:val="20"/>
                <w:szCs w:val="20"/>
              </w:rPr>
              <w:t>Zoznam aktivít</w:t>
            </w:r>
          </w:p>
        </w:tc>
      </w:tr>
      <w:tr w:rsidR="003F7E63" w:rsidRPr="002C6A91" w14:paraId="2492D3A8" w14:textId="77777777" w:rsidTr="00FB5F20">
        <w:trPr>
          <w:trHeight w:val="330"/>
        </w:trPr>
        <w:tc>
          <w:tcPr>
            <w:tcW w:w="0" w:type="auto"/>
            <w:gridSpan w:val="6"/>
            <w:shd w:val="clear" w:color="auto" w:fill="FECB90"/>
          </w:tcPr>
          <w:p w14:paraId="2492D3A6" w14:textId="77777777" w:rsidR="003F7E63" w:rsidRPr="002C6A91" w:rsidRDefault="003F7E63" w:rsidP="003F7E63">
            <w:pPr>
              <w:rPr>
                <w:rFonts w:ascii="Arial Narrow" w:hAnsi="Arial Narrow"/>
                <w:b/>
                <w:sz w:val="20"/>
                <w:szCs w:val="20"/>
              </w:rPr>
            </w:pPr>
            <w:r w:rsidRPr="002C6A91">
              <w:rPr>
                <w:rFonts w:ascii="Arial Narrow" w:hAnsi="Arial Narrow"/>
                <w:b/>
                <w:sz w:val="20"/>
                <w:szCs w:val="20"/>
              </w:rPr>
              <w:t>Aktivita</w:t>
            </w:r>
          </w:p>
        </w:tc>
        <w:tc>
          <w:tcPr>
            <w:tcW w:w="0" w:type="auto"/>
            <w:gridSpan w:val="3"/>
            <w:shd w:val="clear" w:color="auto" w:fill="FECB90"/>
          </w:tcPr>
          <w:p w14:paraId="2492D3A7" w14:textId="77777777" w:rsidR="003F7E63" w:rsidRPr="002C6A91" w:rsidRDefault="003F7E63" w:rsidP="003F7E63">
            <w:pPr>
              <w:rPr>
                <w:rFonts w:ascii="Arial Narrow" w:hAnsi="Arial Narrow"/>
                <w:b/>
                <w:sz w:val="20"/>
                <w:szCs w:val="20"/>
              </w:rPr>
            </w:pPr>
            <w:r w:rsidRPr="002C6A91">
              <w:rPr>
                <w:rFonts w:ascii="Arial Narrow" w:hAnsi="Arial Narrow"/>
                <w:b/>
                <w:sz w:val="20"/>
                <w:szCs w:val="20"/>
              </w:rPr>
              <w:t>Z toho hodnota na aktivitu projektu</w:t>
            </w:r>
          </w:p>
        </w:tc>
      </w:tr>
      <w:tr w:rsidR="003F7E63" w:rsidRPr="002C6A91" w14:paraId="2492D3AB" w14:textId="77777777" w:rsidTr="003F7E63">
        <w:trPr>
          <w:trHeight w:val="330"/>
        </w:trPr>
        <w:tc>
          <w:tcPr>
            <w:tcW w:w="0" w:type="auto"/>
            <w:gridSpan w:val="6"/>
            <w:shd w:val="clear" w:color="auto" w:fill="FFFFFF" w:themeFill="background1"/>
          </w:tcPr>
          <w:p w14:paraId="2492D3A9" w14:textId="77777777" w:rsidR="003F7E63" w:rsidRPr="002C6A91" w:rsidRDefault="003F7E63" w:rsidP="003F7E63">
            <w:pPr>
              <w:rPr>
                <w:rFonts w:ascii="Arial Narrow" w:hAnsi="Arial Narrow"/>
                <w:b/>
                <w:sz w:val="20"/>
                <w:szCs w:val="20"/>
              </w:rPr>
            </w:pPr>
            <w:r w:rsidRPr="002C6A91">
              <w:rPr>
                <w:rFonts w:ascii="Arial Narrow" w:hAnsi="Arial Narrow"/>
                <w:sz w:val="20"/>
                <w:szCs w:val="20"/>
              </w:rPr>
              <w:t>Výber z harmonogramu aktivít (uvádzajú sa všetky aktivity, ku ktorým sa bude realizovať VO - hlavné aj podporné)</w:t>
            </w:r>
          </w:p>
        </w:tc>
        <w:tc>
          <w:tcPr>
            <w:tcW w:w="0" w:type="auto"/>
            <w:gridSpan w:val="3"/>
            <w:shd w:val="clear" w:color="auto" w:fill="FFFFFF" w:themeFill="background1"/>
          </w:tcPr>
          <w:p w14:paraId="2492D3AA" w14:textId="77777777" w:rsidR="003F7E63" w:rsidRPr="002C6A91" w:rsidRDefault="003F7E63" w:rsidP="003F7E63">
            <w:pPr>
              <w:spacing w:after="120"/>
              <w:rPr>
                <w:rFonts w:ascii="Arial Narrow" w:hAnsi="Arial Narrow"/>
                <w:b/>
                <w:sz w:val="20"/>
                <w:szCs w:val="20"/>
              </w:rPr>
            </w:pPr>
            <w:r w:rsidRPr="002C6A91">
              <w:rPr>
                <w:rFonts w:ascii="Arial Narrow" w:hAnsi="Arial Narrow"/>
                <w:sz w:val="20"/>
                <w:szCs w:val="20"/>
              </w:rPr>
              <w:t>V prípade, ak je celé VO vyhlasované v plnej výške len pre účely realizácie projektu, žiadateľ uvedie sumu totožnú s celkovou hodnotou zákazky. V prípade, ak je pre realizáciu aktivity vyžívané verejné obstarávanie len z časti, uvádza sa relevantná časť hodnoty zákazky.</w:t>
            </w:r>
          </w:p>
        </w:tc>
      </w:tr>
      <w:tr w:rsidR="003F7E63" w:rsidRPr="002C6A91" w14:paraId="2492D3AD" w14:textId="77777777" w:rsidTr="00FB5F20">
        <w:trPr>
          <w:trHeight w:val="330"/>
        </w:trPr>
        <w:tc>
          <w:tcPr>
            <w:tcW w:w="0" w:type="auto"/>
            <w:gridSpan w:val="9"/>
            <w:shd w:val="clear" w:color="auto" w:fill="FECB90"/>
          </w:tcPr>
          <w:p w14:paraId="2492D3AC" w14:textId="77777777" w:rsidR="003F7E63" w:rsidRPr="002C6A91" w:rsidRDefault="003F7E63" w:rsidP="003F7E63">
            <w:pPr>
              <w:rPr>
                <w:rFonts w:ascii="Arial Narrow" w:hAnsi="Arial Narrow"/>
                <w:sz w:val="20"/>
                <w:szCs w:val="20"/>
              </w:rPr>
            </w:pPr>
            <w:r w:rsidRPr="002C6A91">
              <w:rPr>
                <w:rFonts w:ascii="Arial Narrow" w:hAnsi="Arial Narrow"/>
                <w:b/>
                <w:sz w:val="20"/>
                <w:szCs w:val="20"/>
              </w:rPr>
              <w:t>Poznámka</w:t>
            </w:r>
          </w:p>
        </w:tc>
      </w:tr>
      <w:tr w:rsidR="003F7E63" w:rsidRPr="002C6A91" w14:paraId="2492D3AF" w14:textId="77777777" w:rsidTr="003F7E63">
        <w:trPr>
          <w:trHeight w:val="330"/>
        </w:trPr>
        <w:tc>
          <w:tcPr>
            <w:tcW w:w="0" w:type="auto"/>
            <w:gridSpan w:val="9"/>
            <w:shd w:val="clear" w:color="auto" w:fill="FFFFFF" w:themeFill="background1"/>
          </w:tcPr>
          <w:p w14:paraId="2492D3AE" w14:textId="77777777" w:rsidR="003F7E63" w:rsidRPr="002C6A91" w:rsidRDefault="003F7E63" w:rsidP="003F7E63">
            <w:pPr>
              <w:rPr>
                <w:rFonts w:ascii="Arial Narrow" w:hAnsi="Arial Narrow"/>
                <w:sz w:val="20"/>
                <w:szCs w:val="20"/>
              </w:rPr>
            </w:pPr>
            <w:r w:rsidRPr="002C6A91">
              <w:rPr>
                <w:rFonts w:ascii="Arial Narrow" w:hAnsi="Arial Narrow"/>
                <w:sz w:val="20"/>
                <w:szCs w:val="20"/>
              </w:rPr>
              <w:t xml:space="preserve">Textové pole. Na základe požiadavky </w:t>
            </w:r>
            <w:r w:rsidR="00536464">
              <w:rPr>
                <w:rFonts w:ascii="Arial Narrow" w:hAnsi="Arial Narrow"/>
                <w:sz w:val="20"/>
                <w:szCs w:val="20"/>
              </w:rPr>
              <w:t>S</w:t>
            </w:r>
            <w:r w:rsidRPr="002C6A91">
              <w:rPr>
                <w:rFonts w:ascii="Arial Narrow" w:hAnsi="Arial Narrow"/>
                <w:sz w:val="20"/>
                <w:szCs w:val="20"/>
              </w:rPr>
              <w:t xml:space="preserve">O môže byť v poznámke informácia o uplatňovaní sociálneho aspektu vo </w:t>
            </w:r>
            <w:proofErr w:type="spellStart"/>
            <w:r w:rsidRPr="002C6A91">
              <w:rPr>
                <w:rFonts w:ascii="Arial Narrow" w:hAnsi="Arial Narrow"/>
                <w:sz w:val="20"/>
                <w:szCs w:val="20"/>
              </w:rPr>
              <w:t>VO</w:t>
            </w:r>
            <w:proofErr w:type="spellEnd"/>
            <w:r w:rsidRPr="002C6A91">
              <w:rPr>
                <w:rFonts w:ascii="Arial Narrow" w:hAnsi="Arial Narrow"/>
                <w:sz w:val="20"/>
                <w:szCs w:val="20"/>
              </w:rPr>
              <w:t xml:space="preserve">, resp. zeleného VO. </w:t>
            </w:r>
          </w:p>
        </w:tc>
      </w:tr>
      <w:tr w:rsidR="003F7E63" w:rsidRPr="002C6A91" w14:paraId="2492D3B2" w14:textId="77777777" w:rsidTr="00FB5F20">
        <w:trPr>
          <w:trHeight w:val="425"/>
        </w:trPr>
        <w:tc>
          <w:tcPr>
            <w:tcW w:w="0" w:type="auto"/>
            <w:gridSpan w:val="9"/>
            <w:shd w:val="clear" w:color="auto" w:fill="F89C57"/>
          </w:tcPr>
          <w:p w14:paraId="2492D3B0" w14:textId="77777777" w:rsidR="003F7E63" w:rsidRPr="002C6A91" w:rsidRDefault="003F7E63" w:rsidP="003F7E63">
            <w:pPr>
              <w:jc w:val="left"/>
              <w:rPr>
                <w:rFonts w:ascii="Arial Narrow" w:hAnsi="Arial Narrow"/>
                <w:b/>
                <w:sz w:val="20"/>
                <w:szCs w:val="20"/>
              </w:rPr>
            </w:pPr>
            <w:r w:rsidRPr="002C6A91">
              <w:rPr>
                <w:rFonts w:ascii="Arial Narrow" w:hAnsi="Arial Narrow"/>
                <w:b/>
                <w:sz w:val="20"/>
                <w:szCs w:val="20"/>
              </w:rPr>
              <w:t>Sumár realizovaných a plánovaných VO</w:t>
            </w:r>
          </w:p>
          <w:p w14:paraId="2492D3B1" w14:textId="77777777" w:rsidR="003F7E63" w:rsidRPr="002C6A91" w:rsidRDefault="003F7E63" w:rsidP="003F7E63">
            <w:pPr>
              <w:jc w:val="left"/>
              <w:rPr>
                <w:rFonts w:ascii="Arial Narrow" w:hAnsi="Arial Narrow"/>
                <w:sz w:val="20"/>
                <w:szCs w:val="20"/>
              </w:rPr>
            </w:pPr>
            <w:r w:rsidRPr="002C6A91">
              <w:rPr>
                <w:rFonts w:ascii="Arial Narrow" w:hAnsi="Arial Narrow"/>
                <w:sz w:val="20"/>
                <w:szCs w:val="20"/>
              </w:rPr>
              <w:t>Sekcia bude automaticky vyplnená na základe údajov zadaných k jednotlivým VO</w:t>
            </w:r>
          </w:p>
        </w:tc>
      </w:tr>
      <w:tr w:rsidR="003F7E63" w:rsidRPr="002C6A91" w14:paraId="2492D3B4" w14:textId="77777777" w:rsidTr="00FB5F20">
        <w:trPr>
          <w:trHeight w:val="261"/>
        </w:trPr>
        <w:tc>
          <w:tcPr>
            <w:tcW w:w="0" w:type="auto"/>
            <w:gridSpan w:val="9"/>
            <w:shd w:val="clear" w:color="auto" w:fill="FECB90"/>
          </w:tcPr>
          <w:p w14:paraId="2492D3B3" w14:textId="77777777" w:rsidR="003F7E63" w:rsidRPr="002C6A91" w:rsidRDefault="003F7E63" w:rsidP="003F7E63">
            <w:pPr>
              <w:jc w:val="left"/>
              <w:rPr>
                <w:rFonts w:ascii="Arial Narrow" w:hAnsi="Arial Narrow"/>
                <w:sz w:val="20"/>
                <w:szCs w:val="20"/>
              </w:rPr>
            </w:pPr>
            <w:r w:rsidRPr="002C6A91">
              <w:rPr>
                <w:rFonts w:ascii="Arial Narrow" w:hAnsi="Arial Narrow"/>
                <w:b/>
                <w:sz w:val="20"/>
                <w:szCs w:val="20"/>
              </w:rPr>
              <w:lastRenderedPageBreak/>
              <w:t>Realizované VO:</w:t>
            </w:r>
          </w:p>
        </w:tc>
      </w:tr>
      <w:tr w:rsidR="003F7E63" w:rsidRPr="002C6A91" w14:paraId="2492D3B7" w14:textId="77777777" w:rsidTr="00FB5F20">
        <w:trPr>
          <w:trHeight w:val="261"/>
        </w:trPr>
        <w:tc>
          <w:tcPr>
            <w:tcW w:w="0" w:type="auto"/>
            <w:gridSpan w:val="5"/>
            <w:shd w:val="clear" w:color="auto" w:fill="FECB90"/>
          </w:tcPr>
          <w:p w14:paraId="2492D3B5" w14:textId="77777777" w:rsidR="003F7E63" w:rsidRPr="002C6A91" w:rsidRDefault="003F7E63" w:rsidP="003F7E63">
            <w:pPr>
              <w:jc w:val="center"/>
              <w:rPr>
                <w:rFonts w:ascii="Arial Narrow" w:hAnsi="Arial Narrow"/>
                <w:b/>
                <w:sz w:val="20"/>
                <w:szCs w:val="20"/>
              </w:rPr>
            </w:pPr>
            <w:r w:rsidRPr="002C6A91">
              <w:rPr>
                <w:rFonts w:ascii="Arial Narrow" w:hAnsi="Arial Narrow"/>
                <w:b/>
                <w:sz w:val="20"/>
                <w:szCs w:val="20"/>
              </w:rPr>
              <w:t>Počet</w:t>
            </w:r>
          </w:p>
        </w:tc>
        <w:tc>
          <w:tcPr>
            <w:tcW w:w="0" w:type="auto"/>
            <w:gridSpan w:val="4"/>
            <w:shd w:val="clear" w:color="auto" w:fill="FECB90"/>
          </w:tcPr>
          <w:p w14:paraId="2492D3B6" w14:textId="77777777" w:rsidR="003F7E63" w:rsidRPr="002C6A91" w:rsidRDefault="003F7E63" w:rsidP="003F7E63">
            <w:pPr>
              <w:jc w:val="center"/>
              <w:rPr>
                <w:rFonts w:ascii="Arial Narrow" w:hAnsi="Arial Narrow"/>
                <w:b/>
                <w:sz w:val="20"/>
                <w:szCs w:val="20"/>
              </w:rPr>
            </w:pPr>
            <w:r w:rsidRPr="002C6A91">
              <w:rPr>
                <w:rFonts w:ascii="Arial Narrow" w:hAnsi="Arial Narrow"/>
                <w:b/>
                <w:sz w:val="20"/>
                <w:szCs w:val="20"/>
              </w:rPr>
              <w:t>Suma VO pre projekt</w:t>
            </w:r>
          </w:p>
        </w:tc>
      </w:tr>
      <w:tr w:rsidR="003F7E63" w:rsidRPr="002C6A91" w14:paraId="2492D3BA" w14:textId="77777777" w:rsidTr="003F7E63">
        <w:trPr>
          <w:trHeight w:val="261"/>
        </w:trPr>
        <w:tc>
          <w:tcPr>
            <w:tcW w:w="0" w:type="auto"/>
            <w:gridSpan w:val="5"/>
          </w:tcPr>
          <w:p w14:paraId="2492D3B8" w14:textId="77777777" w:rsidR="003F7E63" w:rsidRPr="002C6A91" w:rsidRDefault="003F7E63" w:rsidP="003F7E63">
            <w:pPr>
              <w:jc w:val="center"/>
              <w:rPr>
                <w:rFonts w:ascii="Arial Narrow" w:hAnsi="Arial Narrow"/>
                <w:b/>
                <w:sz w:val="20"/>
                <w:szCs w:val="20"/>
              </w:rPr>
            </w:pPr>
            <w:r w:rsidRPr="002C6A91">
              <w:rPr>
                <w:rFonts w:ascii="Arial Narrow" w:hAnsi="Arial Narrow"/>
                <w:sz w:val="20"/>
                <w:szCs w:val="20"/>
              </w:rPr>
              <w:t>Automaticky vyplnené</w:t>
            </w:r>
          </w:p>
        </w:tc>
        <w:tc>
          <w:tcPr>
            <w:tcW w:w="0" w:type="auto"/>
            <w:gridSpan w:val="4"/>
          </w:tcPr>
          <w:p w14:paraId="2492D3B9" w14:textId="77777777" w:rsidR="003F7E63" w:rsidRPr="002C6A91" w:rsidRDefault="003F7E63" w:rsidP="003F7E63">
            <w:pPr>
              <w:jc w:val="center"/>
              <w:rPr>
                <w:rFonts w:ascii="Arial Narrow" w:hAnsi="Arial Narrow"/>
                <w:b/>
                <w:sz w:val="20"/>
                <w:szCs w:val="20"/>
              </w:rPr>
            </w:pPr>
            <w:r w:rsidRPr="002C6A91">
              <w:rPr>
                <w:rFonts w:ascii="Arial Narrow" w:hAnsi="Arial Narrow"/>
                <w:sz w:val="20"/>
                <w:szCs w:val="20"/>
              </w:rPr>
              <w:t>Automaticky vyplnené</w:t>
            </w:r>
          </w:p>
        </w:tc>
      </w:tr>
      <w:tr w:rsidR="003F7E63" w:rsidRPr="002C6A91" w14:paraId="2492D3BC" w14:textId="77777777" w:rsidTr="00FB5F20">
        <w:trPr>
          <w:trHeight w:val="265"/>
        </w:trPr>
        <w:tc>
          <w:tcPr>
            <w:tcW w:w="0" w:type="auto"/>
            <w:gridSpan w:val="9"/>
            <w:shd w:val="clear" w:color="auto" w:fill="FECB90"/>
          </w:tcPr>
          <w:p w14:paraId="2492D3BB" w14:textId="77777777" w:rsidR="003F7E63" w:rsidRPr="002C6A91" w:rsidRDefault="003F7E63" w:rsidP="003F7E63">
            <w:pPr>
              <w:jc w:val="left"/>
              <w:rPr>
                <w:rFonts w:ascii="Arial Narrow" w:hAnsi="Arial Narrow"/>
                <w:b/>
                <w:sz w:val="20"/>
                <w:szCs w:val="20"/>
              </w:rPr>
            </w:pPr>
            <w:r w:rsidRPr="002C6A91">
              <w:rPr>
                <w:rFonts w:ascii="Arial Narrow" w:hAnsi="Arial Narrow"/>
                <w:b/>
                <w:sz w:val="20"/>
                <w:szCs w:val="20"/>
              </w:rPr>
              <w:t>Plánované VO:</w:t>
            </w:r>
          </w:p>
        </w:tc>
      </w:tr>
      <w:tr w:rsidR="003F7E63" w:rsidRPr="002C6A91" w14:paraId="2492D3BF" w14:textId="77777777" w:rsidTr="00FB5F20">
        <w:trPr>
          <w:trHeight w:val="265"/>
        </w:trPr>
        <w:tc>
          <w:tcPr>
            <w:tcW w:w="0" w:type="auto"/>
            <w:gridSpan w:val="4"/>
            <w:shd w:val="clear" w:color="auto" w:fill="FECB90"/>
          </w:tcPr>
          <w:p w14:paraId="2492D3BD" w14:textId="77777777" w:rsidR="003F7E63" w:rsidRPr="002C6A91" w:rsidRDefault="003F7E63" w:rsidP="003F7E63">
            <w:pPr>
              <w:jc w:val="center"/>
              <w:rPr>
                <w:rFonts w:ascii="Arial Narrow" w:hAnsi="Arial Narrow"/>
                <w:b/>
                <w:sz w:val="20"/>
                <w:szCs w:val="20"/>
              </w:rPr>
            </w:pPr>
            <w:r w:rsidRPr="002C6A91">
              <w:rPr>
                <w:rFonts w:ascii="Arial Narrow" w:hAnsi="Arial Narrow"/>
                <w:b/>
                <w:sz w:val="20"/>
                <w:szCs w:val="20"/>
              </w:rPr>
              <w:t>Počet</w:t>
            </w:r>
          </w:p>
        </w:tc>
        <w:tc>
          <w:tcPr>
            <w:tcW w:w="0" w:type="auto"/>
            <w:gridSpan w:val="5"/>
            <w:shd w:val="clear" w:color="auto" w:fill="FECB90"/>
          </w:tcPr>
          <w:p w14:paraId="2492D3BE" w14:textId="77777777" w:rsidR="003F7E63" w:rsidRPr="002C6A91" w:rsidRDefault="003F7E63" w:rsidP="003F7E63">
            <w:pPr>
              <w:jc w:val="center"/>
              <w:rPr>
                <w:rFonts w:ascii="Arial Narrow" w:hAnsi="Arial Narrow"/>
                <w:b/>
                <w:sz w:val="20"/>
                <w:szCs w:val="20"/>
              </w:rPr>
            </w:pPr>
            <w:r w:rsidRPr="002C6A91">
              <w:rPr>
                <w:rFonts w:ascii="Arial Narrow" w:hAnsi="Arial Narrow"/>
                <w:b/>
                <w:sz w:val="20"/>
                <w:szCs w:val="20"/>
              </w:rPr>
              <w:t>Suma VO pre projekt</w:t>
            </w:r>
          </w:p>
        </w:tc>
      </w:tr>
      <w:tr w:rsidR="003F7E63" w:rsidRPr="002C6A91" w14:paraId="2492D3C2" w14:textId="77777777" w:rsidTr="003F7E63">
        <w:trPr>
          <w:trHeight w:val="265"/>
        </w:trPr>
        <w:tc>
          <w:tcPr>
            <w:tcW w:w="0" w:type="auto"/>
            <w:gridSpan w:val="4"/>
            <w:shd w:val="clear" w:color="auto" w:fill="FFFFFF" w:themeFill="background1"/>
          </w:tcPr>
          <w:p w14:paraId="2492D3C0" w14:textId="77777777" w:rsidR="003F7E63" w:rsidRPr="002C6A91" w:rsidRDefault="003F7E63" w:rsidP="003F7E63">
            <w:pPr>
              <w:jc w:val="center"/>
              <w:rPr>
                <w:rFonts w:ascii="Arial Narrow" w:hAnsi="Arial Narrow"/>
                <w:b/>
                <w:sz w:val="20"/>
                <w:szCs w:val="20"/>
              </w:rPr>
            </w:pPr>
            <w:r w:rsidRPr="002C6A91">
              <w:rPr>
                <w:rFonts w:ascii="Arial Narrow" w:hAnsi="Arial Narrow"/>
                <w:sz w:val="20"/>
                <w:szCs w:val="20"/>
              </w:rPr>
              <w:t>Automaticky vyplnené</w:t>
            </w:r>
          </w:p>
        </w:tc>
        <w:tc>
          <w:tcPr>
            <w:tcW w:w="0" w:type="auto"/>
            <w:gridSpan w:val="5"/>
            <w:shd w:val="clear" w:color="auto" w:fill="FFFFFF" w:themeFill="background1"/>
          </w:tcPr>
          <w:p w14:paraId="2492D3C1" w14:textId="77777777" w:rsidR="003F7E63" w:rsidRPr="002C6A91" w:rsidRDefault="003F7E63" w:rsidP="003F7E63">
            <w:pPr>
              <w:jc w:val="center"/>
              <w:rPr>
                <w:rFonts w:ascii="Arial Narrow" w:hAnsi="Arial Narrow"/>
                <w:b/>
                <w:sz w:val="20"/>
                <w:szCs w:val="20"/>
              </w:rPr>
            </w:pPr>
            <w:r w:rsidRPr="002C6A91">
              <w:rPr>
                <w:rFonts w:ascii="Arial Narrow" w:hAnsi="Arial Narrow"/>
                <w:sz w:val="20"/>
                <w:szCs w:val="20"/>
              </w:rPr>
              <w:t>Automaticky vyplnené</w:t>
            </w:r>
          </w:p>
        </w:tc>
      </w:tr>
    </w:tbl>
    <w:p w14:paraId="2492D3C3" w14:textId="77777777" w:rsidR="003F7E63" w:rsidRPr="002C6A91" w:rsidRDefault="003F7E63" w:rsidP="003F7E63">
      <w:pPr>
        <w:rPr>
          <w:rFonts w:ascii="Arial Narrow" w:hAnsi="Arial Narrow"/>
          <w:sz w:val="20"/>
          <w:szCs w:val="20"/>
        </w:rPr>
      </w:pPr>
    </w:p>
    <w:tbl>
      <w:tblPr>
        <w:tblStyle w:val="Mriekatabuky"/>
        <w:tblW w:w="9251" w:type="dxa"/>
        <w:tblLook w:val="04A0" w:firstRow="1" w:lastRow="0" w:firstColumn="1" w:lastColumn="0" w:noHBand="0" w:noVBand="1"/>
      </w:tblPr>
      <w:tblGrid>
        <w:gridCol w:w="1438"/>
        <w:gridCol w:w="7813"/>
      </w:tblGrid>
      <w:tr w:rsidR="003F7E63" w:rsidRPr="002C6A91" w14:paraId="2492D3C5" w14:textId="77777777" w:rsidTr="00FB5F20">
        <w:trPr>
          <w:trHeight w:val="416"/>
        </w:trPr>
        <w:tc>
          <w:tcPr>
            <w:tcW w:w="0" w:type="auto"/>
            <w:gridSpan w:val="2"/>
            <w:shd w:val="clear" w:color="auto" w:fill="F89C57"/>
          </w:tcPr>
          <w:p w14:paraId="2492D3C4" w14:textId="77777777" w:rsidR="003F7E63" w:rsidRPr="002C6A91" w:rsidRDefault="003F7E63" w:rsidP="003F7E63">
            <w:pPr>
              <w:pStyle w:val="Nadpis1"/>
              <w:spacing w:before="120" w:after="120"/>
              <w:jc w:val="center"/>
              <w:outlineLvl w:val="0"/>
            </w:pPr>
            <w:bookmarkStart w:id="24" w:name="_Toc423601311"/>
            <w:r w:rsidRPr="00345A3F">
              <w:rPr>
                <w:rFonts w:ascii="Arial Narrow" w:eastAsiaTheme="minorHAnsi" w:hAnsi="Arial Narrow" w:cstheme="minorBidi"/>
                <w:bCs w:val="0"/>
                <w:color w:val="auto"/>
                <w:sz w:val="24"/>
                <w:szCs w:val="24"/>
              </w:rPr>
              <w:t>13. Identifikácia rizík a prostriedky na ich elimináciu</w:t>
            </w:r>
            <w:bookmarkEnd w:id="24"/>
          </w:p>
        </w:tc>
      </w:tr>
      <w:tr w:rsidR="003F7E63" w:rsidRPr="002C6A91" w14:paraId="2492D3C8" w14:textId="77777777" w:rsidTr="00FB5F20">
        <w:trPr>
          <w:trHeight w:val="332"/>
        </w:trPr>
        <w:tc>
          <w:tcPr>
            <w:tcW w:w="0" w:type="auto"/>
            <w:shd w:val="clear" w:color="auto" w:fill="FECB90"/>
            <w:hideMark/>
          </w:tcPr>
          <w:p w14:paraId="2492D3C6" w14:textId="77777777" w:rsidR="003F7E63" w:rsidRPr="002C6A91" w:rsidRDefault="003F7E63" w:rsidP="003F7E63">
            <w:pPr>
              <w:jc w:val="center"/>
              <w:rPr>
                <w:rFonts w:ascii="Arial Narrow" w:hAnsi="Arial Narrow"/>
                <w:b/>
                <w:sz w:val="20"/>
                <w:szCs w:val="20"/>
              </w:rPr>
            </w:pPr>
            <w:r w:rsidRPr="002C6A91">
              <w:rPr>
                <w:rFonts w:ascii="Arial Narrow" w:hAnsi="Arial Narrow"/>
                <w:b/>
                <w:sz w:val="20"/>
                <w:szCs w:val="20"/>
              </w:rPr>
              <w:t>Názov rizika</w:t>
            </w:r>
          </w:p>
        </w:tc>
        <w:tc>
          <w:tcPr>
            <w:tcW w:w="0" w:type="auto"/>
            <w:shd w:val="clear" w:color="auto" w:fill="FFFFFF" w:themeFill="background1"/>
          </w:tcPr>
          <w:p w14:paraId="2492D3C7" w14:textId="77777777" w:rsidR="003F7E63" w:rsidRPr="002C6A91" w:rsidRDefault="003F7E63" w:rsidP="003F7E63">
            <w:pPr>
              <w:jc w:val="center"/>
              <w:rPr>
                <w:rFonts w:ascii="Arial Narrow" w:hAnsi="Arial Narrow"/>
                <w:b/>
                <w:sz w:val="20"/>
                <w:szCs w:val="20"/>
              </w:rPr>
            </w:pPr>
          </w:p>
        </w:tc>
      </w:tr>
      <w:tr w:rsidR="003F7E63" w:rsidRPr="002C6A91" w14:paraId="2492D3CB" w14:textId="77777777" w:rsidTr="00FB5F20">
        <w:trPr>
          <w:trHeight w:val="453"/>
        </w:trPr>
        <w:tc>
          <w:tcPr>
            <w:tcW w:w="0" w:type="auto"/>
            <w:shd w:val="clear" w:color="auto" w:fill="FECB90"/>
          </w:tcPr>
          <w:p w14:paraId="2492D3C9" w14:textId="77777777" w:rsidR="003F7E63" w:rsidRPr="002C6A91" w:rsidRDefault="003F7E63" w:rsidP="003F7E63">
            <w:pPr>
              <w:jc w:val="center"/>
              <w:rPr>
                <w:rFonts w:ascii="Arial Narrow" w:hAnsi="Arial Narrow"/>
                <w:b/>
                <w:sz w:val="20"/>
                <w:szCs w:val="20"/>
              </w:rPr>
            </w:pPr>
            <w:r w:rsidRPr="002C6A91">
              <w:rPr>
                <w:rFonts w:ascii="Arial Narrow" w:hAnsi="Arial Narrow"/>
                <w:b/>
                <w:sz w:val="20"/>
                <w:szCs w:val="20"/>
              </w:rPr>
              <w:t>Popis rizika</w:t>
            </w:r>
          </w:p>
        </w:tc>
        <w:tc>
          <w:tcPr>
            <w:tcW w:w="0" w:type="auto"/>
            <w:shd w:val="clear" w:color="auto" w:fill="auto"/>
          </w:tcPr>
          <w:p w14:paraId="2492D3CA" w14:textId="77777777" w:rsidR="003F7E63" w:rsidRPr="002C6A91" w:rsidRDefault="003F7E63" w:rsidP="003F7E63">
            <w:pPr>
              <w:rPr>
                <w:rFonts w:ascii="Arial Narrow" w:hAnsi="Arial Narrow"/>
                <w:b/>
                <w:sz w:val="20"/>
                <w:szCs w:val="20"/>
              </w:rPr>
            </w:pPr>
            <w:r w:rsidRPr="002C6A91">
              <w:rPr>
                <w:rFonts w:ascii="Arial Narrow" w:hAnsi="Arial Narrow"/>
                <w:sz w:val="20"/>
                <w:szCs w:val="20"/>
              </w:rPr>
              <w:t>Žiadateľ identifikuje hlavné riziká, ktoré by mohli mať vplyv na realizáciu projektu, priradí im relevantnú závažnosť a popíše opatrenia, ktoré sú plánované na jeho elimináciu. Automaticky je medzi riziká projektu zaradené ohrozenie nedosiahnutia plánovanej hodnoty merateľného/</w:t>
            </w:r>
            <w:proofErr w:type="spellStart"/>
            <w:r w:rsidRPr="002C6A91">
              <w:rPr>
                <w:rFonts w:ascii="Arial Narrow" w:hAnsi="Arial Narrow"/>
                <w:sz w:val="20"/>
                <w:szCs w:val="20"/>
              </w:rPr>
              <w:t>ých</w:t>
            </w:r>
            <w:proofErr w:type="spellEnd"/>
            <w:r w:rsidRPr="002C6A91">
              <w:rPr>
                <w:rFonts w:ascii="Arial Narrow" w:hAnsi="Arial Narrow"/>
                <w:sz w:val="20"/>
                <w:szCs w:val="20"/>
              </w:rPr>
              <w:t xml:space="preserve"> ukazovateľa/</w:t>
            </w:r>
            <w:proofErr w:type="spellStart"/>
            <w:r w:rsidRPr="002C6A91">
              <w:rPr>
                <w:rFonts w:ascii="Arial Narrow" w:hAnsi="Arial Narrow"/>
                <w:sz w:val="20"/>
                <w:szCs w:val="20"/>
              </w:rPr>
              <w:t>ov</w:t>
            </w:r>
            <w:proofErr w:type="spellEnd"/>
            <w:r w:rsidRPr="002C6A91">
              <w:rPr>
                <w:rFonts w:ascii="Arial Narrow" w:hAnsi="Arial Narrow"/>
                <w:sz w:val="20"/>
                <w:szCs w:val="20"/>
              </w:rPr>
              <w:t>, ktorý/é bol/i na úrovni výzvy označený/é zo strany RO príznakom  s možnosťou identifikácie faktov (preukázania skutočností) objektívne neovplyvniteľnými žiadateľom, v prípade nenaplnenia merateľného/</w:t>
            </w:r>
            <w:proofErr w:type="spellStart"/>
            <w:r w:rsidRPr="002C6A91">
              <w:rPr>
                <w:rFonts w:ascii="Arial Narrow" w:hAnsi="Arial Narrow"/>
                <w:sz w:val="20"/>
                <w:szCs w:val="20"/>
              </w:rPr>
              <w:t>ých</w:t>
            </w:r>
            <w:proofErr w:type="spellEnd"/>
            <w:r w:rsidRPr="002C6A91">
              <w:rPr>
                <w:rFonts w:ascii="Arial Narrow" w:hAnsi="Arial Narrow"/>
                <w:sz w:val="20"/>
                <w:szCs w:val="20"/>
              </w:rPr>
              <w:t xml:space="preserve"> ukazovateľa/</w:t>
            </w:r>
            <w:proofErr w:type="spellStart"/>
            <w:r w:rsidRPr="002C6A91">
              <w:rPr>
                <w:rFonts w:ascii="Arial Narrow" w:hAnsi="Arial Narrow"/>
                <w:sz w:val="20"/>
                <w:szCs w:val="20"/>
              </w:rPr>
              <w:t>ov</w:t>
            </w:r>
            <w:proofErr w:type="spellEnd"/>
            <w:r>
              <w:rPr>
                <w:rFonts w:ascii="Arial Narrow" w:hAnsi="Arial Narrow"/>
                <w:sz w:val="20"/>
                <w:szCs w:val="20"/>
              </w:rPr>
              <w:t xml:space="preserve">. </w:t>
            </w:r>
          </w:p>
        </w:tc>
      </w:tr>
      <w:tr w:rsidR="003F7E63" w:rsidRPr="002C6A91" w14:paraId="2492D3CF" w14:textId="77777777" w:rsidTr="00FB5F20">
        <w:trPr>
          <w:trHeight w:val="447"/>
        </w:trPr>
        <w:tc>
          <w:tcPr>
            <w:tcW w:w="0" w:type="auto"/>
            <w:shd w:val="clear" w:color="auto" w:fill="FECB90"/>
            <w:hideMark/>
          </w:tcPr>
          <w:p w14:paraId="2492D3CC" w14:textId="77777777" w:rsidR="003F7E63" w:rsidRPr="002C6A91" w:rsidRDefault="003F7E63" w:rsidP="003F7E63">
            <w:pPr>
              <w:rPr>
                <w:rFonts w:ascii="Arial Narrow" w:hAnsi="Arial Narrow"/>
                <w:sz w:val="20"/>
                <w:szCs w:val="20"/>
              </w:rPr>
            </w:pPr>
            <w:r w:rsidRPr="002C6A91">
              <w:rPr>
                <w:rFonts w:ascii="Arial Narrow" w:hAnsi="Arial Narrow"/>
                <w:b/>
                <w:sz w:val="20"/>
                <w:szCs w:val="20"/>
              </w:rPr>
              <w:t>Závažnosť (nízka, stredná, vysoká)</w:t>
            </w:r>
          </w:p>
        </w:tc>
        <w:tc>
          <w:tcPr>
            <w:tcW w:w="0" w:type="auto"/>
          </w:tcPr>
          <w:p w14:paraId="2492D3CD" w14:textId="77777777" w:rsidR="003F7E63" w:rsidRPr="002C6A91" w:rsidRDefault="003F7E63" w:rsidP="003F7E63">
            <w:pPr>
              <w:rPr>
                <w:rFonts w:ascii="Arial Narrow" w:hAnsi="Arial Narrow"/>
                <w:sz w:val="20"/>
                <w:szCs w:val="20"/>
              </w:rPr>
            </w:pPr>
            <w:r w:rsidRPr="002C6A91">
              <w:rPr>
                <w:rFonts w:ascii="Arial Narrow" w:hAnsi="Arial Narrow"/>
                <w:sz w:val="20"/>
                <w:szCs w:val="20"/>
              </w:rPr>
              <w:t> </w:t>
            </w:r>
          </w:p>
          <w:p w14:paraId="2492D3CE" w14:textId="77777777" w:rsidR="003F7E63" w:rsidRPr="002C6A91" w:rsidRDefault="003F7E63" w:rsidP="003F7E63">
            <w:pPr>
              <w:rPr>
                <w:rFonts w:ascii="Arial Narrow" w:hAnsi="Arial Narrow"/>
                <w:sz w:val="20"/>
                <w:szCs w:val="20"/>
              </w:rPr>
            </w:pPr>
            <w:r w:rsidRPr="002C6A91">
              <w:rPr>
                <w:rFonts w:ascii="Arial Narrow" w:hAnsi="Arial Narrow"/>
                <w:sz w:val="20"/>
                <w:szCs w:val="20"/>
              </w:rPr>
              <w:t> </w:t>
            </w:r>
          </w:p>
        </w:tc>
      </w:tr>
      <w:tr w:rsidR="003F7E63" w:rsidRPr="002C6A91" w14:paraId="2492D3D2" w14:textId="77777777" w:rsidTr="00FB5F20">
        <w:trPr>
          <w:trHeight w:val="428"/>
        </w:trPr>
        <w:tc>
          <w:tcPr>
            <w:tcW w:w="0" w:type="auto"/>
            <w:shd w:val="clear" w:color="auto" w:fill="FECB90"/>
          </w:tcPr>
          <w:p w14:paraId="2492D3D0" w14:textId="77777777" w:rsidR="003F7E63" w:rsidRPr="002C6A91" w:rsidRDefault="003F7E63" w:rsidP="003F7E63">
            <w:pPr>
              <w:rPr>
                <w:rFonts w:ascii="Arial Narrow" w:hAnsi="Arial Narrow"/>
                <w:b/>
                <w:sz w:val="20"/>
                <w:szCs w:val="20"/>
              </w:rPr>
            </w:pPr>
            <w:r w:rsidRPr="002C6A91">
              <w:rPr>
                <w:rFonts w:ascii="Arial Narrow" w:hAnsi="Arial Narrow"/>
                <w:b/>
                <w:sz w:val="20"/>
                <w:szCs w:val="20"/>
              </w:rPr>
              <w:t>Opatrenia na elimináciu rizika</w:t>
            </w:r>
          </w:p>
        </w:tc>
        <w:tc>
          <w:tcPr>
            <w:tcW w:w="0" w:type="auto"/>
          </w:tcPr>
          <w:p w14:paraId="2492D3D1" w14:textId="77777777" w:rsidR="003F7E63" w:rsidRPr="002C6A91" w:rsidRDefault="003F7E63" w:rsidP="003F7E63">
            <w:pPr>
              <w:rPr>
                <w:rFonts w:ascii="Arial Narrow" w:hAnsi="Arial Narrow"/>
                <w:sz w:val="20"/>
                <w:szCs w:val="20"/>
              </w:rPr>
            </w:pPr>
          </w:p>
        </w:tc>
      </w:tr>
    </w:tbl>
    <w:p w14:paraId="2492D3D3" w14:textId="77777777" w:rsidR="003F7E63" w:rsidRPr="002C6A91" w:rsidRDefault="003F7E63" w:rsidP="003F7E63">
      <w:pPr>
        <w:rPr>
          <w:rFonts w:ascii="Arial Narrow" w:hAnsi="Arial Narrow"/>
          <w:sz w:val="20"/>
          <w:szCs w:val="20"/>
        </w:rPr>
      </w:pPr>
    </w:p>
    <w:tbl>
      <w:tblPr>
        <w:tblStyle w:val="Mriekatabuky"/>
        <w:tblW w:w="9260" w:type="dxa"/>
        <w:tblLook w:val="04A0" w:firstRow="1" w:lastRow="0" w:firstColumn="1" w:lastColumn="0" w:noHBand="0" w:noVBand="1"/>
      </w:tblPr>
      <w:tblGrid>
        <w:gridCol w:w="7007"/>
        <w:gridCol w:w="2253"/>
      </w:tblGrid>
      <w:tr w:rsidR="003F7E63" w:rsidRPr="002C6A91" w14:paraId="2492D3D6" w14:textId="77777777" w:rsidTr="00FB5F20">
        <w:trPr>
          <w:trHeight w:val="360"/>
        </w:trPr>
        <w:tc>
          <w:tcPr>
            <w:tcW w:w="9260" w:type="dxa"/>
            <w:gridSpan w:val="2"/>
            <w:shd w:val="clear" w:color="auto" w:fill="F89C57"/>
            <w:hideMark/>
          </w:tcPr>
          <w:p w14:paraId="2492D3D4" w14:textId="77777777" w:rsidR="003F7E63" w:rsidRPr="00345A3F" w:rsidRDefault="003F7E63" w:rsidP="003F7E63">
            <w:pPr>
              <w:pStyle w:val="Nadpis1"/>
              <w:spacing w:before="120" w:after="120"/>
              <w:jc w:val="center"/>
              <w:outlineLvl w:val="0"/>
              <w:rPr>
                <w:rFonts w:ascii="Arial Narrow" w:eastAsiaTheme="minorHAnsi" w:hAnsi="Arial Narrow" w:cstheme="minorBidi"/>
                <w:bCs w:val="0"/>
                <w:color w:val="auto"/>
                <w:sz w:val="24"/>
                <w:szCs w:val="24"/>
              </w:rPr>
            </w:pPr>
            <w:bookmarkStart w:id="25" w:name="_Toc423601313"/>
            <w:r w:rsidRPr="00345A3F">
              <w:rPr>
                <w:rFonts w:ascii="Arial Narrow" w:eastAsiaTheme="minorHAnsi" w:hAnsi="Arial Narrow" w:cstheme="minorBidi"/>
                <w:bCs w:val="0"/>
                <w:color w:val="auto"/>
                <w:sz w:val="24"/>
                <w:szCs w:val="24"/>
              </w:rPr>
              <w:t>14.  Zoznam povinných príloh žiadosti o NFP:</w:t>
            </w:r>
            <w:bookmarkEnd w:id="25"/>
          </w:p>
          <w:p w14:paraId="2492D3D5" w14:textId="77777777" w:rsidR="003F7E63" w:rsidRPr="002C6A91" w:rsidRDefault="003F7E63" w:rsidP="00536464">
            <w:pPr>
              <w:rPr>
                <w:rFonts w:ascii="Arial Narrow" w:hAnsi="Arial Narrow"/>
                <w:b/>
                <w:bCs/>
                <w:sz w:val="20"/>
                <w:szCs w:val="20"/>
              </w:rPr>
            </w:pPr>
            <w:r w:rsidRPr="002C6A91">
              <w:rPr>
                <w:rFonts w:ascii="Arial Narrow" w:hAnsi="Arial Narrow"/>
                <w:sz w:val="20"/>
                <w:szCs w:val="20"/>
              </w:rPr>
              <w:t xml:space="preserve">Zoznam obsahuje reálne predkladané prílohy k ŽoNFP, pričom k jednej podmienke môže prislúchať viacero príloh a naopak. Definovanie </w:t>
            </w:r>
            <w:r>
              <w:rPr>
                <w:rFonts w:ascii="Arial Narrow" w:hAnsi="Arial Narrow"/>
                <w:sz w:val="20"/>
                <w:szCs w:val="20"/>
              </w:rPr>
              <w:t xml:space="preserve">požadovaných </w:t>
            </w:r>
            <w:r w:rsidRPr="002C6A91">
              <w:rPr>
                <w:rFonts w:ascii="Arial Narrow" w:hAnsi="Arial Narrow"/>
                <w:sz w:val="20"/>
                <w:szCs w:val="20"/>
              </w:rPr>
              <w:t xml:space="preserve">príloh </w:t>
            </w:r>
            <w:r>
              <w:rPr>
                <w:rFonts w:ascii="Arial Narrow" w:hAnsi="Arial Narrow"/>
                <w:sz w:val="20"/>
                <w:szCs w:val="20"/>
              </w:rPr>
              <w:t xml:space="preserve">na predloženie </w:t>
            </w:r>
            <w:r w:rsidRPr="002C6A91">
              <w:rPr>
                <w:rFonts w:ascii="Arial Narrow" w:hAnsi="Arial Narrow"/>
                <w:sz w:val="20"/>
                <w:szCs w:val="20"/>
              </w:rPr>
              <w:t xml:space="preserve">vykoná </w:t>
            </w:r>
            <w:r w:rsidR="00536464">
              <w:rPr>
                <w:rFonts w:ascii="Arial Narrow" w:hAnsi="Arial Narrow"/>
                <w:sz w:val="20"/>
                <w:szCs w:val="20"/>
              </w:rPr>
              <w:t>S</w:t>
            </w:r>
            <w:r w:rsidR="00536464" w:rsidRPr="002C6A91">
              <w:rPr>
                <w:rFonts w:ascii="Arial Narrow" w:hAnsi="Arial Narrow"/>
                <w:sz w:val="20"/>
                <w:szCs w:val="20"/>
              </w:rPr>
              <w:t xml:space="preserve">O </w:t>
            </w:r>
            <w:r w:rsidRPr="002C6A91">
              <w:rPr>
                <w:rFonts w:ascii="Arial Narrow" w:hAnsi="Arial Narrow"/>
                <w:sz w:val="20"/>
                <w:szCs w:val="20"/>
              </w:rPr>
              <w:t>pri zadávaní výzvy do ITMS2014+</w:t>
            </w:r>
            <w:r>
              <w:rPr>
                <w:rFonts w:ascii="Arial Narrow" w:hAnsi="Arial Narrow"/>
                <w:sz w:val="20"/>
                <w:szCs w:val="20"/>
              </w:rPr>
              <w:t>.</w:t>
            </w:r>
          </w:p>
        </w:tc>
      </w:tr>
      <w:tr w:rsidR="003F7E63" w:rsidRPr="002C6A91" w14:paraId="2492D3D9" w14:textId="77777777" w:rsidTr="00FB5F20">
        <w:trPr>
          <w:trHeight w:val="336"/>
        </w:trPr>
        <w:tc>
          <w:tcPr>
            <w:tcW w:w="7007" w:type="dxa"/>
            <w:shd w:val="clear" w:color="auto" w:fill="FECB90"/>
          </w:tcPr>
          <w:p w14:paraId="2492D3D7" w14:textId="77777777" w:rsidR="003F7E63" w:rsidRPr="002C6A91" w:rsidRDefault="003F7E63" w:rsidP="003F7E63">
            <w:pPr>
              <w:rPr>
                <w:rFonts w:ascii="Arial Narrow" w:hAnsi="Arial Narrow"/>
                <w:sz w:val="20"/>
                <w:szCs w:val="20"/>
              </w:rPr>
            </w:pPr>
            <w:r w:rsidRPr="002C6A91">
              <w:rPr>
                <w:rFonts w:ascii="Arial Narrow" w:hAnsi="Arial Narrow"/>
                <w:sz w:val="20"/>
                <w:szCs w:val="20"/>
              </w:rPr>
              <w:t>Podmienka poskytnutia príspevku:</w:t>
            </w:r>
          </w:p>
        </w:tc>
        <w:tc>
          <w:tcPr>
            <w:tcW w:w="2253" w:type="dxa"/>
            <w:shd w:val="clear" w:color="auto" w:fill="FECB90"/>
          </w:tcPr>
          <w:p w14:paraId="2492D3D8" w14:textId="77777777" w:rsidR="003F7E63" w:rsidRPr="002C6A91" w:rsidRDefault="003F7E63" w:rsidP="003F7E63">
            <w:pPr>
              <w:rPr>
                <w:rFonts w:ascii="Arial Narrow" w:hAnsi="Arial Narrow"/>
                <w:sz w:val="20"/>
                <w:szCs w:val="20"/>
              </w:rPr>
            </w:pPr>
            <w:r w:rsidRPr="002C6A91">
              <w:rPr>
                <w:rFonts w:ascii="Arial Narrow" w:hAnsi="Arial Narrow"/>
                <w:sz w:val="20"/>
                <w:szCs w:val="20"/>
              </w:rPr>
              <w:t>Príloha:</w:t>
            </w:r>
          </w:p>
        </w:tc>
      </w:tr>
      <w:tr w:rsidR="003F7E63" w:rsidRPr="002C6A91" w14:paraId="2492D3DC" w14:textId="77777777" w:rsidTr="003F7E63">
        <w:trPr>
          <w:trHeight w:val="336"/>
        </w:trPr>
        <w:tc>
          <w:tcPr>
            <w:tcW w:w="7007" w:type="dxa"/>
            <w:hideMark/>
          </w:tcPr>
          <w:p w14:paraId="2492D3DA" w14:textId="77777777" w:rsidR="003F7E63" w:rsidRPr="002C6A91" w:rsidRDefault="003F7E63" w:rsidP="003F7E63">
            <w:pPr>
              <w:rPr>
                <w:rFonts w:ascii="Arial Narrow" w:hAnsi="Arial Narrow"/>
                <w:sz w:val="20"/>
                <w:szCs w:val="20"/>
              </w:rPr>
            </w:pPr>
            <w:r w:rsidRPr="002C6A91">
              <w:rPr>
                <w:rFonts w:ascii="Arial Narrow" w:hAnsi="Arial Narrow"/>
                <w:sz w:val="20"/>
                <w:szCs w:val="20"/>
              </w:rPr>
              <w:t>1. Podmienka č. 1</w:t>
            </w:r>
          </w:p>
        </w:tc>
        <w:tc>
          <w:tcPr>
            <w:tcW w:w="2253" w:type="dxa"/>
            <w:hideMark/>
          </w:tcPr>
          <w:p w14:paraId="2492D3DB" w14:textId="77777777" w:rsidR="003F7E63" w:rsidRPr="002C6A91" w:rsidRDefault="003F7E63" w:rsidP="003F7E63">
            <w:pPr>
              <w:rPr>
                <w:rFonts w:ascii="Arial Narrow" w:hAnsi="Arial Narrow"/>
                <w:sz w:val="20"/>
                <w:szCs w:val="20"/>
              </w:rPr>
            </w:pPr>
            <w:r w:rsidRPr="002C6A91">
              <w:rPr>
                <w:rFonts w:ascii="Arial Narrow" w:hAnsi="Arial Narrow"/>
                <w:sz w:val="20"/>
                <w:szCs w:val="20"/>
              </w:rPr>
              <w:t>1. Príloha č. 1</w:t>
            </w:r>
          </w:p>
        </w:tc>
      </w:tr>
      <w:tr w:rsidR="003F7E63" w:rsidRPr="002C6A91" w14:paraId="2492D3DF" w14:textId="77777777" w:rsidTr="003F7E63">
        <w:trPr>
          <w:trHeight w:val="336"/>
        </w:trPr>
        <w:tc>
          <w:tcPr>
            <w:tcW w:w="7007" w:type="dxa"/>
          </w:tcPr>
          <w:p w14:paraId="2492D3DD" w14:textId="77777777" w:rsidR="003F7E63" w:rsidRPr="002C6A91" w:rsidRDefault="003F7E63" w:rsidP="003F7E63">
            <w:pPr>
              <w:rPr>
                <w:rFonts w:ascii="Arial Narrow" w:hAnsi="Arial Narrow"/>
                <w:sz w:val="20"/>
                <w:szCs w:val="20"/>
              </w:rPr>
            </w:pPr>
          </w:p>
        </w:tc>
        <w:tc>
          <w:tcPr>
            <w:tcW w:w="2253" w:type="dxa"/>
          </w:tcPr>
          <w:p w14:paraId="2492D3DE" w14:textId="77777777" w:rsidR="003F7E63" w:rsidRPr="002C6A91" w:rsidRDefault="003F7E63" w:rsidP="003F7E63">
            <w:pPr>
              <w:rPr>
                <w:rFonts w:ascii="Arial Narrow" w:hAnsi="Arial Narrow"/>
                <w:sz w:val="20"/>
                <w:szCs w:val="20"/>
              </w:rPr>
            </w:pPr>
            <w:r w:rsidRPr="002C6A91">
              <w:rPr>
                <w:rFonts w:ascii="Arial Narrow" w:hAnsi="Arial Narrow"/>
                <w:sz w:val="20"/>
                <w:szCs w:val="20"/>
              </w:rPr>
              <w:t xml:space="preserve">2. Príloha č. </w:t>
            </w:r>
            <w:r>
              <w:rPr>
                <w:rFonts w:ascii="Arial Narrow" w:hAnsi="Arial Narrow"/>
                <w:sz w:val="20"/>
                <w:szCs w:val="20"/>
              </w:rPr>
              <w:t>..</w:t>
            </w:r>
          </w:p>
        </w:tc>
      </w:tr>
      <w:tr w:rsidR="003F7E63" w:rsidRPr="002C6A91" w14:paraId="2492D3E2" w14:textId="77777777" w:rsidTr="003F7E63">
        <w:trPr>
          <w:trHeight w:val="336"/>
        </w:trPr>
        <w:tc>
          <w:tcPr>
            <w:tcW w:w="7007" w:type="dxa"/>
          </w:tcPr>
          <w:p w14:paraId="2492D3E0" w14:textId="77777777" w:rsidR="003F7E63" w:rsidRPr="002C6A91" w:rsidRDefault="003F7E63" w:rsidP="003F7E63">
            <w:pPr>
              <w:rPr>
                <w:rFonts w:ascii="Arial Narrow" w:hAnsi="Arial Narrow"/>
                <w:sz w:val="20"/>
                <w:szCs w:val="20"/>
              </w:rPr>
            </w:pPr>
            <w:r w:rsidRPr="002C6A91">
              <w:rPr>
                <w:rFonts w:ascii="Arial Narrow" w:hAnsi="Arial Narrow"/>
                <w:sz w:val="20"/>
                <w:szCs w:val="20"/>
              </w:rPr>
              <w:t xml:space="preserve">2. </w:t>
            </w:r>
            <w:r>
              <w:rPr>
                <w:rFonts w:ascii="Arial Narrow" w:hAnsi="Arial Narrow"/>
                <w:sz w:val="20"/>
                <w:szCs w:val="20"/>
              </w:rPr>
              <w:t>Podmienka č. 2</w:t>
            </w:r>
          </w:p>
        </w:tc>
        <w:tc>
          <w:tcPr>
            <w:tcW w:w="2253" w:type="dxa"/>
          </w:tcPr>
          <w:p w14:paraId="2492D3E1" w14:textId="77777777" w:rsidR="003F7E63" w:rsidRPr="002C6A91" w:rsidRDefault="003F7E63" w:rsidP="003F7E63">
            <w:pPr>
              <w:rPr>
                <w:rFonts w:ascii="Arial Narrow" w:hAnsi="Arial Narrow"/>
                <w:sz w:val="20"/>
                <w:szCs w:val="20"/>
              </w:rPr>
            </w:pPr>
            <w:r>
              <w:rPr>
                <w:rFonts w:ascii="Arial Narrow" w:hAnsi="Arial Narrow"/>
                <w:sz w:val="20"/>
                <w:szCs w:val="20"/>
              </w:rPr>
              <w:t>3. Príloha č. n</w:t>
            </w:r>
          </w:p>
        </w:tc>
      </w:tr>
    </w:tbl>
    <w:p w14:paraId="2492D3E3" w14:textId="77777777" w:rsidR="003F7E63" w:rsidRDefault="003F7E63" w:rsidP="003F7E63">
      <w:pPr>
        <w:rPr>
          <w:rFonts w:ascii="Arial Narrow" w:hAnsi="Arial Narrow"/>
          <w:sz w:val="20"/>
          <w:szCs w:val="20"/>
        </w:rPr>
      </w:pPr>
    </w:p>
    <w:tbl>
      <w:tblPr>
        <w:tblW w:w="9332" w:type="dxa"/>
        <w:tblInd w:w="-112" w:type="dxa"/>
        <w:tblLayout w:type="fixed"/>
        <w:tblCellMar>
          <w:left w:w="30" w:type="dxa"/>
          <w:right w:w="30" w:type="dxa"/>
        </w:tblCellMar>
        <w:tblLook w:val="0000" w:firstRow="0" w:lastRow="0" w:firstColumn="0" w:lastColumn="0" w:noHBand="0" w:noVBand="0"/>
      </w:tblPr>
      <w:tblGrid>
        <w:gridCol w:w="3141"/>
        <w:gridCol w:w="2404"/>
        <w:gridCol w:w="2120"/>
        <w:gridCol w:w="1667"/>
      </w:tblGrid>
      <w:tr w:rsidR="003F7E63" w:rsidRPr="002C6A91" w14:paraId="2492D3E5" w14:textId="77777777" w:rsidTr="00FB5F20">
        <w:trPr>
          <w:trHeight w:val="187"/>
        </w:trPr>
        <w:tc>
          <w:tcPr>
            <w:tcW w:w="9331" w:type="dxa"/>
            <w:gridSpan w:val="4"/>
            <w:tcBorders>
              <w:top w:val="single" w:sz="2" w:space="0" w:color="000000"/>
              <w:left w:val="single" w:sz="2" w:space="0" w:color="000000"/>
              <w:bottom w:val="single" w:sz="2" w:space="0" w:color="000000"/>
              <w:right w:val="single" w:sz="2" w:space="0" w:color="000000"/>
            </w:tcBorders>
            <w:shd w:val="clear" w:color="auto" w:fill="F89C57"/>
            <w:vAlign w:val="center"/>
          </w:tcPr>
          <w:p w14:paraId="2492D3E4" w14:textId="77777777" w:rsidR="003F7E63" w:rsidRPr="002C6A91" w:rsidRDefault="003F7E63" w:rsidP="003F7E63">
            <w:pPr>
              <w:spacing w:before="120" w:after="120" w:line="240" w:lineRule="auto"/>
              <w:jc w:val="center"/>
              <w:rPr>
                <w:rFonts w:ascii="Arial Narrow" w:hAnsi="Arial Narrow"/>
                <w:b/>
                <w:bCs/>
                <w:sz w:val="20"/>
                <w:szCs w:val="20"/>
              </w:rPr>
            </w:pPr>
            <w:r w:rsidRPr="00345A3F">
              <w:rPr>
                <w:rFonts w:ascii="Arial Narrow" w:hAnsi="Arial Narrow"/>
                <w:b/>
                <w:szCs w:val="24"/>
              </w:rPr>
              <w:t>15.  Čestné vyhlásenie žiadateľa:</w:t>
            </w:r>
          </w:p>
        </w:tc>
      </w:tr>
      <w:tr w:rsidR="003F7E63" w:rsidRPr="002C6A91" w14:paraId="2492D3FF" w14:textId="77777777" w:rsidTr="003F7E63">
        <w:trPr>
          <w:trHeight w:val="187"/>
        </w:trPr>
        <w:tc>
          <w:tcPr>
            <w:tcW w:w="9331" w:type="dxa"/>
            <w:gridSpan w:val="4"/>
            <w:tcBorders>
              <w:top w:val="single" w:sz="2" w:space="0" w:color="000000"/>
              <w:left w:val="single" w:sz="2" w:space="0" w:color="000000"/>
              <w:bottom w:val="single" w:sz="2" w:space="0" w:color="000000"/>
              <w:right w:val="single" w:sz="2" w:space="0" w:color="000000"/>
            </w:tcBorders>
            <w:shd w:val="clear" w:color="auto" w:fill="auto"/>
          </w:tcPr>
          <w:p w14:paraId="2492D3E6" w14:textId="77777777" w:rsidR="003F7E63" w:rsidRPr="00A362E0" w:rsidRDefault="003F7E63" w:rsidP="003F7E63">
            <w:pPr>
              <w:autoSpaceDE w:val="0"/>
              <w:autoSpaceDN w:val="0"/>
              <w:adjustRightInd w:val="0"/>
              <w:spacing w:before="120" w:after="120" w:line="240" w:lineRule="auto"/>
              <w:rPr>
                <w:rFonts w:ascii="Arial Narrow" w:hAnsi="Arial Narrow" w:cs="Times New Roman"/>
                <w:b/>
                <w:color w:val="000000"/>
                <w:sz w:val="20"/>
                <w:szCs w:val="20"/>
              </w:rPr>
            </w:pPr>
            <w:r w:rsidRPr="00A362E0">
              <w:rPr>
                <w:rFonts w:ascii="Arial Narrow" w:hAnsi="Arial Narrow" w:cs="Times New Roman"/>
                <w:b/>
                <w:color w:val="000000"/>
                <w:sz w:val="20"/>
                <w:szCs w:val="20"/>
              </w:rPr>
              <w:t xml:space="preserve">Ja, </w:t>
            </w:r>
            <w:proofErr w:type="spellStart"/>
            <w:r w:rsidRPr="00A362E0">
              <w:rPr>
                <w:rFonts w:ascii="Arial Narrow" w:hAnsi="Arial Narrow" w:cs="Times New Roman"/>
                <w:b/>
                <w:color w:val="000000"/>
                <w:sz w:val="20"/>
                <w:szCs w:val="20"/>
              </w:rPr>
              <w:t>dolupodpísaný</w:t>
            </w:r>
            <w:proofErr w:type="spellEnd"/>
            <w:r w:rsidRPr="00A362E0">
              <w:rPr>
                <w:rFonts w:ascii="Arial Narrow" w:hAnsi="Arial Narrow" w:cs="Times New Roman"/>
                <w:b/>
                <w:color w:val="000000"/>
                <w:sz w:val="20"/>
                <w:szCs w:val="20"/>
              </w:rPr>
              <w:t xml:space="preserve"> žiadateľ (štatutárny orgán žiadateľa) čestne vyhlasujem, že: </w:t>
            </w:r>
          </w:p>
          <w:p w14:paraId="2492D3E7" w14:textId="77777777" w:rsidR="003F7E63" w:rsidRDefault="003F7E63" w:rsidP="003F7E63">
            <w:pPr>
              <w:pStyle w:val="Odsekzoznamu"/>
              <w:numPr>
                <w:ilvl w:val="0"/>
                <w:numId w:val="20"/>
              </w:numPr>
              <w:autoSpaceDE w:val="0"/>
              <w:autoSpaceDN w:val="0"/>
              <w:adjustRightInd w:val="0"/>
              <w:spacing w:before="120" w:after="120" w:line="240" w:lineRule="auto"/>
              <w:ind w:left="396"/>
              <w:rPr>
                <w:rFonts w:ascii="Arial Narrow" w:hAnsi="Arial Narrow" w:cs="Times New Roman"/>
                <w:color w:val="000000"/>
                <w:sz w:val="20"/>
                <w:szCs w:val="20"/>
              </w:rPr>
            </w:pPr>
            <w:r w:rsidRPr="008D1B29">
              <w:rPr>
                <w:rFonts w:ascii="Arial Narrow" w:hAnsi="Arial Narrow" w:cs="Times New Roman"/>
                <w:color w:val="000000"/>
                <w:sz w:val="20"/>
                <w:szCs w:val="20"/>
              </w:rPr>
              <w:t>všetky informácie obsiahnuté v žiadosti o nenávratný finančný príspevok a všetkých jej prílohác</w:t>
            </w:r>
            <w:r>
              <w:rPr>
                <w:rFonts w:ascii="Arial Narrow" w:hAnsi="Arial Narrow" w:cs="Times New Roman"/>
                <w:color w:val="000000"/>
                <w:sz w:val="20"/>
                <w:szCs w:val="20"/>
              </w:rPr>
              <w:t>h sú úplné, pravdivé a správne,</w:t>
            </w:r>
          </w:p>
          <w:p w14:paraId="2492D3E8" w14:textId="77777777" w:rsidR="003F7E63" w:rsidRDefault="003F7E63" w:rsidP="003F7E63">
            <w:pPr>
              <w:pStyle w:val="Odsekzoznamu"/>
              <w:numPr>
                <w:ilvl w:val="0"/>
                <w:numId w:val="20"/>
              </w:numPr>
              <w:autoSpaceDE w:val="0"/>
              <w:autoSpaceDN w:val="0"/>
              <w:adjustRightInd w:val="0"/>
              <w:spacing w:before="120" w:after="120" w:line="240" w:lineRule="auto"/>
              <w:ind w:left="396"/>
              <w:rPr>
                <w:rFonts w:ascii="Arial Narrow" w:hAnsi="Arial Narrow" w:cs="Times New Roman"/>
                <w:color w:val="000000"/>
                <w:sz w:val="20"/>
                <w:szCs w:val="20"/>
              </w:rPr>
            </w:pPr>
            <w:r w:rsidRPr="008D1B29">
              <w:rPr>
                <w:rFonts w:ascii="Arial Narrow" w:hAnsi="Arial Narrow" w:cs="Times New Roman"/>
                <w:color w:val="000000"/>
                <w:sz w:val="20"/>
                <w:szCs w:val="20"/>
              </w:rPr>
              <w:t>projekt je v súlade s princípmi podpory rovnosti mužov a žien a nediskriminácie podľa článku 7 nariadenia o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  (ďalej len ,,všeobecné nariadenie“) a v súlade s princípom udržateľného rozvoja podľa článku 8 všeobecného nariadenia,</w:t>
            </w:r>
          </w:p>
          <w:p w14:paraId="2492D3E9" w14:textId="77777777" w:rsidR="003F7E63" w:rsidRDefault="003F7E63" w:rsidP="003F7E63">
            <w:pPr>
              <w:pStyle w:val="Odsekzoznamu"/>
              <w:numPr>
                <w:ilvl w:val="0"/>
                <w:numId w:val="20"/>
              </w:numPr>
              <w:autoSpaceDE w:val="0"/>
              <w:autoSpaceDN w:val="0"/>
              <w:adjustRightInd w:val="0"/>
              <w:spacing w:before="120" w:after="120" w:line="240" w:lineRule="auto"/>
              <w:ind w:left="396"/>
              <w:rPr>
                <w:rFonts w:ascii="Arial Narrow" w:hAnsi="Arial Narrow" w:cs="Times New Roman"/>
                <w:color w:val="000000"/>
                <w:sz w:val="20"/>
                <w:szCs w:val="20"/>
              </w:rPr>
            </w:pPr>
            <w:r w:rsidRPr="008D1B29">
              <w:rPr>
                <w:rFonts w:ascii="Arial Narrow" w:hAnsi="Arial Narrow" w:cs="Times New Roman"/>
                <w:color w:val="000000"/>
                <w:sz w:val="20"/>
                <w:szCs w:val="20"/>
              </w:rPr>
              <w:t>zabezpečím finančné prostriedky na spolufinancovanie projektu tak, aby nebola ohrozená jeho implementácia,</w:t>
            </w:r>
          </w:p>
          <w:p w14:paraId="2492D3EA" w14:textId="77777777" w:rsidR="003F7E63" w:rsidRDefault="003F7E63" w:rsidP="003F7E63">
            <w:pPr>
              <w:pStyle w:val="Odsekzoznamu"/>
              <w:numPr>
                <w:ilvl w:val="0"/>
                <w:numId w:val="20"/>
              </w:numPr>
              <w:autoSpaceDE w:val="0"/>
              <w:autoSpaceDN w:val="0"/>
              <w:adjustRightInd w:val="0"/>
              <w:spacing w:before="120" w:after="120" w:line="240" w:lineRule="auto"/>
              <w:ind w:left="396"/>
              <w:rPr>
                <w:rFonts w:ascii="Arial Narrow" w:hAnsi="Arial Narrow" w:cs="Times New Roman"/>
                <w:color w:val="000000"/>
                <w:sz w:val="20"/>
                <w:szCs w:val="20"/>
              </w:rPr>
            </w:pPr>
            <w:r w:rsidRPr="008D1B29">
              <w:rPr>
                <w:rFonts w:ascii="Arial Narrow" w:hAnsi="Arial Narrow" w:cs="Times New Roman"/>
                <w:color w:val="000000"/>
                <w:sz w:val="20"/>
                <w:szCs w:val="20"/>
              </w:rPr>
              <w:t>na oprávnené výdavky uvedené v projekte nežiadam o inú pomoc, resp. požadovanie inej pomoci je v súlade s pravidlami kumulácie ustanovenými v príslušných právnych predpisov poskytovania štátnej pomoci a na tieto výdavky v minulosti nebol poskytnutý príspevok z verejných prostriedkov ani z Recyklačného fondu,</w:t>
            </w:r>
          </w:p>
          <w:p w14:paraId="2492D3EB" w14:textId="77777777" w:rsidR="003F7E63" w:rsidRDefault="003F7E63" w:rsidP="003F7E63">
            <w:pPr>
              <w:pStyle w:val="Odsekzoznamu"/>
              <w:numPr>
                <w:ilvl w:val="0"/>
                <w:numId w:val="20"/>
              </w:numPr>
              <w:autoSpaceDE w:val="0"/>
              <w:autoSpaceDN w:val="0"/>
              <w:adjustRightInd w:val="0"/>
              <w:spacing w:before="120" w:after="120" w:line="240" w:lineRule="auto"/>
              <w:ind w:left="396"/>
              <w:rPr>
                <w:rFonts w:ascii="Arial Narrow" w:hAnsi="Arial Narrow" w:cs="Times New Roman"/>
                <w:color w:val="000000"/>
                <w:sz w:val="20"/>
                <w:szCs w:val="20"/>
              </w:rPr>
            </w:pPr>
            <w:r w:rsidRPr="008D1B29">
              <w:rPr>
                <w:rFonts w:ascii="Arial Narrow" w:hAnsi="Arial Narrow" w:cs="Times New Roman"/>
                <w:color w:val="000000"/>
                <w:sz w:val="20"/>
                <w:szCs w:val="20"/>
              </w:rPr>
              <w:t>spĺňam podmienky poskytnutia príspevku uvedené v</w:t>
            </w:r>
            <w:r w:rsidR="00F17069">
              <w:rPr>
                <w:rFonts w:ascii="Arial Narrow" w:hAnsi="Arial Narrow" w:cs="Times New Roman"/>
                <w:color w:val="000000"/>
                <w:sz w:val="20"/>
                <w:szCs w:val="20"/>
              </w:rPr>
              <w:t> </w:t>
            </w:r>
            <w:r w:rsidRPr="008D1B29">
              <w:rPr>
                <w:rFonts w:ascii="Arial Narrow" w:hAnsi="Arial Narrow" w:cs="Times New Roman"/>
                <w:color w:val="000000"/>
                <w:sz w:val="20"/>
                <w:szCs w:val="20"/>
              </w:rPr>
              <w:t>príslušn</w:t>
            </w:r>
            <w:r w:rsidR="00F17069">
              <w:rPr>
                <w:rFonts w:ascii="Arial Narrow" w:hAnsi="Arial Narrow" w:cs="Times New Roman"/>
                <w:color w:val="000000"/>
                <w:sz w:val="20"/>
                <w:szCs w:val="20"/>
              </w:rPr>
              <w:t>ej výzve/</w:t>
            </w:r>
            <w:r w:rsidR="001847EB">
              <w:rPr>
                <w:rFonts w:ascii="Arial Narrow" w:hAnsi="Arial Narrow" w:cs="Times New Roman"/>
                <w:color w:val="000000"/>
                <w:sz w:val="20"/>
                <w:szCs w:val="20"/>
              </w:rPr>
              <w:t>vyzvaní</w:t>
            </w:r>
            <w:r w:rsidRPr="008D1B29">
              <w:rPr>
                <w:rFonts w:ascii="Arial Narrow" w:hAnsi="Arial Narrow" w:cs="Times New Roman"/>
                <w:color w:val="000000"/>
                <w:sz w:val="20"/>
                <w:szCs w:val="20"/>
              </w:rPr>
              <w:t>,</w:t>
            </w:r>
          </w:p>
          <w:p w14:paraId="2492D3EC" w14:textId="77777777" w:rsidR="003F7E63" w:rsidRDefault="003F7E63" w:rsidP="003F7E63">
            <w:pPr>
              <w:pStyle w:val="Odsekzoznamu"/>
              <w:numPr>
                <w:ilvl w:val="0"/>
                <w:numId w:val="20"/>
              </w:numPr>
              <w:autoSpaceDE w:val="0"/>
              <w:autoSpaceDN w:val="0"/>
              <w:adjustRightInd w:val="0"/>
              <w:spacing w:before="120" w:after="120" w:line="240" w:lineRule="auto"/>
              <w:ind w:left="396"/>
              <w:rPr>
                <w:rFonts w:ascii="Arial Narrow" w:hAnsi="Arial Narrow" w:cs="Times New Roman"/>
                <w:color w:val="000000"/>
                <w:sz w:val="20"/>
                <w:szCs w:val="20"/>
              </w:rPr>
            </w:pPr>
            <w:r w:rsidRPr="008D1B29">
              <w:rPr>
                <w:rFonts w:ascii="Arial Narrow" w:hAnsi="Arial Narrow" w:cs="Times New Roman"/>
                <w:color w:val="000000"/>
                <w:sz w:val="20"/>
                <w:szCs w:val="20"/>
              </w:rPr>
              <w:t>údaje uvedené v žiadosti o NFP sú identické s údajmi odoslanými prostredníctvom verejnej časti portálu ITMS2014+,</w:t>
            </w:r>
          </w:p>
          <w:p w14:paraId="2492D3ED" w14:textId="77777777" w:rsidR="003F7E63" w:rsidRDefault="003F7E63" w:rsidP="003F7E63">
            <w:pPr>
              <w:pStyle w:val="Odsekzoznamu"/>
              <w:numPr>
                <w:ilvl w:val="0"/>
                <w:numId w:val="20"/>
              </w:numPr>
              <w:autoSpaceDE w:val="0"/>
              <w:autoSpaceDN w:val="0"/>
              <w:adjustRightInd w:val="0"/>
              <w:spacing w:before="120" w:after="120" w:line="240" w:lineRule="auto"/>
              <w:ind w:left="396"/>
              <w:rPr>
                <w:rFonts w:ascii="Arial Narrow" w:hAnsi="Arial Narrow" w:cs="Times New Roman"/>
                <w:color w:val="000000"/>
                <w:sz w:val="20"/>
                <w:szCs w:val="20"/>
              </w:rPr>
            </w:pPr>
            <w:r w:rsidRPr="008D1B29">
              <w:rPr>
                <w:rFonts w:ascii="Arial Narrow" w:hAnsi="Arial Narrow" w:cs="Times New Roman"/>
                <w:color w:val="000000"/>
                <w:sz w:val="20"/>
                <w:szCs w:val="20"/>
              </w:rPr>
              <w:t>som si vedomý skutočnosti, že na NFP nie je právny nárok,</w:t>
            </w:r>
          </w:p>
          <w:p w14:paraId="2492D3EE" w14:textId="77777777" w:rsidR="003F7E63" w:rsidRDefault="003F7E63" w:rsidP="003F7E63">
            <w:pPr>
              <w:pStyle w:val="Odsekzoznamu"/>
              <w:numPr>
                <w:ilvl w:val="0"/>
                <w:numId w:val="20"/>
              </w:numPr>
              <w:autoSpaceDE w:val="0"/>
              <w:autoSpaceDN w:val="0"/>
              <w:adjustRightInd w:val="0"/>
              <w:spacing w:before="120" w:after="120" w:line="240" w:lineRule="auto"/>
              <w:ind w:left="396"/>
              <w:rPr>
                <w:rFonts w:ascii="Arial Narrow" w:hAnsi="Arial Narrow" w:cs="Times New Roman"/>
                <w:color w:val="000000"/>
                <w:sz w:val="20"/>
                <w:szCs w:val="20"/>
              </w:rPr>
            </w:pPr>
            <w:r w:rsidRPr="008D1B29">
              <w:rPr>
                <w:rFonts w:ascii="Arial Narrow" w:hAnsi="Arial Narrow" w:cs="Times New Roman"/>
                <w:color w:val="000000"/>
                <w:sz w:val="20"/>
                <w:szCs w:val="20"/>
              </w:rPr>
              <w:lastRenderedPageBreak/>
              <w:t>som si vedomý (á) zodpovednosti za predloženie neúplných a nesprávnych údajov, pričom beriem na vedomie, že preukázanie opaku je spojené s rizikom možných následkov v rámci konania o žiadosti o NFP a/alebo implementácie projektu (napr. možnosť mimoriadneho ukončenia zmluvného vzťahu, vznik neoprávnených výdavkov), ako aj následkov nepravdivého čestného vyhlásenia (§39 zák. č. 71/1967 Zb. o správnom konaní v znení zmien a doplnkov a § 21 ods. 1 písm. f. zákona č. 372/1990 Zb. o priestupkoch v znení zmien a</w:t>
            </w:r>
            <w:r>
              <w:rPr>
                <w:rFonts w:ascii="Arial Narrow" w:hAnsi="Arial Narrow" w:cs="Times New Roman"/>
                <w:color w:val="000000"/>
                <w:sz w:val="20"/>
                <w:szCs w:val="20"/>
              </w:rPr>
              <w:t> </w:t>
            </w:r>
            <w:r w:rsidRPr="008D1B29">
              <w:rPr>
                <w:rFonts w:ascii="Arial Narrow" w:hAnsi="Arial Narrow" w:cs="Times New Roman"/>
                <w:color w:val="000000"/>
                <w:sz w:val="20"/>
                <w:szCs w:val="20"/>
              </w:rPr>
              <w:t>doplnkov</w:t>
            </w:r>
            <w:r>
              <w:rPr>
                <w:rFonts w:ascii="Arial Narrow" w:hAnsi="Arial Narrow" w:cs="Times New Roman"/>
                <w:color w:val="000000"/>
                <w:sz w:val="20"/>
                <w:szCs w:val="20"/>
              </w:rPr>
              <w:t>,</w:t>
            </w:r>
          </w:p>
          <w:p w14:paraId="2492D3EF" w14:textId="77777777" w:rsidR="003F7E63" w:rsidRDefault="003F7E63" w:rsidP="001847EB">
            <w:pPr>
              <w:pStyle w:val="Odsekzoznamu"/>
              <w:numPr>
                <w:ilvl w:val="0"/>
                <w:numId w:val="20"/>
              </w:numPr>
              <w:autoSpaceDE w:val="0"/>
              <w:autoSpaceDN w:val="0"/>
              <w:adjustRightInd w:val="0"/>
              <w:spacing w:before="120" w:after="120" w:line="240" w:lineRule="auto"/>
              <w:ind w:left="396" w:firstLine="0"/>
              <w:rPr>
                <w:rFonts w:ascii="Arial Narrow" w:hAnsi="Arial Narrow" w:cs="Times New Roman"/>
                <w:color w:val="000000"/>
                <w:sz w:val="20"/>
                <w:szCs w:val="20"/>
              </w:rPr>
            </w:pPr>
            <w:r w:rsidRPr="008D1B29">
              <w:rPr>
                <w:rFonts w:ascii="Arial Narrow" w:hAnsi="Arial Narrow" w:cs="Times New Roman"/>
                <w:color w:val="000000"/>
                <w:sz w:val="20"/>
                <w:szCs w:val="20"/>
              </w:rPr>
              <w:t>zaväzujem sa bezodkladne písomne informovať poskytovateľa o všetkých zmenách, ktoré sa týkajú uvedených údajov a skutočností. Súhlasím so správou, spracovaním a uchovávaním všetkých uvedených osobných údajov v súlade so zák. č. 122/2013 Z. z. o </w:t>
            </w:r>
            <w:r w:rsidRPr="008D1B29">
              <w:rPr>
                <w:rFonts w:ascii="Arial Narrow" w:hAnsi="Arial Narrow" w:cs="Times New Roman"/>
                <w:b/>
                <w:bCs/>
                <w:color w:val="000000"/>
                <w:sz w:val="20"/>
                <w:szCs w:val="20"/>
              </w:rPr>
              <w:t>ochrane osobných údajov</w:t>
            </w:r>
            <w:r w:rsidRPr="008D1B29">
              <w:rPr>
                <w:rFonts w:ascii="Arial Narrow" w:hAnsi="Arial Narrow" w:cs="Times New Roman"/>
                <w:color w:val="000000"/>
                <w:sz w:val="20"/>
                <w:szCs w:val="20"/>
              </w:rPr>
              <w:t> a o zmene a doplnení niektorých zákonov pre účely implementácie príslušného operačného programu.</w:t>
            </w:r>
          </w:p>
          <w:tbl>
            <w:tblPr>
              <w:tblW w:w="0" w:type="auto"/>
              <w:tblBorders>
                <w:top w:val="nil"/>
                <w:left w:val="nil"/>
                <w:bottom w:val="nil"/>
                <w:right w:val="nil"/>
              </w:tblBorders>
              <w:tblLayout w:type="fixed"/>
              <w:tblLook w:val="0000" w:firstRow="0" w:lastRow="0" w:firstColumn="0" w:lastColumn="0" w:noHBand="0" w:noVBand="0"/>
            </w:tblPr>
            <w:tblGrid>
              <w:gridCol w:w="9271"/>
            </w:tblGrid>
            <w:tr w:rsidR="001847EB" w:rsidRPr="001847EB" w14:paraId="2492D3FC" w14:textId="77777777">
              <w:trPr>
                <w:trHeight w:val="936"/>
              </w:trPr>
              <w:tc>
                <w:tcPr>
                  <w:tcW w:w="9271" w:type="dxa"/>
                </w:tcPr>
                <w:p w14:paraId="2492D3F0" w14:textId="70697810" w:rsidR="001847EB" w:rsidRDefault="001847EB" w:rsidP="001847EB">
                  <w:pPr>
                    <w:autoSpaceDE w:val="0"/>
                    <w:autoSpaceDN w:val="0"/>
                    <w:adjustRightInd w:val="0"/>
                    <w:spacing w:before="120" w:after="120" w:line="240" w:lineRule="auto"/>
                    <w:rPr>
                      <w:rFonts w:ascii="Arial Narrow" w:hAnsi="Arial Narrow" w:cs="Times New Roman"/>
                      <w:color w:val="000000"/>
                      <w:sz w:val="20"/>
                      <w:szCs w:val="20"/>
                    </w:rPr>
                  </w:pPr>
                  <w:r w:rsidRPr="001847EB">
                    <w:rPr>
                      <w:rFonts w:ascii="Arial Narrow" w:hAnsi="Arial Narrow" w:cs="Times New Roman"/>
                      <w:color w:val="000000"/>
                      <w:sz w:val="20"/>
                      <w:szCs w:val="20"/>
                    </w:rPr>
                    <w:t>S ohľadom na podmienky poskytnutia príspevku zároveň čestne vyhlasujem</w:t>
                  </w:r>
                  <w:del w:id="26" w:author="Autor">
                    <w:r w:rsidR="00E01979" w:rsidDel="00CB04EB">
                      <w:rPr>
                        <w:rStyle w:val="Odkaznapoznmkupodiarou"/>
                        <w:rFonts w:ascii="Arial Narrow" w:hAnsi="Arial Narrow" w:cs="Times New Roman"/>
                        <w:color w:val="000000"/>
                        <w:sz w:val="20"/>
                        <w:szCs w:val="20"/>
                      </w:rPr>
                      <w:footnoteReference w:id="10"/>
                    </w:r>
                  </w:del>
                  <w:r w:rsidRPr="001847EB">
                    <w:rPr>
                      <w:rFonts w:ascii="Arial Narrow" w:hAnsi="Arial Narrow" w:cs="Times New Roman"/>
                      <w:color w:val="000000"/>
                      <w:sz w:val="20"/>
                      <w:szCs w:val="20"/>
                    </w:rPr>
                    <w:t xml:space="preserve">, že </w:t>
                  </w:r>
                </w:p>
                <w:p w14:paraId="2492D3F1" w14:textId="495810E4" w:rsidR="0004103F" w:rsidDel="001B398B" w:rsidRDefault="0004103F" w:rsidP="001847EB">
                  <w:pPr>
                    <w:pStyle w:val="Odsekzoznamu"/>
                    <w:numPr>
                      <w:ilvl w:val="0"/>
                      <w:numId w:val="22"/>
                    </w:numPr>
                    <w:autoSpaceDE w:val="0"/>
                    <w:autoSpaceDN w:val="0"/>
                    <w:adjustRightInd w:val="0"/>
                    <w:spacing w:before="120" w:after="120" w:line="240" w:lineRule="auto"/>
                    <w:rPr>
                      <w:del w:id="29" w:author="Autor"/>
                      <w:rFonts w:ascii="Arial Narrow" w:hAnsi="Arial Narrow" w:cs="Times New Roman"/>
                      <w:color w:val="000000"/>
                      <w:sz w:val="20"/>
                      <w:szCs w:val="20"/>
                    </w:rPr>
                  </w:pPr>
                  <w:del w:id="30" w:author="Autor">
                    <w:r w:rsidDel="001B398B">
                      <w:rPr>
                        <w:rFonts w:ascii="Arial Narrow" w:hAnsi="Arial Narrow" w:cs="Times New Roman"/>
                        <w:color w:val="000000"/>
                        <w:sz w:val="20"/>
                        <w:szCs w:val="20"/>
                      </w:rPr>
                      <w:delText>nie som dlžníkom na daniach,</w:delText>
                    </w:r>
                  </w:del>
                </w:p>
                <w:p w14:paraId="2492D3F2" w14:textId="5025881F" w:rsidR="0004103F" w:rsidDel="001B398B" w:rsidRDefault="0004103F" w:rsidP="0004103F">
                  <w:pPr>
                    <w:pStyle w:val="Odsekzoznamu"/>
                    <w:numPr>
                      <w:ilvl w:val="0"/>
                      <w:numId w:val="22"/>
                    </w:numPr>
                    <w:autoSpaceDE w:val="0"/>
                    <w:autoSpaceDN w:val="0"/>
                    <w:adjustRightInd w:val="0"/>
                    <w:spacing w:before="120" w:after="120" w:line="240" w:lineRule="auto"/>
                    <w:rPr>
                      <w:del w:id="31" w:author="Autor"/>
                      <w:rFonts w:ascii="Arial Narrow" w:hAnsi="Arial Narrow" w:cs="Times New Roman"/>
                      <w:color w:val="000000"/>
                      <w:sz w:val="20"/>
                      <w:szCs w:val="20"/>
                    </w:rPr>
                  </w:pPr>
                  <w:del w:id="32" w:author="Autor">
                    <w:r w:rsidDel="001B398B">
                      <w:rPr>
                        <w:rFonts w:ascii="Arial Narrow" w:hAnsi="Arial Narrow" w:cs="Times New Roman"/>
                        <w:color w:val="000000"/>
                        <w:sz w:val="20"/>
                        <w:szCs w:val="20"/>
                      </w:rPr>
                      <w:delText xml:space="preserve">nie som </w:delText>
                    </w:r>
                    <w:r w:rsidRPr="0004103F" w:rsidDel="001B398B">
                      <w:rPr>
                        <w:rFonts w:ascii="Arial Narrow" w:hAnsi="Arial Narrow" w:cs="Times New Roman"/>
                        <w:color w:val="000000"/>
                        <w:sz w:val="20"/>
                        <w:szCs w:val="20"/>
                      </w:rPr>
                      <w:delText>dlžníkom poistného na zdravotnom poistení v žiadnej zdravotnej poisťovni poskytujúcej verejné zdravotné poistenie v</w:delText>
                    </w:r>
                    <w:r w:rsidDel="001B398B">
                      <w:rPr>
                        <w:rFonts w:ascii="Arial Narrow" w:hAnsi="Arial Narrow" w:cs="Times New Roman"/>
                        <w:color w:val="000000"/>
                        <w:sz w:val="20"/>
                        <w:szCs w:val="20"/>
                      </w:rPr>
                      <w:delText> </w:delText>
                    </w:r>
                    <w:r w:rsidRPr="0004103F" w:rsidDel="001B398B">
                      <w:rPr>
                        <w:rFonts w:ascii="Arial Narrow" w:hAnsi="Arial Narrow" w:cs="Times New Roman"/>
                        <w:color w:val="000000"/>
                        <w:sz w:val="20"/>
                        <w:szCs w:val="20"/>
                      </w:rPr>
                      <w:delText>SR</w:delText>
                    </w:r>
                    <w:r w:rsidDel="001B398B">
                      <w:rPr>
                        <w:rFonts w:ascii="Arial Narrow" w:hAnsi="Arial Narrow" w:cs="Times New Roman"/>
                        <w:color w:val="000000"/>
                        <w:sz w:val="20"/>
                        <w:szCs w:val="20"/>
                      </w:rPr>
                      <w:delText>,</w:delText>
                    </w:r>
                  </w:del>
                </w:p>
                <w:p w14:paraId="2492D3F3" w14:textId="2ACD8F4D" w:rsidR="0004103F" w:rsidDel="001B398B" w:rsidRDefault="0004103F" w:rsidP="0004103F">
                  <w:pPr>
                    <w:pStyle w:val="Odsekzoznamu"/>
                    <w:numPr>
                      <w:ilvl w:val="0"/>
                      <w:numId w:val="22"/>
                    </w:numPr>
                    <w:autoSpaceDE w:val="0"/>
                    <w:autoSpaceDN w:val="0"/>
                    <w:adjustRightInd w:val="0"/>
                    <w:spacing w:before="120" w:after="120" w:line="240" w:lineRule="auto"/>
                    <w:rPr>
                      <w:del w:id="33" w:author="Autor"/>
                      <w:rFonts w:ascii="Arial Narrow" w:hAnsi="Arial Narrow" w:cs="Times New Roman"/>
                      <w:color w:val="000000"/>
                      <w:sz w:val="20"/>
                      <w:szCs w:val="20"/>
                    </w:rPr>
                  </w:pPr>
                  <w:del w:id="34" w:author="Autor">
                    <w:r w:rsidDel="001B398B">
                      <w:rPr>
                        <w:rFonts w:ascii="Arial Narrow" w:hAnsi="Arial Narrow" w:cs="Times New Roman"/>
                        <w:color w:val="000000"/>
                        <w:sz w:val="20"/>
                        <w:szCs w:val="20"/>
                      </w:rPr>
                      <w:delText xml:space="preserve">nie som </w:delText>
                    </w:r>
                    <w:r w:rsidRPr="0004103F" w:rsidDel="001B398B">
                      <w:rPr>
                        <w:rFonts w:ascii="Arial Narrow" w:hAnsi="Arial Narrow" w:cs="Times New Roman"/>
                        <w:color w:val="000000"/>
                        <w:sz w:val="20"/>
                        <w:szCs w:val="20"/>
                      </w:rPr>
                      <w:delText>dlžníkom na sociálnom poistení</w:delText>
                    </w:r>
                  </w:del>
                </w:p>
                <w:p w14:paraId="2492D3F4" w14:textId="6EFB3480" w:rsidR="0004103F" w:rsidDel="001B398B" w:rsidRDefault="0004103F" w:rsidP="0004103F">
                  <w:pPr>
                    <w:pStyle w:val="Odsekzoznamu"/>
                    <w:numPr>
                      <w:ilvl w:val="0"/>
                      <w:numId w:val="22"/>
                    </w:numPr>
                    <w:autoSpaceDE w:val="0"/>
                    <w:autoSpaceDN w:val="0"/>
                    <w:adjustRightInd w:val="0"/>
                    <w:spacing w:before="120" w:after="120" w:line="240" w:lineRule="auto"/>
                    <w:rPr>
                      <w:del w:id="35" w:author="Autor"/>
                      <w:rFonts w:ascii="Arial Narrow" w:hAnsi="Arial Narrow" w:cs="Times New Roman"/>
                      <w:color w:val="000000"/>
                      <w:sz w:val="20"/>
                      <w:szCs w:val="20"/>
                    </w:rPr>
                  </w:pPr>
                  <w:del w:id="36" w:author="Autor">
                    <w:r w:rsidDel="001B398B">
                      <w:rPr>
                        <w:rFonts w:ascii="Arial Narrow" w:hAnsi="Arial Narrow" w:cs="Times New Roman"/>
                        <w:color w:val="000000"/>
                        <w:sz w:val="20"/>
                        <w:szCs w:val="20"/>
                      </w:rPr>
                      <w:delText>nie je proti mne</w:delText>
                    </w:r>
                    <w:r w:rsidRPr="0004103F" w:rsidDel="001B398B">
                      <w:rPr>
                        <w:rFonts w:ascii="Arial Narrow" w:hAnsi="Arial Narrow" w:cs="Times New Roman"/>
                        <w:color w:val="000000"/>
                        <w:sz w:val="20"/>
                        <w:szCs w:val="20"/>
                      </w:rPr>
                      <w:delText xml:space="preserve"> vedené konkurzné konanie ani reštrukturalizačné konanie, </w:delText>
                    </w:r>
                    <w:r w:rsidDel="001B398B">
                      <w:rPr>
                        <w:rFonts w:ascii="Arial Narrow" w:hAnsi="Arial Narrow" w:cs="Times New Roman"/>
                        <w:color w:val="000000"/>
                        <w:sz w:val="20"/>
                        <w:szCs w:val="20"/>
                      </w:rPr>
                      <w:delText>nie som</w:delText>
                    </w:r>
                    <w:r w:rsidRPr="0004103F" w:rsidDel="001B398B">
                      <w:rPr>
                        <w:rFonts w:ascii="Arial Narrow" w:hAnsi="Arial Narrow" w:cs="Times New Roman"/>
                        <w:color w:val="000000"/>
                        <w:sz w:val="20"/>
                        <w:szCs w:val="20"/>
                      </w:rPr>
                      <w:delText xml:space="preserve"> v konkurze alebo v reštrukturalizácii (táto podmienka sa nevzťahuje na subjekty podľa § 2 zákona č. 7/2005 Z. z. o konkurze a reštrukturalizácii a o zmene a doplnení niektorých zákonov v znení neskorších predpisov)</w:delText>
                    </w:r>
                    <w:r w:rsidDel="001B398B">
                      <w:rPr>
                        <w:rFonts w:ascii="Arial Narrow" w:hAnsi="Arial Narrow" w:cs="Times New Roman"/>
                        <w:color w:val="000000"/>
                        <w:sz w:val="20"/>
                        <w:szCs w:val="20"/>
                      </w:rPr>
                      <w:delText>,</w:delText>
                    </w:r>
                  </w:del>
                </w:p>
                <w:p w14:paraId="2492D3F5" w14:textId="4C7EB432" w:rsidR="0004103F" w:rsidRDefault="0004103F" w:rsidP="0004103F">
                  <w:pPr>
                    <w:pStyle w:val="Odsekzoznamu"/>
                    <w:numPr>
                      <w:ilvl w:val="0"/>
                      <w:numId w:val="22"/>
                    </w:numPr>
                    <w:autoSpaceDE w:val="0"/>
                    <w:autoSpaceDN w:val="0"/>
                    <w:adjustRightInd w:val="0"/>
                    <w:spacing w:before="120" w:after="120" w:line="240" w:lineRule="auto"/>
                    <w:rPr>
                      <w:rFonts w:ascii="Arial Narrow" w:hAnsi="Arial Narrow" w:cs="Times New Roman"/>
                      <w:color w:val="000000"/>
                      <w:sz w:val="20"/>
                      <w:szCs w:val="20"/>
                    </w:rPr>
                  </w:pPr>
                  <w:r>
                    <w:rPr>
                      <w:rFonts w:ascii="Arial Narrow" w:hAnsi="Arial Narrow" w:cs="Times New Roman"/>
                      <w:color w:val="000000"/>
                      <w:sz w:val="20"/>
                      <w:szCs w:val="20"/>
                    </w:rPr>
                    <w:t>voči mne nie je</w:t>
                  </w:r>
                  <w:r w:rsidRPr="0004103F">
                    <w:rPr>
                      <w:rFonts w:ascii="Arial Narrow" w:hAnsi="Arial Narrow" w:cs="Times New Roman"/>
                      <w:color w:val="000000"/>
                      <w:sz w:val="20"/>
                      <w:szCs w:val="20"/>
                    </w:rPr>
                    <w:t xml:space="preserve"> vedený výkon rozhodnutia ani vymáhacie konanie v súlade s článkom 71 všeobecného nariadenia. </w:t>
                  </w:r>
                  <w:del w:id="37" w:author="Autor">
                    <w:r w:rsidRPr="0004103F" w:rsidDel="008928B3">
                      <w:rPr>
                        <w:rFonts w:ascii="Arial Narrow" w:hAnsi="Arial Narrow" w:cs="Times New Roman"/>
                        <w:color w:val="000000"/>
                        <w:sz w:val="20"/>
                        <w:szCs w:val="20"/>
                      </w:rPr>
                      <w:delText>Podmienka sa netýka výkonu rozhodnutia voči členom riadiacich a dozorných orgánov žiadateľa, ale je relevantná vo vzťahu k subjektu žiadateľa (nerelevantné pre ministerstvá, ostatné ústredné orgány štátnej správy a ostatné štátnej rozpočtové organizácie)</w:delText>
                    </w:r>
                    <w:r w:rsidDel="008928B3">
                      <w:rPr>
                        <w:rFonts w:ascii="Arial Narrow" w:hAnsi="Arial Narrow" w:cs="Times New Roman"/>
                        <w:color w:val="000000"/>
                        <w:sz w:val="20"/>
                        <w:szCs w:val="20"/>
                      </w:rPr>
                      <w:delText>,</w:delText>
                    </w:r>
                  </w:del>
                </w:p>
                <w:p w14:paraId="2492D3F6" w14:textId="432A3C91" w:rsidR="0004103F" w:rsidRDefault="0004103F" w:rsidP="0004103F">
                  <w:pPr>
                    <w:pStyle w:val="Odsekzoznamu"/>
                    <w:numPr>
                      <w:ilvl w:val="0"/>
                      <w:numId w:val="22"/>
                    </w:numPr>
                    <w:autoSpaceDE w:val="0"/>
                    <w:autoSpaceDN w:val="0"/>
                    <w:adjustRightInd w:val="0"/>
                    <w:spacing w:before="120" w:after="120" w:line="240" w:lineRule="auto"/>
                    <w:rPr>
                      <w:rFonts w:ascii="Arial Narrow" w:hAnsi="Arial Narrow" w:cs="Times New Roman"/>
                      <w:color w:val="000000"/>
                      <w:sz w:val="20"/>
                      <w:szCs w:val="20"/>
                    </w:rPr>
                  </w:pPr>
                  <w:r>
                    <w:rPr>
                      <w:rFonts w:ascii="Arial Narrow" w:hAnsi="Arial Narrow" w:cs="Times New Roman"/>
                      <w:color w:val="000000"/>
                      <w:sz w:val="20"/>
                      <w:szCs w:val="20"/>
                    </w:rPr>
                    <w:t>som</w:t>
                  </w:r>
                  <w:r w:rsidRPr="0004103F">
                    <w:rPr>
                      <w:rFonts w:ascii="Arial Narrow" w:hAnsi="Arial Narrow" w:cs="Times New Roman"/>
                      <w:color w:val="000000"/>
                      <w:sz w:val="20"/>
                      <w:szCs w:val="20"/>
                    </w:rPr>
                    <w:t xml:space="preserve"> finančne spôsobilý na spolufinancovanie projektu</w:t>
                  </w:r>
                  <w:ins w:id="38" w:author="Autor">
                    <w:r w:rsidR="00CB04EB">
                      <w:rPr>
                        <w:rStyle w:val="Odkaznapoznmkupodiarou"/>
                        <w:rFonts w:ascii="Arial Narrow" w:hAnsi="Arial Narrow" w:cs="Times New Roman"/>
                        <w:color w:val="000000"/>
                        <w:sz w:val="20"/>
                        <w:szCs w:val="20"/>
                      </w:rPr>
                      <w:footnoteReference w:customMarkFollows="1" w:id="11"/>
                      <w:t>10</w:t>
                    </w:r>
                  </w:ins>
                  <w:r>
                    <w:rPr>
                      <w:rFonts w:ascii="Arial Narrow" w:hAnsi="Arial Narrow" w:cs="Times New Roman"/>
                      <w:color w:val="000000"/>
                      <w:sz w:val="20"/>
                      <w:szCs w:val="20"/>
                    </w:rPr>
                    <w:t>,</w:t>
                  </w:r>
                </w:p>
                <w:p w14:paraId="2492D3F7" w14:textId="18ED7E2A" w:rsidR="0004103F" w:rsidDel="001B398B" w:rsidRDefault="0004103F" w:rsidP="0004103F">
                  <w:pPr>
                    <w:pStyle w:val="Odsekzoznamu"/>
                    <w:numPr>
                      <w:ilvl w:val="0"/>
                      <w:numId w:val="22"/>
                    </w:numPr>
                    <w:autoSpaceDE w:val="0"/>
                    <w:autoSpaceDN w:val="0"/>
                    <w:adjustRightInd w:val="0"/>
                    <w:spacing w:before="120" w:after="120" w:line="240" w:lineRule="auto"/>
                    <w:rPr>
                      <w:del w:id="41" w:author="Autor"/>
                      <w:rFonts w:ascii="Arial Narrow" w:hAnsi="Arial Narrow" w:cs="Times New Roman"/>
                      <w:color w:val="000000"/>
                      <w:sz w:val="20"/>
                      <w:szCs w:val="20"/>
                    </w:rPr>
                  </w:pPr>
                  <w:del w:id="42" w:author="Autor">
                    <w:r w:rsidDel="001B398B">
                      <w:rPr>
                        <w:rFonts w:ascii="Arial Narrow" w:hAnsi="Arial Narrow" w:cs="Times New Roman"/>
                        <w:color w:val="000000"/>
                        <w:sz w:val="20"/>
                        <w:szCs w:val="20"/>
                      </w:rPr>
                      <w:delText>nie je mi</w:delText>
                    </w:r>
                    <w:r w:rsidRPr="0004103F" w:rsidDel="001B398B">
                      <w:rPr>
                        <w:rFonts w:ascii="Arial Narrow" w:hAnsi="Arial Narrow" w:cs="Times New Roman"/>
                        <w:color w:val="000000"/>
                        <w:sz w:val="20"/>
                        <w:szCs w:val="20"/>
                      </w:rPr>
                      <w:delText xml:space="preserve"> právoplatným rozsudkom uložený trest zákazu prijímať dotácie alebo subvencie, trest zákazu prijímať pomoc a podporu poskytovanú z fondov Európskej únie alebo trest zákazu účasti vo verejnom obstarávaní podľa osobitného predpisu</w:delText>
                    </w:r>
                    <w:r w:rsidRPr="0004103F" w:rsidDel="001B398B">
                      <w:rPr>
                        <w:rFonts w:ascii="Arial Narrow" w:hAnsi="Arial Narrow" w:cs="Times New Roman"/>
                        <w:color w:val="000000"/>
                        <w:sz w:val="20"/>
                        <w:szCs w:val="20"/>
                        <w:vertAlign w:val="superscript"/>
                      </w:rPr>
                      <w:footnoteReference w:id="12"/>
                    </w:r>
                    <w:r w:rsidDel="001B398B">
                      <w:rPr>
                        <w:rFonts w:ascii="Arial Narrow" w:hAnsi="Arial Narrow" w:cs="Times New Roman"/>
                        <w:color w:val="000000"/>
                        <w:sz w:val="20"/>
                        <w:szCs w:val="20"/>
                      </w:rPr>
                      <w:delText>,</w:delText>
                    </w:r>
                  </w:del>
                </w:p>
                <w:p w14:paraId="2492D3F8" w14:textId="2D7365D9" w:rsidR="0004103F" w:rsidDel="001B398B" w:rsidRDefault="0004103F" w:rsidP="0004103F">
                  <w:pPr>
                    <w:pStyle w:val="Odsekzoznamu"/>
                    <w:numPr>
                      <w:ilvl w:val="0"/>
                      <w:numId w:val="22"/>
                    </w:numPr>
                    <w:autoSpaceDE w:val="0"/>
                    <w:autoSpaceDN w:val="0"/>
                    <w:adjustRightInd w:val="0"/>
                    <w:spacing w:before="120" w:after="120" w:line="240" w:lineRule="auto"/>
                    <w:rPr>
                      <w:del w:id="45" w:author="Autor"/>
                      <w:rFonts w:ascii="Arial Narrow" w:hAnsi="Arial Narrow" w:cs="Times New Roman"/>
                      <w:color w:val="000000"/>
                      <w:sz w:val="20"/>
                      <w:szCs w:val="20"/>
                    </w:rPr>
                  </w:pPr>
                  <w:del w:id="46" w:author="Autor">
                    <w:r w:rsidDel="001B398B">
                      <w:rPr>
                        <w:rFonts w:ascii="Arial Narrow" w:hAnsi="Arial Narrow" w:cs="Times New Roman"/>
                        <w:color w:val="000000"/>
                        <w:sz w:val="20"/>
                        <w:szCs w:val="20"/>
                      </w:rPr>
                      <w:delText>som neporušil</w:delText>
                    </w:r>
                    <w:r w:rsidRPr="0004103F" w:rsidDel="001B398B">
                      <w:rPr>
                        <w:rFonts w:ascii="Arial Narrow" w:hAnsi="Arial Narrow" w:cs="Times New Roman"/>
                        <w:color w:val="000000"/>
                        <w:sz w:val="20"/>
                        <w:szCs w:val="20"/>
                      </w:rPr>
                      <w:delText xml:space="preserve"> zákaz nelegálnej práce a nelegálneho zamestnávania podľa osobitného predpisu (Zákon č. 82/2005 Z. z. o nelegálnej práci a nelegálnom zamestnávaní a o zmene a doplnení niektorých zákonov v znení neskorších predpisov) za obdobie 5 rokov predchádzajúcich predloženiu žiadosti o</w:delText>
                    </w:r>
                    <w:r w:rsidR="00E01979" w:rsidDel="001B398B">
                      <w:rPr>
                        <w:rFonts w:ascii="Arial Narrow" w:hAnsi="Arial Narrow" w:cs="Times New Roman"/>
                        <w:color w:val="000000"/>
                        <w:sz w:val="20"/>
                        <w:szCs w:val="20"/>
                      </w:rPr>
                      <w:delText> </w:delText>
                    </w:r>
                    <w:r w:rsidRPr="0004103F" w:rsidDel="001B398B">
                      <w:rPr>
                        <w:rFonts w:ascii="Arial Narrow" w:hAnsi="Arial Narrow" w:cs="Times New Roman"/>
                        <w:color w:val="000000"/>
                        <w:sz w:val="20"/>
                        <w:szCs w:val="20"/>
                      </w:rPr>
                      <w:delText>NFP</w:delText>
                    </w:r>
                    <w:r w:rsidR="00E01979" w:rsidDel="001B398B">
                      <w:rPr>
                        <w:rFonts w:ascii="Arial Narrow" w:hAnsi="Arial Narrow" w:cs="Times New Roman"/>
                        <w:color w:val="000000"/>
                        <w:sz w:val="20"/>
                        <w:szCs w:val="20"/>
                      </w:rPr>
                      <w:delText>,</w:delText>
                    </w:r>
                  </w:del>
                </w:p>
                <w:p w14:paraId="2492D3F9" w14:textId="6316BF2D" w:rsidR="001847EB" w:rsidDel="001B398B" w:rsidRDefault="001847EB" w:rsidP="001847EB">
                  <w:pPr>
                    <w:pStyle w:val="Odsekzoznamu"/>
                    <w:numPr>
                      <w:ilvl w:val="0"/>
                      <w:numId w:val="22"/>
                    </w:numPr>
                    <w:autoSpaceDE w:val="0"/>
                    <w:autoSpaceDN w:val="0"/>
                    <w:adjustRightInd w:val="0"/>
                    <w:spacing w:before="120" w:after="120" w:line="240" w:lineRule="auto"/>
                    <w:rPr>
                      <w:del w:id="47" w:author="Autor"/>
                      <w:rFonts w:ascii="Arial Narrow" w:hAnsi="Arial Narrow" w:cs="Times New Roman"/>
                      <w:color w:val="000000"/>
                      <w:sz w:val="20"/>
                      <w:szCs w:val="20"/>
                    </w:rPr>
                  </w:pPr>
                  <w:del w:id="48" w:author="Autor">
                    <w:r w:rsidRPr="001847EB" w:rsidDel="001B398B">
                      <w:rPr>
                        <w:rFonts w:ascii="Arial Narrow" w:hAnsi="Arial Narrow" w:cs="Times New Roman"/>
                        <w:color w:val="000000"/>
                        <w:sz w:val="20"/>
                        <w:szCs w:val="20"/>
                      </w:rPr>
                      <w:delText xml:space="preserve">ja, ako štatutárny orgán, ani žiadny člen štatutárneho orgánu, ani prokurista/i, ani osoba splnomocnená zastupovať ho v konaní o ŽoNFP sme neboli právoplatne odsúdení za trestný čin korupcie (§328 - § 336 Trestného zákona), za trestný čin poškodzovania finančných záujmov Európskej únie (§261-§263 Trestného zákona), za trestný čin legalizácie príjmu z trestnej činnosti (§ 233 - § 234 Trestného zákona), za trestný čin založenia, zosnovania a podporovania zločineckej skupiny (§296 Trestného zákona), alebo za trestný čin machinácie pri verejnom obstarávaní a verejnej dražbe (§ 266 až § 268 Trestného zákona), </w:delText>
                    </w:r>
                  </w:del>
                </w:p>
                <w:p w14:paraId="2492D3FA" w14:textId="71EF6EAF" w:rsidR="00E01979" w:rsidRDefault="00E01979" w:rsidP="00E01979">
                  <w:pPr>
                    <w:pStyle w:val="Odsekzoznamu"/>
                    <w:numPr>
                      <w:ilvl w:val="0"/>
                      <w:numId w:val="22"/>
                    </w:numPr>
                    <w:autoSpaceDE w:val="0"/>
                    <w:autoSpaceDN w:val="0"/>
                    <w:adjustRightInd w:val="0"/>
                    <w:spacing w:before="120" w:after="120" w:line="240" w:lineRule="auto"/>
                    <w:rPr>
                      <w:rFonts w:ascii="Arial Narrow" w:hAnsi="Arial Narrow" w:cs="Times New Roman"/>
                      <w:color w:val="000000"/>
                      <w:sz w:val="20"/>
                      <w:szCs w:val="20"/>
                    </w:rPr>
                  </w:pPr>
                  <w:r>
                    <w:rPr>
                      <w:rFonts w:ascii="Arial Narrow" w:hAnsi="Arial Narrow" w:cs="Times New Roman"/>
                      <w:color w:val="000000"/>
                      <w:sz w:val="20"/>
                      <w:szCs w:val="20"/>
                    </w:rPr>
                    <w:t>som ne</w:t>
                  </w:r>
                  <w:r w:rsidRPr="00E01979">
                    <w:rPr>
                      <w:rFonts w:ascii="Arial Narrow" w:hAnsi="Arial Narrow" w:cs="Times New Roman"/>
                      <w:color w:val="000000"/>
                      <w:sz w:val="20"/>
                      <w:szCs w:val="20"/>
                    </w:rPr>
                    <w:t>predloži</w:t>
                  </w:r>
                  <w:r>
                    <w:rPr>
                      <w:rFonts w:ascii="Arial Narrow" w:hAnsi="Arial Narrow" w:cs="Times New Roman"/>
                      <w:color w:val="000000"/>
                      <w:sz w:val="20"/>
                      <w:szCs w:val="20"/>
                    </w:rPr>
                    <w:t>l</w:t>
                  </w:r>
                  <w:r w:rsidRPr="00E01979">
                    <w:rPr>
                      <w:rFonts w:ascii="Arial Narrow" w:hAnsi="Arial Narrow" w:cs="Times New Roman"/>
                      <w:color w:val="000000"/>
                      <w:sz w:val="20"/>
                      <w:szCs w:val="20"/>
                    </w:rPr>
                    <w:t xml:space="preserve"> ŽoNFP v rámci tejto výzvy resp. hodnotiaceho kola tejto výzvy </w:t>
                  </w:r>
                  <w:r>
                    <w:rPr>
                      <w:rFonts w:ascii="Arial Narrow" w:hAnsi="Arial Narrow" w:cs="Times New Roman"/>
                      <w:color w:val="000000"/>
                      <w:sz w:val="20"/>
                      <w:szCs w:val="20"/>
                    </w:rPr>
                    <w:t xml:space="preserve">s </w:t>
                  </w:r>
                  <w:r w:rsidRPr="00E01979">
                    <w:rPr>
                      <w:rFonts w:ascii="Arial Narrow" w:hAnsi="Arial Narrow" w:cs="Times New Roman"/>
                      <w:color w:val="000000"/>
                      <w:sz w:val="20"/>
                      <w:szCs w:val="20"/>
                    </w:rPr>
                    <w:t>rovnakými oprávnenými aktivitami a súčasne rovnakou cieľovou skupinou v rámci niektorého iného hodnotiaceho kola tejto výzvy alebo v rámci akejkoľvek inej výzvy z OP ĽZ a konanie o predmetnej ŽoNFP stále trvá</w:t>
                  </w:r>
                  <w:ins w:id="49" w:author="Autor">
                    <w:r w:rsidR="00CB04EB">
                      <w:rPr>
                        <w:rStyle w:val="Odkaznapoznmkupodiarou"/>
                        <w:rFonts w:ascii="Arial Narrow" w:hAnsi="Arial Narrow" w:cs="Times New Roman"/>
                        <w:color w:val="000000"/>
                        <w:sz w:val="20"/>
                        <w:szCs w:val="20"/>
                      </w:rPr>
                      <w:footnoteReference w:customMarkFollows="1" w:id="13"/>
                      <w:t>11</w:t>
                    </w:r>
                  </w:ins>
                </w:p>
                <w:p w14:paraId="2492D3FB" w14:textId="77777777" w:rsidR="001847EB" w:rsidRPr="001847EB" w:rsidRDefault="001847EB" w:rsidP="00163F94">
                  <w:pPr>
                    <w:pStyle w:val="Odsekzoznamu"/>
                    <w:autoSpaceDE w:val="0"/>
                    <w:autoSpaceDN w:val="0"/>
                    <w:adjustRightInd w:val="0"/>
                    <w:spacing w:before="120" w:after="120" w:line="240" w:lineRule="auto"/>
                    <w:rPr>
                      <w:rFonts w:ascii="Arial Narrow" w:hAnsi="Arial Narrow" w:cs="Times New Roman"/>
                      <w:color w:val="000000"/>
                      <w:sz w:val="20"/>
                      <w:szCs w:val="20"/>
                    </w:rPr>
                  </w:pPr>
                </w:p>
              </w:tc>
            </w:tr>
          </w:tbl>
          <w:p w14:paraId="2492D3FD" w14:textId="77777777" w:rsidR="001847EB" w:rsidRDefault="001847EB" w:rsidP="001847EB">
            <w:pPr>
              <w:autoSpaceDE w:val="0"/>
              <w:autoSpaceDN w:val="0"/>
              <w:adjustRightInd w:val="0"/>
              <w:spacing w:before="120" w:after="120" w:line="240" w:lineRule="auto"/>
              <w:rPr>
                <w:rFonts w:ascii="Arial Narrow" w:hAnsi="Arial Narrow" w:cs="Times New Roman"/>
                <w:color w:val="000000"/>
                <w:sz w:val="20"/>
                <w:szCs w:val="20"/>
              </w:rPr>
            </w:pPr>
          </w:p>
          <w:p w14:paraId="2492D3FE" w14:textId="77777777" w:rsidR="001847EB" w:rsidRPr="001847EB" w:rsidRDefault="001847EB" w:rsidP="001847EB">
            <w:pPr>
              <w:autoSpaceDE w:val="0"/>
              <w:autoSpaceDN w:val="0"/>
              <w:adjustRightInd w:val="0"/>
              <w:spacing w:before="120" w:after="120" w:line="240" w:lineRule="auto"/>
              <w:rPr>
                <w:rFonts w:ascii="Arial Narrow" w:hAnsi="Arial Narrow" w:cs="Times New Roman"/>
                <w:color w:val="000000"/>
                <w:sz w:val="20"/>
                <w:szCs w:val="20"/>
              </w:rPr>
            </w:pPr>
          </w:p>
        </w:tc>
      </w:tr>
      <w:tr w:rsidR="003F7E63" w:rsidRPr="002C6A91" w14:paraId="2492D404" w14:textId="77777777" w:rsidTr="003F7E63">
        <w:trPr>
          <w:trHeight w:val="572"/>
        </w:trPr>
        <w:tc>
          <w:tcPr>
            <w:tcW w:w="3141" w:type="dxa"/>
            <w:tcBorders>
              <w:top w:val="single" w:sz="2" w:space="0" w:color="000000"/>
              <w:left w:val="single" w:sz="2" w:space="0" w:color="000000"/>
              <w:bottom w:val="single" w:sz="4" w:space="0" w:color="auto"/>
              <w:right w:val="single" w:sz="2" w:space="0" w:color="000000"/>
            </w:tcBorders>
            <w:shd w:val="solid" w:color="FFFFFF" w:fill="auto"/>
            <w:vAlign w:val="center"/>
          </w:tcPr>
          <w:p w14:paraId="2492D400" w14:textId="77777777" w:rsidR="003F7E63" w:rsidRPr="002C6A91" w:rsidRDefault="003F7E63" w:rsidP="003F7E63">
            <w:pPr>
              <w:autoSpaceDE w:val="0"/>
              <w:autoSpaceDN w:val="0"/>
              <w:adjustRightInd w:val="0"/>
              <w:jc w:val="center"/>
              <w:rPr>
                <w:rFonts w:ascii="Arial Narrow" w:hAnsi="Arial Narrow" w:cs="Times New Roman"/>
                <w:color w:val="000000"/>
                <w:sz w:val="20"/>
                <w:szCs w:val="20"/>
              </w:rPr>
            </w:pPr>
            <w:r w:rsidRPr="002C6A91">
              <w:rPr>
                <w:rFonts w:ascii="Arial Narrow" w:hAnsi="Arial Narrow" w:cs="Times New Roman"/>
                <w:b/>
                <w:color w:val="000000"/>
                <w:sz w:val="20"/>
                <w:szCs w:val="20"/>
              </w:rPr>
              <w:lastRenderedPageBreak/>
              <w:t>Titul, meno a priezvisko štatutárneho orgánu žiadateľa:</w:t>
            </w:r>
          </w:p>
        </w:tc>
        <w:tc>
          <w:tcPr>
            <w:tcW w:w="2404" w:type="dxa"/>
            <w:tcBorders>
              <w:top w:val="single" w:sz="2" w:space="0" w:color="000000"/>
              <w:left w:val="single" w:sz="2" w:space="0" w:color="000000"/>
              <w:bottom w:val="single" w:sz="4" w:space="0" w:color="auto"/>
              <w:right w:val="single" w:sz="2" w:space="0" w:color="000000"/>
            </w:tcBorders>
            <w:shd w:val="solid" w:color="FFFFFF" w:fill="auto"/>
            <w:vAlign w:val="center"/>
          </w:tcPr>
          <w:p w14:paraId="2492D401" w14:textId="77777777" w:rsidR="003F7E63" w:rsidRPr="002C6A91" w:rsidRDefault="003F7E63" w:rsidP="003F7E63">
            <w:pPr>
              <w:autoSpaceDE w:val="0"/>
              <w:autoSpaceDN w:val="0"/>
              <w:adjustRightInd w:val="0"/>
              <w:spacing w:after="0" w:line="240" w:lineRule="auto"/>
              <w:jc w:val="center"/>
              <w:rPr>
                <w:rFonts w:ascii="Arial Narrow" w:hAnsi="Arial Narrow" w:cs="Times New Roman"/>
                <w:color w:val="000000"/>
                <w:sz w:val="20"/>
                <w:szCs w:val="20"/>
              </w:rPr>
            </w:pPr>
            <w:r w:rsidRPr="002C6A91">
              <w:rPr>
                <w:rFonts w:ascii="Arial Narrow" w:hAnsi="Arial Narrow" w:cs="Times New Roman"/>
                <w:b/>
                <w:color w:val="000000"/>
                <w:sz w:val="20"/>
                <w:szCs w:val="20"/>
              </w:rPr>
              <w:t>Podpis</w:t>
            </w:r>
          </w:p>
        </w:tc>
        <w:tc>
          <w:tcPr>
            <w:tcW w:w="2120" w:type="dxa"/>
            <w:tcBorders>
              <w:top w:val="single" w:sz="2" w:space="0" w:color="000000"/>
              <w:left w:val="single" w:sz="2" w:space="0" w:color="000000"/>
              <w:bottom w:val="single" w:sz="4" w:space="0" w:color="auto"/>
              <w:right w:val="single" w:sz="2" w:space="0" w:color="000000"/>
            </w:tcBorders>
            <w:shd w:val="solid" w:color="FFFFFF" w:fill="auto"/>
            <w:vAlign w:val="center"/>
          </w:tcPr>
          <w:p w14:paraId="2492D402" w14:textId="77777777" w:rsidR="003F7E63" w:rsidRPr="002C6A91" w:rsidRDefault="003F7E63" w:rsidP="003F7E63">
            <w:pPr>
              <w:autoSpaceDE w:val="0"/>
              <w:autoSpaceDN w:val="0"/>
              <w:adjustRightInd w:val="0"/>
              <w:spacing w:after="0" w:line="240" w:lineRule="auto"/>
              <w:jc w:val="center"/>
              <w:rPr>
                <w:rFonts w:ascii="Arial Narrow" w:hAnsi="Arial Narrow" w:cs="Times New Roman"/>
                <w:color w:val="000000"/>
                <w:sz w:val="20"/>
                <w:szCs w:val="20"/>
              </w:rPr>
            </w:pPr>
            <w:r w:rsidRPr="002C6A91">
              <w:rPr>
                <w:rFonts w:ascii="Arial Narrow" w:hAnsi="Arial Narrow" w:cs="Times New Roman"/>
                <w:b/>
                <w:color w:val="000000"/>
                <w:sz w:val="20"/>
                <w:szCs w:val="20"/>
              </w:rPr>
              <w:t>Miesto podpisu:</w:t>
            </w:r>
          </w:p>
        </w:tc>
        <w:tc>
          <w:tcPr>
            <w:tcW w:w="1667" w:type="dxa"/>
            <w:tcBorders>
              <w:top w:val="single" w:sz="2" w:space="0" w:color="000000"/>
              <w:left w:val="single" w:sz="2" w:space="0" w:color="000000"/>
              <w:bottom w:val="single" w:sz="4" w:space="0" w:color="auto"/>
              <w:right w:val="single" w:sz="2" w:space="0" w:color="000000"/>
            </w:tcBorders>
            <w:shd w:val="solid" w:color="FFFFFF" w:fill="auto"/>
            <w:vAlign w:val="center"/>
          </w:tcPr>
          <w:p w14:paraId="2492D403" w14:textId="77777777" w:rsidR="003F7E63" w:rsidRPr="002C6A91" w:rsidRDefault="003F7E63" w:rsidP="003F7E63">
            <w:pPr>
              <w:autoSpaceDE w:val="0"/>
              <w:autoSpaceDN w:val="0"/>
              <w:adjustRightInd w:val="0"/>
              <w:spacing w:after="0" w:line="240" w:lineRule="auto"/>
              <w:jc w:val="center"/>
              <w:rPr>
                <w:rFonts w:ascii="Arial Narrow" w:hAnsi="Arial Narrow" w:cs="Times New Roman"/>
                <w:color w:val="000000"/>
                <w:sz w:val="20"/>
                <w:szCs w:val="20"/>
              </w:rPr>
            </w:pPr>
            <w:r w:rsidRPr="002C6A91">
              <w:rPr>
                <w:rFonts w:ascii="Arial Narrow" w:hAnsi="Arial Narrow" w:cs="Times New Roman"/>
                <w:b/>
                <w:color w:val="000000"/>
                <w:sz w:val="20"/>
                <w:szCs w:val="20"/>
              </w:rPr>
              <w:t>Dátum podpisu:</w:t>
            </w:r>
          </w:p>
        </w:tc>
      </w:tr>
      <w:tr w:rsidR="003F7E63" w:rsidRPr="002C6A91" w14:paraId="2492D409" w14:textId="77777777" w:rsidTr="003F7E63">
        <w:trPr>
          <w:trHeight w:val="531"/>
        </w:trPr>
        <w:tc>
          <w:tcPr>
            <w:tcW w:w="3141" w:type="dxa"/>
            <w:tcBorders>
              <w:top w:val="single" w:sz="2" w:space="0" w:color="000000"/>
              <w:left w:val="single" w:sz="2" w:space="0" w:color="000000"/>
              <w:bottom w:val="single" w:sz="4" w:space="0" w:color="auto"/>
              <w:right w:val="single" w:sz="2" w:space="0" w:color="000000"/>
            </w:tcBorders>
            <w:shd w:val="solid" w:color="FFFFFF" w:fill="auto"/>
          </w:tcPr>
          <w:p w14:paraId="2492D405" w14:textId="77777777" w:rsidR="003F7E63" w:rsidRPr="002C6A91" w:rsidRDefault="003F7E63" w:rsidP="003F7E63">
            <w:pPr>
              <w:autoSpaceDE w:val="0"/>
              <w:autoSpaceDN w:val="0"/>
              <w:adjustRightInd w:val="0"/>
              <w:spacing w:after="0" w:line="240" w:lineRule="auto"/>
              <w:rPr>
                <w:rFonts w:ascii="Arial Narrow" w:hAnsi="Arial Narrow" w:cs="Times New Roman"/>
                <w:color w:val="000000"/>
                <w:sz w:val="20"/>
                <w:szCs w:val="20"/>
              </w:rPr>
            </w:pPr>
          </w:p>
        </w:tc>
        <w:tc>
          <w:tcPr>
            <w:tcW w:w="2404" w:type="dxa"/>
            <w:tcBorders>
              <w:top w:val="single" w:sz="2" w:space="0" w:color="000000"/>
              <w:left w:val="single" w:sz="2" w:space="0" w:color="000000"/>
              <w:bottom w:val="single" w:sz="4" w:space="0" w:color="auto"/>
              <w:right w:val="single" w:sz="2" w:space="0" w:color="000000"/>
            </w:tcBorders>
            <w:shd w:val="solid" w:color="FFFFFF" w:fill="auto"/>
          </w:tcPr>
          <w:p w14:paraId="2492D406" w14:textId="77777777" w:rsidR="003F7E63" w:rsidRPr="002C6A91" w:rsidRDefault="003F7E63" w:rsidP="003F7E63">
            <w:pPr>
              <w:autoSpaceDE w:val="0"/>
              <w:autoSpaceDN w:val="0"/>
              <w:adjustRightInd w:val="0"/>
              <w:spacing w:after="0" w:line="240" w:lineRule="auto"/>
              <w:rPr>
                <w:rFonts w:ascii="Arial Narrow" w:hAnsi="Arial Narrow" w:cs="Times New Roman"/>
                <w:color w:val="000000"/>
                <w:sz w:val="20"/>
                <w:szCs w:val="20"/>
              </w:rPr>
            </w:pPr>
          </w:p>
        </w:tc>
        <w:tc>
          <w:tcPr>
            <w:tcW w:w="2120" w:type="dxa"/>
            <w:tcBorders>
              <w:top w:val="single" w:sz="2" w:space="0" w:color="000000"/>
              <w:left w:val="single" w:sz="2" w:space="0" w:color="000000"/>
              <w:bottom w:val="single" w:sz="4" w:space="0" w:color="auto"/>
              <w:right w:val="single" w:sz="2" w:space="0" w:color="000000"/>
            </w:tcBorders>
            <w:shd w:val="solid" w:color="FFFFFF" w:fill="auto"/>
          </w:tcPr>
          <w:p w14:paraId="2492D407" w14:textId="77777777" w:rsidR="003F7E63" w:rsidRPr="002C6A91" w:rsidRDefault="003F7E63" w:rsidP="003F7E63">
            <w:pPr>
              <w:autoSpaceDE w:val="0"/>
              <w:autoSpaceDN w:val="0"/>
              <w:adjustRightInd w:val="0"/>
              <w:spacing w:after="0" w:line="240" w:lineRule="auto"/>
              <w:rPr>
                <w:rFonts w:ascii="Arial Narrow" w:hAnsi="Arial Narrow" w:cs="Times New Roman"/>
                <w:color w:val="000000"/>
                <w:sz w:val="20"/>
                <w:szCs w:val="20"/>
              </w:rPr>
            </w:pPr>
          </w:p>
        </w:tc>
        <w:tc>
          <w:tcPr>
            <w:tcW w:w="1667" w:type="dxa"/>
            <w:tcBorders>
              <w:top w:val="single" w:sz="2" w:space="0" w:color="000000"/>
              <w:left w:val="single" w:sz="2" w:space="0" w:color="000000"/>
              <w:bottom w:val="single" w:sz="4" w:space="0" w:color="auto"/>
              <w:right w:val="single" w:sz="2" w:space="0" w:color="000000"/>
            </w:tcBorders>
            <w:shd w:val="solid" w:color="FFFFFF" w:fill="auto"/>
          </w:tcPr>
          <w:p w14:paraId="2492D408" w14:textId="77777777" w:rsidR="003F7E63" w:rsidRPr="002C6A91" w:rsidRDefault="003F7E63" w:rsidP="003F7E63">
            <w:pPr>
              <w:autoSpaceDE w:val="0"/>
              <w:autoSpaceDN w:val="0"/>
              <w:adjustRightInd w:val="0"/>
              <w:spacing w:after="0" w:line="240" w:lineRule="auto"/>
              <w:rPr>
                <w:rFonts w:ascii="Arial Narrow" w:hAnsi="Arial Narrow" w:cs="Times New Roman"/>
                <w:color w:val="000000"/>
                <w:sz w:val="20"/>
                <w:szCs w:val="20"/>
              </w:rPr>
            </w:pPr>
          </w:p>
        </w:tc>
      </w:tr>
    </w:tbl>
    <w:p w14:paraId="2492D40A" w14:textId="77777777" w:rsidR="003F7E63" w:rsidRDefault="003F7E63" w:rsidP="001847EB">
      <w:pPr>
        <w:rPr>
          <w:rFonts w:ascii="Arial Narrow" w:hAnsi="Arial Narrow"/>
          <w:sz w:val="20"/>
          <w:szCs w:val="20"/>
        </w:rPr>
      </w:pPr>
    </w:p>
    <w:sectPr w:rsidR="003F7E63" w:rsidSect="003F7E63">
      <w:headerReference w:type="even" r:id="rId12"/>
      <w:headerReference w:type="default" r:id="rId13"/>
      <w:footerReference w:type="even" r:id="rId14"/>
      <w:footerReference w:type="default" r:id="rId15"/>
      <w:headerReference w:type="first" r:id="rId16"/>
      <w:footerReference w:type="first" r:id="rId1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1E41BD9" w14:textId="77777777" w:rsidR="00891D2E" w:rsidRDefault="00891D2E" w:rsidP="003F7E63">
      <w:pPr>
        <w:spacing w:after="0" w:line="240" w:lineRule="auto"/>
      </w:pPr>
      <w:r>
        <w:separator/>
      </w:r>
    </w:p>
  </w:endnote>
  <w:endnote w:type="continuationSeparator" w:id="0">
    <w:p w14:paraId="5D0BAEC5" w14:textId="77777777" w:rsidR="00891D2E" w:rsidRDefault="00891D2E" w:rsidP="003F7E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Narrow">
    <w:altName w:val="Century Gothic"/>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363117" w14:textId="77777777" w:rsidR="001B7697" w:rsidRDefault="001B7697">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92D416" w14:textId="77777777" w:rsidR="003F7E63" w:rsidRPr="00016F1C" w:rsidRDefault="003F7E63" w:rsidP="003F7E63">
    <w:pPr>
      <w:tabs>
        <w:tab w:val="center" w:pos="4536"/>
        <w:tab w:val="right" w:pos="9072"/>
      </w:tabs>
      <w:spacing w:after="0" w:line="240" w:lineRule="auto"/>
      <w:jc w:val="right"/>
      <w:rPr>
        <w:rFonts w:eastAsia="Times New Roman" w:cs="Times New Roman"/>
        <w:szCs w:val="24"/>
        <w:lang w:eastAsia="sk-SK"/>
      </w:rPr>
    </w:pPr>
    <w:r>
      <w:rPr>
        <w:rFonts w:eastAsia="Times New Roman" w:cs="Times New Roman"/>
        <w:noProof/>
        <w:szCs w:val="24"/>
        <w:lang w:eastAsia="sk-SK"/>
      </w:rPr>
      <w:t xml:space="preserve"> </w:t>
    </w:r>
    <w:r w:rsidRPr="00016F1C">
      <w:rPr>
        <w:rFonts w:eastAsia="Times New Roman" w:cs="Times New Roman"/>
        <w:szCs w:val="24"/>
        <w:lang w:eastAsia="sk-SK"/>
      </w:rPr>
      <w:t xml:space="preserve"> </w:t>
    </w:r>
  </w:p>
  <w:p w14:paraId="2492D417" w14:textId="77777777" w:rsidR="003F7E63" w:rsidRPr="00570367" w:rsidRDefault="003F7E63" w:rsidP="003F7E63">
    <w:pPr>
      <w:tabs>
        <w:tab w:val="center" w:pos="4536"/>
        <w:tab w:val="right" w:pos="9072"/>
      </w:tabs>
      <w:spacing w:after="0" w:line="240" w:lineRule="auto"/>
      <w:jc w:val="right"/>
      <w:rPr>
        <w:rFonts w:eastAsia="Times New Roman" w:cs="Times New Roman"/>
        <w:szCs w:val="24"/>
        <w:lang w:eastAsia="sk-SK"/>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49C422" w14:textId="77777777" w:rsidR="001B7697" w:rsidRDefault="001B7697">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3CB014C" w14:textId="77777777" w:rsidR="00891D2E" w:rsidRDefault="00891D2E" w:rsidP="003F7E63">
      <w:pPr>
        <w:spacing w:after="0" w:line="240" w:lineRule="auto"/>
      </w:pPr>
      <w:r>
        <w:separator/>
      </w:r>
    </w:p>
  </w:footnote>
  <w:footnote w:type="continuationSeparator" w:id="0">
    <w:p w14:paraId="52AB3B83" w14:textId="77777777" w:rsidR="00891D2E" w:rsidRDefault="00891D2E" w:rsidP="003F7E63">
      <w:pPr>
        <w:spacing w:after="0" w:line="240" w:lineRule="auto"/>
      </w:pPr>
      <w:r>
        <w:continuationSeparator/>
      </w:r>
    </w:p>
  </w:footnote>
  <w:footnote w:id="1">
    <w:p w14:paraId="2492D41A" w14:textId="77777777" w:rsidR="003F7E63" w:rsidRPr="002C6A91" w:rsidRDefault="003F7E63" w:rsidP="003F7E63">
      <w:pPr>
        <w:pStyle w:val="Textpoznmkypodiarou"/>
        <w:rPr>
          <w:rFonts w:ascii="Arial Narrow" w:hAnsi="Arial Narrow" w:cs="Times New Roman"/>
          <w:sz w:val="16"/>
          <w:szCs w:val="16"/>
        </w:rPr>
      </w:pPr>
      <w:r w:rsidRPr="002C6A91">
        <w:rPr>
          <w:rStyle w:val="Odkaznapoznmkupodiarou"/>
          <w:rFonts w:ascii="Arial Narrow" w:hAnsi="Arial Narrow" w:cs="Times New Roman"/>
          <w:sz w:val="16"/>
          <w:szCs w:val="16"/>
        </w:rPr>
        <w:footnoteRef/>
      </w:r>
      <w:r w:rsidRPr="002C6A91">
        <w:rPr>
          <w:rFonts w:ascii="Arial Narrow" w:hAnsi="Arial Narrow" w:cs="Times New Roman"/>
          <w:sz w:val="16"/>
          <w:szCs w:val="16"/>
        </w:rPr>
        <w:t xml:space="preserve"> Vypĺňa sa v prípade, ak je účasť partnera v súlade s podmienkami výzvy a v rámci relevantného projektu sa partner zúčastňuje na realizácii projektu. Možnosť viacnásobného výberu podľa počtu partnerov.</w:t>
      </w:r>
    </w:p>
  </w:footnote>
  <w:footnote w:id="2">
    <w:p w14:paraId="2492D41B" w14:textId="77777777" w:rsidR="003F7E63" w:rsidRPr="002C6A91" w:rsidRDefault="003F7E63" w:rsidP="003F7E63">
      <w:pPr>
        <w:pStyle w:val="Textpoznmkypodiarou"/>
        <w:rPr>
          <w:rFonts w:ascii="Arial Narrow" w:hAnsi="Arial Narrow"/>
          <w:sz w:val="16"/>
          <w:szCs w:val="16"/>
        </w:rPr>
      </w:pPr>
      <w:r w:rsidRPr="002C6A91">
        <w:rPr>
          <w:rStyle w:val="Odkaznapoznmkupodiarou"/>
          <w:rFonts w:ascii="Arial Narrow" w:hAnsi="Arial Narrow"/>
          <w:sz w:val="16"/>
          <w:szCs w:val="16"/>
        </w:rPr>
        <w:footnoteRef/>
      </w:r>
      <w:r w:rsidRPr="002C6A91">
        <w:rPr>
          <w:rFonts w:ascii="Arial Narrow" w:hAnsi="Arial Narrow"/>
          <w:sz w:val="16"/>
          <w:szCs w:val="16"/>
        </w:rPr>
        <w:t xml:space="preserve"> Odkaz na automatické vyplnenie sa vzťahuje na prípad vyplnenia formulára prostredníctvom ITMS2014+</w:t>
      </w:r>
    </w:p>
  </w:footnote>
  <w:footnote w:id="3">
    <w:p w14:paraId="2492D41C" w14:textId="77777777" w:rsidR="003F7E63" w:rsidRDefault="003F7E63" w:rsidP="003F7E63">
      <w:pPr>
        <w:pStyle w:val="Textpoznmkypodiarou"/>
        <w:ind w:left="142" w:hanging="142"/>
      </w:pPr>
      <w:r w:rsidRPr="00892D51">
        <w:rPr>
          <w:rStyle w:val="Odkaznapoznmkupodiarou"/>
          <w:rFonts w:ascii="Arial Narrow" w:hAnsi="Arial Narrow"/>
          <w:sz w:val="16"/>
          <w:szCs w:val="16"/>
        </w:rPr>
        <w:footnoteRef/>
      </w:r>
      <w:r>
        <w:t xml:space="preserve"> </w:t>
      </w:r>
      <w:r w:rsidRPr="00892D51">
        <w:rPr>
          <w:rFonts w:ascii="Arial Narrow" w:hAnsi="Arial Narrow"/>
          <w:sz w:val="16"/>
          <w:szCs w:val="16"/>
        </w:rPr>
        <w:t>Kódy pre kategóriu „Prioritná os“</w:t>
      </w:r>
      <w:r>
        <w:rPr>
          <w:rFonts w:ascii="Arial Narrow" w:hAnsi="Arial Narrow"/>
          <w:sz w:val="16"/>
          <w:szCs w:val="16"/>
        </w:rPr>
        <w:t xml:space="preserve"> s</w:t>
      </w:r>
      <w:r w:rsidRPr="00892D51">
        <w:rPr>
          <w:rFonts w:ascii="Arial Narrow" w:hAnsi="Arial Narrow"/>
          <w:sz w:val="16"/>
          <w:szCs w:val="16"/>
        </w:rPr>
        <w:t xml:space="preserve">ú zadefinované </w:t>
      </w:r>
      <w:r>
        <w:rPr>
          <w:rFonts w:ascii="Arial Narrow" w:hAnsi="Arial Narrow"/>
          <w:sz w:val="16"/>
          <w:szCs w:val="16"/>
        </w:rPr>
        <w:t xml:space="preserve">na základe </w:t>
      </w:r>
      <w:r w:rsidRPr="00892D51">
        <w:rPr>
          <w:rFonts w:ascii="Arial Narrow" w:hAnsi="Arial Narrow"/>
          <w:sz w:val="16"/>
          <w:szCs w:val="16"/>
        </w:rPr>
        <w:t>dokument</w:t>
      </w:r>
      <w:r>
        <w:rPr>
          <w:rFonts w:ascii="Arial Narrow" w:hAnsi="Arial Narrow"/>
          <w:sz w:val="16"/>
          <w:szCs w:val="16"/>
        </w:rPr>
        <w:t>u</w:t>
      </w:r>
      <w:r w:rsidRPr="00892D51">
        <w:rPr>
          <w:rFonts w:ascii="Arial Narrow" w:hAnsi="Arial Narrow"/>
          <w:sz w:val="16"/>
          <w:szCs w:val="16"/>
        </w:rPr>
        <w:t xml:space="preserve"> Operačný program Ľudské zdroje na PO 2014-2020</w:t>
      </w:r>
      <w:r>
        <w:rPr>
          <w:rFonts w:ascii="Arial Narrow" w:hAnsi="Arial Narrow"/>
          <w:sz w:val="16"/>
          <w:szCs w:val="16"/>
        </w:rPr>
        <w:t xml:space="preserve">, v tabuľke č. 2 </w:t>
      </w:r>
      <w:r w:rsidRPr="0097100B">
        <w:rPr>
          <w:rFonts w:ascii="Arial Narrow" w:hAnsi="Arial Narrow"/>
          <w:sz w:val="16"/>
          <w:szCs w:val="16"/>
        </w:rPr>
        <w:t>a</w:t>
      </w:r>
      <w:r>
        <w:rPr>
          <w:rFonts w:ascii="Arial Narrow" w:hAnsi="Arial Narrow"/>
          <w:sz w:val="16"/>
          <w:szCs w:val="16"/>
        </w:rPr>
        <w:t xml:space="preserve"> ich </w:t>
      </w:r>
      <w:r w:rsidRPr="0097100B">
        <w:rPr>
          <w:rFonts w:ascii="Arial Narrow" w:hAnsi="Arial Narrow"/>
          <w:sz w:val="16"/>
          <w:szCs w:val="16"/>
        </w:rPr>
        <w:t>popisu v ďalších častiach</w:t>
      </w:r>
      <w:r>
        <w:rPr>
          <w:rFonts w:ascii="Arial Narrow" w:hAnsi="Arial Narrow"/>
          <w:sz w:val="16"/>
          <w:szCs w:val="16"/>
        </w:rPr>
        <w:t xml:space="preserve">: </w:t>
      </w:r>
      <w:hyperlink r:id="rId1" w:history="1">
        <w:r w:rsidRPr="00E9045C">
          <w:rPr>
            <w:rStyle w:val="Hypertextovprepojenie"/>
            <w:rFonts w:ascii="Arial Narrow" w:hAnsi="Arial Narrow"/>
            <w:sz w:val="16"/>
            <w:szCs w:val="16"/>
          </w:rPr>
          <w:t>http://www.employment.gov.sk/sk/esf/programove-obdobie-2014-2020/operacny-program-ludske-zdroje/</w:t>
        </w:r>
      </w:hyperlink>
      <w:r>
        <w:rPr>
          <w:rFonts w:ascii="Arial Narrow" w:hAnsi="Arial Narrow"/>
          <w:sz w:val="16"/>
          <w:szCs w:val="16"/>
        </w:rPr>
        <w:t xml:space="preserve"> </w:t>
      </w:r>
    </w:p>
  </w:footnote>
  <w:footnote w:id="4">
    <w:p w14:paraId="2492D41D" w14:textId="77777777" w:rsidR="003F7E63" w:rsidRPr="00892D51" w:rsidRDefault="003F7E63" w:rsidP="003F7E63">
      <w:pPr>
        <w:pStyle w:val="Textpoznmkypodiarou"/>
        <w:ind w:left="142" w:hanging="142"/>
        <w:rPr>
          <w:rFonts w:ascii="Arial Narrow" w:hAnsi="Arial Narrow"/>
          <w:sz w:val="16"/>
          <w:szCs w:val="16"/>
        </w:rPr>
      </w:pPr>
      <w:r w:rsidRPr="00892D51">
        <w:rPr>
          <w:rStyle w:val="Odkaznapoznmkupodiarou"/>
          <w:rFonts w:ascii="Arial Narrow" w:hAnsi="Arial Narrow"/>
          <w:sz w:val="16"/>
          <w:szCs w:val="16"/>
        </w:rPr>
        <w:footnoteRef/>
      </w:r>
      <w:r w:rsidRPr="00892D51">
        <w:rPr>
          <w:rFonts w:ascii="Arial Narrow" w:hAnsi="Arial Narrow"/>
          <w:sz w:val="16"/>
          <w:szCs w:val="16"/>
        </w:rPr>
        <w:t xml:space="preserve"> Kódy pre kategóriu „</w:t>
      </w:r>
      <w:r>
        <w:rPr>
          <w:rFonts w:ascii="Arial Narrow" w:hAnsi="Arial Narrow"/>
          <w:sz w:val="16"/>
          <w:szCs w:val="16"/>
        </w:rPr>
        <w:t>Špecifický cieľ</w:t>
      </w:r>
      <w:r w:rsidRPr="00892D51">
        <w:rPr>
          <w:rFonts w:ascii="Arial Narrow" w:hAnsi="Arial Narrow"/>
          <w:sz w:val="16"/>
          <w:szCs w:val="16"/>
        </w:rPr>
        <w:t>“</w:t>
      </w:r>
      <w:r>
        <w:rPr>
          <w:rFonts w:ascii="Arial Narrow" w:hAnsi="Arial Narrow"/>
          <w:sz w:val="16"/>
          <w:szCs w:val="16"/>
        </w:rPr>
        <w:t xml:space="preserve"> s</w:t>
      </w:r>
      <w:r w:rsidRPr="00892D51">
        <w:rPr>
          <w:rFonts w:ascii="Arial Narrow" w:hAnsi="Arial Narrow"/>
          <w:sz w:val="16"/>
          <w:szCs w:val="16"/>
        </w:rPr>
        <w:t xml:space="preserve">ú zadefinované </w:t>
      </w:r>
      <w:r>
        <w:rPr>
          <w:rFonts w:ascii="Arial Narrow" w:hAnsi="Arial Narrow"/>
          <w:sz w:val="16"/>
          <w:szCs w:val="16"/>
        </w:rPr>
        <w:t xml:space="preserve">na základe </w:t>
      </w:r>
      <w:r w:rsidRPr="00892D51">
        <w:rPr>
          <w:rFonts w:ascii="Arial Narrow" w:hAnsi="Arial Narrow"/>
          <w:sz w:val="16"/>
          <w:szCs w:val="16"/>
        </w:rPr>
        <w:t>dokument</w:t>
      </w:r>
      <w:r>
        <w:rPr>
          <w:rFonts w:ascii="Arial Narrow" w:hAnsi="Arial Narrow"/>
          <w:sz w:val="16"/>
          <w:szCs w:val="16"/>
        </w:rPr>
        <w:t>u</w:t>
      </w:r>
      <w:r w:rsidRPr="00892D51">
        <w:rPr>
          <w:rFonts w:ascii="Arial Narrow" w:hAnsi="Arial Narrow"/>
          <w:sz w:val="16"/>
          <w:szCs w:val="16"/>
        </w:rPr>
        <w:t xml:space="preserve"> Operačný program Ľudské zdroje na PO 2014-2020</w:t>
      </w:r>
      <w:r>
        <w:rPr>
          <w:rFonts w:ascii="Arial Narrow" w:hAnsi="Arial Narrow"/>
          <w:sz w:val="16"/>
          <w:szCs w:val="16"/>
        </w:rPr>
        <w:t>, v tabuľke č. 2 a ich popisu v ďalších častiach:</w:t>
      </w:r>
      <w:r w:rsidRPr="00C856AB">
        <w:t xml:space="preserve"> </w:t>
      </w:r>
      <w:hyperlink r:id="rId2" w:history="1">
        <w:r w:rsidRPr="00E9045C">
          <w:rPr>
            <w:rStyle w:val="Hypertextovprepojenie"/>
            <w:rFonts w:ascii="Arial Narrow" w:hAnsi="Arial Narrow"/>
            <w:sz w:val="16"/>
            <w:szCs w:val="16"/>
          </w:rPr>
          <w:t>http://www.employment.gov.sk/sk/esf/programove-obdobie-2014-2020/operacny-program-ludske-zdroje/</w:t>
        </w:r>
      </w:hyperlink>
      <w:r>
        <w:rPr>
          <w:rFonts w:ascii="Arial Narrow" w:hAnsi="Arial Narrow"/>
          <w:sz w:val="16"/>
          <w:szCs w:val="16"/>
        </w:rPr>
        <w:t xml:space="preserve">  </w:t>
      </w:r>
    </w:p>
  </w:footnote>
  <w:footnote w:id="5">
    <w:p w14:paraId="2492D41E" w14:textId="5D876B70" w:rsidR="003F7E63" w:rsidRPr="0049299B" w:rsidRDefault="003F7E63" w:rsidP="003F7E63">
      <w:pPr>
        <w:pStyle w:val="Textpoznmkypodiarou"/>
        <w:rPr>
          <w:rFonts w:ascii="Arial Narrow" w:hAnsi="Arial Narrow"/>
          <w:sz w:val="16"/>
          <w:szCs w:val="16"/>
        </w:rPr>
      </w:pPr>
      <w:r w:rsidRPr="0049299B">
        <w:rPr>
          <w:rStyle w:val="Odkaznapoznmkupodiarou"/>
          <w:rFonts w:ascii="Arial Narrow" w:hAnsi="Arial Narrow"/>
          <w:sz w:val="16"/>
          <w:szCs w:val="16"/>
        </w:rPr>
        <w:footnoteRef/>
      </w:r>
      <w:r w:rsidRPr="0049299B">
        <w:rPr>
          <w:rFonts w:ascii="Arial Narrow" w:hAnsi="Arial Narrow"/>
          <w:sz w:val="16"/>
          <w:szCs w:val="16"/>
        </w:rPr>
        <w:t xml:space="preserve"> </w:t>
      </w:r>
      <w:r>
        <w:rPr>
          <w:rFonts w:ascii="Arial Narrow" w:hAnsi="Arial Narrow"/>
          <w:sz w:val="16"/>
          <w:szCs w:val="16"/>
        </w:rPr>
        <w:t xml:space="preserve">Systém implementácie HP Udržateľný rozvoj </w:t>
      </w:r>
      <w:r w:rsidR="00D67150" w:rsidRPr="00D67150">
        <w:rPr>
          <w:rFonts w:ascii="Arial Narrow" w:hAnsi="Arial Narrow"/>
          <w:sz w:val="16"/>
          <w:szCs w:val="16"/>
        </w:rPr>
        <w:t xml:space="preserve">na roky 2014 – 2020 </w:t>
      </w:r>
      <w:r>
        <w:rPr>
          <w:rFonts w:ascii="Arial Narrow" w:hAnsi="Arial Narrow"/>
          <w:sz w:val="16"/>
          <w:szCs w:val="16"/>
        </w:rPr>
        <w:t>je zverejnený</w:t>
      </w:r>
      <w:r w:rsidR="00D67150" w:rsidRPr="00D67150">
        <w:rPr>
          <w:rFonts w:ascii="Arial Narrow" w:hAnsi="Arial Narrow"/>
          <w:sz w:val="16"/>
          <w:szCs w:val="16"/>
        </w:rPr>
        <w:t xml:space="preserve">  na webovom sídle </w:t>
      </w:r>
      <w:hyperlink r:id="rId3" w:history="1">
        <w:r w:rsidRPr="0049299B">
          <w:rPr>
            <w:rStyle w:val="Hypertextovprepojenie"/>
            <w:rFonts w:ascii="Arial Narrow" w:hAnsi="Arial Narrow"/>
            <w:sz w:val="16"/>
            <w:szCs w:val="16"/>
          </w:rPr>
          <w:t>http://www.hpisahptur.gov.sk/dokumenty-2014-2020/</w:t>
        </w:r>
      </w:hyperlink>
    </w:p>
  </w:footnote>
  <w:footnote w:id="6">
    <w:p w14:paraId="0AFF44C8" w14:textId="07F85953" w:rsidR="00D67150" w:rsidRDefault="00D67150">
      <w:pPr>
        <w:pStyle w:val="Textpoznmkypodiarou"/>
      </w:pPr>
      <w:r w:rsidRPr="00D67150">
        <w:rPr>
          <w:rStyle w:val="Odkaznapoznmkupodiarou"/>
          <w:rFonts w:ascii="Arial Narrow" w:hAnsi="Arial Narrow"/>
          <w:sz w:val="16"/>
          <w:szCs w:val="16"/>
        </w:rPr>
        <w:footnoteRef/>
      </w:r>
      <w:r w:rsidRPr="00D67150">
        <w:rPr>
          <w:rStyle w:val="Odkaznapoznmkupodiarou"/>
          <w:rFonts w:ascii="Arial Narrow" w:hAnsi="Arial Narrow"/>
          <w:sz w:val="16"/>
          <w:szCs w:val="16"/>
        </w:rPr>
        <w:t xml:space="preserve"> </w:t>
      </w:r>
      <w:r w:rsidRPr="00D67150">
        <w:rPr>
          <w:rFonts w:ascii="Arial Narrow" w:hAnsi="Arial Narrow"/>
          <w:sz w:val="16"/>
          <w:szCs w:val="16"/>
        </w:rPr>
        <w:t xml:space="preserve">Systém implementácie HP Rovnosť mužov a žien a nediskriminácia je zverejnený na webovom sídle </w:t>
      </w:r>
      <w:hyperlink r:id="rId4" w:history="1">
        <w:r w:rsidRPr="00D67150">
          <w:rPr>
            <w:rStyle w:val="Hypertextovprepojenie"/>
            <w:rFonts w:ascii="Arial Narrow" w:hAnsi="Arial Narrow" w:cstheme="minorBidi"/>
            <w:sz w:val="16"/>
            <w:szCs w:val="16"/>
          </w:rPr>
          <w:t>http://www.gender.gov.sk</w:t>
        </w:r>
      </w:hyperlink>
      <w:r>
        <w:rPr>
          <w:sz w:val="16"/>
          <w:szCs w:val="16"/>
        </w:rPr>
        <w:t xml:space="preserve"> </w:t>
      </w:r>
    </w:p>
  </w:footnote>
  <w:footnote w:id="7">
    <w:p w14:paraId="2492D41F" w14:textId="77777777" w:rsidR="003F7E63" w:rsidRPr="00011074" w:rsidRDefault="003F7E63" w:rsidP="003F7E63">
      <w:pPr>
        <w:pStyle w:val="Textpoznmkypodiarou"/>
        <w:rPr>
          <w:rFonts w:ascii="Arial Narrow" w:hAnsi="Arial Narrow"/>
          <w:sz w:val="16"/>
          <w:szCs w:val="16"/>
        </w:rPr>
      </w:pPr>
      <w:r w:rsidRPr="00011074">
        <w:rPr>
          <w:rStyle w:val="Odkaznapoznmkupodiarou"/>
          <w:rFonts w:ascii="Arial Narrow" w:hAnsi="Arial Narrow"/>
          <w:sz w:val="16"/>
          <w:szCs w:val="16"/>
        </w:rPr>
        <w:footnoteRef/>
      </w:r>
      <w:r w:rsidRPr="00011074">
        <w:rPr>
          <w:rFonts w:ascii="Arial Narrow" w:hAnsi="Arial Narrow"/>
          <w:sz w:val="16"/>
          <w:szCs w:val="16"/>
        </w:rPr>
        <w:t xml:space="preserve"> </w:t>
      </w:r>
      <w:r w:rsidRPr="00011074">
        <w:rPr>
          <w:rFonts w:ascii="Arial Narrow" w:hAnsi="Arial Narrow" w:cs="Verdana"/>
          <w:sz w:val="16"/>
          <w:szCs w:val="16"/>
        </w:rPr>
        <w:t>Napr. Európa 2020, Špecifické odporúčania pre krajinu pre daný rok, Národný program reforiem a pod.</w:t>
      </w:r>
    </w:p>
  </w:footnote>
  <w:footnote w:id="8">
    <w:p w14:paraId="2492D420" w14:textId="77777777" w:rsidR="003F7E63" w:rsidRPr="007F531C" w:rsidRDefault="003F7E63" w:rsidP="003F7E63">
      <w:pPr>
        <w:pStyle w:val="Textpoznmkypodiarou"/>
        <w:rPr>
          <w:rFonts w:ascii="Arial Narrow" w:hAnsi="Arial Narrow"/>
        </w:rPr>
      </w:pPr>
      <w:r w:rsidRPr="007F531C">
        <w:rPr>
          <w:rStyle w:val="Odkaznapoznmkupodiarou"/>
          <w:rFonts w:ascii="Arial Narrow" w:hAnsi="Arial Narrow"/>
          <w:sz w:val="16"/>
          <w:szCs w:val="16"/>
        </w:rPr>
        <w:footnoteRef/>
      </w:r>
      <w:r w:rsidRPr="007F531C">
        <w:rPr>
          <w:rFonts w:ascii="Arial Narrow" w:hAnsi="Arial Narrow"/>
        </w:rPr>
        <w:t xml:space="preserve"> </w:t>
      </w:r>
      <w:r w:rsidRPr="007F531C">
        <w:rPr>
          <w:rFonts w:ascii="Arial Narrow" w:hAnsi="Arial Narrow"/>
          <w:sz w:val="16"/>
          <w:szCs w:val="16"/>
        </w:rPr>
        <w:t>Napr. jazykové vzdelávanie AJ, NJ a pod.</w:t>
      </w:r>
      <w:r w:rsidRPr="007F531C">
        <w:rPr>
          <w:rFonts w:ascii="Arial Narrow" w:hAnsi="Arial Narrow"/>
        </w:rPr>
        <w:t xml:space="preserve"> </w:t>
      </w:r>
    </w:p>
  </w:footnote>
  <w:footnote w:id="9">
    <w:p w14:paraId="2492D421" w14:textId="282C5F5C" w:rsidR="003F7E63" w:rsidRDefault="003F7E63" w:rsidP="003F7E63">
      <w:pPr>
        <w:pStyle w:val="Textpoznmkypodiarou"/>
        <w:ind w:left="142" w:hanging="142"/>
      </w:pPr>
      <w:r>
        <w:rPr>
          <w:rStyle w:val="Odkaznapoznmkupodiarou"/>
        </w:rPr>
        <w:footnoteRef/>
      </w:r>
      <w:r>
        <w:t xml:space="preserve"> </w:t>
      </w:r>
      <w:r w:rsidRPr="00FB7907">
        <w:rPr>
          <w:rFonts w:ascii="Arial Narrow" w:hAnsi="Arial Narrow"/>
          <w:sz w:val="16"/>
          <w:szCs w:val="16"/>
        </w:rPr>
        <w:t xml:space="preserve">K vypracovaniu finančnej analýzy projektu, analýzy nákladov a prínosov projektu a finančnej analýzy žiadateľa o NFP v programovom období 2014 – 2020 </w:t>
      </w:r>
      <w:r>
        <w:rPr>
          <w:rFonts w:ascii="Arial Narrow" w:hAnsi="Arial Narrow"/>
          <w:sz w:val="16"/>
          <w:szCs w:val="16"/>
        </w:rPr>
        <w:t xml:space="preserve"> </w:t>
      </w:r>
      <w:r w:rsidRPr="00FB7907">
        <w:rPr>
          <w:rFonts w:ascii="Arial Narrow" w:hAnsi="Arial Narrow"/>
          <w:sz w:val="16"/>
          <w:szCs w:val="16"/>
        </w:rPr>
        <w:t xml:space="preserve">vydal  CKO MP </w:t>
      </w:r>
      <w:r>
        <w:rPr>
          <w:rFonts w:ascii="Arial Narrow" w:hAnsi="Arial Narrow"/>
          <w:sz w:val="16"/>
          <w:szCs w:val="16"/>
        </w:rPr>
        <w:t xml:space="preserve">č. </w:t>
      </w:r>
      <w:r>
        <w:rPr>
          <w:rFonts w:ascii="Arial Narrow" w:hAnsi="Arial Narrow"/>
          <w:sz w:val="16"/>
          <w:szCs w:val="16"/>
        </w:rPr>
        <w:t>7</w:t>
      </w:r>
      <w:r w:rsidR="00D27AC8">
        <w:rPr>
          <w:rFonts w:ascii="Arial Narrow" w:hAnsi="Arial Narrow"/>
          <w:sz w:val="16"/>
          <w:szCs w:val="16"/>
        </w:rPr>
        <w:t xml:space="preserve"> v platnom znení, </w:t>
      </w:r>
      <w:ins w:id="20" w:author="Autor">
        <w:r w:rsidR="00D27AC8">
          <w:rPr>
            <w:rFonts w:ascii="Arial Narrow" w:hAnsi="Arial Narrow"/>
            <w:sz w:val="16"/>
            <w:szCs w:val="16"/>
          </w:rPr>
          <w:fldChar w:fldCharType="begin"/>
        </w:r>
        <w:r w:rsidR="00D27AC8">
          <w:rPr>
            <w:rFonts w:ascii="Arial Narrow" w:hAnsi="Arial Narrow"/>
            <w:sz w:val="16"/>
            <w:szCs w:val="16"/>
          </w:rPr>
          <w:instrText xml:space="preserve"> HYPERLINK "</w:instrText>
        </w:r>
      </w:ins>
      <w:r w:rsidR="00D27AC8" w:rsidRPr="00C85541">
        <w:rPr>
          <w:rFonts w:ascii="Arial Narrow" w:hAnsi="Arial Narrow"/>
          <w:sz w:val="16"/>
          <w:szCs w:val="16"/>
        </w:rPr>
        <w:instrText>http://www.partnerskadohoda.gov.sk/metodicke-pokyny-cko/</w:instrText>
      </w:r>
      <w:ins w:id="21" w:author="Autor">
        <w:r w:rsidR="00D27AC8">
          <w:rPr>
            <w:rFonts w:ascii="Arial Narrow" w:hAnsi="Arial Narrow"/>
            <w:sz w:val="16"/>
            <w:szCs w:val="16"/>
          </w:rPr>
          <w:instrText xml:space="preserve">" </w:instrText>
        </w:r>
        <w:r w:rsidR="00D27AC8">
          <w:rPr>
            <w:rFonts w:ascii="Arial Narrow" w:hAnsi="Arial Narrow"/>
            <w:sz w:val="16"/>
            <w:szCs w:val="16"/>
          </w:rPr>
          <w:fldChar w:fldCharType="separate"/>
        </w:r>
      </w:ins>
      <w:r w:rsidR="00D27AC8" w:rsidRPr="00FD4F3A">
        <w:rPr>
          <w:rStyle w:val="Hypertextovprepojenie"/>
          <w:rFonts w:ascii="Arial Narrow" w:hAnsi="Arial Narrow" w:cstheme="minorBidi"/>
          <w:sz w:val="16"/>
          <w:szCs w:val="16"/>
        </w:rPr>
        <w:t>http://www.partnerskadohoda.gov.sk/metodicke-pokyny-cko/</w:t>
      </w:r>
      <w:ins w:id="22" w:author="Autor">
        <w:r w:rsidR="00D27AC8">
          <w:rPr>
            <w:rFonts w:ascii="Arial Narrow" w:hAnsi="Arial Narrow"/>
            <w:sz w:val="16"/>
            <w:szCs w:val="16"/>
          </w:rPr>
          <w:fldChar w:fldCharType="end"/>
        </w:r>
      </w:ins>
    </w:p>
    <w:p w14:paraId="2492D422" w14:textId="77777777" w:rsidR="003F7E63" w:rsidRDefault="003F7E63" w:rsidP="003F7E63">
      <w:pPr>
        <w:pStyle w:val="Textpoznmkypodiarou"/>
      </w:pPr>
    </w:p>
  </w:footnote>
  <w:footnote w:id="10">
    <w:p w14:paraId="2492D423" w14:textId="77777777" w:rsidR="00E01979" w:rsidRPr="00E01979" w:rsidDel="00CB04EB" w:rsidRDefault="00E01979">
      <w:pPr>
        <w:pStyle w:val="Textpoznmkypodiarou"/>
        <w:rPr>
          <w:del w:id="27" w:author="Autor"/>
          <w:rFonts w:ascii="Arial Narrow" w:hAnsi="Arial Narrow"/>
          <w:sz w:val="18"/>
          <w:szCs w:val="18"/>
        </w:rPr>
      </w:pPr>
      <w:del w:id="28" w:author="Autor">
        <w:r w:rsidDel="00CB04EB">
          <w:rPr>
            <w:rStyle w:val="Odkaznapoznmkupodiarou"/>
          </w:rPr>
          <w:footnoteRef/>
        </w:r>
        <w:r w:rsidDel="00CB04EB">
          <w:delText xml:space="preserve"> </w:delText>
        </w:r>
        <w:r w:rsidRPr="00E01979" w:rsidDel="00CB04EB">
          <w:rPr>
            <w:rFonts w:ascii="Arial Narrow" w:hAnsi="Arial Narrow"/>
            <w:sz w:val="18"/>
            <w:szCs w:val="18"/>
          </w:rPr>
          <w:delText>V prípade, ak SO umožnil nahradiť niektoré dokumenty preukazujúce splnenie podmienok poskytnutia príspevku čestným vyhlásením a žiadosť o NFP splní podmienky odborného hodnotenia, SO vyzve pred vydaním rozhodnutia o žiadosti o NFP žiadateľa na preukázanie splnenia relevantných podmienok poskytnutia príspevku. V rámci výzvy na predloženie týchto dokumentov SO identifikuje presnú podmienku, ktorej overenie má byť doložením dokumentu overené. Na výzvu na predloženie relevantných dokumentov sa primerane aplikuje postup platný pre doplnenie chýbajúcich náležitostí uvedený v časti 1.5 tejto výzvy. V prípade preukázania splnenia podmienok poskytnutia príspevku po predložení dokumentov SO rozhodne o schválení žiadosti o NFP.</w:delText>
        </w:r>
      </w:del>
    </w:p>
  </w:footnote>
  <w:footnote w:id="11">
    <w:p w14:paraId="4618DEDA" w14:textId="48C9C65B" w:rsidR="00CB04EB" w:rsidRPr="00E01979" w:rsidRDefault="00CB04EB" w:rsidP="00CB04EB">
      <w:pPr>
        <w:pStyle w:val="Textpoznmkypodiarou"/>
        <w:rPr>
          <w:ins w:id="39" w:author="Autor"/>
          <w:rFonts w:ascii="Arial Narrow" w:hAnsi="Arial Narrow"/>
          <w:sz w:val="18"/>
          <w:szCs w:val="18"/>
        </w:rPr>
      </w:pPr>
      <w:ins w:id="40" w:author="Autor">
        <w:r>
          <w:rPr>
            <w:rStyle w:val="Odkaznapoznmkupodiarou"/>
          </w:rPr>
          <w:t>10</w:t>
        </w:r>
        <w:r>
          <w:t xml:space="preserve"> </w:t>
        </w:r>
        <w:r w:rsidRPr="00E01979">
          <w:rPr>
            <w:rFonts w:ascii="Arial Narrow" w:hAnsi="Arial Narrow"/>
            <w:sz w:val="18"/>
            <w:szCs w:val="18"/>
          </w:rPr>
          <w:t>V prípade, ak SO umožnil nahradiť niektoré dokumenty preukazujúce splnenie podmienok poskytnutia príspevku čestným vyhlásením a žiadosť o NFP splní podmienky odborného hodnotenia, SO vyzve pred vydaním rozhodnutia o žiadosti o NFP žiadateľa na preukázanie splnenia relevantných podmienok poskytnutia príspevku. V rámci výzvy na predloženie týchto dokumentov SO identifikuje presnú podmienku, ktorej overenie má byť doložením dokumentu overené. Na výzvu na predloženie relevantných dokumentov sa primerane aplikuje postup platný pre doplnenie chýbajúcich náležitostí uvedený v časti 1.5 tejto výzvy. V prípade preukázania splnenia podmienok poskytnutia príspevku po predložení dokumentov SO rozhodne o schválení žiadosti o NFP.</w:t>
        </w:r>
      </w:ins>
    </w:p>
  </w:footnote>
  <w:footnote w:id="12">
    <w:p w14:paraId="2492D424" w14:textId="77777777" w:rsidR="0004103F" w:rsidRPr="00E01979" w:rsidDel="001B398B" w:rsidRDefault="0004103F" w:rsidP="0004103F">
      <w:pPr>
        <w:pStyle w:val="Textpoznmkypodiarou"/>
        <w:rPr>
          <w:del w:id="43" w:author="Autor"/>
          <w:rFonts w:ascii="Arial Narrow" w:hAnsi="Arial Narrow"/>
          <w:sz w:val="18"/>
          <w:szCs w:val="18"/>
        </w:rPr>
      </w:pPr>
      <w:del w:id="44" w:author="Autor">
        <w:r w:rsidRPr="00E01979" w:rsidDel="001B398B">
          <w:rPr>
            <w:rStyle w:val="Odkaznapoznmkupodiarou"/>
            <w:rFonts w:ascii="Arial Narrow" w:hAnsi="Arial Narrow"/>
            <w:sz w:val="18"/>
            <w:szCs w:val="18"/>
          </w:rPr>
          <w:footnoteRef/>
        </w:r>
        <w:r w:rsidRPr="00E01979" w:rsidDel="001B398B">
          <w:rPr>
            <w:rFonts w:ascii="Arial Narrow" w:hAnsi="Arial Narrow"/>
            <w:sz w:val="18"/>
            <w:szCs w:val="18"/>
          </w:rPr>
          <w:delText xml:space="preserve"> Zákon č. 91/2016 Z. z. o trestnej zodpovednosti právnických osôb a o zmene a doplnení niektorých zákonov</w:delText>
        </w:r>
      </w:del>
    </w:p>
  </w:footnote>
  <w:footnote w:id="13">
    <w:p w14:paraId="1536C9FB" w14:textId="12F1BB0D" w:rsidR="00CB04EB" w:rsidRPr="00E01979" w:rsidRDefault="00CB04EB">
      <w:pPr>
        <w:pStyle w:val="Textpoznmkypodiarou"/>
        <w:rPr>
          <w:rFonts w:ascii="Arial Narrow" w:hAnsi="Arial Narrow"/>
          <w:sz w:val="18"/>
          <w:szCs w:val="18"/>
        </w:rPr>
      </w:pPr>
      <w:ins w:id="50" w:author="Autor">
        <w:r>
          <w:rPr>
            <w:rStyle w:val="Odkaznapoznmkupodiarou"/>
          </w:rPr>
          <w:t>11</w:t>
        </w:r>
      </w:ins>
      <w:r w:rsidRPr="00E01979">
        <w:rPr>
          <w:rFonts w:ascii="Arial Narrow" w:hAnsi="Arial Narrow"/>
          <w:sz w:val="18"/>
          <w:szCs w:val="18"/>
        </w:rPr>
        <w:t xml:space="preserve"> nebolo vydané rozhodnutie, resp. rozhodnutie nie je ešte právoplatné</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4A3ED0" w14:textId="77777777" w:rsidR="001B7697" w:rsidRDefault="001B7697">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92D415" w14:textId="77777777" w:rsidR="003F7E63" w:rsidRPr="00627EA3" w:rsidRDefault="003F7E63" w:rsidP="003F7E63">
    <w:pPr>
      <w:pStyle w:val="Hlavika"/>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92D418" w14:textId="77777777" w:rsidR="003F7E63" w:rsidRPr="000970CE" w:rsidRDefault="003F7E63" w:rsidP="003F7E63">
    <w:pPr>
      <w:pStyle w:val="Hlavika"/>
    </w:pPr>
    <w:r w:rsidRPr="000970CE">
      <w:t xml:space="preserve">Príloha </w:t>
    </w:r>
    <w:r>
      <w:t xml:space="preserve">č. </w:t>
    </w:r>
    <w:r w:rsidRPr="000970CE">
      <w:t>1</w:t>
    </w:r>
  </w:p>
  <w:p w14:paraId="2492D419" w14:textId="77777777" w:rsidR="003F7E63" w:rsidRDefault="003F7E63">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D3E92"/>
    <w:multiLevelType w:val="hybridMultilevel"/>
    <w:tmpl w:val="04404692"/>
    <w:lvl w:ilvl="0" w:tplc="A418A23C">
      <w:start w:val="1"/>
      <w:numFmt w:val="bullet"/>
      <w:lvlText w:val=""/>
      <w:lvlJc w:val="left"/>
      <w:pPr>
        <w:ind w:left="862" w:hanging="360"/>
      </w:pPr>
      <w:rPr>
        <w:rFonts w:ascii="Arial Narrow" w:hAnsi="Arial Narrow" w:hint="default"/>
        <w:sz w:val="20"/>
        <w:szCs w:val="20"/>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1">
    <w:nsid w:val="03B85CF6"/>
    <w:multiLevelType w:val="hybridMultilevel"/>
    <w:tmpl w:val="1E588BE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nsid w:val="0E8A7441"/>
    <w:multiLevelType w:val="hybridMultilevel"/>
    <w:tmpl w:val="8764958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nsid w:val="10E25D80"/>
    <w:multiLevelType w:val="hybridMultilevel"/>
    <w:tmpl w:val="FB6CE724"/>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nsid w:val="13597EE8"/>
    <w:multiLevelType w:val="hybridMultilevel"/>
    <w:tmpl w:val="5D9A75F6"/>
    <w:lvl w:ilvl="0" w:tplc="DCCAD9C0">
      <w:start w:val="5"/>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nsid w:val="17595905"/>
    <w:multiLevelType w:val="hybridMultilevel"/>
    <w:tmpl w:val="ABFC6368"/>
    <w:lvl w:ilvl="0" w:tplc="E358435C">
      <w:start w:val="1"/>
      <w:numFmt w:val="bullet"/>
      <w:lvlText w:val=""/>
      <w:lvlJc w:val="left"/>
      <w:pPr>
        <w:ind w:left="720" w:hanging="360"/>
      </w:pPr>
      <w:rPr>
        <w:rFonts w:ascii="Arial Narrow" w:hAnsi="Arial Narrow"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nsid w:val="213078C1"/>
    <w:multiLevelType w:val="hybridMultilevel"/>
    <w:tmpl w:val="91340BB8"/>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nsid w:val="2CEF0E78"/>
    <w:multiLevelType w:val="hybridMultilevel"/>
    <w:tmpl w:val="F04ACFC0"/>
    <w:lvl w:ilvl="0" w:tplc="FE70975A">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nsid w:val="2EEB3A4A"/>
    <w:multiLevelType w:val="hybridMultilevel"/>
    <w:tmpl w:val="27288052"/>
    <w:lvl w:ilvl="0" w:tplc="3A343854">
      <w:start w:val="1"/>
      <w:numFmt w:val="bullet"/>
      <w:lvlText w:val=""/>
      <w:lvlJc w:val="left"/>
      <w:pPr>
        <w:ind w:left="720" w:hanging="360"/>
      </w:pPr>
      <w:rPr>
        <w:rFonts w:ascii="Arial Narrow" w:hAnsi="Arial Narrow"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nsid w:val="39E12DE5"/>
    <w:multiLevelType w:val="multilevel"/>
    <w:tmpl w:val="5670A30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10">
    <w:nsid w:val="3B9A4AF3"/>
    <w:multiLevelType w:val="hybridMultilevel"/>
    <w:tmpl w:val="33A802F6"/>
    <w:lvl w:ilvl="0" w:tplc="D05E602A">
      <w:start w:val="1"/>
      <w:numFmt w:val="decimal"/>
      <w:lvlText w:val="%1.)"/>
      <w:lvlJc w:val="left"/>
      <w:pPr>
        <w:tabs>
          <w:tab w:val="num" w:pos="720"/>
        </w:tabs>
        <w:ind w:left="720" w:hanging="360"/>
      </w:pPr>
      <w:rPr>
        <w:rFonts w:hint="default"/>
      </w:rPr>
    </w:lvl>
    <w:lvl w:ilvl="1" w:tplc="DEBA36EE">
      <w:start w:val="1"/>
      <w:numFmt w:val="bullet"/>
      <w:lvlText w:val="-"/>
      <w:lvlJc w:val="left"/>
      <w:pPr>
        <w:tabs>
          <w:tab w:val="num" w:pos="1440"/>
        </w:tabs>
        <w:ind w:left="1440" w:hanging="360"/>
      </w:pPr>
      <w:rPr>
        <w:rFonts w:ascii="Times New Roman" w:eastAsia="Times New Roman" w:hAnsi="Times New Roman" w:cs="Times New Roman" w:hint="default"/>
      </w:rPr>
    </w:lvl>
    <w:lvl w:ilvl="2" w:tplc="12442896">
      <w:start w:val="1"/>
      <w:numFmt w:val="lowerLetter"/>
      <w:lvlText w:val="%3)"/>
      <w:lvlJc w:val="left"/>
      <w:pPr>
        <w:tabs>
          <w:tab w:val="num" w:pos="2340"/>
        </w:tabs>
        <w:ind w:left="2340" w:hanging="360"/>
      </w:pPr>
      <w:rPr>
        <w:rFonts w:hint="default"/>
      </w:rPr>
    </w:lvl>
    <w:lvl w:ilvl="3" w:tplc="041B000F">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1">
    <w:nsid w:val="536F0D3E"/>
    <w:multiLevelType w:val="hybridMultilevel"/>
    <w:tmpl w:val="6396D85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nsid w:val="63921CE0"/>
    <w:multiLevelType w:val="multilevel"/>
    <w:tmpl w:val="A880DAC4"/>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3">
    <w:nsid w:val="66017D56"/>
    <w:multiLevelType w:val="hybridMultilevel"/>
    <w:tmpl w:val="3DD226DE"/>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nsid w:val="6B927C3A"/>
    <w:multiLevelType w:val="hybridMultilevel"/>
    <w:tmpl w:val="0A7A4F88"/>
    <w:lvl w:ilvl="0" w:tplc="4350B948">
      <w:numFmt w:val="bullet"/>
      <w:lvlText w:val="-"/>
      <w:lvlJc w:val="left"/>
      <w:pPr>
        <w:tabs>
          <w:tab w:val="num" w:pos="1068"/>
        </w:tabs>
        <w:ind w:left="1068" w:hanging="360"/>
      </w:pPr>
      <w:rPr>
        <w:rFonts w:ascii="Arial Narrow" w:eastAsia="Times New Roman" w:hAnsi="Arial Narrow" w:cs="Times New Roman" w:hint="default"/>
      </w:rPr>
    </w:lvl>
    <w:lvl w:ilvl="1" w:tplc="041B0003">
      <w:start w:val="1"/>
      <w:numFmt w:val="bullet"/>
      <w:lvlText w:val="o"/>
      <w:lvlJc w:val="left"/>
      <w:pPr>
        <w:tabs>
          <w:tab w:val="num" w:pos="1788"/>
        </w:tabs>
        <w:ind w:left="1788" w:hanging="360"/>
      </w:pPr>
      <w:rPr>
        <w:rFonts w:ascii="Courier New" w:hAnsi="Courier New" w:cs="Courier New" w:hint="default"/>
      </w:rPr>
    </w:lvl>
    <w:lvl w:ilvl="2" w:tplc="041B0005" w:tentative="1">
      <w:start w:val="1"/>
      <w:numFmt w:val="bullet"/>
      <w:lvlText w:val=""/>
      <w:lvlJc w:val="left"/>
      <w:pPr>
        <w:tabs>
          <w:tab w:val="num" w:pos="2508"/>
        </w:tabs>
        <w:ind w:left="2508" w:hanging="360"/>
      </w:pPr>
      <w:rPr>
        <w:rFonts w:ascii="Wingdings" w:hAnsi="Wingdings" w:hint="default"/>
      </w:rPr>
    </w:lvl>
    <w:lvl w:ilvl="3" w:tplc="041B0001" w:tentative="1">
      <w:start w:val="1"/>
      <w:numFmt w:val="bullet"/>
      <w:lvlText w:val=""/>
      <w:lvlJc w:val="left"/>
      <w:pPr>
        <w:tabs>
          <w:tab w:val="num" w:pos="3228"/>
        </w:tabs>
        <w:ind w:left="3228" w:hanging="360"/>
      </w:pPr>
      <w:rPr>
        <w:rFonts w:ascii="Symbol" w:hAnsi="Symbol" w:hint="default"/>
      </w:rPr>
    </w:lvl>
    <w:lvl w:ilvl="4" w:tplc="041B0003" w:tentative="1">
      <w:start w:val="1"/>
      <w:numFmt w:val="bullet"/>
      <w:lvlText w:val="o"/>
      <w:lvlJc w:val="left"/>
      <w:pPr>
        <w:tabs>
          <w:tab w:val="num" w:pos="3948"/>
        </w:tabs>
        <w:ind w:left="3948" w:hanging="360"/>
      </w:pPr>
      <w:rPr>
        <w:rFonts w:ascii="Courier New" w:hAnsi="Courier New" w:cs="Courier New" w:hint="default"/>
      </w:rPr>
    </w:lvl>
    <w:lvl w:ilvl="5" w:tplc="041B0005" w:tentative="1">
      <w:start w:val="1"/>
      <w:numFmt w:val="bullet"/>
      <w:lvlText w:val=""/>
      <w:lvlJc w:val="left"/>
      <w:pPr>
        <w:tabs>
          <w:tab w:val="num" w:pos="4668"/>
        </w:tabs>
        <w:ind w:left="4668" w:hanging="360"/>
      </w:pPr>
      <w:rPr>
        <w:rFonts w:ascii="Wingdings" w:hAnsi="Wingdings" w:hint="default"/>
      </w:rPr>
    </w:lvl>
    <w:lvl w:ilvl="6" w:tplc="041B0001" w:tentative="1">
      <w:start w:val="1"/>
      <w:numFmt w:val="bullet"/>
      <w:lvlText w:val=""/>
      <w:lvlJc w:val="left"/>
      <w:pPr>
        <w:tabs>
          <w:tab w:val="num" w:pos="5388"/>
        </w:tabs>
        <w:ind w:left="5388" w:hanging="360"/>
      </w:pPr>
      <w:rPr>
        <w:rFonts w:ascii="Symbol" w:hAnsi="Symbol" w:hint="default"/>
      </w:rPr>
    </w:lvl>
    <w:lvl w:ilvl="7" w:tplc="041B0003" w:tentative="1">
      <w:start w:val="1"/>
      <w:numFmt w:val="bullet"/>
      <w:lvlText w:val="o"/>
      <w:lvlJc w:val="left"/>
      <w:pPr>
        <w:tabs>
          <w:tab w:val="num" w:pos="6108"/>
        </w:tabs>
        <w:ind w:left="6108" w:hanging="360"/>
      </w:pPr>
      <w:rPr>
        <w:rFonts w:ascii="Courier New" w:hAnsi="Courier New" w:cs="Courier New" w:hint="default"/>
      </w:rPr>
    </w:lvl>
    <w:lvl w:ilvl="8" w:tplc="041B0005" w:tentative="1">
      <w:start w:val="1"/>
      <w:numFmt w:val="bullet"/>
      <w:lvlText w:val=""/>
      <w:lvlJc w:val="left"/>
      <w:pPr>
        <w:tabs>
          <w:tab w:val="num" w:pos="6828"/>
        </w:tabs>
        <w:ind w:left="6828" w:hanging="360"/>
      </w:pPr>
      <w:rPr>
        <w:rFonts w:ascii="Wingdings" w:hAnsi="Wingdings" w:hint="default"/>
      </w:rPr>
    </w:lvl>
  </w:abstractNum>
  <w:abstractNum w:abstractNumId="15">
    <w:nsid w:val="6E90468B"/>
    <w:multiLevelType w:val="hybridMultilevel"/>
    <w:tmpl w:val="C6C04FD0"/>
    <w:lvl w:ilvl="0" w:tplc="883AB0EC">
      <w:start w:val="1"/>
      <w:numFmt w:val="lowerRoman"/>
      <w:lvlText w:val="%1)"/>
      <w:lvlJc w:val="left"/>
      <w:pPr>
        <w:ind w:left="1004" w:hanging="72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16">
    <w:nsid w:val="748D0D49"/>
    <w:multiLevelType w:val="multilevel"/>
    <w:tmpl w:val="EDA0BD08"/>
    <w:lvl w:ilvl="0">
      <w:start w:val="1"/>
      <w:numFmt w:val="decimal"/>
      <w:lvlText w:val="%1."/>
      <w:lvlJc w:val="left"/>
      <w:pPr>
        <w:ind w:left="360" w:hanging="360"/>
      </w:pPr>
      <w:rPr>
        <w:rFonts w:cs="Times New Roman"/>
      </w:rPr>
    </w:lvl>
    <w:lvl w:ilvl="1">
      <w:start w:val="1"/>
      <w:numFmt w:val="decimal"/>
      <w:pStyle w:val="Nadpis2"/>
      <w:lvlText w:val="%1.%2."/>
      <w:lvlJc w:val="left"/>
      <w:pPr>
        <w:ind w:left="792" w:hanging="432"/>
      </w:pPr>
      <w:rPr>
        <w:rFonts w:cs="Times New Roman"/>
      </w:rPr>
    </w:lvl>
    <w:lvl w:ilvl="2">
      <w:start w:val="1"/>
      <w:numFmt w:val="decimal"/>
      <w:pStyle w:val="Nadpis3"/>
      <w:lvlText w:val="%1.%2.%3."/>
      <w:lvlJc w:val="left"/>
      <w:pPr>
        <w:ind w:left="1224" w:hanging="504"/>
      </w:pPr>
      <w:rPr>
        <w:rFonts w:cs="Times New Roman"/>
        <w:sz w:val="2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7">
    <w:nsid w:val="784F30A8"/>
    <w:multiLevelType w:val="multilevel"/>
    <w:tmpl w:val="689C9A4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78E06CB9"/>
    <w:multiLevelType w:val="hybridMultilevel"/>
    <w:tmpl w:val="700C1518"/>
    <w:lvl w:ilvl="0" w:tplc="C6A64D7E">
      <w:start w:val="1"/>
      <w:numFmt w:val="lowerLetter"/>
      <w:lvlText w:val="%1)"/>
      <w:lvlJc w:val="left"/>
      <w:pPr>
        <w:ind w:left="644" w:hanging="360"/>
      </w:pPr>
      <w:rPr>
        <w:rFonts w:hint="eastAsia"/>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19">
    <w:nsid w:val="79D6523F"/>
    <w:multiLevelType w:val="hybridMultilevel"/>
    <w:tmpl w:val="F04ACFC0"/>
    <w:lvl w:ilvl="0" w:tplc="FE70975A">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nsid w:val="7C452F55"/>
    <w:multiLevelType w:val="hybridMultilevel"/>
    <w:tmpl w:val="0C4ACB62"/>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nsid w:val="7CA472C1"/>
    <w:multiLevelType w:val="hybridMultilevel"/>
    <w:tmpl w:val="03F2BF50"/>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17"/>
  </w:num>
  <w:num w:numId="2">
    <w:abstractNumId w:val="9"/>
  </w:num>
  <w:num w:numId="3">
    <w:abstractNumId w:val="12"/>
  </w:num>
  <w:num w:numId="4">
    <w:abstractNumId w:val="20"/>
  </w:num>
  <w:num w:numId="5">
    <w:abstractNumId w:val="6"/>
  </w:num>
  <w:num w:numId="6">
    <w:abstractNumId w:val="13"/>
  </w:num>
  <w:num w:numId="7">
    <w:abstractNumId w:val="21"/>
  </w:num>
  <w:num w:numId="8">
    <w:abstractNumId w:val="14"/>
  </w:num>
  <w:num w:numId="9">
    <w:abstractNumId w:val="16"/>
  </w:num>
  <w:num w:numId="10">
    <w:abstractNumId w:val="4"/>
  </w:num>
  <w:num w:numId="11">
    <w:abstractNumId w:val="19"/>
  </w:num>
  <w:num w:numId="12">
    <w:abstractNumId w:val="7"/>
  </w:num>
  <w:num w:numId="13">
    <w:abstractNumId w:val="15"/>
  </w:num>
  <w:num w:numId="14">
    <w:abstractNumId w:val="10"/>
  </w:num>
  <w:num w:numId="15">
    <w:abstractNumId w:val="3"/>
  </w:num>
  <w:num w:numId="16">
    <w:abstractNumId w:val="8"/>
  </w:num>
  <w:num w:numId="17">
    <w:abstractNumId w:val="5"/>
  </w:num>
  <w:num w:numId="18">
    <w:abstractNumId w:val="0"/>
  </w:num>
  <w:num w:numId="19">
    <w:abstractNumId w:val="18"/>
  </w:num>
  <w:num w:numId="20">
    <w:abstractNumId w:val="11"/>
  </w:num>
  <w:num w:numId="21">
    <w:abstractNumId w:val="1"/>
  </w:num>
  <w:num w:numId="2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7E63"/>
    <w:rsid w:val="00020B1D"/>
    <w:rsid w:val="0004103F"/>
    <w:rsid w:val="000F4363"/>
    <w:rsid w:val="00125F8E"/>
    <w:rsid w:val="00163F94"/>
    <w:rsid w:val="001847EB"/>
    <w:rsid w:val="001B1E63"/>
    <w:rsid w:val="001B398B"/>
    <w:rsid w:val="001B7697"/>
    <w:rsid w:val="001E78F1"/>
    <w:rsid w:val="00323D1D"/>
    <w:rsid w:val="00380E22"/>
    <w:rsid w:val="003F7E63"/>
    <w:rsid w:val="00536464"/>
    <w:rsid w:val="005F0925"/>
    <w:rsid w:val="006A2091"/>
    <w:rsid w:val="0077468C"/>
    <w:rsid w:val="007F2322"/>
    <w:rsid w:val="008675E2"/>
    <w:rsid w:val="00891D2E"/>
    <w:rsid w:val="008928B3"/>
    <w:rsid w:val="00961F7F"/>
    <w:rsid w:val="00B636F7"/>
    <w:rsid w:val="00BA78B7"/>
    <w:rsid w:val="00C3472A"/>
    <w:rsid w:val="00C36985"/>
    <w:rsid w:val="00C66828"/>
    <w:rsid w:val="00CB04EB"/>
    <w:rsid w:val="00D27AC8"/>
    <w:rsid w:val="00D67150"/>
    <w:rsid w:val="00E01979"/>
    <w:rsid w:val="00F17069"/>
    <w:rsid w:val="00FB5F20"/>
    <w:rsid w:val="00FB7DF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92D1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3F7E63"/>
    <w:pPr>
      <w:jc w:val="both"/>
    </w:pPr>
    <w:rPr>
      <w:rFonts w:ascii="Times New Roman" w:hAnsi="Times New Roman"/>
      <w:sz w:val="24"/>
    </w:rPr>
  </w:style>
  <w:style w:type="paragraph" w:styleId="Nadpis1">
    <w:name w:val="heading 1"/>
    <w:basedOn w:val="Normlny"/>
    <w:next w:val="Normlny"/>
    <w:link w:val="Nadpis1Char"/>
    <w:uiPriority w:val="9"/>
    <w:qFormat/>
    <w:rsid w:val="003F7E6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0">
    <w:name w:val="heading 2"/>
    <w:basedOn w:val="Normlny"/>
    <w:next w:val="Normlny"/>
    <w:link w:val="Nadpis2Char"/>
    <w:uiPriority w:val="9"/>
    <w:unhideWhenUsed/>
    <w:qFormat/>
    <w:rsid w:val="003F7E63"/>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3F7E63"/>
    <w:rPr>
      <w:rFonts w:asciiTheme="majorHAnsi" w:eastAsiaTheme="majorEastAsia" w:hAnsiTheme="majorHAnsi" w:cstheme="majorBidi"/>
      <w:b/>
      <w:bCs/>
      <w:color w:val="365F91" w:themeColor="accent1" w:themeShade="BF"/>
      <w:sz w:val="28"/>
      <w:szCs w:val="28"/>
    </w:rPr>
  </w:style>
  <w:style w:type="character" w:customStyle="1" w:styleId="Nadpis2Char">
    <w:name w:val="Nadpis 2 Char"/>
    <w:basedOn w:val="Predvolenpsmoodseku"/>
    <w:link w:val="Nadpis20"/>
    <w:uiPriority w:val="9"/>
    <w:rsid w:val="003F7E63"/>
    <w:rPr>
      <w:rFonts w:asciiTheme="majorHAnsi" w:eastAsiaTheme="majorEastAsia" w:hAnsiTheme="majorHAnsi" w:cstheme="majorBidi"/>
      <w:b/>
      <w:bCs/>
      <w:color w:val="4F81BD" w:themeColor="accent1"/>
      <w:sz w:val="26"/>
      <w:szCs w:val="26"/>
    </w:rPr>
  </w:style>
  <w:style w:type="table" w:styleId="Mriekatabuky">
    <w:name w:val="Table Grid"/>
    <w:basedOn w:val="Normlnatabuka"/>
    <w:rsid w:val="003F7E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zov">
    <w:name w:val="Title"/>
    <w:basedOn w:val="Normlny"/>
    <w:next w:val="Normlny"/>
    <w:link w:val="NzovChar"/>
    <w:uiPriority w:val="10"/>
    <w:qFormat/>
    <w:rsid w:val="003F7E63"/>
    <w:pPr>
      <w:pBdr>
        <w:bottom w:val="single" w:sz="8" w:space="4" w:color="4F81BD" w:themeColor="accent1"/>
      </w:pBdr>
      <w:spacing w:after="300" w:line="240" w:lineRule="auto"/>
      <w:contextualSpacing/>
      <w:jc w:val="left"/>
    </w:pPr>
    <w:rPr>
      <w:rFonts w:asciiTheme="majorHAnsi" w:eastAsiaTheme="majorEastAsia" w:hAnsiTheme="majorHAnsi" w:cstheme="majorBidi"/>
      <w:color w:val="17365D" w:themeColor="text2" w:themeShade="BF"/>
      <w:spacing w:val="5"/>
      <w:kern w:val="28"/>
      <w:sz w:val="52"/>
      <w:szCs w:val="52"/>
      <w:lang w:eastAsia="sk-SK"/>
    </w:rPr>
  </w:style>
  <w:style w:type="character" w:customStyle="1" w:styleId="NzovChar">
    <w:name w:val="Názov Char"/>
    <w:basedOn w:val="Predvolenpsmoodseku"/>
    <w:link w:val="Nzov"/>
    <w:uiPriority w:val="10"/>
    <w:rsid w:val="003F7E63"/>
    <w:rPr>
      <w:rFonts w:asciiTheme="majorHAnsi" w:eastAsiaTheme="majorEastAsia" w:hAnsiTheme="majorHAnsi" w:cstheme="majorBidi"/>
      <w:color w:val="17365D" w:themeColor="text2" w:themeShade="BF"/>
      <w:spacing w:val="5"/>
      <w:kern w:val="28"/>
      <w:sz w:val="52"/>
      <w:szCs w:val="52"/>
      <w:lang w:eastAsia="sk-SK"/>
    </w:rPr>
  </w:style>
  <w:style w:type="character" w:styleId="Odkaznakomentr">
    <w:name w:val="annotation reference"/>
    <w:basedOn w:val="Predvolenpsmoodseku"/>
    <w:unhideWhenUsed/>
    <w:rsid w:val="003F7E63"/>
    <w:rPr>
      <w:sz w:val="16"/>
      <w:szCs w:val="16"/>
    </w:rPr>
  </w:style>
  <w:style w:type="paragraph" w:styleId="Textkomentra">
    <w:name w:val="annotation text"/>
    <w:basedOn w:val="Normlny"/>
    <w:link w:val="TextkomentraChar"/>
    <w:unhideWhenUsed/>
    <w:rsid w:val="003F7E63"/>
    <w:pPr>
      <w:spacing w:line="240" w:lineRule="auto"/>
    </w:pPr>
    <w:rPr>
      <w:sz w:val="20"/>
      <w:szCs w:val="20"/>
    </w:rPr>
  </w:style>
  <w:style w:type="character" w:customStyle="1" w:styleId="TextkomentraChar">
    <w:name w:val="Text komentára Char"/>
    <w:basedOn w:val="Predvolenpsmoodseku"/>
    <w:link w:val="Textkomentra"/>
    <w:rsid w:val="003F7E63"/>
    <w:rPr>
      <w:rFonts w:ascii="Times New Roman" w:hAnsi="Times New Roman"/>
      <w:sz w:val="20"/>
      <w:szCs w:val="20"/>
    </w:rPr>
  </w:style>
  <w:style w:type="character" w:customStyle="1" w:styleId="PredmetkomentraChar">
    <w:name w:val="Predmet komentára Char"/>
    <w:basedOn w:val="TextkomentraChar"/>
    <w:link w:val="Predmetkomentra"/>
    <w:uiPriority w:val="99"/>
    <w:semiHidden/>
    <w:rsid w:val="003F7E63"/>
    <w:rPr>
      <w:rFonts w:ascii="Times New Roman" w:hAnsi="Times New Roman"/>
      <w:b/>
      <w:bCs/>
      <w:sz w:val="20"/>
      <w:szCs w:val="20"/>
    </w:rPr>
  </w:style>
  <w:style w:type="paragraph" w:styleId="Predmetkomentra">
    <w:name w:val="annotation subject"/>
    <w:basedOn w:val="Textkomentra"/>
    <w:next w:val="Textkomentra"/>
    <w:link w:val="PredmetkomentraChar"/>
    <w:uiPriority w:val="99"/>
    <w:semiHidden/>
    <w:unhideWhenUsed/>
    <w:rsid w:val="003F7E63"/>
    <w:rPr>
      <w:b/>
      <w:bCs/>
    </w:rPr>
  </w:style>
  <w:style w:type="paragraph" w:styleId="Textbubliny">
    <w:name w:val="Balloon Text"/>
    <w:basedOn w:val="Normlny"/>
    <w:link w:val="TextbublinyChar"/>
    <w:uiPriority w:val="99"/>
    <w:semiHidden/>
    <w:unhideWhenUsed/>
    <w:rsid w:val="003F7E63"/>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3F7E63"/>
    <w:rPr>
      <w:rFonts w:ascii="Tahoma" w:hAnsi="Tahoma" w:cs="Tahoma"/>
      <w:sz w:val="16"/>
      <w:szCs w:val="16"/>
    </w:rPr>
  </w:style>
  <w:style w:type="paragraph" w:styleId="Odsekzoznamu">
    <w:name w:val="List Paragraph"/>
    <w:basedOn w:val="Normlny"/>
    <w:uiPriority w:val="34"/>
    <w:qFormat/>
    <w:rsid w:val="003F7E63"/>
    <w:pPr>
      <w:ind w:left="720"/>
      <w:contextualSpacing/>
    </w:pPr>
  </w:style>
  <w:style w:type="paragraph" w:styleId="Bezriadkovania">
    <w:name w:val="No Spacing"/>
    <w:link w:val="BezriadkovaniaChar"/>
    <w:uiPriority w:val="1"/>
    <w:qFormat/>
    <w:rsid w:val="003F7E63"/>
    <w:pPr>
      <w:spacing w:after="0" w:line="240" w:lineRule="auto"/>
    </w:pPr>
    <w:rPr>
      <w:rFonts w:eastAsiaTheme="minorEastAsia"/>
      <w:lang w:eastAsia="sk-SK"/>
    </w:rPr>
  </w:style>
  <w:style w:type="character" w:customStyle="1" w:styleId="BezriadkovaniaChar">
    <w:name w:val="Bez riadkovania Char"/>
    <w:basedOn w:val="Predvolenpsmoodseku"/>
    <w:link w:val="Bezriadkovania"/>
    <w:uiPriority w:val="1"/>
    <w:rsid w:val="003F7E63"/>
    <w:rPr>
      <w:rFonts w:eastAsiaTheme="minorEastAsia"/>
      <w:lang w:eastAsia="sk-SK"/>
    </w:rPr>
  </w:style>
  <w:style w:type="paragraph" w:styleId="Textpoznmkypodiarou">
    <w:name w:val="footnote text"/>
    <w:aliases w:val="Text poznámky pod čiarou 007,_Poznámka pod čiarou,Schriftart: 9 pt,Schriftart: 10 pt,Schriftart: 8 pt,Schriftart: 8 pt Char Char Char,Schriftart: 8 pt Char"/>
    <w:basedOn w:val="Normlny"/>
    <w:link w:val="TextpoznmkypodiarouChar"/>
    <w:uiPriority w:val="99"/>
    <w:unhideWhenUsed/>
    <w:rsid w:val="003F7E63"/>
    <w:pPr>
      <w:spacing w:after="0" w:line="240" w:lineRule="auto"/>
    </w:pPr>
    <w:rPr>
      <w:sz w:val="20"/>
      <w:szCs w:val="20"/>
    </w:rPr>
  </w:style>
  <w:style w:type="character" w:customStyle="1" w:styleId="TextpoznmkypodiarouChar">
    <w:name w:val="Text poznámky pod čiarou Char"/>
    <w:aliases w:val="Text poznámky pod čiarou 007 Char,_Poznámka pod čiarou Char,Schriftart: 9 pt Char,Schriftart: 10 pt Char,Schriftart: 8 pt Char1,Schriftart: 8 pt Char Char Char Char,Schriftart: 8 pt Char Char"/>
    <w:basedOn w:val="Predvolenpsmoodseku"/>
    <w:link w:val="Textpoznmkypodiarou"/>
    <w:uiPriority w:val="99"/>
    <w:rsid w:val="003F7E63"/>
    <w:rPr>
      <w:rFonts w:ascii="Times New Roman" w:hAnsi="Times New Roman"/>
      <w:sz w:val="20"/>
      <w:szCs w:val="20"/>
    </w:rPr>
  </w:style>
  <w:style w:type="character" w:styleId="Odkaznapoznmkupodiarou">
    <w:name w:val="footnote reference"/>
    <w:basedOn w:val="Predvolenpsmoodseku"/>
    <w:uiPriority w:val="99"/>
    <w:unhideWhenUsed/>
    <w:rsid w:val="003F7E63"/>
    <w:rPr>
      <w:vertAlign w:val="superscript"/>
    </w:rPr>
  </w:style>
  <w:style w:type="paragraph" w:styleId="Hlavika">
    <w:name w:val="header"/>
    <w:basedOn w:val="Normlny"/>
    <w:link w:val="HlavikaChar"/>
    <w:uiPriority w:val="99"/>
    <w:unhideWhenUsed/>
    <w:rsid w:val="003F7E63"/>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3F7E63"/>
    <w:rPr>
      <w:rFonts w:ascii="Times New Roman" w:hAnsi="Times New Roman"/>
      <w:sz w:val="24"/>
    </w:rPr>
  </w:style>
  <w:style w:type="paragraph" w:styleId="Pta">
    <w:name w:val="footer"/>
    <w:basedOn w:val="Normlny"/>
    <w:link w:val="PtaChar"/>
    <w:unhideWhenUsed/>
    <w:rsid w:val="003F7E63"/>
    <w:pPr>
      <w:tabs>
        <w:tab w:val="center" w:pos="4536"/>
        <w:tab w:val="right" w:pos="9072"/>
      </w:tabs>
      <w:spacing w:after="0" w:line="240" w:lineRule="auto"/>
    </w:pPr>
  </w:style>
  <w:style w:type="character" w:customStyle="1" w:styleId="PtaChar">
    <w:name w:val="Päta Char"/>
    <w:basedOn w:val="Predvolenpsmoodseku"/>
    <w:link w:val="Pta"/>
    <w:rsid w:val="003F7E63"/>
    <w:rPr>
      <w:rFonts w:ascii="Times New Roman" w:hAnsi="Times New Roman"/>
      <w:sz w:val="24"/>
    </w:rPr>
  </w:style>
  <w:style w:type="table" w:customStyle="1" w:styleId="Mriekatabuky1">
    <w:name w:val="Mriežka tabuľky1"/>
    <w:basedOn w:val="Normlnatabuka"/>
    <w:next w:val="Mriekatabuky"/>
    <w:uiPriority w:val="59"/>
    <w:rsid w:val="003F7E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prepojenie">
    <w:name w:val="Hyperlink"/>
    <w:uiPriority w:val="99"/>
    <w:rsid w:val="003F7E63"/>
    <w:rPr>
      <w:rFonts w:cs="Times New Roman"/>
      <w:color w:val="0000FF"/>
      <w:u w:val="single"/>
    </w:rPr>
  </w:style>
  <w:style w:type="paragraph" w:styleId="Hlavikaobsahu">
    <w:name w:val="TOC Heading"/>
    <w:basedOn w:val="Nadpis1"/>
    <w:next w:val="Normlny"/>
    <w:uiPriority w:val="39"/>
    <w:unhideWhenUsed/>
    <w:qFormat/>
    <w:rsid w:val="003F7E63"/>
    <w:pPr>
      <w:jc w:val="left"/>
      <w:outlineLvl w:val="9"/>
    </w:pPr>
    <w:rPr>
      <w:lang w:eastAsia="sk-SK"/>
    </w:rPr>
  </w:style>
  <w:style w:type="paragraph" w:styleId="Obsah1">
    <w:name w:val="toc 1"/>
    <w:basedOn w:val="Normlny"/>
    <w:next w:val="Normlny"/>
    <w:autoRedefine/>
    <w:uiPriority w:val="39"/>
    <w:unhideWhenUsed/>
    <w:qFormat/>
    <w:rsid w:val="003F7E63"/>
    <w:pPr>
      <w:tabs>
        <w:tab w:val="left" w:pos="284"/>
        <w:tab w:val="center" w:pos="426"/>
        <w:tab w:val="right" w:leader="dot" w:pos="9062"/>
      </w:tabs>
      <w:spacing w:after="100"/>
      <w:jc w:val="left"/>
    </w:pPr>
    <w:rPr>
      <w:rFonts w:ascii="Arial Narrow" w:eastAsiaTheme="minorEastAsia" w:hAnsi="Arial Narrow"/>
      <w:sz w:val="22"/>
      <w:lang w:eastAsia="sk-SK"/>
    </w:rPr>
  </w:style>
  <w:style w:type="paragraph" w:customStyle="1" w:styleId="Default">
    <w:name w:val="Default"/>
    <w:rsid w:val="003F7E63"/>
    <w:pPr>
      <w:autoSpaceDE w:val="0"/>
      <w:autoSpaceDN w:val="0"/>
      <w:adjustRightInd w:val="0"/>
      <w:spacing w:after="0" w:line="240" w:lineRule="auto"/>
    </w:pPr>
    <w:rPr>
      <w:rFonts w:ascii="Calibri" w:eastAsia="Times New Roman" w:hAnsi="Calibri" w:cs="Calibri"/>
      <w:color w:val="000000"/>
      <w:sz w:val="24"/>
      <w:szCs w:val="24"/>
      <w:lang w:eastAsia="sk-SK"/>
    </w:rPr>
  </w:style>
  <w:style w:type="paragraph" w:customStyle="1" w:styleId="Nadpis2">
    <w:name w:val="Nadpis2"/>
    <w:basedOn w:val="Nadpis1"/>
    <w:rsid w:val="003F7E63"/>
    <w:pPr>
      <w:keepLines w:val="0"/>
      <w:numPr>
        <w:ilvl w:val="1"/>
        <w:numId w:val="9"/>
      </w:numPr>
      <w:tabs>
        <w:tab w:val="num" w:pos="360"/>
      </w:tabs>
      <w:spacing w:before="120" w:after="120" w:line="240" w:lineRule="auto"/>
      <w:ind w:left="0" w:firstLine="0"/>
      <w:jc w:val="left"/>
    </w:pPr>
    <w:rPr>
      <w:rFonts w:ascii="Arial Narrow" w:eastAsia="Times New Roman" w:hAnsi="Arial Narrow" w:cs="Times New Roman"/>
      <w:bCs w:val="0"/>
      <w:color w:val="auto"/>
      <w:kern w:val="32"/>
      <w:sz w:val="32"/>
      <w:szCs w:val="20"/>
      <w:lang w:val="cs-CZ" w:eastAsia="sk-SK"/>
    </w:rPr>
  </w:style>
  <w:style w:type="paragraph" w:customStyle="1" w:styleId="Nadpis3">
    <w:name w:val="Nadpis3"/>
    <w:basedOn w:val="Nadpis2"/>
    <w:link w:val="Nadpis3Char"/>
    <w:rsid w:val="003F7E63"/>
    <w:pPr>
      <w:numPr>
        <w:ilvl w:val="2"/>
      </w:numPr>
      <w:tabs>
        <w:tab w:val="num" w:pos="360"/>
      </w:tabs>
    </w:pPr>
    <w:rPr>
      <w:sz w:val="20"/>
    </w:rPr>
  </w:style>
  <w:style w:type="character" w:customStyle="1" w:styleId="Nadpis3Char">
    <w:name w:val="Nadpis3 Char"/>
    <w:link w:val="Nadpis3"/>
    <w:locked/>
    <w:rsid w:val="003F7E63"/>
    <w:rPr>
      <w:rFonts w:ascii="Arial Narrow" w:eastAsia="Times New Roman" w:hAnsi="Arial Narrow" w:cs="Times New Roman"/>
      <w:b/>
      <w:kern w:val="32"/>
      <w:sz w:val="20"/>
      <w:szCs w:val="20"/>
      <w:lang w:val="cs-CZ" w:eastAsia="sk-SK"/>
    </w:rPr>
  </w:style>
  <w:style w:type="paragraph" w:styleId="Obsah2">
    <w:name w:val="toc 2"/>
    <w:basedOn w:val="Normlny"/>
    <w:next w:val="Normlny"/>
    <w:autoRedefine/>
    <w:uiPriority w:val="39"/>
    <w:unhideWhenUsed/>
    <w:qFormat/>
    <w:rsid w:val="003F7E63"/>
    <w:pPr>
      <w:tabs>
        <w:tab w:val="left" w:pos="993"/>
        <w:tab w:val="right" w:leader="dot" w:pos="9062"/>
      </w:tabs>
      <w:spacing w:after="100"/>
      <w:ind w:left="220"/>
      <w:jc w:val="left"/>
    </w:pPr>
    <w:rPr>
      <w:rFonts w:ascii="Arial Narrow" w:eastAsiaTheme="minorEastAsia" w:hAnsi="Arial Narrow"/>
      <w:noProof/>
      <w:sz w:val="22"/>
      <w:lang w:eastAsia="sk-SK"/>
    </w:rPr>
  </w:style>
  <w:style w:type="paragraph" w:styleId="Zarkazkladnhotextu">
    <w:name w:val="Body Text Indent"/>
    <w:basedOn w:val="Normlny"/>
    <w:link w:val="ZarkazkladnhotextuChar"/>
    <w:rsid w:val="003F7E63"/>
    <w:pPr>
      <w:spacing w:after="120" w:line="240" w:lineRule="auto"/>
      <w:ind w:left="283"/>
      <w:jc w:val="left"/>
    </w:pPr>
    <w:rPr>
      <w:rFonts w:eastAsia="Times New Roman" w:cs="Times New Roman"/>
      <w:szCs w:val="24"/>
      <w:lang w:eastAsia="sk-SK"/>
    </w:rPr>
  </w:style>
  <w:style w:type="character" w:customStyle="1" w:styleId="ZarkazkladnhotextuChar">
    <w:name w:val="Zarážka základného textu Char"/>
    <w:basedOn w:val="Predvolenpsmoodseku"/>
    <w:link w:val="Zarkazkladnhotextu"/>
    <w:rsid w:val="003F7E63"/>
    <w:rPr>
      <w:rFonts w:ascii="Times New Roman" w:eastAsia="Times New Roman" w:hAnsi="Times New Roman" w:cs="Times New Roman"/>
      <w:sz w:val="24"/>
      <w:szCs w:val="24"/>
      <w:lang w:eastAsia="sk-S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3F7E63"/>
    <w:pPr>
      <w:jc w:val="both"/>
    </w:pPr>
    <w:rPr>
      <w:rFonts w:ascii="Times New Roman" w:hAnsi="Times New Roman"/>
      <w:sz w:val="24"/>
    </w:rPr>
  </w:style>
  <w:style w:type="paragraph" w:styleId="Nadpis1">
    <w:name w:val="heading 1"/>
    <w:basedOn w:val="Normlny"/>
    <w:next w:val="Normlny"/>
    <w:link w:val="Nadpis1Char"/>
    <w:uiPriority w:val="9"/>
    <w:qFormat/>
    <w:rsid w:val="003F7E6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0">
    <w:name w:val="heading 2"/>
    <w:basedOn w:val="Normlny"/>
    <w:next w:val="Normlny"/>
    <w:link w:val="Nadpis2Char"/>
    <w:uiPriority w:val="9"/>
    <w:unhideWhenUsed/>
    <w:qFormat/>
    <w:rsid w:val="003F7E63"/>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3F7E63"/>
    <w:rPr>
      <w:rFonts w:asciiTheme="majorHAnsi" w:eastAsiaTheme="majorEastAsia" w:hAnsiTheme="majorHAnsi" w:cstheme="majorBidi"/>
      <w:b/>
      <w:bCs/>
      <w:color w:val="365F91" w:themeColor="accent1" w:themeShade="BF"/>
      <w:sz w:val="28"/>
      <w:szCs w:val="28"/>
    </w:rPr>
  </w:style>
  <w:style w:type="character" w:customStyle="1" w:styleId="Nadpis2Char">
    <w:name w:val="Nadpis 2 Char"/>
    <w:basedOn w:val="Predvolenpsmoodseku"/>
    <w:link w:val="Nadpis20"/>
    <w:uiPriority w:val="9"/>
    <w:rsid w:val="003F7E63"/>
    <w:rPr>
      <w:rFonts w:asciiTheme="majorHAnsi" w:eastAsiaTheme="majorEastAsia" w:hAnsiTheme="majorHAnsi" w:cstheme="majorBidi"/>
      <w:b/>
      <w:bCs/>
      <w:color w:val="4F81BD" w:themeColor="accent1"/>
      <w:sz w:val="26"/>
      <w:szCs w:val="26"/>
    </w:rPr>
  </w:style>
  <w:style w:type="table" w:styleId="Mriekatabuky">
    <w:name w:val="Table Grid"/>
    <w:basedOn w:val="Normlnatabuka"/>
    <w:rsid w:val="003F7E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zov">
    <w:name w:val="Title"/>
    <w:basedOn w:val="Normlny"/>
    <w:next w:val="Normlny"/>
    <w:link w:val="NzovChar"/>
    <w:uiPriority w:val="10"/>
    <w:qFormat/>
    <w:rsid w:val="003F7E63"/>
    <w:pPr>
      <w:pBdr>
        <w:bottom w:val="single" w:sz="8" w:space="4" w:color="4F81BD" w:themeColor="accent1"/>
      </w:pBdr>
      <w:spacing w:after="300" w:line="240" w:lineRule="auto"/>
      <w:contextualSpacing/>
      <w:jc w:val="left"/>
    </w:pPr>
    <w:rPr>
      <w:rFonts w:asciiTheme="majorHAnsi" w:eastAsiaTheme="majorEastAsia" w:hAnsiTheme="majorHAnsi" w:cstheme="majorBidi"/>
      <w:color w:val="17365D" w:themeColor="text2" w:themeShade="BF"/>
      <w:spacing w:val="5"/>
      <w:kern w:val="28"/>
      <w:sz w:val="52"/>
      <w:szCs w:val="52"/>
      <w:lang w:eastAsia="sk-SK"/>
    </w:rPr>
  </w:style>
  <w:style w:type="character" w:customStyle="1" w:styleId="NzovChar">
    <w:name w:val="Názov Char"/>
    <w:basedOn w:val="Predvolenpsmoodseku"/>
    <w:link w:val="Nzov"/>
    <w:uiPriority w:val="10"/>
    <w:rsid w:val="003F7E63"/>
    <w:rPr>
      <w:rFonts w:asciiTheme="majorHAnsi" w:eastAsiaTheme="majorEastAsia" w:hAnsiTheme="majorHAnsi" w:cstheme="majorBidi"/>
      <w:color w:val="17365D" w:themeColor="text2" w:themeShade="BF"/>
      <w:spacing w:val="5"/>
      <w:kern w:val="28"/>
      <w:sz w:val="52"/>
      <w:szCs w:val="52"/>
      <w:lang w:eastAsia="sk-SK"/>
    </w:rPr>
  </w:style>
  <w:style w:type="character" w:styleId="Odkaznakomentr">
    <w:name w:val="annotation reference"/>
    <w:basedOn w:val="Predvolenpsmoodseku"/>
    <w:unhideWhenUsed/>
    <w:rsid w:val="003F7E63"/>
    <w:rPr>
      <w:sz w:val="16"/>
      <w:szCs w:val="16"/>
    </w:rPr>
  </w:style>
  <w:style w:type="paragraph" w:styleId="Textkomentra">
    <w:name w:val="annotation text"/>
    <w:basedOn w:val="Normlny"/>
    <w:link w:val="TextkomentraChar"/>
    <w:unhideWhenUsed/>
    <w:rsid w:val="003F7E63"/>
    <w:pPr>
      <w:spacing w:line="240" w:lineRule="auto"/>
    </w:pPr>
    <w:rPr>
      <w:sz w:val="20"/>
      <w:szCs w:val="20"/>
    </w:rPr>
  </w:style>
  <w:style w:type="character" w:customStyle="1" w:styleId="TextkomentraChar">
    <w:name w:val="Text komentára Char"/>
    <w:basedOn w:val="Predvolenpsmoodseku"/>
    <w:link w:val="Textkomentra"/>
    <w:rsid w:val="003F7E63"/>
    <w:rPr>
      <w:rFonts w:ascii="Times New Roman" w:hAnsi="Times New Roman"/>
      <w:sz w:val="20"/>
      <w:szCs w:val="20"/>
    </w:rPr>
  </w:style>
  <w:style w:type="character" w:customStyle="1" w:styleId="PredmetkomentraChar">
    <w:name w:val="Predmet komentára Char"/>
    <w:basedOn w:val="TextkomentraChar"/>
    <w:link w:val="Predmetkomentra"/>
    <w:uiPriority w:val="99"/>
    <w:semiHidden/>
    <w:rsid w:val="003F7E63"/>
    <w:rPr>
      <w:rFonts w:ascii="Times New Roman" w:hAnsi="Times New Roman"/>
      <w:b/>
      <w:bCs/>
      <w:sz w:val="20"/>
      <w:szCs w:val="20"/>
    </w:rPr>
  </w:style>
  <w:style w:type="paragraph" w:styleId="Predmetkomentra">
    <w:name w:val="annotation subject"/>
    <w:basedOn w:val="Textkomentra"/>
    <w:next w:val="Textkomentra"/>
    <w:link w:val="PredmetkomentraChar"/>
    <w:uiPriority w:val="99"/>
    <w:semiHidden/>
    <w:unhideWhenUsed/>
    <w:rsid w:val="003F7E63"/>
    <w:rPr>
      <w:b/>
      <w:bCs/>
    </w:rPr>
  </w:style>
  <w:style w:type="paragraph" w:styleId="Textbubliny">
    <w:name w:val="Balloon Text"/>
    <w:basedOn w:val="Normlny"/>
    <w:link w:val="TextbublinyChar"/>
    <w:uiPriority w:val="99"/>
    <w:semiHidden/>
    <w:unhideWhenUsed/>
    <w:rsid w:val="003F7E63"/>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3F7E63"/>
    <w:rPr>
      <w:rFonts w:ascii="Tahoma" w:hAnsi="Tahoma" w:cs="Tahoma"/>
      <w:sz w:val="16"/>
      <w:szCs w:val="16"/>
    </w:rPr>
  </w:style>
  <w:style w:type="paragraph" w:styleId="Odsekzoznamu">
    <w:name w:val="List Paragraph"/>
    <w:basedOn w:val="Normlny"/>
    <w:uiPriority w:val="34"/>
    <w:qFormat/>
    <w:rsid w:val="003F7E63"/>
    <w:pPr>
      <w:ind w:left="720"/>
      <w:contextualSpacing/>
    </w:pPr>
  </w:style>
  <w:style w:type="paragraph" w:styleId="Bezriadkovania">
    <w:name w:val="No Spacing"/>
    <w:link w:val="BezriadkovaniaChar"/>
    <w:uiPriority w:val="1"/>
    <w:qFormat/>
    <w:rsid w:val="003F7E63"/>
    <w:pPr>
      <w:spacing w:after="0" w:line="240" w:lineRule="auto"/>
    </w:pPr>
    <w:rPr>
      <w:rFonts w:eastAsiaTheme="minorEastAsia"/>
      <w:lang w:eastAsia="sk-SK"/>
    </w:rPr>
  </w:style>
  <w:style w:type="character" w:customStyle="1" w:styleId="BezriadkovaniaChar">
    <w:name w:val="Bez riadkovania Char"/>
    <w:basedOn w:val="Predvolenpsmoodseku"/>
    <w:link w:val="Bezriadkovania"/>
    <w:uiPriority w:val="1"/>
    <w:rsid w:val="003F7E63"/>
    <w:rPr>
      <w:rFonts w:eastAsiaTheme="minorEastAsia"/>
      <w:lang w:eastAsia="sk-SK"/>
    </w:rPr>
  </w:style>
  <w:style w:type="paragraph" w:styleId="Textpoznmkypodiarou">
    <w:name w:val="footnote text"/>
    <w:aliases w:val="Text poznámky pod čiarou 007,_Poznámka pod čiarou,Schriftart: 9 pt,Schriftart: 10 pt,Schriftart: 8 pt,Schriftart: 8 pt Char Char Char,Schriftart: 8 pt Char"/>
    <w:basedOn w:val="Normlny"/>
    <w:link w:val="TextpoznmkypodiarouChar"/>
    <w:uiPriority w:val="99"/>
    <w:unhideWhenUsed/>
    <w:rsid w:val="003F7E63"/>
    <w:pPr>
      <w:spacing w:after="0" w:line="240" w:lineRule="auto"/>
    </w:pPr>
    <w:rPr>
      <w:sz w:val="20"/>
      <w:szCs w:val="20"/>
    </w:rPr>
  </w:style>
  <w:style w:type="character" w:customStyle="1" w:styleId="TextpoznmkypodiarouChar">
    <w:name w:val="Text poznámky pod čiarou Char"/>
    <w:aliases w:val="Text poznámky pod čiarou 007 Char,_Poznámka pod čiarou Char,Schriftart: 9 pt Char,Schriftart: 10 pt Char,Schriftart: 8 pt Char1,Schriftart: 8 pt Char Char Char Char,Schriftart: 8 pt Char Char"/>
    <w:basedOn w:val="Predvolenpsmoodseku"/>
    <w:link w:val="Textpoznmkypodiarou"/>
    <w:uiPriority w:val="99"/>
    <w:rsid w:val="003F7E63"/>
    <w:rPr>
      <w:rFonts w:ascii="Times New Roman" w:hAnsi="Times New Roman"/>
      <w:sz w:val="20"/>
      <w:szCs w:val="20"/>
    </w:rPr>
  </w:style>
  <w:style w:type="character" w:styleId="Odkaznapoznmkupodiarou">
    <w:name w:val="footnote reference"/>
    <w:basedOn w:val="Predvolenpsmoodseku"/>
    <w:uiPriority w:val="99"/>
    <w:unhideWhenUsed/>
    <w:rsid w:val="003F7E63"/>
    <w:rPr>
      <w:vertAlign w:val="superscript"/>
    </w:rPr>
  </w:style>
  <w:style w:type="paragraph" w:styleId="Hlavika">
    <w:name w:val="header"/>
    <w:basedOn w:val="Normlny"/>
    <w:link w:val="HlavikaChar"/>
    <w:uiPriority w:val="99"/>
    <w:unhideWhenUsed/>
    <w:rsid w:val="003F7E63"/>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3F7E63"/>
    <w:rPr>
      <w:rFonts w:ascii="Times New Roman" w:hAnsi="Times New Roman"/>
      <w:sz w:val="24"/>
    </w:rPr>
  </w:style>
  <w:style w:type="paragraph" w:styleId="Pta">
    <w:name w:val="footer"/>
    <w:basedOn w:val="Normlny"/>
    <w:link w:val="PtaChar"/>
    <w:unhideWhenUsed/>
    <w:rsid w:val="003F7E63"/>
    <w:pPr>
      <w:tabs>
        <w:tab w:val="center" w:pos="4536"/>
        <w:tab w:val="right" w:pos="9072"/>
      </w:tabs>
      <w:spacing w:after="0" w:line="240" w:lineRule="auto"/>
    </w:pPr>
  </w:style>
  <w:style w:type="character" w:customStyle="1" w:styleId="PtaChar">
    <w:name w:val="Päta Char"/>
    <w:basedOn w:val="Predvolenpsmoodseku"/>
    <w:link w:val="Pta"/>
    <w:rsid w:val="003F7E63"/>
    <w:rPr>
      <w:rFonts w:ascii="Times New Roman" w:hAnsi="Times New Roman"/>
      <w:sz w:val="24"/>
    </w:rPr>
  </w:style>
  <w:style w:type="table" w:customStyle="1" w:styleId="Mriekatabuky1">
    <w:name w:val="Mriežka tabuľky1"/>
    <w:basedOn w:val="Normlnatabuka"/>
    <w:next w:val="Mriekatabuky"/>
    <w:uiPriority w:val="59"/>
    <w:rsid w:val="003F7E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prepojenie">
    <w:name w:val="Hyperlink"/>
    <w:uiPriority w:val="99"/>
    <w:rsid w:val="003F7E63"/>
    <w:rPr>
      <w:rFonts w:cs="Times New Roman"/>
      <w:color w:val="0000FF"/>
      <w:u w:val="single"/>
    </w:rPr>
  </w:style>
  <w:style w:type="paragraph" w:styleId="Hlavikaobsahu">
    <w:name w:val="TOC Heading"/>
    <w:basedOn w:val="Nadpis1"/>
    <w:next w:val="Normlny"/>
    <w:uiPriority w:val="39"/>
    <w:unhideWhenUsed/>
    <w:qFormat/>
    <w:rsid w:val="003F7E63"/>
    <w:pPr>
      <w:jc w:val="left"/>
      <w:outlineLvl w:val="9"/>
    </w:pPr>
    <w:rPr>
      <w:lang w:eastAsia="sk-SK"/>
    </w:rPr>
  </w:style>
  <w:style w:type="paragraph" w:styleId="Obsah1">
    <w:name w:val="toc 1"/>
    <w:basedOn w:val="Normlny"/>
    <w:next w:val="Normlny"/>
    <w:autoRedefine/>
    <w:uiPriority w:val="39"/>
    <w:unhideWhenUsed/>
    <w:qFormat/>
    <w:rsid w:val="003F7E63"/>
    <w:pPr>
      <w:tabs>
        <w:tab w:val="left" w:pos="284"/>
        <w:tab w:val="center" w:pos="426"/>
        <w:tab w:val="right" w:leader="dot" w:pos="9062"/>
      </w:tabs>
      <w:spacing w:after="100"/>
      <w:jc w:val="left"/>
    </w:pPr>
    <w:rPr>
      <w:rFonts w:ascii="Arial Narrow" w:eastAsiaTheme="minorEastAsia" w:hAnsi="Arial Narrow"/>
      <w:sz w:val="22"/>
      <w:lang w:eastAsia="sk-SK"/>
    </w:rPr>
  </w:style>
  <w:style w:type="paragraph" w:customStyle="1" w:styleId="Default">
    <w:name w:val="Default"/>
    <w:rsid w:val="003F7E63"/>
    <w:pPr>
      <w:autoSpaceDE w:val="0"/>
      <w:autoSpaceDN w:val="0"/>
      <w:adjustRightInd w:val="0"/>
      <w:spacing w:after="0" w:line="240" w:lineRule="auto"/>
    </w:pPr>
    <w:rPr>
      <w:rFonts w:ascii="Calibri" w:eastAsia="Times New Roman" w:hAnsi="Calibri" w:cs="Calibri"/>
      <w:color w:val="000000"/>
      <w:sz w:val="24"/>
      <w:szCs w:val="24"/>
      <w:lang w:eastAsia="sk-SK"/>
    </w:rPr>
  </w:style>
  <w:style w:type="paragraph" w:customStyle="1" w:styleId="Nadpis2">
    <w:name w:val="Nadpis2"/>
    <w:basedOn w:val="Nadpis1"/>
    <w:rsid w:val="003F7E63"/>
    <w:pPr>
      <w:keepLines w:val="0"/>
      <w:numPr>
        <w:ilvl w:val="1"/>
        <w:numId w:val="9"/>
      </w:numPr>
      <w:tabs>
        <w:tab w:val="num" w:pos="360"/>
      </w:tabs>
      <w:spacing w:before="120" w:after="120" w:line="240" w:lineRule="auto"/>
      <w:ind w:left="0" w:firstLine="0"/>
      <w:jc w:val="left"/>
    </w:pPr>
    <w:rPr>
      <w:rFonts w:ascii="Arial Narrow" w:eastAsia="Times New Roman" w:hAnsi="Arial Narrow" w:cs="Times New Roman"/>
      <w:bCs w:val="0"/>
      <w:color w:val="auto"/>
      <w:kern w:val="32"/>
      <w:sz w:val="32"/>
      <w:szCs w:val="20"/>
      <w:lang w:val="cs-CZ" w:eastAsia="sk-SK"/>
    </w:rPr>
  </w:style>
  <w:style w:type="paragraph" w:customStyle="1" w:styleId="Nadpis3">
    <w:name w:val="Nadpis3"/>
    <w:basedOn w:val="Nadpis2"/>
    <w:link w:val="Nadpis3Char"/>
    <w:rsid w:val="003F7E63"/>
    <w:pPr>
      <w:numPr>
        <w:ilvl w:val="2"/>
      </w:numPr>
      <w:tabs>
        <w:tab w:val="num" w:pos="360"/>
      </w:tabs>
    </w:pPr>
    <w:rPr>
      <w:sz w:val="20"/>
    </w:rPr>
  </w:style>
  <w:style w:type="character" w:customStyle="1" w:styleId="Nadpis3Char">
    <w:name w:val="Nadpis3 Char"/>
    <w:link w:val="Nadpis3"/>
    <w:locked/>
    <w:rsid w:val="003F7E63"/>
    <w:rPr>
      <w:rFonts w:ascii="Arial Narrow" w:eastAsia="Times New Roman" w:hAnsi="Arial Narrow" w:cs="Times New Roman"/>
      <w:b/>
      <w:kern w:val="32"/>
      <w:sz w:val="20"/>
      <w:szCs w:val="20"/>
      <w:lang w:val="cs-CZ" w:eastAsia="sk-SK"/>
    </w:rPr>
  </w:style>
  <w:style w:type="paragraph" w:styleId="Obsah2">
    <w:name w:val="toc 2"/>
    <w:basedOn w:val="Normlny"/>
    <w:next w:val="Normlny"/>
    <w:autoRedefine/>
    <w:uiPriority w:val="39"/>
    <w:unhideWhenUsed/>
    <w:qFormat/>
    <w:rsid w:val="003F7E63"/>
    <w:pPr>
      <w:tabs>
        <w:tab w:val="left" w:pos="993"/>
        <w:tab w:val="right" w:leader="dot" w:pos="9062"/>
      </w:tabs>
      <w:spacing w:after="100"/>
      <w:ind w:left="220"/>
      <w:jc w:val="left"/>
    </w:pPr>
    <w:rPr>
      <w:rFonts w:ascii="Arial Narrow" w:eastAsiaTheme="minorEastAsia" w:hAnsi="Arial Narrow"/>
      <w:noProof/>
      <w:sz w:val="22"/>
      <w:lang w:eastAsia="sk-SK"/>
    </w:rPr>
  </w:style>
  <w:style w:type="paragraph" w:styleId="Zarkazkladnhotextu">
    <w:name w:val="Body Text Indent"/>
    <w:basedOn w:val="Normlny"/>
    <w:link w:val="ZarkazkladnhotextuChar"/>
    <w:rsid w:val="003F7E63"/>
    <w:pPr>
      <w:spacing w:after="120" w:line="240" w:lineRule="auto"/>
      <w:ind w:left="283"/>
      <w:jc w:val="left"/>
    </w:pPr>
    <w:rPr>
      <w:rFonts w:eastAsia="Times New Roman" w:cs="Times New Roman"/>
      <w:szCs w:val="24"/>
      <w:lang w:eastAsia="sk-SK"/>
    </w:rPr>
  </w:style>
  <w:style w:type="character" w:customStyle="1" w:styleId="ZarkazkladnhotextuChar">
    <w:name w:val="Zarážka základného textu Char"/>
    <w:basedOn w:val="Predvolenpsmoodseku"/>
    <w:link w:val="Zarkazkladnhotextu"/>
    <w:rsid w:val="003F7E63"/>
    <w:rPr>
      <w:rFonts w:ascii="Times New Roman" w:eastAsia="Times New Roman" w:hAnsi="Times New Roman" w:cs="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image" Target="media/image2.png"/><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3" Type="http://schemas.openxmlformats.org/officeDocument/2006/relationships/hyperlink" Target="http://www.hpisahptur.gov.sk/dokumenty-2014-2020/" TargetMode="External"/><Relationship Id="rId2" Type="http://schemas.openxmlformats.org/officeDocument/2006/relationships/hyperlink" Target="http://www.employment.gov.sk/sk/esf/programove-obdobie-2014-2020/operacny-program-ludske-zdroje/" TargetMode="External"/><Relationship Id="rId1" Type="http://schemas.openxmlformats.org/officeDocument/2006/relationships/hyperlink" Target="http://www.employment.gov.sk/sk/esf/programove-obdobie-2014-2020/operacny-program-ludske-zdroje/" TargetMode="External"/><Relationship Id="rId4" Type="http://schemas.openxmlformats.org/officeDocument/2006/relationships/hyperlink" Target="http://www.gender.gov.sk"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807929-434D-4B2E-9168-14CC118C58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3530</Words>
  <Characters>20126</Characters>
  <Application>Microsoft Office Word</Application>
  <DocSecurity>0</DocSecurity>
  <Lines>167</Lines>
  <Paragraphs>47</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23609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2017-03-20T14:37:00Z</dcterms:created>
  <dcterms:modified xsi:type="dcterms:W3CDTF">2017-03-21T15:12:00Z</dcterms:modified>
</cp:coreProperties>
</file>