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7F5" w:rsidRDefault="00E502F2" w:rsidP="00E502F2">
      <w:pPr>
        <w:jc w:val="right"/>
      </w:pPr>
      <w:r>
        <w:t xml:space="preserve">Príloha č. </w:t>
      </w:r>
      <w:r w:rsidR="00045A19">
        <w:t>9</w:t>
      </w:r>
      <w:bookmarkStart w:id="0" w:name="_GoBack"/>
      <w:bookmarkEnd w:id="0"/>
    </w:p>
    <w:p w:rsidR="00004A8F" w:rsidRPr="0086316C" w:rsidRDefault="00004A8F" w:rsidP="00004A8F">
      <w:pPr>
        <w:jc w:val="center"/>
        <w:rPr>
          <w:b/>
          <w:sz w:val="28"/>
          <w:szCs w:val="28"/>
        </w:rPr>
      </w:pPr>
      <w:r w:rsidRPr="0086316C">
        <w:rPr>
          <w:b/>
          <w:sz w:val="28"/>
          <w:szCs w:val="28"/>
        </w:rPr>
        <w:t>Riadenia projektu – vytypované pozície – náplň činnosti a kvalifikačné predpoklady</w:t>
      </w:r>
    </w:p>
    <w:p w:rsidR="00004A8F" w:rsidRDefault="00004A8F"/>
    <w:p w:rsidR="00004A8F" w:rsidRDefault="00004A8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70"/>
        <w:gridCol w:w="4104"/>
        <w:gridCol w:w="3314"/>
      </w:tblGrid>
      <w:tr w:rsidR="00004A8F" w:rsidRPr="008501A0" w:rsidTr="008501A0">
        <w:tc>
          <w:tcPr>
            <w:tcW w:w="1790" w:type="dxa"/>
            <w:shd w:val="clear" w:color="auto" w:fill="BFBFBF" w:themeFill="background1" w:themeFillShade="BF"/>
            <w:vAlign w:val="center"/>
          </w:tcPr>
          <w:p w:rsidR="00004A8F" w:rsidRPr="008501A0" w:rsidRDefault="00004A8F" w:rsidP="00004A8F">
            <w:pPr>
              <w:jc w:val="center"/>
              <w:rPr>
                <w:b/>
              </w:rPr>
            </w:pPr>
            <w:r w:rsidRPr="008501A0">
              <w:rPr>
                <w:b/>
              </w:rPr>
              <w:t>pozícia</w:t>
            </w:r>
          </w:p>
        </w:tc>
        <w:tc>
          <w:tcPr>
            <w:tcW w:w="4152" w:type="dxa"/>
            <w:shd w:val="clear" w:color="auto" w:fill="BFBFBF" w:themeFill="background1" w:themeFillShade="BF"/>
            <w:vAlign w:val="center"/>
          </w:tcPr>
          <w:p w:rsidR="00004A8F" w:rsidRPr="008501A0" w:rsidRDefault="00004A8F" w:rsidP="00004A8F">
            <w:pPr>
              <w:jc w:val="center"/>
              <w:rPr>
                <w:b/>
                <w:color w:val="FF0000"/>
              </w:rPr>
            </w:pPr>
            <w:r w:rsidRPr="008501A0">
              <w:rPr>
                <w:b/>
              </w:rPr>
              <w:t>činnosti</w:t>
            </w:r>
          </w:p>
        </w:tc>
        <w:tc>
          <w:tcPr>
            <w:tcW w:w="3346" w:type="dxa"/>
            <w:shd w:val="clear" w:color="auto" w:fill="BFBFBF" w:themeFill="background1" w:themeFillShade="BF"/>
            <w:vAlign w:val="center"/>
          </w:tcPr>
          <w:p w:rsidR="00004A8F" w:rsidRPr="008501A0" w:rsidRDefault="00004A8F" w:rsidP="00004A8F">
            <w:pPr>
              <w:jc w:val="center"/>
              <w:rPr>
                <w:b/>
              </w:rPr>
            </w:pPr>
            <w:r w:rsidRPr="008501A0">
              <w:rPr>
                <w:b/>
              </w:rPr>
              <w:t>minimálne kvalifikačné predpoklady</w:t>
            </w:r>
          </w:p>
        </w:tc>
      </w:tr>
      <w:tr w:rsidR="00004A8F" w:rsidRPr="008501A0" w:rsidTr="008501A0">
        <w:tc>
          <w:tcPr>
            <w:tcW w:w="1790" w:type="dxa"/>
          </w:tcPr>
          <w:p w:rsidR="00004A8F" w:rsidRPr="008501A0" w:rsidRDefault="008501A0" w:rsidP="008501A0">
            <w:pPr>
              <w:jc w:val="center"/>
              <w:rPr>
                <w:b/>
              </w:rPr>
            </w:pPr>
            <w:r w:rsidRPr="008501A0">
              <w:rPr>
                <w:b/>
                <w:color w:val="000000"/>
              </w:rPr>
              <w:t>p</w:t>
            </w:r>
            <w:r w:rsidR="00004A8F" w:rsidRPr="008501A0">
              <w:rPr>
                <w:b/>
                <w:color w:val="000000"/>
              </w:rPr>
              <w:t>rojektový manažér</w:t>
            </w:r>
          </w:p>
        </w:tc>
        <w:tc>
          <w:tcPr>
            <w:tcW w:w="4152" w:type="dxa"/>
          </w:tcPr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implementáciu projektu v súlade so  schválenou žiadosťou o NFP, resp. zmluvou o NFP, s platným systémom finančného riadenia  a systémom riadenia EŠIF, platnými právnymi predpismi S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R a EK, usmerneniami a pokynmi 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 súvisiacimi s čerpaním fondov EÚ,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sleduje platné právne predpisy SR a EK, 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usmernenia a pokyny 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O, súvisiace s čerpaním fondov EÚ,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implementáciu projektu v súlade so schváleným harmonogramom realizácie aktivít projektu,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napĺňanie merateľných ukazovateľov projektu,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zodpovedá, resp. koordinuje všetky činnosti súvisiace s implementáciou projektu – monitorovanie projektu, publicitu projektu, verejné obstarávanie a pod.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koná vo vzťahu k dodávateľom, resp. partnerom na projekte,</w:t>
            </w:r>
          </w:p>
          <w:p w:rsidR="00004A8F" w:rsidRPr="008501A0" w:rsidRDefault="00004A8F" w:rsidP="00171914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komunikáciu s </w:t>
            </w:r>
            <w:r w:rsidR="00171914"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SO v oblasti vzťahov vyplývajúcich zo zmluvy o NFP.</w:t>
            </w:r>
          </w:p>
        </w:tc>
        <w:tc>
          <w:tcPr>
            <w:tcW w:w="3346" w:type="dxa"/>
          </w:tcPr>
          <w:p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vysokoškolské vzdelanie 2. stupňa 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min. 3 ročná prax v oblasti projektového riadenia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prax s výkonom riadenia projektu/projektov financovaných zo štrukturálnych fondov vítaná</w:t>
            </w:r>
          </w:p>
          <w:p w:rsidR="00004A8F" w:rsidRPr="008501A0" w:rsidRDefault="00004A8F" w:rsidP="008501A0">
            <w:pPr>
              <w:pStyle w:val="Odsekzoznamu"/>
              <w:spacing w:after="120" w:line="24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8F" w:rsidRPr="008501A0" w:rsidTr="008501A0">
        <w:tc>
          <w:tcPr>
            <w:tcW w:w="1790" w:type="dxa"/>
          </w:tcPr>
          <w:p w:rsidR="00004A8F" w:rsidRPr="008501A0" w:rsidRDefault="008501A0" w:rsidP="008501A0">
            <w:pPr>
              <w:jc w:val="center"/>
              <w:rPr>
                <w:b/>
              </w:rPr>
            </w:pPr>
            <w:r w:rsidRPr="008501A0">
              <w:rPr>
                <w:b/>
                <w:color w:val="000000"/>
              </w:rPr>
              <w:t>f</w:t>
            </w:r>
            <w:r w:rsidR="00004A8F" w:rsidRPr="008501A0">
              <w:rPr>
                <w:b/>
                <w:color w:val="000000"/>
              </w:rPr>
              <w:t>inančný manažér/hlavný finančný manažér</w:t>
            </w:r>
          </w:p>
        </w:tc>
        <w:tc>
          <w:tcPr>
            <w:tcW w:w="4152" w:type="dxa"/>
          </w:tcPr>
          <w:p w:rsidR="00004A8F" w:rsidRPr="008501A0" w:rsidRDefault="00004A8F" w:rsidP="008501A0">
            <w:pPr>
              <w:pStyle w:val="Odsekzoznamu"/>
              <w:numPr>
                <w:ilvl w:val="0"/>
                <w:numId w:val="3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zodpovedá za správne finančné riadenie projektu  v súlade so  schválenou žiadosťou o NFP, resp. zmluvou o NFP, ,s platným systémom finančného riadenia  a systémom riadenia EŠIF, platnými právnymi predpismi SR a EK, usmerneniami a pokynmi </w:t>
            </w:r>
            <w:r w:rsidR="0017191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 súvisiacimi s čerpaním fondov EÚ,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zodpovedá za čerpanie rozpočtu v súlade s pokrokom 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 implementácii projektu a dosahovanými ukazovateľmi,</w:t>
            </w:r>
          </w:p>
          <w:p w:rsidR="00004A8F" w:rsidRPr="008501A0" w:rsidRDefault="008501A0" w:rsidP="008501A0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zodpovedá za komunikáciu s </w:t>
            </w:r>
            <w:r w:rsidR="00004A8F" w:rsidRPr="008501A0">
              <w:rPr>
                <w:rFonts w:ascii="Times New Roman" w:hAnsi="Times New Roman" w:cs="Times New Roman"/>
                <w:sz w:val="24"/>
                <w:szCs w:val="24"/>
              </w:rPr>
              <w:t>SO v oblasti finančných vzťahov vyplývajúcich zo zmluvy o NFP,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zodpovedá za prípravu a včasné predkladanie </w:t>
            </w:r>
            <w:proofErr w:type="spellStart"/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ŽoP</w:t>
            </w:r>
            <w:proofErr w:type="spellEnd"/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 vrátane úplnej podporne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j dokumentácie (rozsah stanoví 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O),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oprávnenosť výdavkov prijímateľa v súlade s platnými pravidlami oprávnenosti,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sleduje platné právne predpisy SR a EK, usmernenia a pokyn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y 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O, súvisiace s čerpaním fondov EÚ.</w:t>
            </w:r>
          </w:p>
        </w:tc>
        <w:tc>
          <w:tcPr>
            <w:tcW w:w="3346" w:type="dxa"/>
          </w:tcPr>
          <w:p w:rsidR="00004A8F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lastRenderedPageBreak/>
              <w:t>vysokoškolské vzdelanie 2. stupňa ekon. zamerania</w:t>
            </w:r>
            <w:r w:rsidR="008707AE">
              <w:rPr>
                <w:rFonts w:ascii="Times New Roman" w:hAnsi="Times New Roman" w:cs="Times New Roman"/>
                <w:color w:val="auto"/>
              </w:rPr>
              <w:t xml:space="preserve"> (</w:t>
            </w:r>
            <w:r w:rsidR="008707AE" w:rsidRPr="008501A0">
              <w:rPr>
                <w:rFonts w:ascii="Times New Roman" w:hAnsi="Times New Roman" w:cs="Times New Roman"/>
                <w:color w:val="auto"/>
              </w:rPr>
              <w:t>v prípade hlavného finančného manažéra</w:t>
            </w:r>
            <w:r w:rsidR="008707AE">
              <w:rPr>
                <w:rFonts w:ascii="Times New Roman" w:hAnsi="Times New Roman" w:cs="Times New Roman"/>
                <w:color w:val="auto"/>
              </w:rPr>
              <w:t>)</w:t>
            </w:r>
          </w:p>
          <w:p w:rsidR="008707AE" w:rsidRPr="008707AE" w:rsidRDefault="008707AE" w:rsidP="008707AE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vysokoškolské vzdelanie 2. stupňa </w:t>
            </w:r>
            <w:r>
              <w:rPr>
                <w:rFonts w:ascii="Times New Roman" w:hAnsi="Times New Roman" w:cs="Times New Roman"/>
                <w:color w:val="auto"/>
              </w:rPr>
              <w:t xml:space="preserve">prednostne </w:t>
            </w:r>
            <w:r w:rsidRPr="008501A0">
              <w:rPr>
                <w:rFonts w:ascii="Times New Roman" w:hAnsi="Times New Roman" w:cs="Times New Roman"/>
                <w:color w:val="auto"/>
              </w:rPr>
              <w:t>ekon. zamerania</w:t>
            </w:r>
            <w:r>
              <w:rPr>
                <w:rFonts w:ascii="Times New Roman" w:hAnsi="Times New Roman" w:cs="Times New Roman"/>
                <w:color w:val="auto"/>
              </w:rPr>
              <w:t xml:space="preserve"> (</w:t>
            </w:r>
            <w:r w:rsidRPr="008501A0">
              <w:rPr>
                <w:rFonts w:ascii="Times New Roman" w:hAnsi="Times New Roman" w:cs="Times New Roman"/>
                <w:color w:val="auto"/>
              </w:rPr>
              <w:t>v prípade finančného manažéra</w:t>
            </w:r>
            <w:r>
              <w:rPr>
                <w:rFonts w:ascii="Times New Roman" w:hAnsi="Times New Roman" w:cs="Times New Roman"/>
                <w:color w:val="auto"/>
              </w:rPr>
              <w:t>)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min. 3 ročná  finančná prax v projekte/projektoch financovaných zo </w:t>
            </w:r>
            <w:r w:rsidRPr="008501A0">
              <w:rPr>
                <w:rFonts w:ascii="Times New Roman" w:hAnsi="Times New Roman" w:cs="Times New Roman"/>
                <w:color w:val="auto"/>
              </w:rPr>
              <w:lastRenderedPageBreak/>
              <w:t>štrukturálnych fondov resp.  v iných projektoch  (v prípade hlavného finančného manažéra)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min. 2 praxe v oblasti finančného riadenia  a/alebo účtovníctva (v prípade finančného manažéra)</w:t>
            </w:r>
          </w:p>
          <w:p w:rsidR="00004A8F" w:rsidRPr="008501A0" w:rsidRDefault="00004A8F" w:rsidP="008501A0">
            <w:pPr>
              <w:pStyle w:val="Default"/>
              <w:ind w:left="36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004A8F" w:rsidRPr="008501A0" w:rsidRDefault="00004A8F" w:rsidP="008501A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004A8F" w:rsidRPr="008501A0" w:rsidRDefault="00004A8F" w:rsidP="008501A0">
            <w:pPr>
              <w:pStyle w:val="Odsekzoznamu"/>
              <w:spacing w:after="120" w:line="24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8F" w:rsidRPr="008501A0" w:rsidTr="008501A0">
        <w:tc>
          <w:tcPr>
            <w:tcW w:w="1790" w:type="dxa"/>
          </w:tcPr>
          <w:p w:rsidR="00004A8F" w:rsidRPr="008501A0" w:rsidRDefault="008501A0" w:rsidP="008501A0">
            <w:pPr>
              <w:jc w:val="center"/>
              <w:rPr>
                <w:b/>
              </w:rPr>
            </w:pPr>
            <w:r w:rsidRPr="008501A0">
              <w:rPr>
                <w:b/>
              </w:rPr>
              <w:lastRenderedPageBreak/>
              <w:t>m</w:t>
            </w:r>
            <w:r w:rsidR="00004A8F" w:rsidRPr="008501A0">
              <w:rPr>
                <w:b/>
              </w:rPr>
              <w:t>anažér pre monitorovanie</w:t>
            </w:r>
          </w:p>
        </w:tc>
        <w:tc>
          <w:tcPr>
            <w:tcW w:w="4152" w:type="dxa"/>
          </w:tcPr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vykonáva priebežné sledovanie pokroku projektu, 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zodpovedá za správne evidovanie výsledkov projektu a vypracovanie monitorovacích správ, doplňujúcich monitorovacích údajov a informácií pre 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 v rámci riadenia projektu.</w:t>
            </w:r>
          </w:p>
        </w:tc>
        <w:tc>
          <w:tcPr>
            <w:tcW w:w="3346" w:type="dxa"/>
          </w:tcPr>
          <w:p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vysokoškolské vzdelanie 2. stupňa 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min. 1 praxe v oblasti monitorovania  a/alebo hodnotenia</w:t>
            </w:r>
          </w:p>
          <w:p w:rsidR="00004A8F" w:rsidRPr="008501A0" w:rsidRDefault="00004A8F" w:rsidP="008501A0">
            <w:pPr>
              <w:pStyle w:val="Odsekzoznamu"/>
              <w:spacing w:after="120" w:line="24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8F" w:rsidRPr="008501A0" w:rsidTr="008501A0">
        <w:tc>
          <w:tcPr>
            <w:tcW w:w="1790" w:type="dxa"/>
          </w:tcPr>
          <w:p w:rsidR="00004A8F" w:rsidRPr="008501A0" w:rsidRDefault="008501A0" w:rsidP="008501A0">
            <w:pPr>
              <w:jc w:val="center"/>
              <w:rPr>
                <w:b/>
              </w:rPr>
            </w:pPr>
            <w:r w:rsidRPr="008501A0">
              <w:rPr>
                <w:b/>
              </w:rPr>
              <w:t>a</w:t>
            </w:r>
            <w:r w:rsidR="00004A8F" w:rsidRPr="008501A0">
              <w:rPr>
                <w:b/>
              </w:rPr>
              <w:t>dministratívny zamestnanec</w:t>
            </w:r>
          </w:p>
        </w:tc>
        <w:tc>
          <w:tcPr>
            <w:tcW w:w="4152" w:type="dxa"/>
          </w:tcPr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vykonáva administratívnu a odbornú podporu projektu;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spracováva podklady pre implementáciu projektu v súlade s časovým harmonogramom a rozpočtom projektu;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zabezpečuje spracovanie prieskumov trhu pre potreby projektu,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administratívna príprava a kontrola podkladov do </w:t>
            </w:r>
            <w:proofErr w:type="spellStart"/>
            <w:r w:rsidRPr="008501A0">
              <w:rPr>
                <w:rFonts w:ascii="Times New Roman" w:hAnsi="Times New Roman" w:cs="Times New Roman"/>
                <w:color w:val="auto"/>
              </w:rPr>
              <w:t>ŽoP</w:t>
            </w:r>
            <w:proofErr w:type="spellEnd"/>
            <w:r w:rsidRPr="008501A0">
              <w:rPr>
                <w:rFonts w:ascii="Times New Roman" w:hAnsi="Times New Roman" w:cs="Times New Roman"/>
                <w:color w:val="auto"/>
              </w:rPr>
              <w:t>, monitorovacích správ,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zabezpečuje spracovanie podkladov pre účtovníctvo, štátnu pokladnicu, pre personalistiku, mzdovú agendu, evidenciu majetku;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administratívna agenda (napr. spracovanie cestovných príkazov);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zabezpečuje komunikáciu s účastníkmi  aktivít</w:t>
            </w:r>
          </w:p>
        </w:tc>
        <w:tc>
          <w:tcPr>
            <w:tcW w:w="3346" w:type="dxa"/>
          </w:tcPr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stredoškolské vzdelanie 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min. 2 ročná prax v oblasti administratívy </w:t>
            </w:r>
          </w:p>
          <w:p w:rsidR="00004A8F" w:rsidRPr="008501A0" w:rsidRDefault="00004A8F" w:rsidP="008501A0">
            <w:pPr>
              <w:pStyle w:val="Default"/>
              <w:ind w:left="72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004A8F" w:rsidRPr="008501A0" w:rsidRDefault="00004A8F" w:rsidP="008501A0">
            <w:pPr>
              <w:pStyle w:val="Default"/>
              <w:ind w:left="36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04A8F" w:rsidRPr="008501A0" w:rsidTr="008501A0">
        <w:tc>
          <w:tcPr>
            <w:tcW w:w="1790" w:type="dxa"/>
          </w:tcPr>
          <w:p w:rsidR="00004A8F" w:rsidRPr="008501A0" w:rsidRDefault="008501A0" w:rsidP="008501A0">
            <w:pPr>
              <w:jc w:val="center"/>
              <w:rPr>
                <w:b/>
              </w:rPr>
            </w:pPr>
            <w:r w:rsidRPr="008501A0">
              <w:rPr>
                <w:b/>
              </w:rPr>
              <w:t>v</w:t>
            </w:r>
            <w:r w:rsidR="00004A8F" w:rsidRPr="008501A0">
              <w:rPr>
                <w:b/>
              </w:rPr>
              <w:t xml:space="preserve">edúci projektovej kancelárie (vzťahuje sa na </w:t>
            </w:r>
            <w:r w:rsidR="00004A8F" w:rsidRPr="008501A0">
              <w:rPr>
                <w:b/>
              </w:rPr>
              <w:lastRenderedPageBreak/>
              <w:t>národné projekty)</w:t>
            </w:r>
          </w:p>
        </w:tc>
        <w:tc>
          <w:tcPr>
            <w:tcW w:w="4152" w:type="dxa"/>
          </w:tcPr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lastRenderedPageBreak/>
              <w:t>koordinuje implementáciu viacerých projektov a zabezpečuje jednotný postup pri ich implementácii;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zabezpečuje komunikáciu </w:t>
            </w:r>
            <w:r w:rsidRPr="008501A0">
              <w:rPr>
                <w:rFonts w:ascii="Times New Roman" w:hAnsi="Times New Roman" w:cs="Times New Roman"/>
                <w:color w:val="auto"/>
              </w:rPr>
              <w:lastRenderedPageBreak/>
              <w:t>s ostatnými útvarmi prijímateľa ako napr. s účtovným útvarom, ekonomickým oddelením, štatutárom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zabezpečuje komunikáciu s jednotlivými </w:t>
            </w:r>
            <w:r w:rsidR="008501A0">
              <w:rPr>
                <w:rFonts w:ascii="Times New Roman" w:hAnsi="Times New Roman" w:cs="Times New Roman"/>
                <w:color w:val="auto"/>
              </w:rPr>
              <w:t>S</w:t>
            </w:r>
            <w:r w:rsidRPr="008501A0">
              <w:rPr>
                <w:rFonts w:ascii="Times New Roman" w:hAnsi="Times New Roman" w:cs="Times New Roman"/>
                <w:color w:val="auto"/>
              </w:rPr>
              <w:t>O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koordinuje administratívny personál 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pripravuje návrhy manuálov, metodických pokynov a usmernení pre realizáciu jednotlivých projektových aktivít pre projektového manažéra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navrhuje projektovému manažérovi systémové opatrenia na zjednodušenie administratívnych činností súvisiacich s riadením projektu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sleduje priebeh projektových aktivít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spolupracuje na návrhoch usmernení pre zjednotenie postupov pri realizácii aktivít projektu,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pripravuje a organizuje pracovné stretnutia riadiacich alebo odborných zamestnancov (pracovné porady, inštruktážny seminár a pod.), prípadne iných zamestnancov zaradených do personálnej matice projektu podľa potreby,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sleduje a analyzuje neoprávnené výdavky v projekte, predkladá návrhy na eliminovanie neoprávnených výdavkov</w:t>
            </w:r>
          </w:p>
        </w:tc>
        <w:tc>
          <w:tcPr>
            <w:tcW w:w="3346" w:type="dxa"/>
          </w:tcPr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lastRenderedPageBreak/>
              <w:t xml:space="preserve">vysokoškolské vzdelanie 2. stupňa 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min. 2 ročná prax v oblasti projektového riadenia</w:t>
            </w:r>
          </w:p>
          <w:p w:rsidR="00004A8F" w:rsidRPr="008501A0" w:rsidRDefault="00004A8F" w:rsidP="008501A0">
            <w:pPr>
              <w:pStyle w:val="Default"/>
              <w:ind w:left="36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004A8F" w:rsidRDefault="00004A8F" w:rsidP="008501A0">
      <w:pPr>
        <w:jc w:val="both"/>
      </w:pPr>
    </w:p>
    <w:sectPr w:rsidR="00004A8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FBB" w:rsidRDefault="007D3FBB" w:rsidP="00823DF7">
      <w:r>
        <w:separator/>
      </w:r>
    </w:p>
  </w:endnote>
  <w:endnote w:type="continuationSeparator" w:id="0">
    <w:p w:rsidR="007D3FBB" w:rsidRDefault="007D3FBB" w:rsidP="00823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FBB" w:rsidRDefault="007D3FBB" w:rsidP="00823DF7">
      <w:r>
        <w:separator/>
      </w:r>
    </w:p>
  </w:footnote>
  <w:footnote w:type="continuationSeparator" w:id="0">
    <w:p w:rsidR="007D3FBB" w:rsidRDefault="007D3FBB" w:rsidP="00823D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DF7" w:rsidRDefault="00E502F2">
    <w:pPr>
      <w:pStyle w:val="Hlavika"/>
    </w:pPr>
    <w:r>
      <w:rPr>
        <w:noProof/>
        <w:lang w:eastAsia="sk-SK"/>
      </w:rPr>
      <w:drawing>
        <wp:inline distT="0" distB="0" distL="0" distR="0" wp14:anchorId="4864D53D" wp14:editId="5F554DEA">
          <wp:extent cx="5581816" cy="409630"/>
          <wp:effectExtent l="0" t="0" r="0" b="9525"/>
          <wp:docPr id="2" name="Obrázok 2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6342" cy="40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23DF7">
      <w:t xml:space="preserve">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F096F"/>
    <w:multiLevelType w:val="hybridMultilevel"/>
    <w:tmpl w:val="4066E3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7F36D3"/>
    <w:multiLevelType w:val="hybridMultilevel"/>
    <w:tmpl w:val="FC1679B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E806CBF"/>
    <w:multiLevelType w:val="hybridMultilevel"/>
    <w:tmpl w:val="DEEA78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624E8F"/>
    <w:multiLevelType w:val="hybridMultilevel"/>
    <w:tmpl w:val="51D864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B62894"/>
    <w:multiLevelType w:val="hybridMultilevel"/>
    <w:tmpl w:val="628E7D34"/>
    <w:lvl w:ilvl="0" w:tplc="041B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A8F"/>
    <w:rsid w:val="00004A8F"/>
    <w:rsid w:val="00045A19"/>
    <w:rsid w:val="00171914"/>
    <w:rsid w:val="001B593D"/>
    <w:rsid w:val="007517F5"/>
    <w:rsid w:val="007D3FBB"/>
    <w:rsid w:val="00823DF7"/>
    <w:rsid w:val="008501A0"/>
    <w:rsid w:val="008707AE"/>
    <w:rsid w:val="00B073A7"/>
    <w:rsid w:val="00D14EAF"/>
    <w:rsid w:val="00D82AB7"/>
    <w:rsid w:val="00E502F2"/>
    <w:rsid w:val="00F16996"/>
    <w:rsid w:val="00F4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04A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004A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004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004A8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823DF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23D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23DF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23D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502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502F2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04A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004A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004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004A8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823DF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23D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23DF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23D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502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502F2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4EFAF-67A7-40AD-82E9-9ED82461E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MSVVaSSR</Company>
  <LinksUpToDate>false</LinksUpToDate>
  <CharactersWithSpaces>4527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Kováčiková Miriam</dc:creator>
  <cp:lastModifiedBy>Paľková Veronika</cp:lastModifiedBy>
  <cp:revision>2</cp:revision>
  <dcterms:created xsi:type="dcterms:W3CDTF">2017-05-10T08:26:00Z</dcterms:created>
  <dcterms:modified xsi:type="dcterms:W3CDTF">2017-05-10T08:26:00Z</dcterms:modified>
</cp:coreProperties>
</file>