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8EF22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2E7FBD" w:rsidR="00CC052E" w:rsidRPr="003C2C0A" w:rsidRDefault="00CC052E" w:rsidP="00BC398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2474312" w14:textId="77777777" w:rsidR="00BC398F" w:rsidRPr="00C65CE3" w:rsidRDefault="00BC398F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046A4DAB" w:rsidR="00A77A73" w:rsidRPr="00C361D8" w:rsidRDefault="00BC398F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Ministerstvo školstva, vedy, výskumu a športu SR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podľa § 8 zákona</w:t>
      </w:r>
    </w:p>
    <w:p w14:paraId="79DCDB3F" w14:textId="1E03C10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C398F">
        <w:rPr>
          <w:rFonts w:ascii="Times New Roman" w:hAnsi="Times New Roman" w:cs="Times New Roman"/>
        </w:rPr>
        <w:t xml:space="preserve"> Stromová 1, 813 30 Bratislava</w:t>
      </w:r>
    </w:p>
    <w:p w14:paraId="28D3EA23" w14:textId="42936897" w:rsidR="00A77A73" w:rsidRPr="00BC398F" w:rsidRDefault="00A77A73" w:rsidP="00BC398F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C398F">
        <w:rPr>
          <w:rFonts w:ascii="Times New Roman" w:hAnsi="Times New Roman" w:cs="Times New Roman"/>
        </w:rPr>
        <w:t xml:space="preserve"> 0</w:t>
      </w:r>
      <w:r w:rsidR="00BC398F" w:rsidRPr="00BC398F">
        <w:rPr>
          <w:rFonts w:ascii="Times New Roman" w:hAnsi="Times New Roman" w:cs="Times New Roman"/>
        </w:rPr>
        <w:t>0</w:t>
      </w:r>
      <w:r w:rsidR="00BC398F">
        <w:rPr>
          <w:rFonts w:ascii="Times New Roman" w:hAnsi="Times New Roman" w:cs="Times New Roman"/>
        </w:rPr>
        <w:t> </w:t>
      </w:r>
      <w:r w:rsidR="00BC398F" w:rsidRPr="00BC398F">
        <w:rPr>
          <w:rFonts w:ascii="Times New Roman" w:hAnsi="Times New Roman" w:cs="Times New Roman"/>
        </w:rPr>
        <w:t>164</w:t>
      </w:r>
      <w:r w:rsidR="00BC398F">
        <w:rPr>
          <w:rFonts w:ascii="Times New Roman" w:hAnsi="Times New Roman" w:cs="Times New Roman"/>
        </w:rPr>
        <w:t xml:space="preserve"> </w:t>
      </w:r>
      <w:r w:rsidR="00BC398F" w:rsidRPr="00BC398F">
        <w:rPr>
          <w:rFonts w:ascii="Times New Roman" w:hAnsi="Times New Roman" w:cs="Times New Roman"/>
        </w:rPr>
        <w:t>381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14886" w14:textId="77777777" w:rsidR="001E55A0" w:rsidRDefault="001E55A0" w:rsidP="00BE7F8D">
      <w:pPr>
        <w:spacing w:after="0" w:line="240" w:lineRule="auto"/>
      </w:pPr>
      <w:r>
        <w:separator/>
      </w:r>
    </w:p>
  </w:endnote>
  <w:endnote w:type="continuationSeparator" w:id="0">
    <w:p w14:paraId="4C9068FB" w14:textId="77777777" w:rsidR="001E55A0" w:rsidRDefault="001E55A0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8297" w14:textId="77777777" w:rsidR="009C0CB2" w:rsidRDefault="009C0CB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64454D96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CB2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7F847" w14:textId="77777777" w:rsidR="009C0CB2" w:rsidRDefault="009C0C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33A3F" w14:textId="77777777" w:rsidR="001E55A0" w:rsidRDefault="001E55A0" w:rsidP="00BE7F8D">
      <w:pPr>
        <w:spacing w:after="0" w:line="240" w:lineRule="auto"/>
      </w:pPr>
      <w:r>
        <w:separator/>
      </w:r>
    </w:p>
  </w:footnote>
  <w:footnote w:type="continuationSeparator" w:id="0">
    <w:p w14:paraId="562667CA" w14:textId="77777777" w:rsidR="001E55A0" w:rsidRDefault="001E55A0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B0B0" w14:textId="77777777" w:rsidR="009C0CB2" w:rsidRDefault="009C0CB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BF2" w14:textId="7880D6F7" w:rsidR="00BC398F" w:rsidRDefault="009C0CB2">
    <w:pPr>
      <w:pStyle w:val="Hlavi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B000606" wp14:editId="6C545598">
          <wp:simplePos x="0" y="0"/>
          <wp:positionH relativeFrom="margin">
            <wp:align>center</wp:align>
          </wp:positionH>
          <wp:positionV relativeFrom="paragraph">
            <wp:posOffset>-316230</wp:posOffset>
          </wp:positionV>
          <wp:extent cx="4870958" cy="463550"/>
          <wp:effectExtent l="0" t="0" r="635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958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5B1951" w14:textId="5A4E8BEE" w:rsidR="00BC398F" w:rsidRPr="00BC398F" w:rsidRDefault="00BC398F" w:rsidP="00BC398F">
    <w:pPr>
      <w:pStyle w:val="Hlavika"/>
      <w:jc w:val="right"/>
      <w:rPr>
        <w:rFonts w:ascii="Times New Roman" w:hAnsi="Times New Roman" w:cs="Times New Roman"/>
        <w:sz w:val="20"/>
      </w:rPr>
    </w:pPr>
    <w:bookmarkStart w:id="0" w:name="_GoBack"/>
    <w:r w:rsidRPr="00BC398F">
      <w:rPr>
        <w:rFonts w:ascii="Times New Roman" w:hAnsi="Times New Roman" w:cs="Times New Roman"/>
        <w:sz w:val="20"/>
      </w:rPr>
      <w:t xml:space="preserve">Príloha č. 1 </w:t>
    </w:r>
    <w:r w:rsidR="00F85565">
      <w:rPr>
        <w:rFonts w:ascii="Times New Roman" w:hAnsi="Times New Roman" w:cs="Times New Roman"/>
        <w:sz w:val="20"/>
      </w:rPr>
      <w:t>i</w:t>
    </w:r>
    <w:r w:rsidRPr="00BC398F">
      <w:rPr>
        <w:rFonts w:ascii="Times New Roman" w:hAnsi="Times New Roman" w:cs="Times New Roman"/>
        <w:sz w:val="20"/>
      </w:rPr>
      <w:t xml:space="preserve"> </w:t>
    </w:r>
    <w:proofErr w:type="spellStart"/>
    <w:r w:rsidR="00B8755B">
      <w:rPr>
        <w:rFonts w:ascii="Times New Roman" w:hAnsi="Times New Roman" w:cs="Times New Roman"/>
        <w:sz w:val="20"/>
      </w:rPr>
      <w:t>ŽoNFP</w:t>
    </w:r>
    <w:bookmarkEnd w:id="0"/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047D7" w14:textId="77777777" w:rsidR="009C0CB2" w:rsidRDefault="009C0CB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07140"/>
    <w:rsid w:val="001749A9"/>
    <w:rsid w:val="001C7C20"/>
    <w:rsid w:val="001E55A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45C49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8709D"/>
    <w:rsid w:val="008C474B"/>
    <w:rsid w:val="0092089E"/>
    <w:rsid w:val="00980500"/>
    <w:rsid w:val="00982F35"/>
    <w:rsid w:val="009C0CB2"/>
    <w:rsid w:val="00A77A73"/>
    <w:rsid w:val="00B01C4C"/>
    <w:rsid w:val="00B23E2C"/>
    <w:rsid w:val="00B8755B"/>
    <w:rsid w:val="00B91CE0"/>
    <w:rsid w:val="00B974C6"/>
    <w:rsid w:val="00BC24F7"/>
    <w:rsid w:val="00BC398F"/>
    <w:rsid w:val="00BE7F8D"/>
    <w:rsid w:val="00C01504"/>
    <w:rsid w:val="00C244A5"/>
    <w:rsid w:val="00C361D8"/>
    <w:rsid w:val="00C54BDF"/>
    <w:rsid w:val="00C65CE3"/>
    <w:rsid w:val="00C761A6"/>
    <w:rsid w:val="00CC052E"/>
    <w:rsid w:val="00CC2D86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5630F"/>
    <w:rsid w:val="00F63914"/>
    <w:rsid w:val="00F70790"/>
    <w:rsid w:val="00F85565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2018-12-20T17:32:00Z</dcterms:created>
  <dcterms:modified xsi:type="dcterms:W3CDTF">2019-01-16T14:11:00Z</dcterms:modified>
</cp:coreProperties>
</file>