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7F5" w:rsidRPr="005F67F5" w:rsidRDefault="005F67F5" w:rsidP="005F67F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F67F5">
        <w:rPr>
          <w:rFonts w:ascii="Times New Roman" w:eastAsia="Times New Roman" w:hAnsi="Times New Roman" w:cs="Times New Roman"/>
          <w:sz w:val="24"/>
          <w:szCs w:val="24"/>
          <w:lang w:eastAsia="sk-SK"/>
        </w:rPr>
        <w:t>Príloha č. 11 výzvy</w:t>
      </w:r>
    </w:p>
    <w:p w:rsidR="00616046" w:rsidRDefault="00616046" w:rsidP="0086316C">
      <w:pPr>
        <w:jc w:val="center"/>
        <w:rPr>
          <w:b/>
          <w:sz w:val="28"/>
          <w:szCs w:val="28"/>
        </w:rPr>
      </w:pPr>
    </w:p>
    <w:p w:rsidR="00EE1368" w:rsidRPr="0086316C" w:rsidRDefault="0086316C" w:rsidP="0086316C">
      <w:pPr>
        <w:jc w:val="center"/>
        <w:rPr>
          <w:b/>
          <w:sz w:val="28"/>
          <w:szCs w:val="28"/>
        </w:rPr>
      </w:pPr>
      <w:del w:id="0" w:author="Paľková Veronika" w:date="2017-01-18T16:47:00Z">
        <w:r w:rsidRPr="0086316C" w:rsidDel="00350DB6">
          <w:rPr>
            <w:b/>
            <w:sz w:val="28"/>
            <w:szCs w:val="28"/>
          </w:rPr>
          <w:delText xml:space="preserve">Riadenia </w:delText>
        </w:r>
      </w:del>
      <w:ins w:id="1" w:author="Paľková Veronika" w:date="2017-01-18T16:47:00Z">
        <w:r w:rsidR="00350DB6" w:rsidRPr="0086316C">
          <w:rPr>
            <w:b/>
            <w:sz w:val="28"/>
            <w:szCs w:val="28"/>
          </w:rPr>
          <w:t>Riadeni</w:t>
        </w:r>
        <w:r w:rsidR="00350DB6">
          <w:rPr>
            <w:b/>
            <w:sz w:val="28"/>
            <w:szCs w:val="28"/>
          </w:rPr>
          <w:t>e</w:t>
        </w:r>
        <w:r w:rsidR="00350DB6" w:rsidRPr="0086316C">
          <w:rPr>
            <w:b/>
            <w:sz w:val="28"/>
            <w:szCs w:val="28"/>
          </w:rPr>
          <w:t xml:space="preserve"> </w:t>
        </w:r>
      </w:ins>
      <w:del w:id="2" w:author="Paľková Veronika" w:date="2017-01-18T16:47:00Z">
        <w:r w:rsidRPr="0086316C" w:rsidDel="00350DB6">
          <w:rPr>
            <w:b/>
            <w:sz w:val="28"/>
            <w:szCs w:val="28"/>
          </w:rPr>
          <w:delText xml:space="preserve">a administrácia </w:delText>
        </w:r>
      </w:del>
      <w:r w:rsidRPr="0086316C">
        <w:rPr>
          <w:b/>
          <w:sz w:val="28"/>
          <w:szCs w:val="28"/>
        </w:rPr>
        <w:t>projektu – vytypované pozície – náplň činnosti a kvalifikačné predpoklady</w:t>
      </w:r>
    </w:p>
    <w:p w:rsidR="0086316C" w:rsidRDefault="0086316C" w:rsidP="0086316C">
      <w:pPr>
        <w:spacing w:after="0" w:line="240" w:lineRule="auto"/>
        <w:jc w:val="both"/>
        <w:rPr>
          <w:b/>
        </w:rPr>
      </w:pPr>
    </w:p>
    <w:p w:rsidR="0086316C" w:rsidRPr="00360569" w:rsidRDefault="0086316C" w:rsidP="0086316C">
      <w:pPr>
        <w:spacing w:after="0" w:line="240" w:lineRule="auto"/>
        <w:jc w:val="both"/>
        <w:rPr>
          <w:b/>
        </w:rPr>
      </w:pPr>
      <w:r w:rsidRPr="00360569">
        <w:rPr>
          <w:b/>
        </w:rPr>
        <w:t>Projektový manažér</w:t>
      </w:r>
    </w:p>
    <w:p w:rsidR="0086316C" w:rsidRDefault="0086316C" w:rsidP="0086316C">
      <w:pPr>
        <w:pStyle w:val="Default"/>
        <w:numPr>
          <w:ilvl w:val="0"/>
          <w:numId w:val="1"/>
        </w:numPr>
        <w:jc w:val="both"/>
        <w:rPr>
          <w:ins w:id="3" w:author="Paľková Veronika" w:date="2017-01-18T16:52:00Z"/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 xml:space="preserve">zodpovedá za </w:t>
      </w:r>
      <w:del w:id="4" w:author="Paľková Veronika" w:date="2017-01-18T16:51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 xml:space="preserve">celkovú administráciu a </w:delText>
        </w:r>
      </w:del>
      <w:r w:rsidRPr="00360569">
        <w:rPr>
          <w:rFonts w:asciiTheme="minorHAnsi" w:hAnsiTheme="minorHAnsi"/>
          <w:color w:val="auto"/>
          <w:sz w:val="22"/>
          <w:szCs w:val="22"/>
        </w:rPr>
        <w:t>implementáciu projektu</w:t>
      </w:r>
      <w:ins w:id="5" w:author="Paľková Veronika" w:date="2017-01-18T16:51:00Z">
        <w:r w:rsidR="00350DB6" w:rsidRPr="00350DB6">
          <w:rPr>
            <w:rFonts w:asciiTheme="minorHAnsi" w:hAnsiTheme="minorHAnsi"/>
            <w:color w:val="auto"/>
            <w:sz w:val="22"/>
            <w:szCs w:val="22"/>
          </w:rPr>
          <w:t xml:space="preserve"> </w:t>
        </w:r>
        <w:r w:rsidR="00350DB6" w:rsidRPr="00350DB6">
          <w:rPr>
            <w:rFonts w:asciiTheme="minorHAnsi" w:hAnsiTheme="minorHAnsi"/>
            <w:color w:val="auto"/>
            <w:sz w:val="22"/>
            <w:szCs w:val="22"/>
          </w:rPr>
          <w:t>v súlade so  schválenou žiadosťou o NFP, resp. zmluvou o NFP, s platným systémom finančného riadenia  a systémom riadenia EŠIF, platnými právnymi predpismi SR a EK, usmerneniami a pokynmi SO súvisiacimi s čerpaním fondov EÚ,</w:t>
        </w:r>
      </w:ins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ins w:id="6" w:author="Paľková Veronika" w:date="2017-01-18T16:52:00Z"/>
          <w:rFonts w:asciiTheme="minorHAnsi" w:hAnsiTheme="minorHAnsi"/>
          <w:color w:val="auto"/>
          <w:sz w:val="22"/>
          <w:szCs w:val="22"/>
        </w:rPr>
      </w:pPr>
      <w:ins w:id="7" w:author="Paľková Veronika" w:date="2017-01-18T16:52:00Z">
        <w:r w:rsidRPr="00350DB6">
          <w:rPr>
            <w:rFonts w:asciiTheme="minorHAnsi" w:hAnsiTheme="minorHAnsi"/>
            <w:color w:val="auto"/>
            <w:sz w:val="22"/>
            <w:szCs w:val="22"/>
          </w:rPr>
          <w:t>sleduje platné právne predpisy SR a EK, usmernenia a pokyny SO, súvisiace s čerpaním fondov EÚ,</w:t>
        </w:r>
      </w:ins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ins w:id="8" w:author="Paľková Veronika" w:date="2017-01-18T16:52:00Z"/>
          <w:rFonts w:asciiTheme="minorHAnsi" w:hAnsiTheme="minorHAnsi"/>
          <w:color w:val="auto"/>
          <w:sz w:val="22"/>
          <w:szCs w:val="22"/>
        </w:rPr>
      </w:pPr>
      <w:ins w:id="9" w:author="Paľková Veronika" w:date="2017-01-18T16:52:00Z">
        <w:r w:rsidRPr="00350DB6">
          <w:rPr>
            <w:rFonts w:asciiTheme="minorHAnsi" w:hAnsiTheme="minorHAnsi"/>
            <w:color w:val="auto"/>
            <w:sz w:val="22"/>
            <w:szCs w:val="22"/>
          </w:rPr>
          <w:t>zodpovedá za implementáciu projektu v súlade so schváleným harmonogramom realizácie aktivít projektu,</w:t>
        </w:r>
      </w:ins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ins w:id="10" w:author="Paľková Veronika" w:date="2017-01-18T16:52:00Z"/>
          <w:rFonts w:asciiTheme="minorHAnsi" w:hAnsiTheme="minorHAnsi"/>
          <w:color w:val="auto"/>
          <w:sz w:val="22"/>
          <w:szCs w:val="22"/>
        </w:rPr>
      </w:pPr>
      <w:ins w:id="11" w:author="Paľková Veronika" w:date="2017-01-18T16:52:00Z">
        <w:r w:rsidRPr="00350DB6">
          <w:rPr>
            <w:rFonts w:asciiTheme="minorHAnsi" w:hAnsiTheme="minorHAnsi"/>
            <w:color w:val="auto"/>
            <w:sz w:val="22"/>
            <w:szCs w:val="22"/>
          </w:rPr>
          <w:t>zodpovedá za napĺňanie merateľných ukazovateľov projektu,</w:t>
        </w:r>
      </w:ins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ins w:id="12" w:author="Paľková Veronika" w:date="2017-01-18T16:53:00Z"/>
          <w:rFonts w:asciiTheme="minorHAnsi" w:hAnsiTheme="minorHAnsi"/>
          <w:color w:val="auto"/>
          <w:sz w:val="22"/>
          <w:szCs w:val="22"/>
        </w:rPr>
      </w:pPr>
      <w:ins w:id="13" w:author="Paľková Veronika" w:date="2017-01-18T16:53:00Z">
        <w:r w:rsidRPr="00350DB6">
          <w:rPr>
            <w:rFonts w:asciiTheme="minorHAnsi" w:hAnsiTheme="minorHAnsi"/>
            <w:color w:val="auto"/>
            <w:sz w:val="22"/>
            <w:szCs w:val="22"/>
          </w:rPr>
          <w:t>zodpovedá, resp. koordinuje všetky činnosti súvisiace s implementáciou projektu – monitorovanie projektu, publicitu projektu, verejné obstarávanie a pod.</w:t>
        </w:r>
      </w:ins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ins w:id="14" w:author="Paľková Veronika" w:date="2017-01-18T16:53:00Z"/>
          <w:rFonts w:asciiTheme="minorHAnsi" w:hAnsiTheme="minorHAnsi"/>
          <w:color w:val="auto"/>
          <w:sz w:val="22"/>
          <w:szCs w:val="22"/>
        </w:rPr>
      </w:pPr>
      <w:ins w:id="15" w:author="Paľková Veronika" w:date="2017-01-18T16:53:00Z">
        <w:r w:rsidRPr="00350DB6">
          <w:rPr>
            <w:rFonts w:asciiTheme="minorHAnsi" w:hAnsiTheme="minorHAnsi"/>
            <w:color w:val="auto"/>
            <w:sz w:val="22"/>
            <w:szCs w:val="22"/>
          </w:rPr>
          <w:t>koná vo vzťahu k dodávateľom, resp. partnerom na projekte,</w:t>
        </w:r>
      </w:ins>
    </w:p>
    <w:p w:rsidR="00350DB6" w:rsidRDefault="00350DB6" w:rsidP="00350DB6">
      <w:pPr>
        <w:pStyle w:val="Default"/>
        <w:numPr>
          <w:ilvl w:val="0"/>
          <w:numId w:val="1"/>
        </w:numPr>
        <w:jc w:val="both"/>
        <w:rPr>
          <w:ins w:id="16" w:author="Paľková Veronika" w:date="2017-01-18T16:53:00Z"/>
          <w:rFonts w:asciiTheme="minorHAnsi" w:hAnsiTheme="minorHAnsi"/>
          <w:color w:val="auto"/>
          <w:sz w:val="22"/>
          <w:szCs w:val="22"/>
        </w:rPr>
      </w:pPr>
      <w:ins w:id="17" w:author="Paľková Veronika" w:date="2017-01-18T16:53:00Z">
        <w:r w:rsidRPr="00350DB6">
          <w:rPr>
            <w:rFonts w:asciiTheme="minorHAnsi" w:hAnsiTheme="minorHAnsi"/>
            <w:color w:val="auto"/>
            <w:sz w:val="22"/>
            <w:szCs w:val="22"/>
          </w:rPr>
          <w:t>zodpovedá za komunikáciu s  SO v oblasti vzťahov vyplývajúcich zo zmluvy o NFP.</w:t>
        </w:r>
      </w:ins>
    </w:p>
    <w:p w:rsidR="0086316C" w:rsidRPr="00360569" w:rsidDel="00350DB6" w:rsidRDefault="0086316C" w:rsidP="0086316C">
      <w:pPr>
        <w:pStyle w:val="Default"/>
        <w:numPr>
          <w:ilvl w:val="0"/>
          <w:numId w:val="2"/>
        </w:numPr>
        <w:jc w:val="both"/>
        <w:rPr>
          <w:del w:id="18" w:author="Paľková Veronika" w:date="2017-01-18T16:54:00Z"/>
          <w:rFonts w:asciiTheme="minorHAnsi" w:hAnsiTheme="minorHAnsi"/>
          <w:color w:val="auto"/>
          <w:sz w:val="22"/>
          <w:szCs w:val="22"/>
        </w:rPr>
      </w:pPr>
      <w:del w:id="19" w:author="Paľková Veronika" w:date="2017-01-18T16:54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 xml:space="preserve">zodpovedá za prípravu, riadenie a zabezpečenie implementácie projektu </w:delText>
        </w:r>
      </w:del>
    </w:p>
    <w:p w:rsidR="0086316C" w:rsidRPr="00360569" w:rsidDel="00350DB6" w:rsidRDefault="0086316C" w:rsidP="0086316C">
      <w:pPr>
        <w:pStyle w:val="Default"/>
        <w:numPr>
          <w:ilvl w:val="0"/>
          <w:numId w:val="2"/>
        </w:numPr>
        <w:jc w:val="both"/>
        <w:rPr>
          <w:del w:id="20" w:author="Paľková Veronika" w:date="2017-01-18T16:54:00Z"/>
          <w:rFonts w:asciiTheme="minorHAnsi" w:hAnsiTheme="minorHAnsi"/>
          <w:color w:val="auto"/>
          <w:sz w:val="22"/>
          <w:szCs w:val="22"/>
        </w:rPr>
      </w:pPr>
      <w:del w:id="21" w:author="Paľková Veronika" w:date="2017-01-18T16:54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>riadi projektovú kanceláriu resp. riadi a kontroluje činnosť administratívneho a riadiaceho personálu;</w:delText>
        </w:r>
      </w:del>
    </w:p>
    <w:p w:rsidR="0086316C" w:rsidRPr="00360569" w:rsidDel="00350DB6" w:rsidRDefault="0086316C" w:rsidP="0086316C">
      <w:pPr>
        <w:pStyle w:val="Default"/>
        <w:numPr>
          <w:ilvl w:val="0"/>
          <w:numId w:val="2"/>
        </w:numPr>
        <w:ind w:left="714" w:hanging="357"/>
        <w:jc w:val="both"/>
        <w:rPr>
          <w:del w:id="22" w:author="Paľková Veronika" w:date="2017-01-18T16:54:00Z"/>
          <w:rFonts w:asciiTheme="minorHAnsi" w:hAnsiTheme="minorHAnsi"/>
          <w:color w:val="auto"/>
          <w:sz w:val="22"/>
          <w:szCs w:val="22"/>
        </w:rPr>
      </w:pPr>
      <w:del w:id="23" w:author="Paľková Veronika" w:date="2017-01-18T16:54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>zodpovedá za dodržiavanie časového harmonogramu, podrobného opisu projektu a rozpočtu národného projektu v súlade so zmluvou o poskytnutí NFP;</w:delText>
        </w:r>
      </w:del>
    </w:p>
    <w:p w:rsidR="0086316C" w:rsidRPr="00360569" w:rsidDel="00350DB6" w:rsidRDefault="0086316C" w:rsidP="0086316C">
      <w:pPr>
        <w:numPr>
          <w:ilvl w:val="0"/>
          <w:numId w:val="3"/>
        </w:numPr>
        <w:spacing w:after="0" w:line="240" w:lineRule="auto"/>
        <w:jc w:val="both"/>
        <w:rPr>
          <w:del w:id="24" w:author="Paľková Veronika" w:date="2017-01-18T16:54:00Z"/>
        </w:rPr>
      </w:pPr>
      <w:del w:id="25" w:author="Paľková Veronika" w:date="2017-01-18T16:54:00Z">
        <w:r w:rsidRPr="00360569" w:rsidDel="00350DB6">
          <w:delText>zodpovedá za prípravu plánu riadenia rizík pre začatím realizácie projektu;</w:delText>
        </w:r>
      </w:del>
    </w:p>
    <w:p w:rsidR="0086316C" w:rsidRPr="00360569" w:rsidDel="00350DB6" w:rsidRDefault="0086316C" w:rsidP="0086316C">
      <w:pPr>
        <w:pStyle w:val="Default"/>
        <w:numPr>
          <w:ilvl w:val="0"/>
          <w:numId w:val="2"/>
        </w:numPr>
        <w:jc w:val="both"/>
        <w:rPr>
          <w:del w:id="26" w:author="Paľková Veronika" w:date="2017-01-18T16:54:00Z"/>
          <w:rFonts w:asciiTheme="minorHAnsi" w:hAnsiTheme="minorHAnsi"/>
          <w:color w:val="auto"/>
          <w:sz w:val="22"/>
          <w:szCs w:val="22"/>
        </w:rPr>
      </w:pPr>
      <w:del w:id="27" w:author="Paľková Veronika" w:date="2017-01-18T16:54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>zodpovedá za riadenie rizík projektu;</w:delText>
        </w:r>
      </w:del>
    </w:p>
    <w:p w:rsidR="0086316C" w:rsidRPr="00360569" w:rsidDel="00350DB6" w:rsidRDefault="0086316C" w:rsidP="0086316C">
      <w:pPr>
        <w:pStyle w:val="Default"/>
        <w:numPr>
          <w:ilvl w:val="0"/>
          <w:numId w:val="2"/>
        </w:numPr>
        <w:jc w:val="both"/>
        <w:rPr>
          <w:del w:id="28" w:author="Paľková Veronika" w:date="2017-01-18T16:54:00Z"/>
          <w:rFonts w:asciiTheme="minorHAnsi" w:hAnsiTheme="minorHAnsi"/>
          <w:color w:val="auto"/>
          <w:sz w:val="22"/>
          <w:szCs w:val="22"/>
        </w:rPr>
      </w:pPr>
      <w:del w:id="29" w:author="Paľková Veronika" w:date="2017-01-18T16:54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>zodpovedá za vypracovanie monitorovacích správ, žiadostí o platbu a ich predkladanie na SO;</w:delText>
        </w:r>
      </w:del>
    </w:p>
    <w:p w:rsidR="0086316C" w:rsidRPr="00360569" w:rsidDel="00350DB6" w:rsidRDefault="0086316C" w:rsidP="0086316C">
      <w:pPr>
        <w:pStyle w:val="Default"/>
        <w:numPr>
          <w:ilvl w:val="0"/>
          <w:numId w:val="2"/>
        </w:numPr>
        <w:jc w:val="both"/>
        <w:rPr>
          <w:del w:id="30" w:author="Paľková Veronika" w:date="2017-01-18T16:54:00Z"/>
          <w:rFonts w:asciiTheme="minorHAnsi" w:hAnsiTheme="minorHAnsi"/>
          <w:color w:val="auto"/>
          <w:sz w:val="22"/>
          <w:szCs w:val="22"/>
        </w:rPr>
      </w:pPr>
      <w:del w:id="31" w:author="Paľková Veronika" w:date="2017-01-18T16:54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 xml:space="preserve">predkladá na SO  návrhy na prípadné zmeny národného projektu; </w:delText>
        </w:r>
      </w:del>
    </w:p>
    <w:p w:rsidR="0086316C" w:rsidRPr="00360569" w:rsidDel="00350DB6" w:rsidRDefault="0086316C" w:rsidP="0086316C">
      <w:pPr>
        <w:pStyle w:val="Default"/>
        <w:numPr>
          <w:ilvl w:val="0"/>
          <w:numId w:val="2"/>
        </w:numPr>
        <w:jc w:val="both"/>
        <w:rPr>
          <w:del w:id="32" w:author="Paľková Veronika" w:date="2017-01-18T16:54:00Z"/>
          <w:rFonts w:asciiTheme="minorHAnsi" w:hAnsiTheme="minorHAnsi"/>
          <w:color w:val="auto"/>
          <w:sz w:val="22"/>
          <w:szCs w:val="22"/>
        </w:rPr>
      </w:pPr>
      <w:del w:id="33" w:author="Paľková Veronika" w:date="2017-01-18T16:54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>poskytuje MŠVVaŠ SR ako SO OP ĽZ súčinnosť pri vykonávaní kontrol na mieste;</w:delText>
        </w:r>
      </w:del>
    </w:p>
    <w:p w:rsidR="0086316C" w:rsidRPr="00360569" w:rsidDel="00350DB6" w:rsidRDefault="0086316C" w:rsidP="0086316C">
      <w:pPr>
        <w:pStyle w:val="Default"/>
        <w:numPr>
          <w:ilvl w:val="0"/>
          <w:numId w:val="2"/>
        </w:numPr>
        <w:jc w:val="both"/>
        <w:rPr>
          <w:del w:id="34" w:author="Paľková Veronika" w:date="2017-01-18T16:54:00Z"/>
          <w:rFonts w:asciiTheme="minorHAnsi" w:hAnsiTheme="minorHAnsi"/>
          <w:color w:val="auto"/>
          <w:sz w:val="22"/>
          <w:szCs w:val="22"/>
        </w:rPr>
      </w:pPr>
      <w:del w:id="35" w:author="Paľková Veronika" w:date="2017-01-18T16:54:00Z">
        <w:r w:rsidRPr="00360569" w:rsidDel="00350DB6">
          <w:rPr>
            <w:rFonts w:asciiTheme="minorHAnsi" w:hAnsiTheme="minorHAnsi"/>
            <w:color w:val="auto"/>
            <w:sz w:val="22"/>
            <w:szCs w:val="22"/>
          </w:rPr>
          <w:delText>komunikuje s projektovým manažérom MŠVVaŠ SR ako SO</w:delText>
        </w:r>
      </w:del>
    </w:p>
    <w:p w:rsidR="0086316C" w:rsidRPr="00360569" w:rsidRDefault="00350DB6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  <w:ins w:id="36" w:author="Paľková Veronika" w:date="2017-01-18T16:49:00Z">
        <w:r>
          <w:rPr>
            <w:rFonts w:asciiTheme="minorHAnsi" w:hAnsiTheme="minorHAnsi"/>
            <w:color w:val="auto"/>
            <w:sz w:val="22"/>
            <w:szCs w:val="22"/>
          </w:rPr>
          <w:t xml:space="preserve">Minimálne </w:t>
        </w:r>
      </w:ins>
      <w:del w:id="37" w:author="Paľková Veronika" w:date="2017-01-18T16:49:00Z">
        <w:r w:rsidR="0086316C" w:rsidRPr="00360569" w:rsidDel="00350DB6">
          <w:rPr>
            <w:rFonts w:asciiTheme="minorHAnsi" w:hAnsiTheme="minorHAnsi"/>
            <w:color w:val="auto"/>
            <w:sz w:val="22"/>
            <w:szCs w:val="22"/>
          </w:rPr>
          <w:delText>K</w:delText>
        </w:r>
      </w:del>
      <w:ins w:id="38" w:author="Paľková Veronika" w:date="2017-01-18T16:50:00Z">
        <w:r>
          <w:rPr>
            <w:rFonts w:asciiTheme="minorHAnsi" w:hAnsiTheme="minorHAnsi"/>
            <w:color w:val="auto"/>
            <w:sz w:val="22"/>
            <w:szCs w:val="22"/>
          </w:rPr>
          <w:t>k</w:t>
        </w:r>
      </w:ins>
      <w:r w:rsidR="0086316C" w:rsidRPr="00360569">
        <w:rPr>
          <w:rFonts w:asciiTheme="minorHAnsi" w:hAnsiTheme="minorHAnsi"/>
          <w:color w:val="auto"/>
          <w:sz w:val="22"/>
          <w:szCs w:val="22"/>
        </w:rPr>
        <w:t>valifikačné predpoklady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 xml:space="preserve">vysokoškolské vzdelanie 2. stupňa 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min. 3 ročná prax v oblasti projektového riadenia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prax s výkonom riadenia projektu/projektov financovaných zo štrukturálnych fondov vítaná</w:t>
      </w: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Default="0086316C" w:rsidP="0086316C">
      <w:pPr>
        <w:pStyle w:val="Default"/>
        <w:jc w:val="both"/>
        <w:rPr>
          <w:ins w:id="39" w:author="Paľková Veronika" w:date="2017-01-18T16:55:00Z"/>
          <w:rFonts w:asciiTheme="minorHAnsi" w:hAnsiTheme="minorHAnsi"/>
          <w:b/>
          <w:color w:val="auto"/>
          <w:sz w:val="22"/>
          <w:szCs w:val="22"/>
        </w:rPr>
      </w:pPr>
      <w:del w:id="40" w:author="Paľková Veronika" w:date="2017-01-18T16:54:00Z">
        <w:r w:rsidRPr="00360569" w:rsidDel="00350DB6">
          <w:rPr>
            <w:rFonts w:asciiTheme="minorHAnsi" w:hAnsiTheme="minorHAnsi"/>
            <w:b/>
            <w:color w:val="auto"/>
            <w:sz w:val="22"/>
            <w:szCs w:val="22"/>
          </w:rPr>
          <w:delText>Hlavný f</w:delText>
        </w:r>
      </w:del>
      <w:ins w:id="41" w:author="Paľková Veronika" w:date="2017-01-18T16:54:00Z">
        <w:r w:rsidR="00350DB6">
          <w:rPr>
            <w:rFonts w:asciiTheme="minorHAnsi" w:hAnsiTheme="minorHAnsi"/>
            <w:b/>
            <w:color w:val="auto"/>
            <w:sz w:val="22"/>
            <w:szCs w:val="22"/>
          </w:rPr>
          <w:t>F</w:t>
        </w:r>
      </w:ins>
      <w:r w:rsidRPr="00360569">
        <w:rPr>
          <w:rFonts w:asciiTheme="minorHAnsi" w:hAnsiTheme="minorHAnsi"/>
          <w:b/>
          <w:color w:val="auto"/>
          <w:sz w:val="22"/>
          <w:szCs w:val="22"/>
        </w:rPr>
        <w:t>inančný manažér</w:t>
      </w:r>
      <w:ins w:id="42" w:author="Paľková Veronika" w:date="2017-01-18T16:54:00Z">
        <w:r w:rsidR="00350DB6">
          <w:rPr>
            <w:rFonts w:asciiTheme="minorHAnsi" w:hAnsiTheme="minorHAnsi"/>
            <w:b/>
            <w:color w:val="auto"/>
            <w:sz w:val="22"/>
            <w:szCs w:val="22"/>
          </w:rPr>
          <w:t>/hlavný finančný manažér</w:t>
        </w:r>
      </w:ins>
    </w:p>
    <w:p w:rsidR="0086316C" w:rsidRDefault="0086316C" w:rsidP="0086316C">
      <w:pPr>
        <w:numPr>
          <w:ilvl w:val="0"/>
          <w:numId w:val="6"/>
        </w:numPr>
        <w:spacing w:after="0" w:line="240" w:lineRule="auto"/>
        <w:jc w:val="both"/>
        <w:rPr>
          <w:ins w:id="43" w:author="Paľková Veronika" w:date="2017-01-18T16:59:00Z"/>
        </w:rPr>
      </w:pPr>
      <w:r w:rsidRPr="00360569">
        <w:t xml:space="preserve">zodpovedá za </w:t>
      </w:r>
      <w:del w:id="44" w:author="Paľková Veronika" w:date="2017-01-18T16:56:00Z">
        <w:r w:rsidRPr="00360569" w:rsidDel="00350DB6">
          <w:delText xml:space="preserve">celkové </w:delText>
        </w:r>
      </w:del>
      <w:ins w:id="45" w:author="Paľková Veronika" w:date="2017-01-18T16:56:00Z">
        <w:r w:rsidR="00350DB6">
          <w:t>správne</w:t>
        </w:r>
        <w:r w:rsidR="00350DB6" w:rsidRPr="00360569">
          <w:t xml:space="preserve"> </w:t>
        </w:r>
      </w:ins>
      <w:r w:rsidRPr="00360569">
        <w:t>finančné riadenie projektu</w:t>
      </w:r>
      <w:ins w:id="46" w:author="Paľková Veronika" w:date="2017-01-18T16:56:00Z">
        <w:r w:rsidR="00350DB6" w:rsidRPr="00350DB6">
          <w:rPr>
            <w:rFonts w:eastAsia="Times New Roman" w:cs="Times New Roman"/>
            <w:lang w:eastAsia="sk-SK"/>
          </w:rPr>
          <w:t xml:space="preserve"> </w:t>
        </w:r>
        <w:r w:rsidR="00350DB6" w:rsidRPr="00AF4C51">
          <w:rPr>
            <w:rFonts w:eastAsia="Times New Roman" w:cs="Times New Roman"/>
            <w:lang w:eastAsia="sk-SK"/>
          </w:rPr>
          <w:t>v súlade so  schválenou žiadosť</w:t>
        </w:r>
        <w:r w:rsidR="00882BF2">
          <w:rPr>
            <w:rFonts w:eastAsia="Times New Roman" w:cs="Times New Roman"/>
            <w:lang w:eastAsia="sk-SK"/>
          </w:rPr>
          <w:t xml:space="preserve">ou o NFP, resp. zmluvou o NFP, </w:t>
        </w:r>
        <w:r w:rsidR="00350DB6" w:rsidRPr="00AF4C51">
          <w:rPr>
            <w:rFonts w:eastAsia="Times New Roman" w:cs="Times New Roman"/>
            <w:lang w:eastAsia="sk-SK"/>
          </w:rPr>
          <w:t>s platným systémom finančného riadenia  a systémom riadenia EŠIF, platnými právnymi predpismi SR a EK, usmerneniami a pokynmi SO súvisiacimi s čerpaním fondov EÚ,</w:t>
        </w:r>
      </w:ins>
      <w:del w:id="47" w:author="Paľková Veronika" w:date="2017-01-18T16:56:00Z">
        <w:r w:rsidRPr="00360569" w:rsidDel="00350DB6">
          <w:delText>;</w:delText>
        </w:r>
      </w:del>
    </w:p>
    <w:p w:rsidR="004E6413" w:rsidRPr="000207D6" w:rsidRDefault="004E6413" w:rsidP="004E6413">
      <w:pPr>
        <w:pStyle w:val="Default"/>
        <w:numPr>
          <w:ilvl w:val="0"/>
          <w:numId w:val="6"/>
        </w:numPr>
        <w:rPr>
          <w:ins w:id="48" w:author="Paľková Veronika" w:date="2017-01-18T16:59:00Z"/>
          <w:rFonts w:asciiTheme="minorHAnsi" w:hAnsiTheme="minorHAnsi"/>
          <w:sz w:val="22"/>
          <w:szCs w:val="22"/>
        </w:rPr>
      </w:pPr>
      <w:ins w:id="49" w:author="Paľková Veronika" w:date="2017-01-18T16:59:00Z">
        <w:r w:rsidRPr="000207D6">
          <w:rPr>
            <w:rFonts w:asciiTheme="minorHAnsi" w:hAnsiTheme="minorHAnsi"/>
            <w:sz w:val="22"/>
            <w:szCs w:val="22"/>
          </w:rPr>
          <w:t>zodpovedá za čerpanie rozpočtu v súlade s pokrokom v implementácii projektu a dosahovanými ukazovateľmi,</w:t>
        </w:r>
      </w:ins>
    </w:p>
    <w:p w:rsidR="004E6413" w:rsidRPr="005B5272" w:rsidRDefault="004E6413" w:rsidP="004E6413">
      <w:pPr>
        <w:pStyle w:val="Default"/>
        <w:numPr>
          <w:ilvl w:val="0"/>
          <w:numId w:val="6"/>
        </w:numPr>
        <w:rPr>
          <w:ins w:id="50" w:author="Paľková Veronika" w:date="2017-01-18T17:02:00Z"/>
          <w:rFonts w:asciiTheme="minorHAnsi" w:hAnsiTheme="minorHAnsi"/>
          <w:sz w:val="22"/>
          <w:szCs w:val="22"/>
        </w:rPr>
      </w:pPr>
      <w:ins w:id="51" w:author="Paľková Veronika" w:date="2017-01-18T17:02:00Z">
        <w:r w:rsidRPr="005B5272">
          <w:rPr>
            <w:rFonts w:asciiTheme="minorHAnsi" w:hAnsiTheme="minorHAnsi"/>
            <w:sz w:val="22"/>
            <w:szCs w:val="22"/>
          </w:rPr>
          <w:t>zodpovedá za komunikáciu s SO v oblasti finančných vzťahov vyplývajúcich zo zmluvy o NFP,</w:t>
        </w:r>
      </w:ins>
    </w:p>
    <w:p w:rsidR="004E6413" w:rsidRPr="00360569" w:rsidRDefault="004E6413" w:rsidP="0086316C">
      <w:pPr>
        <w:numPr>
          <w:ilvl w:val="0"/>
          <w:numId w:val="6"/>
        </w:numPr>
        <w:spacing w:after="0" w:line="240" w:lineRule="auto"/>
        <w:jc w:val="both"/>
      </w:pPr>
      <w:ins w:id="52" w:author="Paľková Veronika" w:date="2017-01-18T17:02:00Z">
        <w:r w:rsidRPr="00360569">
          <w:t>zodpovedá za prípravu žiadostí o platbu a</w:t>
        </w:r>
        <w:r w:rsidRPr="00360569" w:rsidDel="004E6413">
          <w:t xml:space="preserve"> </w:t>
        </w:r>
        <w:r w:rsidRPr="007A2B2C">
          <w:rPr>
            <w:rFonts w:eastAsia="Times New Roman" w:cs="Times New Roman"/>
            <w:lang w:eastAsia="sk-SK"/>
          </w:rPr>
          <w:t xml:space="preserve">včasné predkladanie </w:t>
        </w:r>
        <w:proofErr w:type="spellStart"/>
        <w:r w:rsidRPr="007A2B2C">
          <w:rPr>
            <w:rFonts w:eastAsia="Times New Roman" w:cs="Times New Roman"/>
            <w:lang w:eastAsia="sk-SK"/>
          </w:rPr>
          <w:t>ŽoP</w:t>
        </w:r>
        <w:proofErr w:type="spellEnd"/>
        <w:r w:rsidRPr="007A2B2C">
          <w:rPr>
            <w:rFonts w:eastAsia="Times New Roman" w:cs="Times New Roman"/>
            <w:lang w:eastAsia="sk-SK"/>
          </w:rPr>
          <w:t xml:space="preserve"> vrátane úplnej podpornej dokumentácie (rozsah stanoví SO),</w:t>
        </w:r>
      </w:ins>
    </w:p>
    <w:p w:rsidR="0086316C" w:rsidDel="004E6413" w:rsidRDefault="0086316C" w:rsidP="004E6413">
      <w:pPr>
        <w:numPr>
          <w:ilvl w:val="0"/>
          <w:numId w:val="6"/>
        </w:numPr>
        <w:spacing w:after="0" w:line="240" w:lineRule="auto"/>
        <w:jc w:val="both"/>
        <w:rPr>
          <w:del w:id="53" w:author="Paľková Veronika" w:date="2017-01-18T16:59:00Z"/>
        </w:rPr>
      </w:pPr>
      <w:r w:rsidRPr="00360569">
        <w:lastRenderedPageBreak/>
        <w:t xml:space="preserve">zodpovedá za oprávnenosť výdavkov </w:t>
      </w:r>
      <w:ins w:id="54" w:author="Paľková Veronika" w:date="2017-01-18T16:59:00Z">
        <w:r w:rsidR="004E6413" w:rsidRPr="00362B51">
          <w:rPr>
            <w:rFonts w:eastAsia="Times New Roman" w:cs="Times New Roman"/>
            <w:lang w:eastAsia="sk-SK"/>
          </w:rPr>
          <w:t>prijímateľa v súlade s platnými pravidlami oprávnenosti,</w:t>
        </w:r>
      </w:ins>
      <w:del w:id="55" w:author="Paľková Veronika" w:date="2017-01-18T16:59:00Z">
        <w:r w:rsidRPr="00360569" w:rsidDel="004E6413">
          <w:delText>a dodržiavanie rozpočtu projektu, vrátane dodržiavania pravidiel platnej legislatívy SR;</w:delText>
        </w:r>
      </w:del>
    </w:p>
    <w:p w:rsidR="0086316C" w:rsidRDefault="0086316C" w:rsidP="004E6413">
      <w:pPr>
        <w:numPr>
          <w:ilvl w:val="0"/>
          <w:numId w:val="6"/>
        </w:numPr>
        <w:spacing w:after="0" w:line="240" w:lineRule="auto"/>
        <w:jc w:val="both"/>
        <w:rPr>
          <w:ins w:id="56" w:author="Paľková Veronika" w:date="2017-01-18T17:01:00Z"/>
        </w:rPr>
      </w:pPr>
      <w:del w:id="57" w:author="Paľková Veronika" w:date="2017-01-18T17:02:00Z">
        <w:r w:rsidRPr="00360569" w:rsidDel="004E6413">
          <w:delText>zodpovedá za prípravu žiadostí o platbu a</w:delText>
        </w:r>
      </w:del>
      <w:del w:id="58" w:author="Paľková Veronika" w:date="2017-01-18T17:00:00Z">
        <w:r w:rsidRPr="00360569" w:rsidDel="004E6413">
          <w:delText> ich predkladanie manažérovi projektu;</w:delText>
        </w:r>
      </w:del>
    </w:p>
    <w:p w:rsidR="004E6413" w:rsidRPr="0096414C" w:rsidRDefault="004E6413" w:rsidP="004E6413">
      <w:pPr>
        <w:pStyle w:val="Default"/>
        <w:numPr>
          <w:ilvl w:val="0"/>
          <w:numId w:val="6"/>
        </w:numPr>
        <w:jc w:val="both"/>
        <w:rPr>
          <w:ins w:id="59" w:author="Paľková Veronika" w:date="2017-01-18T17:01:00Z"/>
          <w:rFonts w:asciiTheme="minorHAnsi" w:hAnsiTheme="minorHAnsi"/>
          <w:color w:val="auto"/>
          <w:sz w:val="22"/>
          <w:szCs w:val="22"/>
        </w:rPr>
      </w:pPr>
      <w:ins w:id="60" w:author="Paľková Veronika" w:date="2017-01-18T17:01:00Z">
        <w:r w:rsidRPr="00350DB6">
          <w:rPr>
            <w:rFonts w:asciiTheme="minorHAnsi" w:hAnsiTheme="minorHAnsi"/>
            <w:color w:val="auto"/>
            <w:sz w:val="22"/>
            <w:szCs w:val="22"/>
          </w:rPr>
          <w:t>sleduje platné právne predpisy SR a EK, usmernenia a pokyny SO, súvisiace s čerpaním fondov EÚ.</w:t>
        </w:r>
      </w:ins>
    </w:p>
    <w:p w:rsidR="0086316C" w:rsidRPr="00360569" w:rsidDel="004E6413" w:rsidRDefault="0086316C" w:rsidP="0086316C">
      <w:pPr>
        <w:numPr>
          <w:ilvl w:val="0"/>
          <w:numId w:val="6"/>
        </w:numPr>
        <w:spacing w:after="0" w:line="240" w:lineRule="auto"/>
        <w:jc w:val="both"/>
        <w:rPr>
          <w:del w:id="61" w:author="Paľková Veronika" w:date="2017-01-18T17:01:00Z"/>
        </w:rPr>
      </w:pPr>
      <w:del w:id="62" w:author="Paľková Veronika" w:date="2017-01-18T17:01:00Z">
        <w:r w:rsidRPr="00360569" w:rsidDel="004E6413">
          <w:delText>zodpovedá za dodržiavanie termínov na predkladanie žiadostí o platbu;</w:delText>
        </w:r>
      </w:del>
    </w:p>
    <w:p w:rsidR="0086316C" w:rsidRPr="00360569" w:rsidDel="004E6413" w:rsidRDefault="0086316C" w:rsidP="0086316C">
      <w:pPr>
        <w:numPr>
          <w:ilvl w:val="0"/>
          <w:numId w:val="6"/>
        </w:numPr>
        <w:spacing w:after="0" w:line="240" w:lineRule="auto"/>
        <w:jc w:val="both"/>
        <w:rPr>
          <w:del w:id="63" w:author="Paľková Veronika" w:date="2017-01-18T17:01:00Z"/>
        </w:rPr>
      </w:pPr>
      <w:del w:id="64" w:author="Paľková Veronika" w:date="2017-01-18T17:01:00Z">
        <w:r w:rsidRPr="00360569" w:rsidDel="004E6413">
          <w:delText>komunikuje s finančnými manažérmi na MŠVVaŠ SR ako SO OP ĽZ;</w:delText>
        </w:r>
      </w:del>
    </w:p>
    <w:p w:rsidR="0086316C" w:rsidRPr="00360569" w:rsidDel="004E6413" w:rsidRDefault="0086316C" w:rsidP="0086316C">
      <w:pPr>
        <w:numPr>
          <w:ilvl w:val="0"/>
          <w:numId w:val="6"/>
        </w:numPr>
        <w:spacing w:after="0" w:line="240" w:lineRule="auto"/>
        <w:jc w:val="both"/>
        <w:rPr>
          <w:del w:id="65" w:author="Paľková Veronika" w:date="2017-01-18T17:01:00Z"/>
        </w:rPr>
      </w:pPr>
      <w:del w:id="66" w:author="Paľková Veronika" w:date="2017-01-18T17:01:00Z">
        <w:r w:rsidRPr="00360569" w:rsidDel="004E6413">
          <w:delText>predkladá podklady za finančné riadenie do monitorovacích správ národného projektu a predkladá ich manažérovi monitorovania;</w:delText>
        </w:r>
      </w:del>
    </w:p>
    <w:p w:rsidR="0086316C" w:rsidRPr="00360569" w:rsidDel="004E6413" w:rsidRDefault="0086316C" w:rsidP="0086316C">
      <w:pPr>
        <w:numPr>
          <w:ilvl w:val="0"/>
          <w:numId w:val="5"/>
        </w:numPr>
        <w:spacing w:after="0" w:line="240" w:lineRule="auto"/>
        <w:jc w:val="both"/>
        <w:rPr>
          <w:del w:id="67" w:author="Paľková Veronika" w:date="2017-01-18T17:01:00Z"/>
        </w:rPr>
      </w:pPr>
      <w:del w:id="68" w:author="Paľková Veronika" w:date="2017-01-18T17:01:00Z">
        <w:r w:rsidRPr="00360569" w:rsidDel="004E6413">
          <w:delText>predkladá manažérovi projektu prípadné návrhy na zmenu národného projektu;</w:delText>
        </w:r>
      </w:del>
    </w:p>
    <w:p w:rsidR="0086316C" w:rsidRPr="00360569" w:rsidRDefault="004E6413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  <w:ins w:id="69" w:author="Paľková Veronika" w:date="2017-01-18T17:03:00Z">
        <w:r>
          <w:rPr>
            <w:rFonts w:asciiTheme="minorHAnsi" w:hAnsiTheme="minorHAnsi"/>
            <w:color w:val="auto"/>
            <w:sz w:val="22"/>
            <w:szCs w:val="22"/>
          </w:rPr>
          <w:t xml:space="preserve">Minimálne </w:t>
        </w:r>
      </w:ins>
      <w:del w:id="70" w:author="Paľková Veronika" w:date="2017-01-18T17:03:00Z">
        <w:r w:rsidR="0086316C" w:rsidRPr="00360569" w:rsidDel="004E6413">
          <w:rPr>
            <w:rFonts w:asciiTheme="minorHAnsi" w:hAnsiTheme="minorHAnsi"/>
            <w:color w:val="auto"/>
            <w:sz w:val="22"/>
            <w:szCs w:val="22"/>
          </w:rPr>
          <w:delText>K</w:delText>
        </w:r>
      </w:del>
      <w:ins w:id="71" w:author="Paľková Veronika" w:date="2017-01-18T17:03:00Z">
        <w:r>
          <w:rPr>
            <w:rFonts w:asciiTheme="minorHAnsi" w:hAnsiTheme="minorHAnsi"/>
            <w:color w:val="auto"/>
            <w:sz w:val="22"/>
            <w:szCs w:val="22"/>
          </w:rPr>
          <w:t>k</w:t>
        </w:r>
      </w:ins>
      <w:r w:rsidR="0086316C" w:rsidRPr="00360569">
        <w:rPr>
          <w:rFonts w:asciiTheme="minorHAnsi" w:hAnsiTheme="minorHAnsi"/>
          <w:color w:val="auto"/>
          <w:sz w:val="22"/>
          <w:szCs w:val="22"/>
        </w:rPr>
        <w:t>valifikačné predpoklady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vysokoškolské vzdelanie 2. stupňa ekon. zamerania</w:t>
      </w:r>
    </w:p>
    <w:p w:rsidR="004E6413" w:rsidRDefault="0086316C" w:rsidP="0086316C">
      <w:pPr>
        <w:pStyle w:val="Default"/>
        <w:numPr>
          <w:ilvl w:val="0"/>
          <w:numId w:val="4"/>
        </w:numPr>
        <w:jc w:val="both"/>
        <w:rPr>
          <w:ins w:id="72" w:author="Paľková Veronika" w:date="2017-01-18T17:03:00Z"/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min. 3 ročná  finančná prax v projekte/projektoch financovaných zo štrukturálnych fondov resp.  v iných projektoch</w:t>
      </w:r>
      <w:ins w:id="73" w:author="Paľková Veronika" w:date="2017-01-18T17:03:00Z">
        <w:r w:rsidR="004E6413">
          <w:rPr>
            <w:rFonts w:asciiTheme="minorHAnsi" w:hAnsiTheme="minorHAnsi"/>
            <w:color w:val="auto"/>
            <w:sz w:val="22"/>
            <w:szCs w:val="22"/>
          </w:rPr>
          <w:t xml:space="preserve"> (v prípade hlavného finančného manažéra)</w:t>
        </w:r>
      </w:ins>
    </w:p>
    <w:p w:rsidR="0086316C" w:rsidRPr="00360569" w:rsidRDefault="004E6413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ins w:id="74" w:author="Paľková Veronika" w:date="2017-01-18T17:03:00Z">
        <w:r>
          <w:rPr>
            <w:rFonts w:asciiTheme="minorHAnsi" w:hAnsiTheme="minorHAnsi"/>
            <w:color w:val="auto"/>
            <w:sz w:val="22"/>
            <w:szCs w:val="22"/>
          </w:rPr>
          <w:t xml:space="preserve">minimálne 2 </w:t>
        </w:r>
      </w:ins>
      <w:ins w:id="75" w:author="Paľková Veronika" w:date="2017-01-18T17:07:00Z">
        <w:r w:rsidR="00882BF2">
          <w:rPr>
            <w:rFonts w:asciiTheme="minorHAnsi" w:hAnsiTheme="minorHAnsi"/>
            <w:color w:val="auto"/>
            <w:sz w:val="22"/>
            <w:szCs w:val="22"/>
          </w:rPr>
          <w:t xml:space="preserve">roky </w:t>
        </w:r>
      </w:ins>
      <w:ins w:id="76" w:author="Paľková Veronika" w:date="2017-01-18T17:03:00Z">
        <w:r>
          <w:rPr>
            <w:rFonts w:asciiTheme="minorHAnsi" w:hAnsiTheme="minorHAnsi"/>
            <w:color w:val="auto"/>
            <w:sz w:val="22"/>
            <w:szCs w:val="22"/>
          </w:rPr>
          <w:t xml:space="preserve">praxe v oblasti finančného riadenia a/alebo účtovníctva </w:t>
        </w:r>
      </w:ins>
      <w:ins w:id="77" w:author="Paľková Veronika" w:date="2017-01-18T17:04:00Z">
        <w:r>
          <w:rPr>
            <w:rFonts w:asciiTheme="minorHAnsi" w:hAnsiTheme="minorHAnsi"/>
            <w:color w:val="auto"/>
            <w:sz w:val="22"/>
            <w:szCs w:val="22"/>
          </w:rPr>
          <w:t>(</w:t>
        </w:r>
      </w:ins>
      <w:ins w:id="78" w:author="Paľková Veronika" w:date="2017-01-18T17:03:00Z">
        <w:r>
          <w:rPr>
            <w:rFonts w:asciiTheme="minorHAnsi" w:hAnsiTheme="minorHAnsi"/>
            <w:color w:val="auto"/>
            <w:sz w:val="22"/>
            <w:szCs w:val="22"/>
          </w:rPr>
          <w:t>v</w:t>
        </w:r>
      </w:ins>
      <w:ins w:id="79" w:author="Paľková Veronika" w:date="2017-01-18T17:04:00Z">
        <w:r>
          <w:rPr>
            <w:rFonts w:asciiTheme="minorHAnsi" w:hAnsiTheme="minorHAnsi"/>
            <w:color w:val="auto"/>
            <w:sz w:val="22"/>
            <w:szCs w:val="22"/>
          </w:rPr>
          <w:t> </w:t>
        </w:r>
      </w:ins>
      <w:ins w:id="80" w:author="Paľková Veronika" w:date="2017-01-18T17:03:00Z">
        <w:r>
          <w:rPr>
            <w:rFonts w:asciiTheme="minorHAnsi" w:hAnsiTheme="minorHAnsi"/>
            <w:color w:val="auto"/>
            <w:sz w:val="22"/>
            <w:szCs w:val="22"/>
          </w:rPr>
          <w:t xml:space="preserve">prípade </w:t>
        </w:r>
      </w:ins>
      <w:ins w:id="81" w:author="Paľková Veronika" w:date="2017-01-18T17:04:00Z">
        <w:r>
          <w:rPr>
            <w:rFonts w:asciiTheme="minorHAnsi" w:hAnsiTheme="minorHAnsi"/>
            <w:color w:val="auto"/>
            <w:sz w:val="22"/>
            <w:szCs w:val="22"/>
          </w:rPr>
          <w:t>finančného manažéra)</w:t>
        </w:r>
      </w:ins>
      <w:r w:rsidR="0086316C" w:rsidRPr="00360569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Pr="00360569" w:rsidDel="004E6413" w:rsidRDefault="0086316C" w:rsidP="0086316C">
      <w:pPr>
        <w:pStyle w:val="Default"/>
        <w:jc w:val="both"/>
        <w:rPr>
          <w:del w:id="82" w:author="Paľková Veronika" w:date="2017-01-18T17:04:00Z"/>
          <w:rFonts w:asciiTheme="minorHAnsi" w:hAnsiTheme="minorHAnsi"/>
          <w:b/>
          <w:color w:val="auto"/>
          <w:sz w:val="22"/>
          <w:szCs w:val="22"/>
        </w:rPr>
      </w:pPr>
      <w:del w:id="83" w:author="Paľková Veronika" w:date="2017-01-18T17:04:00Z">
        <w:r w:rsidRPr="00360569" w:rsidDel="004E6413">
          <w:rPr>
            <w:rFonts w:asciiTheme="minorHAnsi" w:hAnsiTheme="minorHAnsi"/>
            <w:b/>
            <w:color w:val="auto"/>
            <w:sz w:val="22"/>
            <w:szCs w:val="22"/>
          </w:rPr>
          <w:delText>Finančný  manažér</w:delText>
        </w:r>
      </w:del>
    </w:p>
    <w:p w:rsidR="0086316C" w:rsidRPr="00360569" w:rsidDel="004E6413" w:rsidRDefault="0086316C" w:rsidP="0086316C">
      <w:pPr>
        <w:numPr>
          <w:ilvl w:val="0"/>
          <w:numId w:val="6"/>
        </w:numPr>
        <w:spacing w:after="0" w:line="240" w:lineRule="auto"/>
        <w:jc w:val="both"/>
        <w:rPr>
          <w:del w:id="84" w:author="Paľková Veronika" w:date="2017-01-18T17:04:00Z"/>
        </w:rPr>
      </w:pPr>
      <w:del w:id="85" w:author="Paľková Veronika" w:date="2017-01-18T17:04:00Z">
        <w:r w:rsidRPr="00360569" w:rsidDel="004E6413">
          <w:delText>zodpovedá za oprávnenosť výdavkov a dodržiavanie rozpočtu projektu, vrátane dodržiavania pravidiel platnej legislatívy SR;</w:delText>
        </w:r>
      </w:del>
    </w:p>
    <w:p w:rsidR="0086316C" w:rsidRPr="00360569" w:rsidDel="004E6413" w:rsidRDefault="0086316C" w:rsidP="0086316C">
      <w:pPr>
        <w:numPr>
          <w:ilvl w:val="0"/>
          <w:numId w:val="6"/>
        </w:numPr>
        <w:spacing w:after="0" w:line="240" w:lineRule="auto"/>
        <w:jc w:val="both"/>
        <w:rPr>
          <w:del w:id="86" w:author="Paľková Veronika" w:date="2017-01-18T17:04:00Z"/>
        </w:rPr>
      </w:pPr>
      <w:del w:id="87" w:author="Paľková Veronika" w:date="2017-01-18T17:04:00Z">
        <w:r w:rsidRPr="00360569" w:rsidDel="004E6413">
          <w:delText>pripravuje žiadosti o platbu a predkladá ich hlavnému finančnému manažérovi;</w:delText>
        </w:r>
      </w:del>
    </w:p>
    <w:p w:rsidR="0086316C" w:rsidRPr="00360569" w:rsidDel="004E6413" w:rsidRDefault="0086316C" w:rsidP="0086316C">
      <w:pPr>
        <w:numPr>
          <w:ilvl w:val="0"/>
          <w:numId w:val="6"/>
        </w:numPr>
        <w:spacing w:after="0" w:line="240" w:lineRule="auto"/>
        <w:jc w:val="both"/>
        <w:rPr>
          <w:del w:id="88" w:author="Paľková Veronika" w:date="2017-01-18T17:04:00Z"/>
        </w:rPr>
      </w:pPr>
      <w:del w:id="89" w:author="Paľková Veronika" w:date="2017-01-18T17:04:00Z">
        <w:r w:rsidRPr="00360569" w:rsidDel="004E6413">
          <w:delText>komunikuje s finančnými manažérmi na MŠVVaŠ SR ako RO OPV;</w:delText>
        </w:r>
      </w:del>
    </w:p>
    <w:p w:rsidR="0086316C" w:rsidRPr="00360569" w:rsidDel="004E6413" w:rsidRDefault="0086316C" w:rsidP="0086316C">
      <w:pPr>
        <w:pStyle w:val="Default"/>
        <w:ind w:left="720"/>
        <w:jc w:val="both"/>
        <w:rPr>
          <w:del w:id="90" w:author="Paľková Veronika" w:date="2017-01-18T17:04:00Z"/>
          <w:rFonts w:asciiTheme="minorHAnsi" w:hAnsiTheme="minorHAnsi"/>
          <w:color w:val="auto"/>
          <w:sz w:val="22"/>
          <w:szCs w:val="22"/>
        </w:rPr>
      </w:pPr>
      <w:del w:id="91" w:author="Paľková Veronika" w:date="2017-01-18T17:04:00Z">
        <w:r w:rsidRPr="00360569" w:rsidDel="004E6413">
          <w:rPr>
            <w:rFonts w:asciiTheme="minorHAnsi" w:hAnsiTheme="minorHAnsi"/>
            <w:color w:val="auto"/>
            <w:sz w:val="22"/>
            <w:szCs w:val="22"/>
          </w:rPr>
          <w:delText>Kvalifikačné predpoklady</w:delText>
        </w:r>
      </w:del>
    </w:p>
    <w:p w:rsidR="0086316C" w:rsidRPr="00360569" w:rsidDel="004E6413" w:rsidRDefault="0086316C" w:rsidP="0086316C">
      <w:pPr>
        <w:pStyle w:val="Default"/>
        <w:numPr>
          <w:ilvl w:val="0"/>
          <w:numId w:val="4"/>
        </w:numPr>
        <w:jc w:val="both"/>
        <w:rPr>
          <w:del w:id="92" w:author="Paľková Veronika" w:date="2017-01-18T17:04:00Z"/>
          <w:rFonts w:asciiTheme="minorHAnsi" w:hAnsiTheme="minorHAnsi"/>
          <w:color w:val="auto"/>
          <w:sz w:val="22"/>
          <w:szCs w:val="22"/>
        </w:rPr>
      </w:pPr>
      <w:del w:id="93" w:author="Paľková Veronika" w:date="2017-01-18T17:04:00Z">
        <w:r w:rsidRPr="00360569" w:rsidDel="004E6413">
          <w:rPr>
            <w:rFonts w:asciiTheme="minorHAnsi" w:hAnsiTheme="minorHAnsi"/>
            <w:color w:val="auto"/>
            <w:sz w:val="22"/>
            <w:szCs w:val="22"/>
          </w:rPr>
          <w:delText>vysokoškolské vzdelanie 2. stupňa prednostne ekon. zamerania</w:delText>
        </w:r>
      </w:del>
    </w:p>
    <w:p w:rsidR="0086316C" w:rsidRPr="00360569" w:rsidDel="004E6413" w:rsidRDefault="0086316C" w:rsidP="0086316C">
      <w:pPr>
        <w:pStyle w:val="Default"/>
        <w:numPr>
          <w:ilvl w:val="0"/>
          <w:numId w:val="4"/>
        </w:numPr>
        <w:jc w:val="both"/>
        <w:rPr>
          <w:del w:id="94" w:author="Paľková Veronika" w:date="2017-01-18T17:04:00Z"/>
          <w:rFonts w:asciiTheme="minorHAnsi" w:hAnsiTheme="minorHAnsi"/>
          <w:color w:val="auto"/>
          <w:sz w:val="22"/>
          <w:szCs w:val="22"/>
        </w:rPr>
      </w:pPr>
      <w:del w:id="95" w:author="Paľková Veronika" w:date="2017-01-18T17:04:00Z">
        <w:r w:rsidRPr="00360569" w:rsidDel="004E6413">
          <w:rPr>
            <w:rFonts w:asciiTheme="minorHAnsi" w:hAnsiTheme="minorHAnsi"/>
            <w:color w:val="auto"/>
            <w:sz w:val="22"/>
            <w:szCs w:val="22"/>
          </w:rPr>
          <w:delText>min. 2 praxe v oblasti finančného riadenia  a/alebo účtovníctva</w:delText>
        </w:r>
      </w:del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  <w:bookmarkStart w:id="96" w:name="_GoBack"/>
      <w:bookmarkEnd w:id="96"/>
      <w:r w:rsidRPr="00360569">
        <w:rPr>
          <w:rFonts w:asciiTheme="minorHAnsi" w:hAnsiTheme="minorHAnsi"/>
          <w:b/>
          <w:color w:val="auto"/>
          <w:sz w:val="22"/>
          <w:szCs w:val="22"/>
        </w:rPr>
        <w:t xml:space="preserve">Manažér </w:t>
      </w:r>
      <w:ins w:id="97" w:author="Paľková Veronika" w:date="2017-01-18T17:05:00Z">
        <w:r w:rsidR="004E6413">
          <w:rPr>
            <w:rFonts w:asciiTheme="minorHAnsi" w:hAnsiTheme="minorHAnsi"/>
            <w:b/>
            <w:color w:val="auto"/>
            <w:sz w:val="22"/>
            <w:szCs w:val="22"/>
          </w:rPr>
          <w:t xml:space="preserve">pre </w:t>
        </w:r>
      </w:ins>
      <w:del w:id="98" w:author="Paľková Veronika" w:date="2017-01-18T17:05:00Z">
        <w:r w:rsidRPr="00360569" w:rsidDel="004E6413">
          <w:rPr>
            <w:rFonts w:asciiTheme="minorHAnsi" w:hAnsiTheme="minorHAnsi"/>
            <w:b/>
            <w:color w:val="auto"/>
            <w:sz w:val="22"/>
            <w:szCs w:val="22"/>
          </w:rPr>
          <w:delText>monitorovania</w:delText>
        </w:r>
      </w:del>
      <w:ins w:id="99" w:author="Paľková Veronika" w:date="2017-01-18T17:05:00Z">
        <w:r w:rsidR="004E6413" w:rsidRPr="00360569">
          <w:rPr>
            <w:rFonts w:asciiTheme="minorHAnsi" w:hAnsiTheme="minorHAnsi"/>
            <w:b/>
            <w:color w:val="auto"/>
            <w:sz w:val="22"/>
            <w:szCs w:val="22"/>
          </w:rPr>
          <w:t>monitorovani</w:t>
        </w:r>
        <w:r w:rsidR="004E6413">
          <w:rPr>
            <w:rFonts w:asciiTheme="minorHAnsi" w:hAnsiTheme="minorHAnsi"/>
            <w:b/>
            <w:color w:val="auto"/>
            <w:sz w:val="22"/>
            <w:szCs w:val="22"/>
          </w:rPr>
          <w:t>e</w:t>
        </w:r>
      </w:ins>
    </w:p>
    <w:p w:rsidR="004E6413" w:rsidRDefault="004E6413" w:rsidP="004E6413">
      <w:pPr>
        <w:numPr>
          <w:ilvl w:val="0"/>
          <w:numId w:val="5"/>
        </w:numPr>
        <w:spacing w:after="0" w:line="240" w:lineRule="auto"/>
        <w:jc w:val="both"/>
        <w:rPr>
          <w:ins w:id="100" w:author="Paľková Veronika" w:date="2017-01-18T17:05:00Z"/>
        </w:rPr>
      </w:pPr>
      <w:ins w:id="101" w:author="Paľková Veronika" w:date="2017-01-18T17:05:00Z">
        <w:r>
          <w:t xml:space="preserve">vykonáva priebežné sledovanie pokroku projektu, </w:t>
        </w:r>
      </w:ins>
    </w:p>
    <w:p w:rsidR="004E6413" w:rsidRDefault="004E6413" w:rsidP="004E6413">
      <w:pPr>
        <w:numPr>
          <w:ilvl w:val="0"/>
          <w:numId w:val="5"/>
        </w:numPr>
        <w:spacing w:after="0" w:line="240" w:lineRule="auto"/>
        <w:jc w:val="both"/>
        <w:rPr>
          <w:ins w:id="102" w:author="Paľková Veronika" w:date="2017-01-18T17:05:00Z"/>
        </w:rPr>
      </w:pPr>
      <w:ins w:id="103" w:author="Paľková Veronika" w:date="2017-01-18T17:05:00Z">
        <w:r>
          <w:t>zodpovedá za správne evidovanie výsledkov projektu a vypracovanie monitorovacích správ, doplňujúcich monitorovacích údajov a informácií pre SO v rámci riadenia projektu.</w:t>
        </w:r>
      </w:ins>
    </w:p>
    <w:p w:rsidR="0086316C" w:rsidRPr="00360569" w:rsidDel="004E6413" w:rsidRDefault="0086316C" w:rsidP="0086316C">
      <w:pPr>
        <w:numPr>
          <w:ilvl w:val="0"/>
          <w:numId w:val="5"/>
        </w:numPr>
        <w:spacing w:after="0" w:line="240" w:lineRule="auto"/>
        <w:jc w:val="both"/>
        <w:rPr>
          <w:del w:id="104" w:author="Paľková Veronika" w:date="2017-01-18T17:05:00Z"/>
        </w:rPr>
      </w:pPr>
      <w:del w:id="105" w:author="Paľková Veronika" w:date="2017-01-18T17:05:00Z">
        <w:r w:rsidRPr="00360569" w:rsidDel="004E6413">
          <w:delText>zodpovedá za koordinovanie podkladov do monitorovacích správ a za zabezpečenie vypracovania monitorovacích správ a ich predloženie na schválenie manažérovi projektu;</w:delText>
        </w:r>
      </w:del>
    </w:p>
    <w:p w:rsidR="0086316C" w:rsidRPr="00360569" w:rsidDel="004E6413" w:rsidRDefault="0086316C" w:rsidP="0086316C">
      <w:pPr>
        <w:numPr>
          <w:ilvl w:val="0"/>
          <w:numId w:val="5"/>
        </w:numPr>
        <w:spacing w:after="0" w:line="240" w:lineRule="auto"/>
        <w:jc w:val="both"/>
        <w:rPr>
          <w:del w:id="106" w:author="Paľková Veronika" w:date="2017-01-18T17:05:00Z"/>
        </w:rPr>
      </w:pPr>
      <w:del w:id="107" w:author="Paľková Veronika" w:date="2017-01-18T17:05:00Z">
        <w:r w:rsidRPr="00360569" w:rsidDel="004E6413">
          <w:delText>predkladá manažérovi projektu prípadné návrhy na zmenu projektu;</w:delText>
        </w:r>
      </w:del>
    </w:p>
    <w:p w:rsidR="0086316C" w:rsidRPr="00360569" w:rsidDel="004E6413" w:rsidRDefault="0086316C" w:rsidP="0086316C">
      <w:pPr>
        <w:numPr>
          <w:ilvl w:val="0"/>
          <w:numId w:val="5"/>
        </w:numPr>
        <w:spacing w:after="0" w:line="240" w:lineRule="auto"/>
        <w:jc w:val="both"/>
        <w:rPr>
          <w:del w:id="108" w:author="Paľková Veronika" w:date="2017-01-18T17:05:00Z"/>
        </w:rPr>
      </w:pPr>
      <w:del w:id="109" w:author="Paľková Veronika" w:date="2017-01-18T17:05:00Z">
        <w:r w:rsidRPr="00360569" w:rsidDel="004E6413">
          <w:delText>zodpovedá za dodržiavanie termínov na predkladanie monitorovacích správ;</w:delText>
        </w:r>
      </w:del>
    </w:p>
    <w:p w:rsidR="0086316C" w:rsidRPr="00360569" w:rsidDel="004E6413" w:rsidRDefault="0086316C" w:rsidP="0086316C">
      <w:pPr>
        <w:numPr>
          <w:ilvl w:val="0"/>
          <w:numId w:val="5"/>
        </w:numPr>
        <w:spacing w:after="0" w:line="240" w:lineRule="auto"/>
        <w:jc w:val="both"/>
        <w:rPr>
          <w:del w:id="110" w:author="Paľková Veronika" w:date="2017-01-18T17:05:00Z"/>
        </w:rPr>
      </w:pPr>
      <w:del w:id="111" w:author="Paľková Veronika" w:date="2017-01-18T17:05:00Z">
        <w:r w:rsidRPr="00360569" w:rsidDel="004E6413">
          <w:delText>sleduje, monitoruje merateľné ukazovatele na úrovni projektu;</w:delText>
        </w:r>
      </w:del>
    </w:p>
    <w:p w:rsidR="0086316C" w:rsidRPr="00360569" w:rsidDel="004E6413" w:rsidRDefault="0086316C" w:rsidP="0086316C">
      <w:pPr>
        <w:numPr>
          <w:ilvl w:val="0"/>
          <w:numId w:val="5"/>
        </w:numPr>
        <w:spacing w:after="0" w:line="240" w:lineRule="auto"/>
        <w:jc w:val="both"/>
        <w:rPr>
          <w:del w:id="112" w:author="Paľková Veronika" w:date="2017-01-18T17:05:00Z"/>
        </w:rPr>
      </w:pPr>
      <w:del w:id="113" w:author="Paľková Veronika" w:date="2017-01-18T17:05:00Z">
        <w:r w:rsidRPr="00360569" w:rsidDel="004E6413">
          <w:delText>komunikuje s projektovým manažérom na MŠVVaŠ SR ako SO OP ĽZ;</w:delText>
        </w:r>
      </w:del>
    </w:p>
    <w:p w:rsidR="0086316C" w:rsidDel="004E6413" w:rsidRDefault="0086316C" w:rsidP="0086316C">
      <w:pPr>
        <w:numPr>
          <w:ilvl w:val="0"/>
          <w:numId w:val="5"/>
        </w:numPr>
        <w:spacing w:after="0" w:line="240" w:lineRule="auto"/>
        <w:jc w:val="both"/>
        <w:rPr>
          <w:del w:id="114" w:author="Paľková Veronika" w:date="2017-01-18T17:05:00Z"/>
        </w:rPr>
      </w:pPr>
      <w:del w:id="115" w:author="Paľková Veronika" w:date="2017-01-18T17:05:00Z">
        <w:r w:rsidRPr="00360569" w:rsidDel="004E6413">
          <w:delText>participuje na získavaní spätnej väzby v rámci projektových aktivít;</w:delText>
        </w:r>
      </w:del>
    </w:p>
    <w:p w:rsidR="0086316C" w:rsidRPr="00360569" w:rsidDel="004E6413" w:rsidRDefault="0086316C" w:rsidP="0086316C">
      <w:pPr>
        <w:numPr>
          <w:ilvl w:val="0"/>
          <w:numId w:val="5"/>
        </w:numPr>
        <w:spacing w:after="0" w:line="240" w:lineRule="auto"/>
        <w:jc w:val="both"/>
        <w:rPr>
          <w:del w:id="116" w:author="Paľková Veronika" w:date="2017-01-18T17:05:00Z"/>
        </w:rPr>
      </w:pPr>
      <w:del w:id="117" w:author="Paľková Veronika" w:date="2017-01-18T17:05:00Z">
        <w:r w:rsidDel="004E6413">
          <w:delText>zabezpečuje údaje do karty účastníka</w:delText>
        </w:r>
      </w:del>
    </w:p>
    <w:p w:rsidR="0086316C" w:rsidRPr="00360569" w:rsidRDefault="004E6413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  <w:ins w:id="118" w:author="Paľková Veronika" w:date="2017-01-18T17:04:00Z">
        <w:r>
          <w:rPr>
            <w:rFonts w:asciiTheme="minorHAnsi" w:hAnsiTheme="minorHAnsi"/>
            <w:color w:val="auto"/>
            <w:sz w:val="22"/>
            <w:szCs w:val="22"/>
          </w:rPr>
          <w:t xml:space="preserve">Minimálne </w:t>
        </w:r>
      </w:ins>
      <w:del w:id="119" w:author="Paľková Veronika" w:date="2017-01-18T17:04:00Z">
        <w:r w:rsidR="0086316C" w:rsidRPr="00360569" w:rsidDel="004E6413">
          <w:rPr>
            <w:rFonts w:asciiTheme="minorHAnsi" w:hAnsiTheme="minorHAnsi"/>
            <w:color w:val="auto"/>
            <w:sz w:val="22"/>
            <w:szCs w:val="22"/>
          </w:rPr>
          <w:delText>K</w:delText>
        </w:r>
      </w:del>
      <w:ins w:id="120" w:author="Paľková Veronika" w:date="2017-01-18T17:04:00Z">
        <w:r>
          <w:rPr>
            <w:rFonts w:asciiTheme="minorHAnsi" w:hAnsiTheme="minorHAnsi"/>
            <w:color w:val="auto"/>
            <w:sz w:val="22"/>
            <w:szCs w:val="22"/>
          </w:rPr>
          <w:t>k</w:t>
        </w:r>
      </w:ins>
      <w:r w:rsidR="0086316C" w:rsidRPr="00360569">
        <w:rPr>
          <w:rFonts w:asciiTheme="minorHAnsi" w:hAnsiTheme="minorHAnsi"/>
          <w:color w:val="auto"/>
          <w:sz w:val="22"/>
          <w:szCs w:val="22"/>
        </w:rPr>
        <w:t>valifikačné predpoklady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 xml:space="preserve">vysokoškolské vzdelanie 2. stupňa </w:t>
      </w:r>
    </w:p>
    <w:p w:rsidR="0086316C" w:rsidRPr="00645F8A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 xml:space="preserve">min. 1 </w:t>
      </w:r>
      <w:ins w:id="121" w:author="Paľková Veronika" w:date="2017-01-18T17:07:00Z">
        <w:r w:rsidR="004E6413">
          <w:rPr>
            <w:rFonts w:asciiTheme="minorHAnsi" w:hAnsiTheme="minorHAnsi"/>
            <w:color w:val="auto"/>
            <w:sz w:val="22"/>
            <w:szCs w:val="22"/>
          </w:rPr>
          <w:t xml:space="preserve">rok </w:t>
        </w:r>
      </w:ins>
      <w:r w:rsidRPr="00360569">
        <w:rPr>
          <w:rFonts w:asciiTheme="minorHAnsi" w:hAnsiTheme="minorHAnsi"/>
          <w:color w:val="auto"/>
          <w:sz w:val="22"/>
          <w:szCs w:val="22"/>
        </w:rPr>
        <w:t>praxe v oblasti monitorovania  a/alebo hodnotenia</w:t>
      </w:r>
    </w:p>
    <w:p w:rsidR="0086316C" w:rsidRPr="00360569" w:rsidRDefault="0086316C" w:rsidP="0086316C">
      <w:pPr>
        <w:spacing w:after="0" w:line="240" w:lineRule="auto"/>
        <w:ind w:left="720"/>
        <w:jc w:val="both"/>
      </w:pP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Pr="00360569" w:rsidDel="004E6413" w:rsidRDefault="0086316C" w:rsidP="0086316C">
      <w:pPr>
        <w:pStyle w:val="Default"/>
        <w:jc w:val="both"/>
        <w:rPr>
          <w:del w:id="122" w:author="Paľková Veronika" w:date="2017-01-18T17:05:00Z"/>
          <w:rFonts w:asciiTheme="minorHAnsi" w:hAnsiTheme="minorHAnsi"/>
          <w:b/>
          <w:color w:val="auto"/>
          <w:sz w:val="22"/>
          <w:szCs w:val="22"/>
        </w:rPr>
      </w:pPr>
      <w:del w:id="123" w:author="Paľková Veronika" w:date="2017-01-18T17:05:00Z">
        <w:r w:rsidRPr="00360569" w:rsidDel="004E6413">
          <w:rPr>
            <w:rFonts w:asciiTheme="minorHAnsi" w:hAnsiTheme="minorHAnsi"/>
            <w:b/>
            <w:color w:val="auto"/>
            <w:sz w:val="22"/>
            <w:szCs w:val="22"/>
          </w:rPr>
          <w:delText>Vedúci projektovej kancelárie</w:delText>
        </w:r>
      </w:del>
    </w:p>
    <w:p w:rsidR="0086316C" w:rsidRPr="00360569" w:rsidDel="004E6413" w:rsidRDefault="0086316C" w:rsidP="0086316C">
      <w:pPr>
        <w:pStyle w:val="Default"/>
        <w:numPr>
          <w:ilvl w:val="0"/>
          <w:numId w:val="7"/>
        </w:numPr>
        <w:jc w:val="both"/>
        <w:rPr>
          <w:del w:id="124" w:author="Paľková Veronika" w:date="2017-01-18T17:05:00Z"/>
          <w:rFonts w:asciiTheme="minorHAnsi" w:hAnsiTheme="minorHAnsi"/>
          <w:color w:val="auto"/>
          <w:sz w:val="22"/>
          <w:szCs w:val="22"/>
        </w:rPr>
      </w:pPr>
      <w:del w:id="125" w:author="Paľková Veronika" w:date="2017-01-18T17:05:00Z">
        <w:r w:rsidRPr="00360569" w:rsidDel="004E6413">
          <w:rPr>
            <w:rFonts w:asciiTheme="minorHAnsi" w:hAnsiTheme="minorHAnsi"/>
            <w:color w:val="auto"/>
            <w:sz w:val="22"/>
            <w:szCs w:val="22"/>
          </w:rPr>
          <w:delText xml:space="preserve">koordinuje administratívny personál </w:delText>
        </w:r>
      </w:del>
    </w:p>
    <w:p w:rsidR="0086316C" w:rsidRPr="00360569" w:rsidDel="004E6413" w:rsidRDefault="0086316C" w:rsidP="0086316C">
      <w:pPr>
        <w:pStyle w:val="Default"/>
        <w:numPr>
          <w:ilvl w:val="0"/>
          <w:numId w:val="7"/>
        </w:numPr>
        <w:jc w:val="both"/>
        <w:rPr>
          <w:del w:id="126" w:author="Paľková Veronika" w:date="2017-01-18T17:05:00Z"/>
          <w:rFonts w:asciiTheme="minorHAnsi" w:hAnsiTheme="minorHAnsi"/>
          <w:color w:val="auto"/>
          <w:sz w:val="22"/>
          <w:szCs w:val="22"/>
        </w:rPr>
      </w:pPr>
      <w:del w:id="127" w:author="Paľková Veronika" w:date="2017-01-18T17:05:00Z">
        <w:r w:rsidRPr="00360569" w:rsidDel="004E6413">
          <w:rPr>
            <w:rFonts w:asciiTheme="minorHAnsi" w:hAnsiTheme="minorHAnsi"/>
            <w:color w:val="auto"/>
            <w:sz w:val="22"/>
            <w:szCs w:val="22"/>
          </w:rPr>
          <w:delText>pripravuje návrhy manuálov, metodických pokynov a usmernení pre realizáciu jednotlivých projektových aktivít pre projektového manažéra</w:delText>
        </w:r>
      </w:del>
    </w:p>
    <w:p w:rsidR="0086316C" w:rsidRPr="00360569" w:rsidDel="004E6413" w:rsidRDefault="0086316C" w:rsidP="0086316C">
      <w:pPr>
        <w:pStyle w:val="Default"/>
        <w:numPr>
          <w:ilvl w:val="0"/>
          <w:numId w:val="7"/>
        </w:numPr>
        <w:jc w:val="both"/>
        <w:rPr>
          <w:del w:id="128" w:author="Paľková Veronika" w:date="2017-01-18T17:05:00Z"/>
          <w:rFonts w:asciiTheme="minorHAnsi" w:hAnsiTheme="minorHAnsi"/>
          <w:color w:val="auto"/>
          <w:sz w:val="22"/>
          <w:szCs w:val="22"/>
        </w:rPr>
      </w:pPr>
      <w:del w:id="129" w:author="Paľková Veronika" w:date="2017-01-18T17:05:00Z">
        <w:r w:rsidRPr="00360569" w:rsidDel="004E6413">
          <w:rPr>
            <w:rFonts w:asciiTheme="minorHAnsi" w:hAnsiTheme="minorHAnsi"/>
            <w:color w:val="auto"/>
            <w:sz w:val="22"/>
            <w:szCs w:val="22"/>
          </w:rPr>
          <w:delText>navrhuje projektovému manažérovi systémové opatrenia na zjednodušenie administratívnych činností súvisiacich s riadením projektu</w:delText>
        </w:r>
      </w:del>
    </w:p>
    <w:p w:rsidR="0086316C" w:rsidRPr="00360569" w:rsidDel="004E6413" w:rsidRDefault="0086316C" w:rsidP="0086316C">
      <w:pPr>
        <w:pStyle w:val="Odsekzoznamu"/>
        <w:numPr>
          <w:ilvl w:val="0"/>
          <w:numId w:val="7"/>
        </w:numPr>
        <w:spacing w:after="0" w:line="240" w:lineRule="auto"/>
        <w:jc w:val="both"/>
        <w:rPr>
          <w:del w:id="130" w:author="Paľková Veronika" w:date="2017-01-18T17:05:00Z"/>
        </w:rPr>
      </w:pPr>
      <w:del w:id="131" w:author="Paľková Veronika" w:date="2017-01-18T17:05:00Z">
        <w:r w:rsidRPr="00360569" w:rsidDel="004E6413">
          <w:lastRenderedPageBreak/>
          <w:delText>sleduje priebeh projektových aktivít, monitoruje merateľné ukazovatele projektu, monitoruje zabezpečenie znakov publicity,</w:delText>
        </w:r>
      </w:del>
    </w:p>
    <w:p w:rsidR="0086316C" w:rsidRPr="00360569" w:rsidDel="004E6413" w:rsidRDefault="0086316C" w:rsidP="0086316C">
      <w:pPr>
        <w:pStyle w:val="Odsekzoznamu"/>
        <w:numPr>
          <w:ilvl w:val="0"/>
          <w:numId w:val="7"/>
        </w:numPr>
        <w:spacing w:after="0" w:line="240" w:lineRule="auto"/>
        <w:jc w:val="both"/>
        <w:rPr>
          <w:del w:id="132" w:author="Paľková Veronika" w:date="2017-01-18T17:05:00Z"/>
        </w:rPr>
      </w:pPr>
      <w:del w:id="133" w:author="Paľková Veronika" w:date="2017-01-18T17:05:00Z">
        <w:r w:rsidRPr="00360569" w:rsidDel="004E6413">
          <w:delText>sleduje vykazovanie údajov pre potreby monitorovacích správ,</w:delText>
        </w:r>
      </w:del>
    </w:p>
    <w:p w:rsidR="0086316C" w:rsidRPr="00360569" w:rsidDel="004E6413" w:rsidRDefault="0086316C" w:rsidP="0086316C">
      <w:pPr>
        <w:pStyle w:val="Odsekzoznamu"/>
        <w:numPr>
          <w:ilvl w:val="0"/>
          <w:numId w:val="7"/>
        </w:numPr>
        <w:spacing w:after="0" w:line="240" w:lineRule="auto"/>
        <w:jc w:val="both"/>
        <w:rPr>
          <w:del w:id="134" w:author="Paľková Veronika" w:date="2017-01-18T17:05:00Z"/>
        </w:rPr>
      </w:pPr>
      <w:del w:id="135" w:author="Paľková Veronika" w:date="2017-01-18T17:05:00Z">
        <w:r w:rsidRPr="00360569" w:rsidDel="004E6413">
          <w:delText>spolupracuje na návrhoch usmernení pre zjednotenie postupov pri realizácii aktivít projektu,</w:delText>
        </w:r>
      </w:del>
    </w:p>
    <w:p w:rsidR="0086316C" w:rsidRPr="00360569" w:rsidDel="004E6413" w:rsidRDefault="0086316C" w:rsidP="0086316C">
      <w:pPr>
        <w:pStyle w:val="Odsekzoznamu"/>
        <w:numPr>
          <w:ilvl w:val="0"/>
          <w:numId w:val="7"/>
        </w:numPr>
        <w:spacing w:after="0" w:line="240" w:lineRule="auto"/>
        <w:jc w:val="both"/>
        <w:rPr>
          <w:del w:id="136" w:author="Paľková Veronika" w:date="2017-01-18T17:05:00Z"/>
        </w:rPr>
      </w:pPr>
      <w:del w:id="137" w:author="Paľková Veronika" w:date="2017-01-18T17:05:00Z">
        <w:r w:rsidRPr="00360569" w:rsidDel="004E6413">
          <w:delText>pripravuje a organizuje pracovné stretnutia riadiacich alebo odborných zamestnancov (pracovné porady, inštruktážny seminár a pod.), prípadne iných zamestnancov zaradených do personálnej matice projektu podľa potreby,</w:delText>
        </w:r>
      </w:del>
    </w:p>
    <w:p w:rsidR="0086316C" w:rsidRPr="00360569" w:rsidDel="004E6413" w:rsidRDefault="0086316C" w:rsidP="0086316C">
      <w:pPr>
        <w:pStyle w:val="Odsekzoznamu"/>
        <w:numPr>
          <w:ilvl w:val="0"/>
          <w:numId w:val="7"/>
        </w:numPr>
        <w:spacing w:after="0" w:line="240" w:lineRule="auto"/>
        <w:jc w:val="both"/>
        <w:rPr>
          <w:del w:id="138" w:author="Paľková Veronika" w:date="2017-01-18T17:05:00Z"/>
        </w:rPr>
      </w:pPr>
      <w:del w:id="139" w:author="Paľková Veronika" w:date="2017-01-18T17:05:00Z">
        <w:r w:rsidRPr="00360569" w:rsidDel="004E6413">
          <w:delText>sleduje a analyzuje neoprávnené výdavky v projekte, predkladá návrhy na eliminovanie neoprávnených výdavkov,</w:delText>
        </w:r>
      </w:del>
    </w:p>
    <w:p w:rsidR="0086316C" w:rsidRPr="00360569" w:rsidDel="004E6413" w:rsidRDefault="0086316C" w:rsidP="0086316C">
      <w:pPr>
        <w:spacing w:after="0" w:line="240" w:lineRule="auto"/>
        <w:ind w:left="720"/>
        <w:rPr>
          <w:del w:id="140" w:author="Paľková Veronika" w:date="2017-01-18T17:05:00Z"/>
        </w:rPr>
      </w:pPr>
      <w:del w:id="141" w:author="Paľková Veronika" w:date="2017-01-18T17:05:00Z">
        <w:r w:rsidRPr="00360569" w:rsidDel="004E6413">
          <w:delText>Kvalifikačné predpoklady:</w:delText>
        </w:r>
      </w:del>
    </w:p>
    <w:p w:rsidR="0086316C" w:rsidRPr="00360569" w:rsidDel="004E6413" w:rsidRDefault="0086316C" w:rsidP="0086316C">
      <w:pPr>
        <w:pStyle w:val="Default"/>
        <w:numPr>
          <w:ilvl w:val="0"/>
          <w:numId w:val="4"/>
        </w:numPr>
        <w:jc w:val="both"/>
        <w:rPr>
          <w:del w:id="142" w:author="Paľková Veronika" w:date="2017-01-18T17:05:00Z"/>
          <w:rFonts w:asciiTheme="minorHAnsi" w:hAnsiTheme="minorHAnsi"/>
          <w:color w:val="auto"/>
          <w:sz w:val="22"/>
          <w:szCs w:val="22"/>
        </w:rPr>
      </w:pPr>
      <w:del w:id="143" w:author="Paľková Veronika" w:date="2017-01-18T17:05:00Z">
        <w:r w:rsidRPr="00360569" w:rsidDel="004E6413">
          <w:rPr>
            <w:rFonts w:asciiTheme="minorHAnsi" w:hAnsiTheme="minorHAnsi"/>
            <w:color w:val="auto"/>
            <w:sz w:val="22"/>
            <w:szCs w:val="22"/>
          </w:rPr>
          <w:delText xml:space="preserve">vysokoškolské vzdelanie 2. stupňa </w:delText>
        </w:r>
      </w:del>
    </w:p>
    <w:p w:rsidR="0086316C" w:rsidRPr="00360569" w:rsidDel="004E6413" w:rsidRDefault="0086316C" w:rsidP="0086316C">
      <w:pPr>
        <w:pStyle w:val="Default"/>
        <w:numPr>
          <w:ilvl w:val="0"/>
          <w:numId w:val="4"/>
        </w:numPr>
        <w:jc w:val="both"/>
        <w:rPr>
          <w:del w:id="144" w:author="Paľková Veronika" w:date="2017-01-18T17:05:00Z"/>
          <w:rFonts w:asciiTheme="minorHAnsi" w:hAnsiTheme="minorHAnsi"/>
          <w:color w:val="auto"/>
          <w:sz w:val="22"/>
          <w:szCs w:val="22"/>
        </w:rPr>
      </w:pPr>
      <w:del w:id="145" w:author="Paľková Veronika" w:date="2017-01-18T17:05:00Z">
        <w:r w:rsidRPr="00360569" w:rsidDel="004E6413">
          <w:rPr>
            <w:rFonts w:asciiTheme="minorHAnsi" w:hAnsiTheme="minorHAnsi"/>
            <w:color w:val="auto"/>
            <w:sz w:val="22"/>
            <w:szCs w:val="22"/>
          </w:rPr>
          <w:delText>min. 2 ročná prax v oblasti projektového riadenia</w:delText>
        </w:r>
      </w:del>
    </w:p>
    <w:p w:rsidR="0086316C" w:rsidRDefault="0086316C" w:rsidP="0086316C">
      <w:pPr>
        <w:spacing w:after="0" w:line="240" w:lineRule="auto"/>
        <w:jc w:val="both"/>
        <w:rPr>
          <w:rFonts w:eastAsia="Times New Roman" w:cs="Times New Roman"/>
          <w:b/>
          <w:lang w:eastAsia="sk-SK"/>
        </w:rPr>
      </w:pPr>
    </w:p>
    <w:p w:rsidR="0086316C" w:rsidRPr="00360569" w:rsidRDefault="0086316C" w:rsidP="0086316C">
      <w:pPr>
        <w:spacing w:after="0" w:line="240" w:lineRule="auto"/>
        <w:jc w:val="both"/>
        <w:rPr>
          <w:rFonts w:eastAsia="Times New Roman" w:cs="Times New Roman"/>
          <w:b/>
          <w:lang w:eastAsia="sk-SK"/>
        </w:rPr>
      </w:pPr>
      <w:r>
        <w:rPr>
          <w:rFonts w:eastAsia="Times New Roman" w:cs="Times New Roman"/>
          <w:b/>
          <w:lang w:eastAsia="sk-SK"/>
        </w:rPr>
        <w:t>A</w:t>
      </w:r>
      <w:r w:rsidRPr="00360569">
        <w:rPr>
          <w:rFonts w:eastAsia="Times New Roman" w:cs="Times New Roman"/>
          <w:b/>
          <w:lang w:eastAsia="sk-SK"/>
        </w:rPr>
        <w:t>dministratívny zamestnanec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vykonáva administratívnu a odbornú podporu projekt</w:t>
      </w:r>
      <w:ins w:id="146" w:author="Paľková Veronika" w:date="2017-01-18T17:08:00Z">
        <w:r w:rsidR="00882BF2">
          <w:rPr>
            <w:rFonts w:asciiTheme="minorHAnsi" w:hAnsiTheme="minorHAnsi"/>
            <w:color w:val="auto"/>
            <w:sz w:val="22"/>
            <w:szCs w:val="22"/>
          </w:rPr>
          <w:t>u</w:t>
        </w:r>
      </w:ins>
      <w:r w:rsidRPr="00360569">
        <w:rPr>
          <w:rFonts w:asciiTheme="minorHAnsi" w:hAnsiTheme="minorHAnsi"/>
          <w:color w:val="auto"/>
          <w:sz w:val="22"/>
          <w:szCs w:val="22"/>
        </w:rPr>
        <w:t>;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spracováva podklady pre implementáciu projektu v súlade s časovým harmonogramom</w:t>
      </w:r>
      <w:del w:id="147" w:author="Paľková Veronika" w:date="2017-01-18T17:08:00Z">
        <w:r w:rsidRPr="00360569" w:rsidDel="00882BF2">
          <w:rPr>
            <w:rFonts w:asciiTheme="minorHAnsi" w:hAnsiTheme="minorHAnsi"/>
            <w:color w:val="auto"/>
            <w:sz w:val="22"/>
            <w:szCs w:val="22"/>
          </w:rPr>
          <w:delText>, podrobným opisom projektu</w:delText>
        </w:r>
      </w:del>
      <w:r w:rsidRPr="00360569">
        <w:rPr>
          <w:rFonts w:asciiTheme="minorHAnsi" w:hAnsiTheme="minorHAnsi"/>
          <w:color w:val="auto"/>
          <w:sz w:val="22"/>
          <w:szCs w:val="22"/>
        </w:rPr>
        <w:t xml:space="preserve"> a rozpočtom projektu;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zabezpečuje spracovanie prieskumov trhu pre potreby projektu,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administratívna príprava a kontrola podkladov do žiadostí o platbu, monitorovacích správ,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zabezpečuje spracovanie podkladov pre účtovníctvo, štátnu pokladnicu, pre personalistiku, mzdovú agendu, evidenciu majetku;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administratívna agenda (napr. spracovanie cestovných príkazov);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 xml:space="preserve">zabezpečuje komunikáciu s účastníkmi </w:t>
      </w:r>
      <w:del w:id="148" w:author="Paľková Veronika" w:date="2017-01-18T17:08:00Z">
        <w:r w:rsidRPr="00360569" w:rsidDel="00882BF2">
          <w:rPr>
            <w:rFonts w:asciiTheme="minorHAnsi" w:hAnsiTheme="minorHAnsi"/>
            <w:color w:val="auto"/>
            <w:sz w:val="22"/>
            <w:szCs w:val="22"/>
          </w:rPr>
          <w:delText xml:space="preserve">vzdelávania a lektormi odborných </w:delText>
        </w:r>
      </w:del>
      <w:r w:rsidRPr="00360569">
        <w:rPr>
          <w:rFonts w:asciiTheme="minorHAnsi" w:hAnsiTheme="minorHAnsi"/>
          <w:color w:val="auto"/>
          <w:sz w:val="22"/>
          <w:szCs w:val="22"/>
        </w:rPr>
        <w:t>aktivít</w:t>
      </w:r>
    </w:p>
    <w:p w:rsidR="0086316C" w:rsidRPr="00360569" w:rsidRDefault="004E6413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  <w:ins w:id="149" w:author="Paľková Veronika" w:date="2017-01-18T17:06:00Z">
        <w:r>
          <w:rPr>
            <w:rFonts w:asciiTheme="minorHAnsi" w:hAnsiTheme="minorHAnsi"/>
            <w:color w:val="auto"/>
            <w:sz w:val="22"/>
            <w:szCs w:val="22"/>
          </w:rPr>
          <w:t xml:space="preserve">Minimálne </w:t>
        </w:r>
      </w:ins>
      <w:del w:id="150" w:author="Paľková Veronika" w:date="2017-01-18T17:06:00Z">
        <w:r w:rsidR="0086316C" w:rsidRPr="00360569" w:rsidDel="004E6413">
          <w:rPr>
            <w:rFonts w:asciiTheme="minorHAnsi" w:hAnsiTheme="minorHAnsi"/>
            <w:color w:val="auto"/>
            <w:sz w:val="22"/>
            <w:szCs w:val="22"/>
          </w:rPr>
          <w:delText>K</w:delText>
        </w:r>
      </w:del>
      <w:ins w:id="151" w:author="Paľková Veronika" w:date="2017-01-18T17:06:00Z">
        <w:r>
          <w:rPr>
            <w:rFonts w:asciiTheme="minorHAnsi" w:hAnsiTheme="minorHAnsi"/>
            <w:color w:val="auto"/>
            <w:sz w:val="22"/>
            <w:szCs w:val="22"/>
          </w:rPr>
          <w:t>k</w:t>
        </w:r>
      </w:ins>
      <w:r w:rsidR="0086316C" w:rsidRPr="00360569">
        <w:rPr>
          <w:rFonts w:asciiTheme="minorHAnsi" w:hAnsiTheme="minorHAnsi"/>
          <w:color w:val="auto"/>
          <w:sz w:val="22"/>
          <w:szCs w:val="22"/>
        </w:rPr>
        <w:t>valifikačné predpoklady</w:t>
      </w:r>
    </w:p>
    <w:p w:rsidR="0086316C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stredoškolské </w:t>
      </w:r>
      <w:r w:rsidRPr="00360569">
        <w:rPr>
          <w:rFonts w:asciiTheme="minorHAnsi" w:hAnsiTheme="minorHAnsi"/>
          <w:color w:val="auto"/>
          <w:sz w:val="22"/>
          <w:szCs w:val="22"/>
        </w:rPr>
        <w:t xml:space="preserve">vzdelanie 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min. 2 ročná prax v oblasti administratívy </w:t>
      </w:r>
    </w:p>
    <w:p w:rsidR="0086316C" w:rsidRPr="00360569" w:rsidRDefault="0086316C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Default="0086316C"/>
    <w:p w:rsidR="0086316C" w:rsidRDefault="0086316C"/>
    <w:sectPr w:rsidR="008631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327" w:rsidRDefault="00257327" w:rsidP="005F67F5">
      <w:pPr>
        <w:spacing w:after="0" w:line="240" w:lineRule="auto"/>
      </w:pPr>
      <w:r>
        <w:separator/>
      </w:r>
    </w:p>
  </w:endnote>
  <w:endnote w:type="continuationSeparator" w:id="0">
    <w:p w:rsidR="00257327" w:rsidRDefault="00257327" w:rsidP="005F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327" w:rsidRDefault="00257327" w:rsidP="005F67F5">
      <w:pPr>
        <w:spacing w:after="0" w:line="240" w:lineRule="auto"/>
      </w:pPr>
      <w:r>
        <w:separator/>
      </w:r>
    </w:p>
  </w:footnote>
  <w:footnote w:type="continuationSeparator" w:id="0">
    <w:p w:rsidR="00257327" w:rsidRDefault="00257327" w:rsidP="005F6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F5" w:rsidRDefault="005F67F5">
    <w:pPr>
      <w:pStyle w:val="Hlavika"/>
    </w:pPr>
    <w:r>
      <w:rPr>
        <w:noProof/>
        <w:lang w:eastAsia="sk-SK"/>
      </w:rPr>
      <w:drawing>
        <wp:inline distT="0" distB="0" distL="0" distR="0" wp14:anchorId="505B2FD0" wp14:editId="55461D1F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4E86"/>
    <w:multiLevelType w:val="hybridMultilevel"/>
    <w:tmpl w:val="419EDC2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BC529A"/>
    <w:multiLevelType w:val="hybridMultilevel"/>
    <w:tmpl w:val="8A5ED6D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68057A"/>
    <w:multiLevelType w:val="hybridMultilevel"/>
    <w:tmpl w:val="70DC0B4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F44E3"/>
    <w:multiLevelType w:val="hybridMultilevel"/>
    <w:tmpl w:val="00E8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6396B"/>
    <w:multiLevelType w:val="hybridMultilevel"/>
    <w:tmpl w:val="1F38F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03300D"/>
    <w:multiLevelType w:val="hybridMultilevel"/>
    <w:tmpl w:val="3B3611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975A32"/>
    <w:multiLevelType w:val="hybridMultilevel"/>
    <w:tmpl w:val="F8B6116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6C"/>
    <w:rsid w:val="00257327"/>
    <w:rsid w:val="00350DB6"/>
    <w:rsid w:val="004925DD"/>
    <w:rsid w:val="004E6413"/>
    <w:rsid w:val="005F67F5"/>
    <w:rsid w:val="00616046"/>
    <w:rsid w:val="0086316C"/>
    <w:rsid w:val="00882BF2"/>
    <w:rsid w:val="008C184F"/>
    <w:rsid w:val="00EE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6316C"/>
    <w:pPr>
      <w:ind w:left="720"/>
      <w:contextualSpacing/>
    </w:pPr>
  </w:style>
  <w:style w:type="paragraph" w:customStyle="1" w:styleId="Default">
    <w:name w:val="Default"/>
    <w:rsid w:val="008631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F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F67F5"/>
  </w:style>
  <w:style w:type="paragraph" w:styleId="Pta">
    <w:name w:val="footer"/>
    <w:basedOn w:val="Normlny"/>
    <w:link w:val="PtaChar"/>
    <w:uiPriority w:val="99"/>
    <w:unhideWhenUsed/>
    <w:rsid w:val="005F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67F5"/>
  </w:style>
  <w:style w:type="paragraph" w:styleId="Textbubliny">
    <w:name w:val="Balloon Text"/>
    <w:basedOn w:val="Normlny"/>
    <w:link w:val="TextbublinyChar"/>
    <w:uiPriority w:val="99"/>
    <w:semiHidden/>
    <w:unhideWhenUsed/>
    <w:rsid w:val="005F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67F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350D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D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50D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D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50D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6316C"/>
    <w:pPr>
      <w:ind w:left="720"/>
      <w:contextualSpacing/>
    </w:pPr>
  </w:style>
  <w:style w:type="paragraph" w:customStyle="1" w:styleId="Default">
    <w:name w:val="Default"/>
    <w:rsid w:val="008631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F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F67F5"/>
  </w:style>
  <w:style w:type="paragraph" w:styleId="Pta">
    <w:name w:val="footer"/>
    <w:basedOn w:val="Normlny"/>
    <w:link w:val="PtaChar"/>
    <w:uiPriority w:val="99"/>
    <w:unhideWhenUsed/>
    <w:rsid w:val="005F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67F5"/>
  </w:style>
  <w:style w:type="paragraph" w:styleId="Textbubliny">
    <w:name w:val="Balloon Text"/>
    <w:basedOn w:val="Normlny"/>
    <w:link w:val="TextbublinyChar"/>
    <w:uiPriority w:val="99"/>
    <w:semiHidden/>
    <w:unhideWhenUsed/>
    <w:rsid w:val="005F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67F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350D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D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50D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D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50D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Paľková Veronika</cp:lastModifiedBy>
  <cp:revision>2</cp:revision>
  <dcterms:created xsi:type="dcterms:W3CDTF">2017-01-18T16:10:00Z</dcterms:created>
  <dcterms:modified xsi:type="dcterms:W3CDTF">2017-01-18T16:10:00Z</dcterms:modified>
</cp:coreProperties>
</file>