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>Poskytovateľ zabezpečí poskytnutie NFP Prijímateľovi bezhotovostne na účet vedený v EUR (ďalej len „účet Prijímateľa“). Číslo účtu Pr</w:t>
      </w:r>
      <w:bookmarkStart w:id="0" w:name="_GoBack"/>
      <w:bookmarkEnd w:id="0"/>
      <w:r w:rsidRPr="00A91910">
        <w:rPr>
          <w:rFonts w:ascii="Times New Roman" w:hAnsi="Times New Roman"/>
          <w:lang w:eastAsia="sk-SK"/>
        </w:rPr>
        <w:t xml:space="preserve">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Schválených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bezodkladne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90D8D7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2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2"/>
      <w:r w:rsidR="00510D6A">
        <w:rPr>
          <w:rStyle w:val="Odkaznakomentr"/>
          <w:rFonts w:eastAsia="Times New Roman"/>
          <w:lang w:val="x-none" w:eastAsia="x-none"/>
        </w:rPr>
        <w:commentReference w:id="2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472FCA0E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Pr="00E142F6">
        <w:rPr>
          <w:sz w:val="22"/>
          <w:u w:val="single"/>
        </w:rPr>
        <w:t xml:space="preserve"> z účtu alebo </w:t>
      </w:r>
      <w:del w:id="3" w:author="Autor">
        <w:r w:rsidRPr="0014453B" w:rsidDel="001B4ACE">
          <w:rPr>
            <w:sz w:val="22"/>
            <w:szCs w:val="22"/>
            <w:u w:val="single"/>
          </w:rPr>
          <w:delText>pre</w:delText>
        </w:r>
      </w:del>
      <w:ins w:id="4" w:author="Autor">
        <w:r w:rsidR="001B4ACE">
          <w:rPr>
            <w:sz w:val="22"/>
            <w:szCs w:val="22"/>
            <w:u w:val="single"/>
          </w:rPr>
          <w:t>vy</w:t>
        </w:r>
      </w:ins>
      <w:r w:rsidRPr="0014453B">
        <w:rPr>
          <w:sz w:val="22"/>
          <w:szCs w:val="22"/>
          <w:u w:val="single"/>
        </w:rPr>
        <w:t>hlásen</w:t>
      </w:r>
      <w:r w:rsidR="00CA5519">
        <w:rPr>
          <w:sz w:val="22"/>
          <w:szCs w:val="22"/>
          <w:u w:val="single"/>
        </w:rPr>
        <w:t>ím</w:t>
      </w:r>
      <w:r w:rsidRPr="00E142F6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</w:t>
      </w:r>
      <w:r w:rsidRPr="00A91910">
        <w:rPr>
          <w:sz w:val="22"/>
          <w:szCs w:val="22"/>
        </w:rPr>
        <w:lastRenderedPageBreak/>
        <w:t xml:space="preserve">doklady </w:t>
      </w:r>
      <w:r w:rsidRPr="00E142F6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4BA26E63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E142F6">
        <w:rPr>
          <w:b/>
          <w:sz w:val="22"/>
        </w:rPr>
        <w:t>schváli v plnej výške</w:t>
      </w:r>
      <w:r w:rsidRPr="001E030D">
        <w:rPr>
          <w:sz w:val="22"/>
          <w:szCs w:val="22"/>
        </w:rPr>
        <w:t xml:space="preserve">, </w:t>
      </w:r>
      <w:r w:rsidRPr="00E142F6">
        <w:rPr>
          <w:b/>
          <w:sz w:val="22"/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B0411F" w:rsidRPr="00E142F6">
        <w:rPr>
          <w:b/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E142F6">
        <w:rPr>
          <w:b/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 xml:space="preserve">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14435E04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proofErr w:type="spellStart"/>
      <w:r w:rsidR="00044FBC">
        <w:rPr>
          <w:sz w:val="22"/>
          <w:szCs w:val="22"/>
        </w:rPr>
        <w:t>dotknutých</w:t>
      </w:r>
      <w:r w:rsidRPr="008D1F03">
        <w:rPr>
          <w:sz w:val="22"/>
          <w:szCs w:val="22"/>
        </w:rPr>
        <w:t>výdavkov</w:t>
      </w:r>
      <w:proofErr w:type="spellEnd"/>
      <w:r w:rsidRPr="008D1F03">
        <w:rPr>
          <w:sz w:val="22"/>
          <w:szCs w:val="22"/>
        </w:rPr>
        <w:t xml:space="preserve">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5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5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0CAA25D8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>poskytnutú zálohovú platbu priebežne zúčtovávať</w:t>
      </w:r>
      <w:del w:id="6" w:author="Autor">
        <w:r w:rsidR="00A91910" w:rsidRPr="00A91910" w:rsidDel="00506D0D">
          <w:rPr>
            <w:sz w:val="22"/>
            <w:szCs w:val="22"/>
          </w:rPr>
          <w:delText xml:space="preserve"> </w:delText>
        </w:r>
      </w:del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základe </w:t>
      </w:r>
      <w:r w:rsidRPr="00A91910">
        <w:rPr>
          <w:sz w:val="22"/>
          <w:szCs w:val="22"/>
        </w:rPr>
        <w:lastRenderedPageBreak/>
        <w:t>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7"/>
      <w:r w:rsidRPr="00FC4D98">
        <w:rPr>
          <w:sz w:val="22"/>
          <w:szCs w:val="22"/>
        </w:rPr>
        <w:t xml:space="preserve">o túto sumu zároveň znižuje NFP ako celok; </w:t>
      </w:r>
      <w:commentRangeEnd w:id="7"/>
      <w:r w:rsidRPr="007B6D4E">
        <w:rPr>
          <w:rStyle w:val="Odkaznakomentr"/>
          <w:rFonts w:ascii="Calibri" w:hAnsi="Calibri"/>
          <w:lang w:eastAsia="en-US"/>
        </w:rPr>
        <w:commentReference w:id="7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8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8"/>
      <w:r w:rsidRPr="007B6D4E">
        <w:rPr>
          <w:rStyle w:val="Odkaznakomentr"/>
          <w:rFonts w:ascii="Calibri" w:hAnsi="Calibri"/>
          <w:lang w:eastAsia="en-US"/>
        </w:rPr>
        <w:commentReference w:id="8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5027BC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E142F6">
        <w:rPr>
          <w:b/>
          <w:sz w:val="22"/>
        </w:rPr>
        <w:t>schváli v plnej výške, schváli v zníženej výške</w:t>
      </w:r>
      <w:r w:rsidR="00BF0C28" w:rsidRPr="00E142F6">
        <w:rPr>
          <w:b/>
          <w:sz w:val="22"/>
        </w:rPr>
        <w:t>, zamietne</w:t>
      </w:r>
      <w:r w:rsidR="0056773A" w:rsidRPr="00510D6A">
        <w:rPr>
          <w:b/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E142F6">
        <w:rPr>
          <w:b/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35ED5408" w:rsidR="009D4214" w:rsidRDefault="00B878E5" w:rsidP="00506D0D">
      <w:pPr>
        <w:pStyle w:val="Odsekzoznamu1"/>
        <w:numPr>
          <w:ilvl w:val="0"/>
          <w:numId w:val="67"/>
        </w:numPr>
        <w:spacing w:before="240" w:after="120" w:line="276" w:lineRule="auto"/>
        <w:jc w:val="both"/>
        <w:rPr>
          <w:sz w:val="22"/>
          <w:szCs w:val="22"/>
        </w:rPr>
        <w:pPrChange w:id="9" w:author="Autor">
          <w:pPr>
            <w:pStyle w:val="Odsekzoznamu1"/>
            <w:spacing w:before="240" w:after="120" w:line="276" w:lineRule="auto"/>
            <w:jc w:val="both"/>
          </w:pPr>
        </w:pPrChange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</w:t>
      </w:r>
      <w:r>
        <w:rPr>
          <w:sz w:val="22"/>
          <w:szCs w:val="22"/>
        </w:rPr>
        <w:lastRenderedPageBreak/>
        <w:t xml:space="preserve">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CBD8248" w14:textId="77777777" w:rsidR="00506D0D" w:rsidRDefault="00506D0D" w:rsidP="00506D0D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</w:p>
    <w:p w14:paraId="6588B6A2" w14:textId="48B44C5A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477E3EE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513FD273" w14:textId="18451A63" w:rsidR="00506D0D" w:rsidRDefault="00506D0D" w:rsidP="00506D0D">
      <w:pPr>
        <w:pStyle w:val="Odsekzoznamu1"/>
        <w:spacing w:after="120" w:line="276" w:lineRule="auto"/>
        <w:ind w:left="0"/>
        <w:jc w:val="both"/>
        <w:rPr>
          <w:color w:val="000000"/>
          <w:sz w:val="22"/>
          <w:szCs w:val="22"/>
        </w:rPr>
      </w:pP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10"/>
      <w:commentRangeStart w:id="11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10"/>
      <w:commentRangeEnd w:id="11"/>
      <w:r w:rsidRPr="00A91910">
        <w:rPr>
          <w:rStyle w:val="Odkaznakomentr"/>
          <w:sz w:val="22"/>
          <w:szCs w:val="22"/>
        </w:rPr>
        <w:commentReference w:id="10"/>
      </w:r>
      <w:r w:rsidR="00510D6A">
        <w:rPr>
          <w:rStyle w:val="Odkaznakomentr"/>
          <w:rFonts w:eastAsia="Times New Roman"/>
          <w:lang w:val="x-none" w:eastAsia="x-none"/>
        </w:rPr>
        <w:commentReference w:id="11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7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8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10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11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A2E40" w14:textId="77777777" w:rsidR="00664A09" w:rsidRDefault="00664A09" w:rsidP="00107570">
      <w:pPr>
        <w:spacing w:after="0" w:line="240" w:lineRule="auto"/>
      </w:pPr>
      <w:r>
        <w:separator/>
      </w:r>
    </w:p>
  </w:endnote>
  <w:endnote w:type="continuationSeparator" w:id="0">
    <w:p w14:paraId="46C27A89" w14:textId="77777777" w:rsidR="00664A09" w:rsidRDefault="00664A09" w:rsidP="00107570">
      <w:pPr>
        <w:spacing w:after="0" w:line="240" w:lineRule="auto"/>
      </w:pPr>
      <w:r>
        <w:continuationSeparator/>
      </w:r>
    </w:p>
  </w:endnote>
  <w:endnote w:type="continuationNotice" w:id="1">
    <w:p w14:paraId="1587C12A" w14:textId="77777777" w:rsidR="00664A09" w:rsidRDefault="00664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5B98665C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506D0D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506D0D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35AD9846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506D0D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506D0D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75875" w14:textId="77777777" w:rsidR="00664A09" w:rsidRDefault="00664A09" w:rsidP="00107570">
      <w:pPr>
        <w:spacing w:after="0" w:line="240" w:lineRule="auto"/>
      </w:pPr>
      <w:r>
        <w:separator/>
      </w:r>
    </w:p>
  </w:footnote>
  <w:footnote w:type="continuationSeparator" w:id="0">
    <w:p w14:paraId="03A27872" w14:textId="77777777" w:rsidR="00664A09" w:rsidRDefault="00664A09" w:rsidP="00107570">
      <w:pPr>
        <w:spacing w:after="0" w:line="240" w:lineRule="auto"/>
      </w:pPr>
      <w:r>
        <w:continuationSeparator/>
      </w:r>
    </w:p>
  </w:footnote>
  <w:footnote w:type="continuationNotice" w:id="1">
    <w:p w14:paraId="36A21373" w14:textId="77777777" w:rsidR="00664A09" w:rsidRDefault="00664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5EAA0E74"/>
    <w:lvl w:ilvl="0" w:tplc="BD46A67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4ACE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06D0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4A09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B9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788E0-36AF-431A-B6B3-CEC871E6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4335</Words>
  <Characters>24714</Characters>
  <Application>Microsoft Office Word</Application>
  <DocSecurity>0</DocSecurity>
  <Lines>205</Lines>
  <Paragraphs>57</Paragraphs>
  <ScaleCrop>false</ScaleCrop>
  <Company/>
  <LinksUpToDate>false</LinksUpToDate>
  <CharactersWithSpaces>28992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2018-04-27T13:21:00Z</dcterms:created>
  <dcterms:modified xsi:type="dcterms:W3CDTF">2018-06-04T08:39:00Z</dcterms:modified>
</cp:coreProperties>
</file>