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E63" w:rsidRDefault="003F7E63" w:rsidP="003F7E63">
      <w:pPr>
        <w:ind w:firstLine="708"/>
        <w:jc w:val="left"/>
        <w:rPr>
          <w:sz w:val="28"/>
          <w:szCs w:val="28"/>
        </w:rPr>
      </w:pPr>
      <w:r>
        <w:rPr>
          <w:noProof/>
          <w:sz w:val="28"/>
          <w:szCs w:val="28"/>
          <w:lang w:eastAsia="sk-SK"/>
        </w:rPr>
        <w:drawing>
          <wp:inline distT="0" distB="0" distL="0" distR="0" wp14:anchorId="7B81654A" wp14:editId="2E17CCCF">
            <wp:extent cx="1549021" cy="520097"/>
            <wp:effectExtent l="0" t="0" r="0" b="0"/>
            <wp:docPr id="5" name="Obrázok 5" descr="C:\Users\julia.bosakova\Desktop\komunikacia\logá\logo MSVVAS 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lia.bosakova\Desktop\komunikacia\logá\logo MSVVAS S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5007" cy="522107"/>
                    </a:xfrm>
                    <a:prstGeom prst="rect">
                      <a:avLst/>
                    </a:prstGeom>
                    <a:noFill/>
                    <a:ln>
                      <a:noFill/>
                    </a:ln>
                  </pic:spPr>
                </pic:pic>
              </a:graphicData>
            </a:graphic>
          </wp:inline>
        </w:drawing>
      </w:r>
      <w:r>
        <w:rPr>
          <w:sz w:val="28"/>
          <w:szCs w:val="28"/>
        </w:rPr>
        <w:t xml:space="preserve">   </w:t>
      </w:r>
      <w:r>
        <w:rPr>
          <w:sz w:val="28"/>
          <w:szCs w:val="28"/>
        </w:rPr>
        <w:tab/>
      </w:r>
      <w:r>
        <w:rPr>
          <w:sz w:val="28"/>
          <w:szCs w:val="28"/>
        </w:rPr>
        <w:tab/>
      </w:r>
      <w:r>
        <w:rPr>
          <w:sz w:val="28"/>
          <w:szCs w:val="28"/>
        </w:rPr>
        <w:tab/>
        <w:t xml:space="preserve">        </w:t>
      </w:r>
      <w:r>
        <w:rPr>
          <w:noProof/>
          <w:sz w:val="28"/>
          <w:szCs w:val="28"/>
          <w:lang w:eastAsia="sk-SK"/>
        </w:rPr>
        <w:drawing>
          <wp:inline distT="0" distB="0" distL="0" distR="0" wp14:anchorId="6218DDAA" wp14:editId="6EFCB2FF">
            <wp:extent cx="2231409" cy="528340"/>
            <wp:effectExtent l="0" t="0" r="0" b="5080"/>
            <wp:docPr id="6" name="Obrázok 6" descr="C:\Users\julia.bosakova\Desktop\komunikacia\logá\ES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lia.bosakova\Desktop\komunikacia\logá\ESF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1435" cy="528346"/>
                    </a:xfrm>
                    <a:prstGeom prst="rect">
                      <a:avLst/>
                    </a:prstGeom>
                    <a:noFill/>
                    <a:ln>
                      <a:noFill/>
                    </a:ln>
                  </pic:spPr>
                </pic:pic>
              </a:graphicData>
            </a:graphic>
          </wp:inline>
        </w:drawing>
      </w:r>
    </w:p>
    <w:p w:rsidR="003F7E63" w:rsidRDefault="003F7E63" w:rsidP="003F7E63">
      <w:pPr>
        <w:jc w:val="center"/>
        <w:rPr>
          <w:sz w:val="28"/>
          <w:szCs w:val="28"/>
        </w:rPr>
      </w:pPr>
    </w:p>
    <w:p w:rsidR="003F7E63" w:rsidRPr="00E13CE4" w:rsidRDefault="003F7E63" w:rsidP="003F7E63">
      <w:pPr>
        <w:jc w:val="center"/>
        <w:rPr>
          <w:sz w:val="28"/>
          <w:szCs w:val="28"/>
        </w:rPr>
      </w:pPr>
      <w:r w:rsidRPr="00E13CE4">
        <w:rPr>
          <w:sz w:val="28"/>
          <w:szCs w:val="28"/>
        </w:rPr>
        <w:t xml:space="preserve">Ministerstvo </w:t>
      </w:r>
      <w:r>
        <w:rPr>
          <w:sz w:val="28"/>
          <w:szCs w:val="28"/>
        </w:rPr>
        <w:t>školstva, vedy, výskumu a športu</w:t>
      </w:r>
      <w:r w:rsidRPr="00E13CE4">
        <w:rPr>
          <w:sz w:val="28"/>
          <w:szCs w:val="28"/>
        </w:rPr>
        <w:t xml:space="preserve"> SR</w:t>
      </w:r>
    </w:p>
    <w:p w:rsidR="003F7E63" w:rsidRPr="00E13CE4" w:rsidRDefault="003F7E63" w:rsidP="003F7E63">
      <w:pPr>
        <w:jc w:val="center"/>
        <w:rPr>
          <w:sz w:val="28"/>
          <w:szCs w:val="28"/>
        </w:rPr>
      </w:pPr>
    </w:p>
    <w:p w:rsidR="003F7E63" w:rsidRPr="00E13CE4" w:rsidRDefault="003F7E63" w:rsidP="003F7E63">
      <w:pPr>
        <w:jc w:val="center"/>
      </w:pPr>
      <w:r>
        <w:rPr>
          <w:noProof/>
          <w:lang w:eastAsia="sk-SK"/>
        </w:rPr>
        <w:drawing>
          <wp:inline distT="0" distB="0" distL="0" distR="0" wp14:anchorId="6F6BE495" wp14:editId="192D2363">
            <wp:extent cx="1794680" cy="407378"/>
            <wp:effectExtent l="0" t="0" r="0" b="0"/>
            <wp:docPr id="4" name="Obrázok 4" descr="C:\Users\julia.bosakova\Desktop\komunikacia\logá\OP ĽZ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lia.bosakova\Desktop\komunikacia\logá\OP ĽZ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4965" cy="407443"/>
                    </a:xfrm>
                    <a:prstGeom prst="rect">
                      <a:avLst/>
                    </a:prstGeom>
                    <a:noFill/>
                    <a:ln>
                      <a:noFill/>
                    </a:ln>
                  </pic:spPr>
                </pic:pic>
              </a:graphicData>
            </a:graphic>
          </wp:inline>
        </w:drawing>
      </w:r>
    </w:p>
    <w:p w:rsidR="003F7E63" w:rsidRDefault="003F7E63" w:rsidP="003F7E63">
      <w:pPr>
        <w:jc w:val="center"/>
      </w:pPr>
    </w:p>
    <w:p w:rsidR="003F7E63" w:rsidRDefault="003F7E63" w:rsidP="003F7E63">
      <w:pPr>
        <w:jc w:val="center"/>
      </w:pPr>
    </w:p>
    <w:p w:rsidR="003F7E63" w:rsidRPr="00E13CE4" w:rsidRDefault="003F7E63" w:rsidP="003F7E63">
      <w:pPr>
        <w:jc w:val="center"/>
      </w:pPr>
    </w:p>
    <w:p w:rsidR="003F7E63" w:rsidRPr="00E13CE4" w:rsidRDefault="003F7E63" w:rsidP="003F7E63">
      <w:pPr>
        <w:spacing w:after="0"/>
        <w:jc w:val="center"/>
        <w:rPr>
          <w:b/>
          <w:sz w:val="32"/>
          <w:szCs w:val="32"/>
        </w:rPr>
      </w:pPr>
      <w:r w:rsidRPr="00E13CE4">
        <w:rPr>
          <w:b/>
          <w:sz w:val="32"/>
          <w:szCs w:val="32"/>
        </w:rPr>
        <w:t>Žiadosť o poskytnutie nenávratného finančného príspevku</w:t>
      </w:r>
    </w:p>
    <w:p w:rsidR="003F7E63" w:rsidRDefault="003F7E63" w:rsidP="003F7E63">
      <w:pPr>
        <w:jc w:val="center"/>
      </w:pPr>
    </w:p>
    <w:p w:rsidR="003F7E63" w:rsidRPr="00E13CE4" w:rsidRDefault="003F7E63" w:rsidP="003F7E6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433"/>
      </w:tblGrid>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Operačný program:</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Žiadateľ:</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Názov projektu:</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Kód výzvy:</w:t>
            </w:r>
          </w:p>
        </w:tc>
        <w:tc>
          <w:tcPr>
            <w:tcW w:w="4433" w:type="dxa"/>
            <w:shd w:val="clear" w:color="auto" w:fill="auto"/>
          </w:tcPr>
          <w:p w:rsidR="003F7E63" w:rsidRPr="00E13CE4" w:rsidRDefault="003F7E63" w:rsidP="003F7E63">
            <w:pPr>
              <w:spacing w:after="0" w:line="240" w:lineRule="auto"/>
              <w:rPr>
                <w:sz w:val="22"/>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Identifikátor žiadosti o NFP:</w:t>
            </w:r>
          </w:p>
        </w:tc>
        <w:tc>
          <w:tcPr>
            <w:tcW w:w="4433" w:type="dxa"/>
            <w:shd w:val="clear" w:color="auto" w:fill="auto"/>
          </w:tcPr>
          <w:p w:rsidR="003F7E63" w:rsidRPr="00E13CE4" w:rsidRDefault="003F7E63" w:rsidP="003F7E63">
            <w:pPr>
              <w:spacing w:after="0" w:line="240" w:lineRule="auto"/>
              <w:rPr>
                <w:sz w:val="22"/>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Celkové oprávnené výdavky projektu:</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Požadovaná výška NFP:</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Kód žiadosti o NFP:</w:t>
            </w:r>
          </w:p>
        </w:tc>
        <w:tc>
          <w:tcPr>
            <w:tcW w:w="4433" w:type="dxa"/>
            <w:shd w:val="clear" w:color="auto" w:fill="auto"/>
          </w:tcPr>
          <w:p w:rsidR="003F7E63" w:rsidRPr="00E13CE4" w:rsidRDefault="003F7E63" w:rsidP="003F7E63">
            <w:pPr>
              <w:spacing w:after="0" w:line="240" w:lineRule="auto"/>
              <w:rPr>
                <w:sz w:val="22"/>
              </w:rPr>
            </w:pPr>
          </w:p>
        </w:tc>
      </w:tr>
    </w:tbl>
    <w:p w:rsidR="003F7E63" w:rsidRPr="00E13CE4" w:rsidRDefault="003F7E63" w:rsidP="003F7E63"/>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Pr="002C6A91" w:rsidRDefault="003F7E63" w:rsidP="003F7E63">
      <w:pPr>
        <w:rPr>
          <w:rFonts w:ascii="Arial Narrow" w:hAnsi="Arial Narrow"/>
          <w:sz w:val="20"/>
          <w:szCs w:val="20"/>
        </w:rPr>
      </w:pPr>
    </w:p>
    <w:tbl>
      <w:tblPr>
        <w:tblStyle w:val="Mriekatabuky"/>
        <w:tblW w:w="0" w:type="auto"/>
        <w:tblInd w:w="108" w:type="dxa"/>
        <w:tblLook w:val="04A0" w:firstRow="1" w:lastRow="0" w:firstColumn="1" w:lastColumn="0" w:noHBand="0" w:noVBand="1"/>
      </w:tblPr>
      <w:tblGrid>
        <w:gridCol w:w="2469"/>
        <w:gridCol w:w="2585"/>
        <w:gridCol w:w="1487"/>
        <w:gridCol w:w="2639"/>
      </w:tblGrid>
      <w:tr w:rsidR="003F7E63" w:rsidRPr="002C6A91" w:rsidTr="00FB5F20">
        <w:trPr>
          <w:trHeight w:val="562"/>
        </w:trPr>
        <w:tc>
          <w:tcPr>
            <w:tcW w:w="9180" w:type="dxa"/>
            <w:gridSpan w:val="4"/>
            <w:shd w:val="clear" w:color="auto" w:fill="F89C57"/>
            <w:vAlign w:val="center"/>
            <w:hideMark/>
          </w:tcPr>
          <w:p w:rsidR="003F7E63" w:rsidRPr="002C6A91" w:rsidRDefault="003F7E63" w:rsidP="003F7E63">
            <w:pPr>
              <w:pStyle w:val="Nadpis1"/>
              <w:spacing w:before="0"/>
              <w:jc w:val="center"/>
              <w:outlineLvl w:val="0"/>
            </w:pPr>
            <w:bookmarkStart w:id="0" w:name="_Toc423601294"/>
            <w:r w:rsidRPr="00272A1B">
              <w:rPr>
                <w:rFonts w:ascii="Arial Narrow" w:eastAsiaTheme="minorHAnsi" w:hAnsi="Arial Narrow" w:cstheme="minorBidi"/>
                <w:bCs w:val="0"/>
                <w:color w:val="auto"/>
                <w:sz w:val="24"/>
                <w:szCs w:val="24"/>
              </w:rPr>
              <w:lastRenderedPageBreak/>
              <w:t>1.  Identifikácia žiadateľa:</w:t>
            </w:r>
            <w:bookmarkEnd w:id="0"/>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Obchodné meno/názov: </w:t>
            </w:r>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 xml:space="preserve">Obec, ulica, číslo, PSČ,  </w:t>
            </w:r>
          </w:p>
        </w:tc>
      </w:tr>
      <w:tr w:rsidR="003F7E63" w:rsidRPr="002C6A91" w:rsidTr="003F7E63">
        <w:trPr>
          <w:trHeight w:val="330"/>
        </w:trPr>
        <w:tc>
          <w:tcPr>
            <w:tcW w:w="9180" w:type="dxa"/>
            <w:gridSpan w:val="4"/>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Štát:</w:t>
            </w:r>
            <w:r w:rsidRPr="002C6A91">
              <w:rPr>
                <w:rFonts w:ascii="Arial Narrow" w:hAnsi="Arial Narrow"/>
                <w:bCs/>
                <w:sz w:val="20"/>
                <w:szCs w:val="20"/>
              </w:rPr>
              <w:t xml:space="preserve"> </w:t>
            </w:r>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IČO:</w:t>
            </w:r>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DIČ:</w:t>
            </w:r>
          </w:p>
        </w:tc>
      </w:tr>
      <w:tr w:rsidR="003F7E63" w:rsidRPr="002C6A91" w:rsidTr="003F7E63">
        <w:trPr>
          <w:trHeight w:val="667"/>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IČZ: </w:t>
            </w:r>
            <w:r w:rsidRPr="00182943">
              <w:rPr>
                <w:rFonts w:ascii="Arial Narrow" w:hAnsi="Arial Narrow"/>
                <w:bCs/>
                <w:sz w:val="20"/>
                <w:szCs w:val="20"/>
              </w:rPr>
              <w:t>žiadateľ vyplní</w:t>
            </w:r>
            <w:r>
              <w:rPr>
                <w:rFonts w:ascii="Arial Narrow" w:hAnsi="Arial Narrow"/>
                <w:b/>
                <w:bCs/>
                <w:sz w:val="20"/>
                <w:szCs w:val="20"/>
              </w:rPr>
              <w:t xml:space="preserve"> </w:t>
            </w:r>
            <w:r w:rsidRPr="002C6A91">
              <w:rPr>
                <w:rFonts w:ascii="Arial Narrow" w:hAnsi="Arial Narrow"/>
                <w:bCs/>
                <w:sz w:val="20"/>
                <w:szCs w:val="20"/>
              </w:rPr>
              <w:t xml:space="preserve">identifikačné číslo zamestnávateľa pridelené Sociálnou poisťovňou </w:t>
            </w:r>
            <w:r w:rsidRPr="002C6A91">
              <w:rPr>
                <w:rFonts w:ascii="Arial Narrow" w:hAnsi="Arial Narrow"/>
                <w:sz w:val="20"/>
                <w:szCs w:val="20"/>
              </w:rPr>
              <w:t> </w:t>
            </w:r>
            <w:r w:rsidRPr="002C6A91">
              <w:rPr>
                <w:rFonts w:ascii="Arial Narrow" w:hAnsi="Arial Narrow"/>
                <w:bCs/>
                <w:sz w:val="20"/>
                <w:szCs w:val="20"/>
              </w:rPr>
              <w:t>(</w:t>
            </w:r>
            <w:r>
              <w:rPr>
                <w:rFonts w:ascii="Arial Narrow" w:hAnsi="Arial Narrow"/>
                <w:bCs/>
                <w:sz w:val="20"/>
                <w:szCs w:val="20"/>
              </w:rPr>
              <w:t xml:space="preserve">platí </w:t>
            </w:r>
            <w:r w:rsidRPr="002C6A91">
              <w:rPr>
                <w:rFonts w:ascii="Arial Narrow" w:hAnsi="Arial Narrow"/>
                <w:bCs/>
                <w:sz w:val="20"/>
                <w:szCs w:val="20"/>
              </w:rPr>
              <w:t xml:space="preserve">v prípade, ak je žiadateľ  </w:t>
            </w:r>
            <w:r w:rsidRPr="00692BE9">
              <w:rPr>
                <w:rFonts w:ascii="Arial Narrow" w:hAnsi="Arial Narrow"/>
                <w:bCs/>
                <w:sz w:val="20"/>
                <w:szCs w:val="20"/>
              </w:rPr>
              <w:t>prihlásený v registri zamestnávateľov v príslušnej pobočke Sociálnej poisťovne</w:t>
            </w:r>
            <w:r>
              <w:rPr>
                <w:rFonts w:ascii="Arial Narrow" w:hAnsi="Arial Narrow"/>
                <w:bCs/>
                <w:sz w:val="20"/>
                <w:szCs w:val="20"/>
              </w:rPr>
              <w:t xml:space="preserve"> </w:t>
            </w:r>
            <w:r w:rsidRPr="002C6A91">
              <w:rPr>
                <w:rFonts w:ascii="Arial Narrow" w:hAnsi="Arial Narrow"/>
                <w:bCs/>
                <w:sz w:val="20"/>
                <w:szCs w:val="20"/>
              </w:rPr>
              <w:t>ako zamestnávateľ na účely sociálneho  poistenia)</w:t>
            </w:r>
          </w:p>
        </w:tc>
      </w:tr>
      <w:tr w:rsidR="003F7E63" w:rsidRPr="002C6A91" w:rsidTr="003F7E63">
        <w:trPr>
          <w:trHeight w:val="480"/>
        </w:trPr>
        <w:tc>
          <w:tcPr>
            <w:tcW w:w="5054"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Platiteľ DPH: áno/nie</w:t>
            </w:r>
          </w:p>
        </w:tc>
        <w:tc>
          <w:tcPr>
            <w:tcW w:w="4126"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 DPH:</w:t>
            </w:r>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Právna forma:</w:t>
            </w:r>
          </w:p>
        </w:tc>
      </w:tr>
      <w:tr w:rsidR="003F7E63" w:rsidRPr="002C6A91" w:rsidTr="003F7E63">
        <w:trPr>
          <w:trHeight w:val="775"/>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Štatutárny orgán: </w:t>
            </w:r>
            <w:r w:rsidRPr="002C6A91">
              <w:rPr>
                <w:rFonts w:ascii="Arial Narrow" w:hAnsi="Arial Narrow"/>
                <w:sz w:val="20"/>
                <w:szCs w:val="20"/>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3F7E63" w:rsidRPr="002C6A91" w:rsidTr="003F7E63">
        <w:trPr>
          <w:trHeight w:val="330"/>
        </w:trPr>
        <w:tc>
          <w:tcPr>
            <w:tcW w:w="246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rsidTr="003F7E63">
        <w:trPr>
          <w:trHeight w:val="330"/>
        </w:trPr>
        <w:tc>
          <w:tcPr>
            <w:tcW w:w="246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r w:rsidR="003F7E63" w:rsidRPr="002C6A91" w:rsidTr="003F7E63">
        <w:trPr>
          <w:trHeight w:val="330"/>
        </w:trPr>
        <w:tc>
          <w:tcPr>
            <w:tcW w:w="2469" w:type="dxa"/>
            <w:hideMark/>
          </w:tcPr>
          <w:p w:rsidR="003F7E63" w:rsidRPr="002C6A91" w:rsidRDefault="003F7E63" w:rsidP="003F7E63">
            <w:pPr>
              <w:rPr>
                <w:rFonts w:ascii="Arial Narrow" w:hAnsi="Arial Narrow"/>
                <w:b/>
                <w:bCs/>
                <w:sz w:val="20"/>
                <w:szCs w:val="20"/>
              </w:rPr>
            </w:pPr>
          </w:p>
        </w:tc>
        <w:tc>
          <w:tcPr>
            <w:tcW w:w="2585" w:type="dxa"/>
            <w:hideMark/>
          </w:tcPr>
          <w:p w:rsidR="003F7E63" w:rsidRPr="002C6A91" w:rsidRDefault="003F7E63" w:rsidP="003F7E63">
            <w:pPr>
              <w:rPr>
                <w:rFonts w:ascii="Arial Narrow" w:hAnsi="Arial Narrow"/>
                <w:b/>
                <w:bCs/>
                <w:sz w:val="20"/>
                <w:szCs w:val="20"/>
              </w:rPr>
            </w:pPr>
          </w:p>
        </w:tc>
        <w:tc>
          <w:tcPr>
            <w:tcW w:w="1487" w:type="dxa"/>
            <w:hideMark/>
          </w:tcPr>
          <w:p w:rsidR="003F7E63" w:rsidRPr="002C6A91" w:rsidRDefault="003F7E63" w:rsidP="003F7E63">
            <w:pPr>
              <w:rPr>
                <w:rFonts w:ascii="Arial Narrow" w:hAnsi="Arial Narrow"/>
                <w:b/>
                <w:bCs/>
                <w:sz w:val="20"/>
                <w:szCs w:val="20"/>
              </w:rPr>
            </w:pPr>
          </w:p>
        </w:tc>
        <w:tc>
          <w:tcPr>
            <w:tcW w:w="2639" w:type="dxa"/>
            <w:hideMark/>
          </w:tcPr>
          <w:p w:rsidR="003F7E63" w:rsidRPr="002C6A91" w:rsidRDefault="003F7E63" w:rsidP="003F7E63">
            <w:pPr>
              <w:rPr>
                <w:rFonts w:ascii="Arial Narrow" w:hAnsi="Arial Narrow"/>
                <w:b/>
                <w:bCs/>
                <w:sz w:val="20"/>
                <w:szCs w:val="20"/>
              </w:rPr>
            </w:pPr>
          </w:p>
        </w:tc>
      </w:tr>
    </w:tbl>
    <w:p w:rsidR="003F7E63"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577"/>
        <w:gridCol w:w="2585"/>
        <w:gridCol w:w="1487"/>
        <w:gridCol w:w="2639"/>
      </w:tblGrid>
      <w:tr w:rsidR="003F7E63" w:rsidRPr="002C6A91" w:rsidTr="00FB5F20">
        <w:trPr>
          <w:trHeight w:val="330"/>
        </w:trPr>
        <w:tc>
          <w:tcPr>
            <w:tcW w:w="9288" w:type="dxa"/>
            <w:gridSpan w:val="4"/>
            <w:shd w:val="clear" w:color="auto" w:fill="F89C57"/>
            <w:vAlign w:val="center"/>
            <w:hideMark/>
          </w:tcPr>
          <w:p w:rsidR="003F7E63" w:rsidRPr="002C6A91" w:rsidRDefault="003F7E63" w:rsidP="003F7E63">
            <w:pPr>
              <w:pStyle w:val="Nadpis1"/>
              <w:spacing w:before="120" w:after="120"/>
              <w:jc w:val="center"/>
              <w:outlineLvl w:val="0"/>
            </w:pPr>
            <w:bookmarkStart w:id="1" w:name="_Toc423601295"/>
            <w:r w:rsidRPr="00272A1B">
              <w:rPr>
                <w:rFonts w:ascii="Arial Narrow" w:eastAsiaTheme="minorHAnsi" w:hAnsi="Arial Narrow" w:cstheme="minorBidi"/>
                <w:bCs w:val="0"/>
                <w:color w:val="auto"/>
                <w:sz w:val="24"/>
                <w:szCs w:val="24"/>
              </w:rPr>
              <w:t>2.  Identifikácia organizačnej zložky zodpovednej za realizáciu projektu:</w:t>
            </w:r>
            <w:bookmarkEnd w:id="1"/>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Názov: </w:t>
            </w:r>
            <w:r w:rsidRPr="002C6A91">
              <w:rPr>
                <w:rFonts w:ascii="Arial Narrow" w:hAnsi="Arial Narrow"/>
                <w:bCs/>
                <w:sz w:val="20"/>
                <w:szCs w:val="20"/>
              </w:rPr>
              <w:t xml:space="preserve">vypĺňa sa </w:t>
            </w:r>
            <w:r>
              <w:rPr>
                <w:rFonts w:ascii="Arial Narrow" w:hAnsi="Arial Narrow"/>
                <w:bCs/>
                <w:sz w:val="20"/>
                <w:szCs w:val="20"/>
              </w:rPr>
              <w:t>v</w:t>
            </w:r>
            <w:r w:rsidRPr="002C6A91">
              <w:rPr>
                <w:rFonts w:ascii="Arial Narrow" w:hAnsi="Arial Narrow"/>
                <w:bCs/>
                <w:sz w:val="20"/>
                <w:szCs w:val="20"/>
              </w:rPr>
              <w:t xml:space="preserve"> prípade, ak za žiadateľa s právnou subjektivitou bude vecný výkon realizácie zabezpečovať organizačná zložka, ktorá vystupuje samostatne ale nemá vlastnú právnu subjektivitu (napr. </w:t>
            </w:r>
            <w:r>
              <w:rPr>
                <w:rFonts w:ascii="Arial Narrow" w:hAnsi="Arial Narrow"/>
                <w:bCs/>
                <w:sz w:val="20"/>
                <w:szCs w:val="20"/>
              </w:rPr>
              <w:t xml:space="preserve">úrady práce, </w:t>
            </w:r>
            <w:r w:rsidRPr="002C6A91">
              <w:rPr>
                <w:rFonts w:ascii="Arial Narrow" w:hAnsi="Arial Narrow"/>
                <w:bCs/>
                <w:sz w:val="20"/>
                <w:szCs w:val="20"/>
              </w:rPr>
              <w:t>fakulta univerzity, odštepný závod bez právnej subjektivity a pod.)</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Obec, ulica, číslo, PSČ</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Identifikácia zástupcov:</w:t>
            </w:r>
            <w:r w:rsidRPr="002C6A91">
              <w:rPr>
                <w:rFonts w:ascii="Arial Narrow" w:hAnsi="Arial Narrow"/>
                <w:sz w:val="20"/>
                <w:szCs w:val="20"/>
              </w:rPr>
              <w:t xml:space="preserve"> vyplnia sa údaje o osobe/osobách oprávnenej/oprávnených konať v mene organizačnej zložky zodpovednej za realizáciu projektu</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bl>
    <w:p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470"/>
        <w:gridCol w:w="2530"/>
        <w:gridCol w:w="1531"/>
        <w:gridCol w:w="1740"/>
        <w:gridCol w:w="1017"/>
      </w:tblGrid>
      <w:tr w:rsidR="003F7E63" w:rsidRPr="002C6A91" w:rsidTr="00FB5F20">
        <w:trPr>
          <w:trHeight w:val="328"/>
        </w:trPr>
        <w:tc>
          <w:tcPr>
            <w:tcW w:w="9288" w:type="dxa"/>
            <w:gridSpan w:val="5"/>
            <w:shd w:val="clear" w:color="auto" w:fill="F89C57"/>
            <w:hideMark/>
          </w:tcPr>
          <w:p w:rsidR="003F7E63" w:rsidRPr="002C6A91" w:rsidRDefault="003F7E63" w:rsidP="003F7E63">
            <w:pPr>
              <w:pStyle w:val="Nadpis1"/>
              <w:spacing w:before="120" w:after="120"/>
              <w:jc w:val="center"/>
              <w:outlineLvl w:val="0"/>
            </w:pPr>
            <w:bookmarkStart w:id="2" w:name="_Toc423601296"/>
            <w:r w:rsidRPr="00272A1B">
              <w:rPr>
                <w:rFonts w:ascii="Arial Narrow" w:eastAsiaTheme="minorHAnsi" w:hAnsi="Arial Narrow" w:cstheme="minorBidi"/>
                <w:bCs w:val="0"/>
                <w:color w:val="auto"/>
                <w:sz w:val="24"/>
                <w:szCs w:val="24"/>
              </w:rPr>
              <w:t xml:space="preserve">3. </w:t>
            </w:r>
            <w:r>
              <w:rPr>
                <w:rFonts w:ascii="Arial Narrow" w:eastAsiaTheme="minorHAnsi" w:hAnsi="Arial Narrow" w:cstheme="minorBidi"/>
                <w:bCs w:val="0"/>
                <w:color w:val="auto"/>
                <w:sz w:val="24"/>
                <w:szCs w:val="24"/>
              </w:rPr>
              <w:t xml:space="preserve"> </w:t>
            </w:r>
            <w:r w:rsidRPr="00272A1B">
              <w:rPr>
                <w:rFonts w:ascii="Arial Narrow" w:eastAsiaTheme="minorHAnsi" w:hAnsi="Arial Narrow" w:cstheme="minorBidi"/>
                <w:bCs w:val="0"/>
                <w:color w:val="auto"/>
                <w:sz w:val="24"/>
                <w:szCs w:val="24"/>
              </w:rPr>
              <w:t>Komunikácia vo  veci žiadosti:</w:t>
            </w:r>
            <w:bookmarkEnd w:id="2"/>
          </w:p>
        </w:tc>
      </w:tr>
      <w:tr w:rsidR="003F7E63" w:rsidRPr="002C6A91" w:rsidTr="003F7E63">
        <w:trPr>
          <w:trHeight w:val="330"/>
        </w:trPr>
        <w:tc>
          <w:tcPr>
            <w:tcW w:w="9288" w:type="dxa"/>
            <w:gridSpan w:val="5"/>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Kontaktné údaje  a adresa na doručovanie písomností: </w:t>
            </w:r>
            <w:r w:rsidRPr="002C6A91">
              <w:rPr>
                <w:rFonts w:ascii="Arial Narrow" w:hAnsi="Arial Narrow"/>
                <w:sz w:val="20"/>
                <w:szCs w:val="20"/>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3F7E63" w:rsidRPr="002C6A91" w:rsidTr="003F7E63">
        <w:trPr>
          <w:trHeight w:val="330"/>
        </w:trPr>
        <w:tc>
          <w:tcPr>
            <w:tcW w:w="9288" w:type="dxa"/>
            <w:gridSpan w:val="5"/>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Kontaktná osoba: </w:t>
            </w:r>
            <w:r w:rsidRPr="002C6A91">
              <w:rPr>
                <w:rFonts w:ascii="Arial Narrow" w:hAnsi="Arial Narrow"/>
                <w:sz w:val="20"/>
                <w:szCs w:val="20"/>
              </w:rPr>
              <w:t>možnosť uvedenia viacerých kontaktných osôb a viacerých údajov v tabuľke</w:t>
            </w:r>
          </w:p>
        </w:tc>
      </w:tr>
      <w:tr w:rsidR="003F7E63" w:rsidRPr="002C6A91" w:rsidTr="003F7E63">
        <w:trPr>
          <w:trHeight w:val="330"/>
        </w:trPr>
        <w:tc>
          <w:tcPr>
            <w:tcW w:w="247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3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531"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174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c>
          <w:tcPr>
            <w:tcW w:w="1017"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Subjekt</w:t>
            </w:r>
          </w:p>
        </w:tc>
      </w:tr>
      <w:tr w:rsidR="003F7E63" w:rsidRPr="002C6A91" w:rsidTr="003F7E63">
        <w:trPr>
          <w:trHeight w:val="330"/>
        </w:trPr>
        <w:tc>
          <w:tcPr>
            <w:tcW w:w="247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3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531"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74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017" w:type="dxa"/>
          </w:tcPr>
          <w:p w:rsidR="003F7E63" w:rsidRPr="002C6A91" w:rsidRDefault="003F7E63" w:rsidP="003F7E63">
            <w:pPr>
              <w:rPr>
                <w:rFonts w:ascii="Arial Narrow" w:hAnsi="Arial Narrow"/>
                <w:bCs/>
                <w:sz w:val="20"/>
                <w:szCs w:val="20"/>
              </w:rPr>
            </w:pPr>
            <w:r w:rsidRPr="002C6A91">
              <w:rPr>
                <w:rFonts w:ascii="Arial Narrow" w:hAnsi="Arial Narrow"/>
                <w:bCs/>
                <w:sz w:val="20"/>
                <w:szCs w:val="20"/>
              </w:rPr>
              <w:t>Prijímateľ alebo partner</w:t>
            </w:r>
          </w:p>
        </w:tc>
      </w:tr>
      <w:tr w:rsidR="003F7E63" w:rsidRPr="002C6A91" w:rsidTr="003F7E63">
        <w:trPr>
          <w:trHeight w:val="330"/>
        </w:trPr>
        <w:tc>
          <w:tcPr>
            <w:tcW w:w="9288" w:type="dxa"/>
            <w:gridSpan w:val="5"/>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Adresa na doručovanie písomností:</w:t>
            </w:r>
            <w:r w:rsidRPr="002C6A91">
              <w:rPr>
                <w:rFonts w:ascii="Arial Narrow" w:hAnsi="Arial Narrow"/>
                <w:sz w:val="20"/>
                <w:szCs w:val="20"/>
              </w:rPr>
              <w:t> Obec, PSČ, ulica, číslo</w:t>
            </w:r>
          </w:p>
        </w:tc>
      </w:tr>
      <w:tr w:rsidR="003F7E63" w:rsidRPr="002C6A91" w:rsidTr="003F7E63">
        <w:trPr>
          <w:trHeight w:val="330"/>
        </w:trPr>
        <w:tc>
          <w:tcPr>
            <w:tcW w:w="5000"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e-mail:</w:t>
            </w:r>
          </w:p>
        </w:tc>
        <w:tc>
          <w:tcPr>
            <w:tcW w:w="4288" w:type="dxa"/>
            <w:gridSpan w:val="3"/>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telefón</w:t>
            </w:r>
          </w:p>
        </w:tc>
      </w:tr>
    </w:tbl>
    <w:p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577"/>
        <w:gridCol w:w="2585"/>
        <w:gridCol w:w="1487"/>
        <w:gridCol w:w="2639"/>
      </w:tblGrid>
      <w:tr w:rsidR="003F7E63" w:rsidRPr="002C6A91" w:rsidTr="00FB5F20">
        <w:trPr>
          <w:trHeight w:val="330"/>
        </w:trPr>
        <w:tc>
          <w:tcPr>
            <w:tcW w:w="9288" w:type="dxa"/>
            <w:gridSpan w:val="4"/>
            <w:shd w:val="clear" w:color="auto" w:fill="F89C57"/>
            <w:hideMark/>
          </w:tcPr>
          <w:p w:rsidR="003F7E63" w:rsidRPr="002C6A91" w:rsidRDefault="003F7E63" w:rsidP="003F7E63">
            <w:pPr>
              <w:pStyle w:val="Nadpis1"/>
              <w:spacing w:before="120" w:after="120"/>
              <w:jc w:val="center"/>
              <w:outlineLvl w:val="0"/>
            </w:pPr>
            <w:bookmarkStart w:id="3" w:name="_Toc423601297"/>
            <w:r w:rsidRPr="00272A1B">
              <w:rPr>
                <w:rFonts w:ascii="Arial Narrow" w:eastAsiaTheme="minorHAnsi" w:hAnsi="Arial Narrow" w:cstheme="minorBidi"/>
                <w:bCs w:val="0"/>
                <w:color w:val="auto"/>
                <w:sz w:val="24"/>
                <w:szCs w:val="24"/>
              </w:rPr>
              <w:lastRenderedPageBreak/>
              <w:t>4.  Identifikácia partnera</w:t>
            </w:r>
            <w:r w:rsidRPr="00272A1B">
              <w:rPr>
                <w:rFonts w:eastAsiaTheme="minorHAnsi" w:cstheme="minorBidi"/>
                <w:color w:val="auto"/>
                <w:sz w:val="24"/>
                <w:szCs w:val="24"/>
                <w:vertAlign w:val="superscript"/>
              </w:rPr>
              <w:footnoteReference w:id="1"/>
            </w:r>
            <w:r>
              <w:rPr>
                <w:rFonts w:ascii="Arial Narrow" w:eastAsiaTheme="minorHAnsi" w:hAnsi="Arial Narrow" w:cstheme="minorBidi"/>
                <w:bCs w:val="0"/>
                <w:color w:val="auto"/>
                <w:sz w:val="24"/>
                <w:szCs w:val="24"/>
              </w:rPr>
              <w:t>:</w:t>
            </w:r>
            <w:bookmarkEnd w:id="3"/>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Obchodné meno/názov: </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 xml:space="preserve">Obec, ulica, číslo, PSČ, </w:t>
            </w:r>
          </w:p>
        </w:tc>
      </w:tr>
      <w:tr w:rsidR="003F7E63" w:rsidRPr="002C6A91" w:rsidTr="003F7E63">
        <w:trPr>
          <w:trHeight w:val="330"/>
        </w:trPr>
        <w:tc>
          <w:tcPr>
            <w:tcW w:w="9288" w:type="dxa"/>
            <w:gridSpan w:val="4"/>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Štát:</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IČO:</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DIČ:</w:t>
            </w:r>
          </w:p>
        </w:tc>
      </w:tr>
      <w:tr w:rsidR="003F7E63" w:rsidRPr="002C6A91" w:rsidTr="003F7E63">
        <w:trPr>
          <w:trHeight w:val="75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IČZ: </w:t>
            </w:r>
            <w:r w:rsidRPr="002C6A91">
              <w:rPr>
                <w:rFonts w:ascii="Arial Narrow" w:hAnsi="Arial Narrow"/>
                <w:bCs/>
                <w:sz w:val="20"/>
                <w:szCs w:val="20"/>
              </w:rPr>
              <w:t xml:space="preserve">identifikačné číslo zamestnávateľa pridelené Sociálnou poisťovňou </w:t>
            </w:r>
            <w:r w:rsidRPr="002C6A91">
              <w:rPr>
                <w:rFonts w:ascii="Arial Narrow" w:hAnsi="Arial Narrow"/>
                <w:sz w:val="20"/>
                <w:szCs w:val="20"/>
              </w:rPr>
              <w:t> </w:t>
            </w:r>
            <w:r w:rsidRPr="002C6A91">
              <w:rPr>
                <w:rFonts w:ascii="Arial Narrow" w:hAnsi="Arial Narrow"/>
                <w:bCs/>
                <w:sz w:val="20"/>
                <w:szCs w:val="20"/>
              </w:rPr>
              <w:t xml:space="preserve">(v prípade, ak je žiadateľ </w:t>
            </w:r>
            <w:r w:rsidRPr="00692BE9">
              <w:rPr>
                <w:rFonts w:ascii="Arial Narrow" w:hAnsi="Arial Narrow"/>
                <w:bCs/>
                <w:sz w:val="20"/>
                <w:szCs w:val="20"/>
              </w:rPr>
              <w:t>prihlásený v registri zamestnávateľov v príslušnej pobočke Sociálnej poisťovne</w:t>
            </w:r>
            <w:r>
              <w:rPr>
                <w:rFonts w:ascii="Arial Narrow" w:hAnsi="Arial Narrow"/>
                <w:bCs/>
                <w:sz w:val="20"/>
                <w:szCs w:val="20"/>
              </w:rPr>
              <w:t xml:space="preserve"> </w:t>
            </w:r>
            <w:r w:rsidRPr="002C6A91">
              <w:rPr>
                <w:rFonts w:ascii="Arial Narrow" w:hAnsi="Arial Narrow"/>
                <w:bCs/>
                <w:sz w:val="20"/>
                <w:szCs w:val="20"/>
              </w:rPr>
              <w:t>ako zamestnávateľ na účely sociálneho  poistenia)</w:t>
            </w:r>
          </w:p>
        </w:tc>
      </w:tr>
      <w:tr w:rsidR="003F7E63" w:rsidRPr="002C6A91" w:rsidTr="003F7E63">
        <w:trPr>
          <w:trHeight w:val="597"/>
        </w:trPr>
        <w:tc>
          <w:tcPr>
            <w:tcW w:w="5162"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Platiteľ DPH: áno/nie</w:t>
            </w:r>
          </w:p>
        </w:tc>
        <w:tc>
          <w:tcPr>
            <w:tcW w:w="4126"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 DPH:</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Právna forma:</w:t>
            </w:r>
          </w:p>
        </w:tc>
      </w:tr>
      <w:tr w:rsidR="003F7E63" w:rsidRPr="002C6A91" w:rsidTr="003F7E63">
        <w:trPr>
          <w:trHeight w:val="945"/>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Štatutárny orgán: </w:t>
            </w:r>
            <w:r w:rsidRPr="002C6A91">
              <w:rPr>
                <w:rFonts w:ascii="Arial Narrow" w:hAnsi="Arial Narrow"/>
                <w:sz w:val="20"/>
                <w:szCs w:val="20"/>
              </w:rPr>
              <w:t>v prípade kolektívneho štatutárneho orgánu uvedie žiadateľ údaje za všetkých členov, v prípade viacerých fyzických osôb oprávnených konať za spoločnosť (konatelia, komplementári, spoločníci) uvedie žiadateľ všetky takéto os</w:t>
            </w:r>
            <w:r>
              <w:rPr>
                <w:rFonts w:ascii="Arial Narrow" w:hAnsi="Arial Narrow"/>
                <w:sz w:val="20"/>
                <w:szCs w:val="20"/>
              </w:rPr>
              <w:t>o</w:t>
            </w:r>
            <w:r w:rsidRPr="002C6A91">
              <w:rPr>
                <w:rFonts w:ascii="Arial Narrow" w:hAnsi="Arial Narrow"/>
                <w:sz w:val="20"/>
                <w:szCs w:val="20"/>
              </w:rPr>
              <w:t>b</w:t>
            </w:r>
            <w:r>
              <w:rPr>
                <w:rFonts w:ascii="Arial Narrow" w:hAnsi="Arial Narrow"/>
                <w:sz w:val="20"/>
                <w:szCs w:val="20"/>
              </w:rPr>
              <w:t>y</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p>
        </w:tc>
        <w:tc>
          <w:tcPr>
            <w:tcW w:w="2585" w:type="dxa"/>
            <w:hideMark/>
          </w:tcPr>
          <w:p w:rsidR="003F7E63" w:rsidRPr="002C6A91" w:rsidRDefault="003F7E63" w:rsidP="003F7E63">
            <w:pPr>
              <w:rPr>
                <w:rFonts w:ascii="Arial Narrow" w:hAnsi="Arial Narrow"/>
                <w:b/>
                <w:bCs/>
                <w:sz w:val="20"/>
                <w:szCs w:val="20"/>
              </w:rPr>
            </w:pPr>
          </w:p>
        </w:tc>
        <w:tc>
          <w:tcPr>
            <w:tcW w:w="1487" w:type="dxa"/>
            <w:hideMark/>
          </w:tcPr>
          <w:p w:rsidR="003F7E63" w:rsidRPr="002C6A91" w:rsidRDefault="003F7E63" w:rsidP="003F7E63">
            <w:pPr>
              <w:rPr>
                <w:rFonts w:ascii="Arial Narrow" w:hAnsi="Arial Narrow"/>
                <w:b/>
                <w:bCs/>
                <w:sz w:val="20"/>
                <w:szCs w:val="20"/>
              </w:rPr>
            </w:pPr>
          </w:p>
        </w:tc>
        <w:tc>
          <w:tcPr>
            <w:tcW w:w="2639" w:type="dxa"/>
            <w:hideMark/>
          </w:tcPr>
          <w:p w:rsidR="003F7E63" w:rsidRPr="002C6A91" w:rsidRDefault="003F7E63" w:rsidP="003F7E63">
            <w:pPr>
              <w:rPr>
                <w:rFonts w:ascii="Arial Narrow" w:hAnsi="Arial Narrow"/>
                <w:b/>
                <w:bCs/>
                <w:sz w:val="20"/>
                <w:szCs w:val="20"/>
              </w:rPr>
            </w:pPr>
          </w:p>
        </w:tc>
      </w:tr>
    </w:tbl>
    <w:p w:rsidR="003F7E63"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9288"/>
      </w:tblGrid>
      <w:tr w:rsidR="003F7E63" w:rsidRPr="002C6A91" w:rsidTr="00FB5F20">
        <w:trPr>
          <w:trHeight w:val="330"/>
        </w:trPr>
        <w:tc>
          <w:tcPr>
            <w:tcW w:w="9288" w:type="dxa"/>
            <w:shd w:val="clear" w:color="auto" w:fill="F89C57"/>
            <w:vAlign w:val="center"/>
            <w:hideMark/>
          </w:tcPr>
          <w:p w:rsidR="003F7E63" w:rsidRPr="002C6A91" w:rsidRDefault="003F7E63" w:rsidP="003F7E63">
            <w:pPr>
              <w:pStyle w:val="Nadpis1"/>
              <w:spacing w:before="120" w:after="120"/>
              <w:jc w:val="center"/>
              <w:outlineLvl w:val="0"/>
            </w:pPr>
            <w:bookmarkStart w:id="4" w:name="_Toc423601298"/>
            <w:r w:rsidRPr="00345A3F">
              <w:rPr>
                <w:rFonts w:ascii="Arial Narrow" w:eastAsiaTheme="minorHAnsi" w:hAnsi="Arial Narrow" w:cstheme="minorBidi"/>
                <w:bCs w:val="0"/>
                <w:color w:val="auto"/>
                <w:sz w:val="24"/>
                <w:szCs w:val="24"/>
              </w:rPr>
              <w:t>5. Identifikácia projektu:</w:t>
            </w:r>
            <w:bookmarkEnd w:id="4"/>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Názov projektu:</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Pr>
                <w:rFonts w:ascii="Arial Narrow" w:hAnsi="Arial Narrow"/>
                <w:sz w:val="20"/>
                <w:szCs w:val="20"/>
              </w:rPr>
              <w:t>Ž</w:t>
            </w:r>
            <w:r w:rsidRPr="002C6A91">
              <w:rPr>
                <w:rFonts w:ascii="Arial Narrow" w:hAnsi="Arial Narrow"/>
                <w:sz w:val="20"/>
                <w:szCs w:val="20"/>
              </w:rPr>
              <w:t>iadateľ uvedie názov projektu, ktorý má byť predmetom realizácie v prípade schválenia žiadosti o NFP</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Kód ŽoNFP:</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Výzva:</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Pr>
                <w:rFonts w:ascii="Arial Narrow" w:hAnsi="Arial Narrow"/>
                <w:sz w:val="20"/>
                <w:szCs w:val="20"/>
              </w:rPr>
              <w:t>Systém a</w:t>
            </w:r>
            <w:r w:rsidRPr="002C6A91">
              <w:rPr>
                <w:rFonts w:ascii="Arial Narrow" w:hAnsi="Arial Narrow"/>
                <w:sz w:val="20"/>
                <w:szCs w:val="20"/>
              </w:rPr>
              <w:t>utomaticky vyplnen</w:t>
            </w:r>
            <w:r>
              <w:rPr>
                <w:rFonts w:ascii="Arial Narrow" w:hAnsi="Arial Narrow"/>
                <w:sz w:val="20"/>
                <w:szCs w:val="20"/>
              </w:rPr>
              <w:t>í</w:t>
            </w:r>
            <w:r w:rsidRPr="002C6A91">
              <w:rPr>
                <w:rStyle w:val="Odkaznapoznmkupodiarou"/>
                <w:rFonts w:ascii="Arial Narrow" w:hAnsi="Arial Narrow"/>
                <w:sz w:val="20"/>
                <w:szCs w:val="20"/>
              </w:rPr>
              <w:footnoteReference w:id="2"/>
            </w:r>
            <w:r w:rsidRPr="002C6A91">
              <w:rPr>
                <w:rFonts w:ascii="Arial Narrow" w:hAnsi="Arial Narrow"/>
                <w:sz w:val="20"/>
                <w:szCs w:val="20"/>
              </w:rPr>
              <w:t xml:space="preserve"> číslo a názov výzvy</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Operačný program:</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Prioritná os</w:t>
            </w:r>
            <w:bookmarkStart w:id="5" w:name="_Ref422471775"/>
            <w:r>
              <w:rPr>
                <w:rStyle w:val="Odkaznapoznmkupodiarou"/>
                <w:rFonts w:ascii="Arial Narrow" w:hAnsi="Arial Narrow"/>
                <w:sz w:val="20"/>
                <w:szCs w:val="20"/>
              </w:rPr>
              <w:footnoteReference w:id="3"/>
            </w:r>
            <w:bookmarkEnd w:id="5"/>
            <w:r w:rsidRPr="002C6A91">
              <w:rPr>
                <w:rFonts w:ascii="Arial Narrow" w:hAnsi="Arial Narrow"/>
                <w:b/>
                <w:bCs/>
                <w:sz w:val="20"/>
                <w:szCs w:val="20"/>
              </w:rPr>
              <w:t>:</w:t>
            </w:r>
            <w:r>
              <w:rPr>
                <w:rStyle w:val="Odkaznapoznmkupodiarou"/>
                <w:rFonts w:ascii="Arial Narrow" w:hAnsi="Arial Narrow"/>
                <w:sz w:val="20"/>
                <w:szCs w:val="20"/>
              </w:rPr>
              <w:t xml:space="preserve"> </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Pr>
                <w:rFonts w:ascii="Arial Narrow" w:hAnsi="Arial Narrow"/>
                <w:sz w:val="20"/>
                <w:szCs w:val="20"/>
              </w:rPr>
              <w:t>Systém a</w:t>
            </w:r>
            <w:r w:rsidRPr="002C6A91">
              <w:rPr>
                <w:rFonts w:ascii="Arial Narrow" w:hAnsi="Arial Narrow"/>
                <w:sz w:val="20"/>
                <w:szCs w:val="20"/>
              </w:rPr>
              <w:t>utomaticky vypln</w:t>
            </w:r>
            <w:r>
              <w:rPr>
                <w:rFonts w:ascii="Arial Narrow" w:hAnsi="Arial Narrow"/>
                <w:sz w:val="20"/>
                <w:szCs w:val="20"/>
              </w:rPr>
              <w:t xml:space="preserve">í. </w:t>
            </w:r>
          </w:p>
        </w:tc>
      </w:tr>
      <w:tr w:rsidR="003F7E63" w:rsidRPr="002C6A91" w:rsidTr="003F7E63">
        <w:trPr>
          <w:trHeight w:val="315"/>
        </w:trPr>
        <w:tc>
          <w:tcPr>
            <w:tcW w:w="9288" w:type="dxa"/>
          </w:tcPr>
          <w:p w:rsidR="003F7E63" w:rsidRPr="002C6A91" w:rsidRDefault="003F7E63" w:rsidP="003F7E63">
            <w:pPr>
              <w:rPr>
                <w:rFonts w:ascii="Arial Narrow" w:hAnsi="Arial Narrow"/>
                <w:sz w:val="20"/>
                <w:szCs w:val="20"/>
              </w:rPr>
            </w:pPr>
            <w:r w:rsidRPr="002C6A91">
              <w:rPr>
                <w:rFonts w:ascii="Arial Narrow" w:hAnsi="Arial Narrow"/>
                <w:b/>
                <w:bCs/>
                <w:sz w:val="20"/>
                <w:szCs w:val="20"/>
              </w:rPr>
              <w:t>Špecifický cieľ</w:t>
            </w:r>
            <w:r>
              <w:rPr>
                <w:rStyle w:val="Odkaznapoznmkupodiarou"/>
                <w:rFonts w:ascii="Arial Narrow" w:hAnsi="Arial Narrow"/>
                <w:b/>
                <w:bCs/>
                <w:sz w:val="20"/>
                <w:szCs w:val="20"/>
              </w:rPr>
              <w:footnoteReference w:id="4"/>
            </w:r>
            <w:r w:rsidRPr="002C6A91">
              <w:rPr>
                <w:rFonts w:ascii="Arial Narrow" w:hAnsi="Arial Narrow"/>
                <w:b/>
                <w:bCs/>
                <w:sz w:val="20"/>
                <w:szCs w:val="20"/>
              </w:rPr>
              <w:t>:</w:t>
            </w:r>
          </w:p>
        </w:tc>
      </w:tr>
      <w:tr w:rsidR="003F7E63" w:rsidRPr="002C6A91" w:rsidTr="003F7E63">
        <w:trPr>
          <w:trHeight w:val="315"/>
        </w:trPr>
        <w:tc>
          <w:tcPr>
            <w:tcW w:w="9288"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si vyberie špecifický cieľ v nadväznosti na výzvu</w:t>
            </w:r>
            <w:r>
              <w:rPr>
                <w:rFonts w:ascii="Arial Narrow" w:hAnsi="Arial Narrow"/>
                <w:sz w:val="20"/>
                <w:szCs w:val="20"/>
              </w:rPr>
              <w:t>/vyzvanie.</w:t>
            </w:r>
            <w:r w:rsidRPr="002C6A91">
              <w:rPr>
                <w:rFonts w:ascii="Arial Narrow" w:hAnsi="Arial Narrow"/>
                <w:sz w:val="20"/>
                <w:szCs w:val="20"/>
              </w:rPr>
              <w:t xml:space="preserve"> V prípade, ak je ŽoNFP relevantná k viacerým špecifickým cieľom, údaje za celú tabuľku č. 5 sa opakujú za každý špecifický cieľ</w:t>
            </w:r>
            <w:r>
              <w:rPr>
                <w:rFonts w:ascii="Arial Narrow" w:hAnsi="Arial Narrow"/>
                <w:sz w:val="20"/>
                <w:szCs w:val="20"/>
              </w:rPr>
              <w:t>.</w:t>
            </w:r>
          </w:p>
        </w:tc>
      </w:tr>
      <w:tr w:rsidR="003F7E63" w:rsidRPr="002C6A91" w:rsidTr="003F7E63">
        <w:trPr>
          <w:trHeight w:val="315"/>
        </w:trPr>
        <w:tc>
          <w:tcPr>
            <w:tcW w:w="9288"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Kategórie regiónov:</w:t>
            </w:r>
          </w:p>
        </w:tc>
      </w:tr>
      <w:tr w:rsidR="003F7E63" w:rsidRPr="002C6A91" w:rsidTr="003F7E63">
        <w:trPr>
          <w:trHeight w:val="330"/>
        </w:trPr>
        <w:tc>
          <w:tcPr>
            <w:tcW w:w="9288" w:type="dxa"/>
            <w:hideMark/>
          </w:tcPr>
          <w:p w:rsidR="003F7E63" w:rsidRDefault="003F7E63" w:rsidP="003F7E63">
            <w:pPr>
              <w:rPr>
                <w:rFonts w:ascii="Arial Narrow" w:hAnsi="Arial Narrow"/>
                <w:sz w:val="20"/>
                <w:szCs w:val="20"/>
              </w:rPr>
            </w:pPr>
            <w:r w:rsidRPr="002C6A91">
              <w:rPr>
                <w:rFonts w:ascii="Arial Narrow" w:hAnsi="Arial Narrow"/>
                <w:sz w:val="20"/>
                <w:szCs w:val="20"/>
              </w:rPr>
              <w:t>Rozvinuté / Menej rozvinuté (sekcia sa netýka projektov financovaných z KF, ENRF a EÚS)</w:t>
            </w:r>
          </w:p>
          <w:p w:rsidR="003F7E63" w:rsidRPr="002C6A91" w:rsidRDefault="003F7E63" w:rsidP="003F7E63">
            <w:pPr>
              <w:rPr>
                <w:rFonts w:ascii="Arial Narrow" w:hAnsi="Arial Narrow"/>
                <w:sz w:val="20"/>
                <w:szCs w:val="20"/>
              </w:rPr>
            </w:pPr>
          </w:p>
        </w:tc>
      </w:tr>
      <w:tr w:rsidR="003F7E63" w:rsidRPr="002C6A91" w:rsidTr="003F7E63">
        <w:trPr>
          <w:trHeight w:val="315"/>
        </w:trPr>
        <w:tc>
          <w:tcPr>
            <w:tcW w:w="9288"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Oblasť intervencie:</w:t>
            </w:r>
          </w:p>
        </w:tc>
      </w:tr>
      <w:tr w:rsidR="003F7E63" w:rsidRPr="002C6A91" w:rsidTr="003F7E63">
        <w:trPr>
          <w:trHeight w:val="330"/>
        </w:trPr>
        <w:tc>
          <w:tcPr>
            <w:tcW w:w="9288" w:type="dxa"/>
            <w:hideMark/>
          </w:tcPr>
          <w:p w:rsidR="003F7E63" w:rsidRPr="002C6A91" w:rsidRDefault="003F7E63" w:rsidP="003F7E63">
            <w:pPr>
              <w:rPr>
                <w:rFonts w:ascii="Arial Narrow" w:hAnsi="Arial Narrow"/>
                <w:sz w:val="20"/>
                <w:szCs w:val="20"/>
              </w:rPr>
            </w:pPr>
            <w:r w:rsidRPr="00601361">
              <w:rPr>
                <w:rFonts w:ascii="Arial Narrow" w:hAnsi="Arial Narrow"/>
                <w:sz w:val="20"/>
                <w:szCs w:val="20"/>
              </w:rPr>
              <w:t>Žiadateľ vyberá z ponúkaného číselníka</w:t>
            </w:r>
            <w:r w:rsidRPr="00892D51">
              <w:rPr>
                <w:rFonts w:ascii="Arial Narrow" w:hAnsi="Arial Narrow"/>
                <w:sz w:val="20"/>
                <w:szCs w:val="20"/>
              </w:rPr>
              <w:t xml:space="preserve"> </w:t>
            </w:r>
          </w:p>
        </w:tc>
      </w:tr>
      <w:tr w:rsidR="003F7E63" w:rsidRPr="002C6A91" w:rsidTr="003F7E63">
        <w:trPr>
          <w:trHeight w:val="315"/>
        </w:trPr>
        <w:tc>
          <w:tcPr>
            <w:tcW w:w="9288"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lastRenderedPageBreak/>
              <w:t>Hospodárska činnosť:</w:t>
            </w:r>
          </w:p>
        </w:tc>
      </w:tr>
      <w:tr w:rsidR="003F7E63" w:rsidRPr="002C6A91" w:rsidTr="003F7E63">
        <w:trPr>
          <w:trHeight w:val="330"/>
        </w:trPr>
        <w:tc>
          <w:tcPr>
            <w:tcW w:w="9288" w:type="dxa"/>
            <w:hideMark/>
          </w:tcPr>
          <w:p w:rsidR="003F7E63" w:rsidRDefault="003F7E63" w:rsidP="003F7E63">
            <w:pPr>
              <w:rPr>
                <w:rFonts w:ascii="Arial Narrow" w:hAnsi="Arial Narrow"/>
                <w:sz w:val="20"/>
                <w:szCs w:val="20"/>
              </w:rPr>
            </w:pPr>
            <w:r w:rsidRPr="00601361">
              <w:rPr>
                <w:rFonts w:ascii="Arial Narrow" w:hAnsi="Arial Narrow"/>
                <w:sz w:val="20"/>
                <w:szCs w:val="20"/>
              </w:rPr>
              <w:t>Žiadateľ vyberá z číselníka Hospodárskych činností</w:t>
            </w:r>
          </w:p>
          <w:p w:rsidR="003F7E63" w:rsidRPr="002C6A91" w:rsidRDefault="003F7E63" w:rsidP="003F7E63">
            <w:pPr>
              <w:rPr>
                <w:rFonts w:ascii="Arial Narrow" w:hAnsi="Arial Narrow"/>
                <w:sz w:val="20"/>
                <w:szCs w:val="20"/>
              </w:rPr>
            </w:pPr>
          </w:p>
        </w:tc>
      </w:tr>
      <w:tr w:rsidR="003F7E63" w:rsidRPr="002C6A91" w:rsidTr="003F7E63">
        <w:trPr>
          <w:trHeight w:val="315"/>
        </w:trPr>
        <w:tc>
          <w:tcPr>
            <w:tcW w:w="9288"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územia:</w:t>
            </w:r>
          </w:p>
        </w:tc>
      </w:tr>
      <w:tr w:rsidR="003F7E63" w:rsidRPr="002C6A91" w:rsidTr="003F7E63">
        <w:trPr>
          <w:trHeight w:val="330"/>
        </w:trPr>
        <w:tc>
          <w:tcPr>
            <w:tcW w:w="9288" w:type="dxa"/>
            <w:hideMark/>
          </w:tcPr>
          <w:p w:rsidR="003F7E63" w:rsidRDefault="003F7E63" w:rsidP="003F7E63">
            <w:pPr>
              <w:rPr>
                <w:rFonts w:ascii="Arial Narrow" w:hAnsi="Arial Narrow"/>
                <w:sz w:val="20"/>
                <w:szCs w:val="20"/>
              </w:rPr>
            </w:pPr>
            <w:r w:rsidRPr="00601361">
              <w:rPr>
                <w:rFonts w:ascii="Arial Narrow" w:hAnsi="Arial Narrow"/>
                <w:sz w:val="20"/>
                <w:szCs w:val="20"/>
              </w:rPr>
              <w:t>Žiadateľ vyberá z číselníka Území (mestská, horská...)</w:t>
            </w:r>
          </w:p>
          <w:p w:rsidR="003F7E63" w:rsidRPr="002C6A91" w:rsidRDefault="003F7E63" w:rsidP="003F7E63">
            <w:pPr>
              <w:rPr>
                <w:rFonts w:ascii="Arial Narrow" w:hAnsi="Arial Narrow"/>
                <w:sz w:val="20"/>
                <w:szCs w:val="20"/>
              </w:rPr>
            </w:pP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sz w:val="20"/>
                <w:szCs w:val="20"/>
              </w:rPr>
              <w:t>Forma financovania:</w:t>
            </w:r>
          </w:p>
        </w:tc>
      </w:tr>
      <w:tr w:rsidR="003F7E63" w:rsidRPr="002C6A91" w:rsidTr="003F7E63">
        <w:trPr>
          <w:trHeight w:val="330"/>
        </w:trPr>
        <w:tc>
          <w:tcPr>
            <w:tcW w:w="9288" w:type="dxa"/>
          </w:tcPr>
          <w:p w:rsidR="003F7E63" w:rsidRDefault="003F7E63" w:rsidP="003F7E63">
            <w:pPr>
              <w:tabs>
                <w:tab w:val="left" w:pos="6379"/>
              </w:tabs>
              <w:rPr>
                <w:rFonts w:ascii="Arial Narrow" w:hAnsi="Arial Narrow"/>
                <w:sz w:val="20"/>
                <w:szCs w:val="20"/>
              </w:rPr>
            </w:pPr>
            <w:r w:rsidRPr="00601361">
              <w:rPr>
                <w:rFonts w:ascii="Arial Narrow" w:hAnsi="Arial Narrow"/>
                <w:sz w:val="20"/>
                <w:szCs w:val="20"/>
              </w:rPr>
              <w:t>Žiadateľ vyberá z ponúkaných možností</w:t>
            </w:r>
          </w:p>
          <w:p w:rsidR="003F7E63" w:rsidRPr="002C6A91" w:rsidRDefault="003F7E63" w:rsidP="003F7E63">
            <w:pPr>
              <w:rPr>
                <w:rFonts w:ascii="Arial Narrow" w:hAnsi="Arial Narrow"/>
                <w:sz w:val="20"/>
                <w:szCs w:val="20"/>
              </w:rPr>
            </w:pP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sz w:val="20"/>
                <w:szCs w:val="20"/>
              </w:rPr>
              <w:t xml:space="preserve">Projekt s relevanciou k Regionálnym investičným územným stratégiám: </w:t>
            </w:r>
            <w:r w:rsidRPr="002C6A91">
              <w:rPr>
                <w:rFonts w:ascii="Arial Narrow" w:hAnsi="Arial Narrow"/>
                <w:sz w:val="20"/>
                <w:szCs w:val="20"/>
              </w:rPr>
              <w:t>áno/nie</w:t>
            </w: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sz w:val="20"/>
                <w:szCs w:val="20"/>
              </w:rPr>
              <w:t>Projekt s relevanciou k Udržateľnému rozvoju miest:</w:t>
            </w:r>
            <w:r w:rsidRPr="002C6A91">
              <w:rPr>
                <w:rFonts w:ascii="Arial Narrow" w:hAnsi="Arial Narrow"/>
                <w:sz w:val="20"/>
                <w:szCs w:val="20"/>
              </w:rPr>
              <w:t xml:space="preserve"> áno/nie</w:t>
            </w: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bCs/>
                <w:sz w:val="20"/>
                <w:szCs w:val="20"/>
              </w:rPr>
              <w:t>Identifikácia príspevku k</w:t>
            </w:r>
            <w:r>
              <w:rPr>
                <w:rFonts w:ascii="Arial Narrow" w:hAnsi="Arial Narrow"/>
                <w:b/>
                <w:bCs/>
                <w:sz w:val="20"/>
                <w:szCs w:val="20"/>
              </w:rPr>
              <w:t xml:space="preserve"> horizontálnemu </w:t>
            </w:r>
            <w:r w:rsidRPr="002C6A91">
              <w:rPr>
                <w:rFonts w:ascii="Arial Narrow" w:hAnsi="Arial Narrow"/>
                <w:b/>
                <w:bCs/>
                <w:sz w:val="20"/>
                <w:szCs w:val="20"/>
              </w:rPr>
              <w:t xml:space="preserve">princípu </w:t>
            </w:r>
            <w:r>
              <w:rPr>
                <w:rFonts w:ascii="Arial Narrow" w:hAnsi="Arial Narrow"/>
                <w:b/>
                <w:bCs/>
                <w:sz w:val="20"/>
                <w:szCs w:val="20"/>
              </w:rPr>
              <w:t>U</w:t>
            </w:r>
            <w:r w:rsidRPr="002C6A91">
              <w:rPr>
                <w:rFonts w:ascii="Arial Narrow" w:hAnsi="Arial Narrow"/>
                <w:b/>
                <w:bCs/>
                <w:sz w:val="20"/>
                <w:szCs w:val="20"/>
              </w:rPr>
              <w:t>držateľn</w:t>
            </w:r>
            <w:r>
              <w:rPr>
                <w:rFonts w:ascii="Arial Narrow" w:hAnsi="Arial Narrow"/>
                <w:b/>
                <w:bCs/>
                <w:sz w:val="20"/>
                <w:szCs w:val="20"/>
              </w:rPr>
              <w:t>ý</w:t>
            </w:r>
            <w:r w:rsidRPr="002C6A91">
              <w:rPr>
                <w:rFonts w:ascii="Arial Narrow" w:hAnsi="Arial Narrow"/>
                <w:b/>
                <w:bCs/>
                <w:sz w:val="20"/>
                <w:szCs w:val="20"/>
              </w:rPr>
              <w:t xml:space="preserve"> rozvoj</w:t>
            </w:r>
            <w:bookmarkStart w:id="6" w:name="_Ref422413811"/>
            <w:r w:rsidRPr="0049299B">
              <w:rPr>
                <w:rStyle w:val="Odkaznapoznmkupodiarou"/>
                <w:rFonts w:ascii="Arial Narrow" w:hAnsi="Arial Narrow"/>
                <w:bCs/>
                <w:sz w:val="20"/>
                <w:szCs w:val="20"/>
              </w:rPr>
              <w:footnoteReference w:id="5"/>
            </w:r>
            <w:bookmarkEnd w:id="6"/>
            <w:r w:rsidRPr="002C6A91">
              <w:rPr>
                <w:rFonts w:ascii="Arial Narrow" w:hAnsi="Arial Narrow"/>
                <w:b/>
                <w:bCs/>
                <w:sz w:val="20"/>
                <w:szCs w:val="20"/>
              </w:rPr>
              <w:t>:</w:t>
            </w: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sz w:val="20"/>
                <w:szCs w:val="20"/>
              </w:rPr>
              <w:t xml:space="preserve">Automaticky vypĺňané relevantné ciele horizontálneho princípu </w:t>
            </w:r>
            <w:r>
              <w:rPr>
                <w:rFonts w:ascii="Arial Narrow" w:hAnsi="Arial Narrow"/>
                <w:sz w:val="20"/>
                <w:szCs w:val="20"/>
              </w:rPr>
              <w:t>U</w:t>
            </w:r>
            <w:r w:rsidRPr="002C6A91">
              <w:rPr>
                <w:rFonts w:ascii="Arial Narrow" w:hAnsi="Arial Narrow"/>
                <w:sz w:val="20"/>
                <w:szCs w:val="20"/>
              </w:rPr>
              <w:t>držateľný rozvoj v nadväznosti na vybrané typy aktivít v ŽoNFP</w:t>
            </w: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bCs/>
                <w:sz w:val="20"/>
                <w:szCs w:val="20"/>
              </w:rPr>
              <w:t>Identifikácia príspevku k princípu podpory rovnosti mužov a žien a </w:t>
            </w:r>
            <w:r w:rsidRPr="00601361">
              <w:rPr>
                <w:rFonts w:ascii="Arial Narrow" w:hAnsi="Arial Narrow"/>
                <w:b/>
                <w:bCs/>
                <w:sz w:val="20"/>
                <w:szCs w:val="20"/>
              </w:rPr>
              <w:t>nediskriminácia</w:t>
            </w:r>
            <w:r w:rsidRPr="00601361">
              <w:rPr>
                <w:rFonts w:ascii="Arial Narrow" w:hAnsi="Arial Narrow"/>
                <w:bCs/>
                <w:sz w:val="20"/>
                <w:szCs w:val="20"/>
                <w:vertAlign w:val="superscript"/>
              </w:rPr>
              <w:fldChar w:fldCharType="begin"/>
            </w:r>
            <w:r w:rsidRPr="00601361">
              <w:rPr>
                <w:rFonts w:ascii="Arial Narrow" w:hAnsi="Arial Narrow"/>
                <w:bCs/>
                <w:sz w:val="20"/>
                <w:szCs w:val="20"/>
                <w:vertAlign w:val="superscript"/>
              </w:rPr>
              <w:instrText xml:space="preserve"> NOTEREF _Ref422413811 \h  \* MERGEFORMAT </w:instrText>
            </w:r>
            <w:r w:rsidRPr="00601361">
              <w:rPr>
                <w:rFonts w:ascii="Arial Narrow" w:hAnsi="Arial Narrow"/>
                <w:bCs/>
                <w:sz w:val="20"/>
                <w:szCs w:val="20"/>
                <w:vertAlign w:val="superscript"/>
              </w:rPr>
            </w:r>
            <w:r w:rsidRPr="00601361">
              <w:rPr>
                <w:rFonts w:ascii="Arial Narrow" w:hAnsi="Arial Narrow"/>
                <w:bCs/>
                <w:sz w:val="20"/>
                <w:szCs w:val="20"/>
                <w:vertAlign w:val="superscript"/>
              </w:rPr>
              <w:fldChar w:fldCharType="separate"/>
            </w:r>
            <w:r>
              <w:rPr>
                <w:rFonts w:ascii="Arial Narrow" w:hAnsi="Arial Narrow"/>
                <w:bCs/>
                <w:sz w:val="20"/>
                <w:szCs w:val="20"/>
                <w:vertAlign w:val="superscript"/>
              </w:rPr>
              <w:t>7</w:t>
            </w:r>
            <w:r w:rsidRPr="00601361">
              <w:rPr>
                <w:rFonts w:ascii="Arial Narrow" w:hAnsi="Arial Narrow"/>
                <w:bCs/>
                <w:sz w:val="20"/>
                <w:szCs w:val="20"/>
                <w:vertAlign w:val="superscript"/>
              </w:rPr>
              <w:fldChar w:fldCharType="end"/>
            </w:r>
            <w:r w:rsidRPr="00601361">
              <w:rPr>
                <w:rFonts w:ascii="Arial Narrow" w:hAnsi="Arial Narrow"/>
                <w:b/>
                <w:bCs/>
                <w:sz w:val="20"/>
                <w:szCs w:val="20"/>
              </w:rPr>
              <w:t>:</w:t>
            </w:r>
          </w:p>
        </w:tc>
      </w:tr>
      <w:tr w:rsidR="003F7E63" w:rsidRPr="002C6A91" w:rsidTr="003F7E63">
        <w:trPr>
          <w:trHeight w:val="330"/>
        </w:trPr>
        <w:tc>
          <w:tcPr>
            <w:tcW w:w="9288"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V prípade, ak ide o projekt zameraný na podporu konkrétnej cieľovej skupiny vyberanej z číselníka v tabuľke č. 8 (popis cieľovej skupiny), automaticky je vyplnený nasledovný text: </w:t>
            </w:r>
          </w:p>
          <w:p w:rsidR="003F7E63" w:rsidRPr="002C6A91" w:rsidRDefault="003F7E63" w:rsidP="003F7E63">
            <w:pPr>
              <w:rPr>
                <w:rFonts w:ascii="Arial Narrow" w:hAnsi="Arial Narrow"/>
                <w:i/>
                <w:iCs/>
                <w:sz w:val="20"/>
                <w:szCs w:val="20"/>
              </w:rPr>
            </w:pPr>
            <w:r w:rsidRPr="002C6A91">
              <w:rPr>
                <w:rFonts w:ascii="Arial Narrow" w:hAnsi="Arial Narrow"/>
                <w:i/>
                <w:iCs/>
                <w:sz w:val="20"/>
                <w:szCs w:val="20"/>
              </w:rPr>
              <w:t>Projekt je priamo zameraný na znevýhodnené skupiny.</w:t>
            </w:r>
          </w:p>
          <w:p w:rsidR="003F7E63" w:rsidRPr="002C6A91" w:rsidRDefault="003F7E63" w:rsidP="003F7E63">
            <w:pPr>
              <w:spacing w:before="120"/>
              <w:rPr>
                <w:rFonts w:ascii="Arial Narrow" w:hAnsi="Arial Narrow"/>
                <w:sz w:val="20"/>
                <w:szCs w:val="20"/>
              </w:rPr>
            </w:pPr>
            <w:r w:rsidRPr="002C6A91">
              <w:rPr>
                <w:rFonts w:ascii="Arial Narrow" w:hAnsi="Arial Narrow"/>
                <w:sz w:val="20"/>
                <w:szCs w:val="20"/>
              </w:rPr>
              <w:t>V prípade, ak ide o projekt, ktorý nie je priamo zameraný na podporu znevýhodnených skupín, automaticky je vyplnený nasledovný text:</w:t>
            </w:r>
          </w:p>
          <w:p w:rsidR="003F7E63" w:rsidRPr="002C6A91" w:rsidRDefault="003F7E63" w:rsidP="003F7E63">
            <w:pPr>
              <w:rPr>
                <w:rFonts w:ascii="Arial Narrow" w:hAnsi="Arial Narrow"/>
                <w:b/>
                <w:sz w:val="20"/>
                <w:szCs w:val="20"/>
              </w:rPr>
            </w:pPr>
            <w:r w:rsidRPr="002C6A91">
              <w:rPr>
                <w:rFonts w:ascii="Arial Narrow" w:hAnsi="Arial Narrow"/>
                <w:i/>
                <w:iCs/>
                <w:sz w:val="20"/>
                <w:szCs w:val="20"/>
              </w:rPr>
              <w:t xml:space="preserve">Projekt je v súlade s princípom podpory </w:t>
            </w:r>
            <w:r>
              <w:rPr>
                <w:rFonts w:ascii="Arial Narrow" w:hAnsi="Arial Narrow"/>
                <w:i/>
                <w:iCs/>
                <w:sz w:val="20"/>
                <w:szCs w:val="20"/>
              </w:rPr>
              <w:t>v rámci Horizontálneho princípu R</w:t>
            </w:r>
            <w:r w:rsidRPr="002C6A91">
              <w:rPr>
                <w:rFonts w:ascii="Arial Narrow" w:hAnsi="Arial Narrow"/>
                <w:i/>
                <w:iCs/>
                <w:sz w:val="20"/>
                <w:szCs w:val="20"/>
              </w:rPr>
              <w:t>ovnos</w:t>
            </w:r>
            <w:r>
              <w:rPr>
                <w:rFonts w:ascii="Arial Narrow" w:hAnsi="Arial Narrow"/>
                <w:i/>
                <w:iCs/>
                <w:sz w:val="20"/>
                <w:szCs w:val="20"/>
              </w:rPr>
              <w:t>ť</w:t>
            </w:r>
            <w:r w:rsidRPr="002C6A91">
              <w:rPr>
                <w:rFonts w:ascii="Arial Narrow" w:hAnsi="Arial Narrow"/>
                <w:i/>
                <w:iCs/>
                <w:sz w:val="20"/>
                <w:szCs w:val="20"/>
              </w:rPr>
              <w:t xml:space="preserve"> mužov a žien a</w:t>
            </w:r>
            <w:r>
              <w:rPr>
                <w:rFonts w:ascii="Arial Narrow" w:hAnsi="Arial Narrow"/>
                <w:i/>
                <w:iCs/>
                <w:sz w:val="20"/>
                <w:szCs w:val="20"/>
              </w:rPr>
              <w:t> Horizontálneho princípu N</w:t>
            </w:r>
            <w:r w:rsidRPr="002C6A91">
              <w:rPr>
                <w:rFonts w:ascii="Arial Narrow" w:hAnsi="Arial Narrow"/>
                <w:i/>
                <w:iCs/>
                <w:sz w:val="20"/>
                <w:szCs w:val="20"/>
              </w:rPr>
              <w:t>ediskriminácia.</w:t>
            </w:r>
          </w:p>
        </w:tc>
      </w:tr>
    </w:tbl>
    <w:p w:rsidR="003F7E63" w:rsidRPr="002C6A91" w:rsidRDefault="003F7E63" w:rsidP="003F7E63">
      <w:pPr>
        <w:rPr>
          <w:rFonts w:ascii="Arial Narrow" w:hAnsi="Arial Narrow"/>
          <w:sz w:val="20"/>
          <w:szCs w:val="20"/>
        </w:rPr>
      </w:pPr>
    </w:p>
    <w:tbl>
      <w:tblPr>
        <w:tblStyle w:val="Mriekatabuky"/>
        <w:tblW w:w="9301" w:type="dxa"/>
        <w:tblLook w:val="04A0" w:firstRow="1" w:lastRow="0" w:firstColumn="1" w:lastColumn="0" w:noHBand="0" w:noVBand="1"/>
      </w:tblPr>
      <w:tblGrid>
        <w:gridCol w:w="630"/>
        <w:gridCol w:w="2158"/>
        <w:gridCol w:w="2135"/>
        <w:gridCol w:w="2566"/>
        <w:gridCol w:w="1812"/>
      </w:tblGrid>
      <w:tr w:rsidR="003F7E63" w:rsidRPr="002C6A91" w:rsidTr="00FB5F20">
        <w:trPr>
          <w:trHeight w:val="1890"/>
        </w:trPr>
        <w:tc>
          <w:tcPr>
            <w:tcW w:w="9301" w:type="dxa"/>
            <w:gridSpan w:val="5"/>
            <w:shd w:val="clear" w:color="auto" w:fill="F89C57"/>
            <w:hideMark/>
          </w:tcPr>
          <w:p w:rsidR="003F7E63" w:rsidRPr="00345A3F" w:rsidRDefault="003F7E63" w:rsidP="003F7E63">
            <w:pPr>
              <w:pStyle w:val="Nadpis1"/>
              <w:spacing w:before="120" w:after="120"/>
              <w:outlineLvl w:val="0"/>
              <w:rPr>
                <w:rFonts w:ascii="Arial Narrow" w:eastAsiaTheme="minorHAnsi" w:hAnsi="Arial Narrow" w:cstheme="minorBidi"/>
                <w:bCs w:val="0"/>
                <w:color w:val="auto"/>
                <w:sz w:val="24"/>
                <w:szCs w:val="24"/>
              </w:rPr>
            </w:pPr>
            <w:r>
              <w:rPr>
                <w:rFonts w:ascii="Arial Narrow" w:eastAsiaTheme="minorHAnsi" w:hAnsi="Arial Narrow" w:cstheme="minorBidi"/>
                <w:bCs w:val="0"/>
                <w:color w:val="auto"/>
                <w:sz w:val="24"/>
                <w:szCs w:val="24"/>
              </w:rPr>
              <w:t xml:space="preserve">                                                        </w:t>
            </w:r>
            <w:bookmarkStart w:id="7" w:name="_Toc423601299"/>
            <w:r w:rsidRPr="00345A3F">
              <w:rPr>
                <w:rFonts w:ascii="Arial Narrow" w:eastAsiaTheme="minorHAnsi" w:hAnsi="Arial Narrow" w:cstheme="minorBidi"/>
                <w:bCs w:val="0"/>
                <w:color w:val="auto"/>
                <w:sz w:val="24"/>
                <w:szCs w:val="24"/>
              </w:rPr>
              <w:t>6. Miesto realizácie projektu:</w:t>
            </w:r>
            <w:bookmarkEnd w:id="7"/>
          </w:p>
          <w:p w:rsidR="003F7E63" w:rsidRPr="002C6A91" w:rsidRDefault="003F7E63" w:rsidP="003F7E63">
            <w:pPr>
              <w:rPr>
                <w:rFonts w:ascii="Arial Narrow" w:hAnsi="Arial Narrow"/>
                <w:b/>
                <w:bCs/>
                <w:sz w:val="20"/>
                <w:szCs w:val="20"/>
              </w:rPr>
            </w:pPr>
            <w:r w:rsidRPr="002C6A91">
              <w:rPr>
                <w:rFonts w:ascii="Arial Narrow" w:hAnsi="Arial Narrow"/>
                <w:sz w:val="20"/>
                <w:szCs w:val="20"/>
              </w:rPr>
              <w:t>Žiadateľ definuje miesto realizácie projektu na najnižšiu možnú úroveň. V prípade investičných projektov sa miestom realizácie projektu rozumie</w:t>
            </w:r>
            <w:r w:rsidRPr="002C6A91">
              <w:rPr>
                <w:rFonts w:ascii="Arial Narrow" w:hAnsi="Arial Narrow"/>
                <w:b/>
                <w:bCs/>
                <w:sz w:val="20"/>
                <w:szCs w:val="20"/>
              </w:rPr>
              <w:t xml:space="preserve"> </w:t>
            </w:r>
            <w:r w:rsidRPr="002C6A91">
              <w:rPr>
                <w:rFonts w:ascii="Arial Narrow" w:hAnsi="Arial Narrow"/>
                <w:sz w:val="20"/>
                <w:szCs w:val="20"/>
              </w:rPr>
              <w:t>miesto fyzickej realizácie, t.j. miestom realizácie projektu sa rozumie miesto, kde budú umiestnené a využívané výstupy investičných aktivít projektu.</w:t>
            </w:r>
            <w:r w:rsidRPr="002C6A91">
              <w:rPr>
                <w:rFonts w:ascii="Arial Narrow" w:hAnsi="Arial Narrow"/>
                <w:b/>
                <w:bCs/>
                <w:sz w:val="20"/>
                <w:szCs w:val="20"/>
              </w:rPr>
              <w:t xml:space="preserve"> </w:t>
            </w:r>
            <w:r w:rsidRPr="002C6A91">
              <w:rPr>
                <w:rFonts w:ascii="Arial Narrow" w:hAnsi="Arial Narrow"/>
                <w:sz w:val="20"/>
                <w:szCs w:val="20"/>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p>
        </w:tc>
      </w:tr>
      <w:tr w:rsidR="003F7E63" w:rsidRPr="002C6A91" w:rsidTr="003F7E63">
        <w:trPr>
          <w:trHeight w:val="425"/>
        </w:trPr>
        <w:tc>
          <w:tcPr>
            <w:tcW w:w="630" w:type="dxa"/>
            <w:hideMark/>
          </w:tcPr>
          <w:p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Štát</w:t>
            </w:r>
          </w:p>
        </w:tc>
        <w:tc>
          <w:tcPr>
            <w:tcW w:w="2158" w:type="dxa"/>
          </w:tcPr>
          <w:p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Región</w:t>
            </w:r>
            <w:r>
              <w:rPr>
                <w:rFonts w:ascii="Arial Narrow" w:hAnsi="Arial Narrow"/>
                <w:b/>
                <w:bCs/>
                <w:sz w:val="20"/>
                <w:szCs w:val="20"/>
              </w:rPr>
              <w:t xml:space="preserve"> </w:t>
            </w:r>
            <w:r w:rsidRPr="002C6A91">
              <w:rPr>
                <w:rFonts w:ascii="Arial Narrow" w:hAnsi="Arial Narrow"/>
                <w:b/>
                <w:bCs/>
                <w:sz w:val="20"/>
                <w:szCs w:val="20"/>
              </w:rPr>
              <w:t>(NUTS II):</w:t>
            </w:r>
          </w:p>
        </w:tc>
        <w:tc>
          <w:tcPr>
            <w:tcW w:w="2135" w:type="dxa"/>
          </w:tcPr>
          <w:p w:rsidR="003F7E63" w:rsidRPr="002C6A91" w:rsidRDefault="003F7E63" w:rsidP="003F7E63">
            <w:pPr>
              <w:spacing w:before="120"/>
              <w:jc w:val="left"/>
              <w:rPr>
                <w:rFonts w:ascii="Arial Narrow" w:hAnsi="Arial Narrow"/>
                <w:b/>
                <w:bCs/>
                <w:sz w:val="20"/>
                <w:szCs w:val="20"/>
              </w:rPr>
            </w:pPr>
            <w:r w:rsidRPr="002C6A91">
              <w:rPr>
                <w:rFonts w:ascii="Arial Narrow" w:hAnsi="Arial Narrow"/>
                <w:b/>
                <w:bCs/>
                <w:sz w:val="20"/>
                <w:szCs w:val="20"/>
              </w:rPr>
              <w:t>Vyšší územný celok</w:t>
            </w:r>
            <w:r>
              <w:rPr>
                <w:rFonts w:ascii="Arial Narrow" w:hAnsi="Arial Narrow"/>
                <w:b/>
                <w:bCs/>
                <w:sz w:val="20"/>
                <w:szCs w:val="20"/>
              </w:rPr>
              <w:t xml:space="preserve"> </w:t>
            </w:r>
            <w:r w:rsidRPr="002C6A91">
              <w:rPr>
                <w:rFonts w:ascii="Arial Narrow" w:hAnsi="Arial Narrow"/>
                <w:b/>
                <w:bCs/>
                <w:sz w:val="20"/>
                <w:szCs w:val="20"/>
              </w:rPr>
              <w:t>(NUTS III):</w:t>
            </w:r>
          </w:p>
        </w:tc>
        <w:tc>
          <w:tcPr>
            <w:tcW w:w="2566" w:type="dxa"/>
            <w:hideMark/>
          </w:tcPr>
          <w:p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Okres (NUTS IV):</w:t>
            </w:r>
          </w:p>
        </w:tc>
        <w:tc>
          <w:tcPr>
            <w:tcW w:w="1812" w:type="dxa"/>
          </w:tcPr>
          <w:p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Obec:</w:t>
            </w:r>
          </w:p>
        </w:tc>
      </w:tr>
      <w:tr w:rsidR="003F7E63" w:rsidRPr="002C6A91" w:rsidTr="003F7E63">
        <w:trPr>
          <w:trHeight w:val="330"/>
        </w:trPr>
        <w:tc>
          <w:tcPr>
            <w:tcW w:w="630" w:type="dxa"/>
            <w:hideMark/>
          </w:tcPr>
          <w:p w:rsidR="003F7E63" w:rsidRPr="002C6A91" w:rsidRDefault="003F7E63" w:rsidP="003F7E63">
            <w:pPr>
              <w:rPr>
                <w:rFonts w:ascii="Arial Narrow" w:hAnsi="Arial Narrow"/>
                <w:b/>
                <w:bCs/>
                <w:sz w:val="20"/>
                <w:szCs w:val="20"/>
              </w:rPr>
            </w:pPr>
          </w:p>
        </w:tc>
        <w:tc>
          <w:tcPr>
            <w:tcW w:w="215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135" w:type="dxa"/>
          </w:tcPr>
          <w:p w:rsidR="003F7E63" w:rsidRPr="002C6A91" w:rsidRDefault="003F7E63" w:rsidP="003F7E63">
            <w:pPr>
              <w:rPr>
                <w:rFonts w:ascii="Arial Narrow" w:hAnsi="Arial Narrow"/>
                <w:b/>
                <w:bCs/>
                <w:sz w:val="20"/>
                <w:szCs w:val="20"/>
              </w:rPr>
            </w:pPr>
          </w:p>
        </w:tc>
        <w:tc>
          <w:tcPr>
            <w:tcW w:w="2566"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812" w:type="dxa"/>
          </w:tcPr>
          <w:p w:rsidR="003F7E63" w:rsidRPr="002C6A91" w:rsidRDefault="003F7E63" w:rsidP="003F7E63">
            <w:pPr>
              <w:rPr>
                <w:rFonts w:ascii="Arial Narrow" w:hAnsi="Arial Narrow"/>
                <w:b/>
                <w:bCs/>
                <w:sz w:val="20"/>
                <w:szCs w:val="20"/>
              </w:rPr>
            </w:pPr>
          </w:p>
        </w:tc>
      </w:tr>
    </w:tbl>
    <w:p w:rsidR="003F7E63" w:rsidRDefault="003F7E63" w:rsidP="003F7E63">
      <w:pPr>
        <w:pStyle w:val="Default"/>
        <w:spacing w:before="240"/>
        <w:rPr>
          <w:rFonts w:ascii="Arial Narrow" w:hAnsi="Arial Narrow"/>
          <w:sz w:val="20"/>
          <w:szCs w:val="20"/>
        </w:rPr>
      </w:pPr>
    </w:p>
    <w:tbl>
      <w:tblPr>
        <w:tblStyle w:val="Mriekatabuky"/>
        <w:tblW w:w="9322" w:type="dxa"/>
        <w:tblLayout w:type="fixed"/>
        <w:tblLook w:val="04A0" w:firstRow="1" w:lastRow="0" w:firstColumn="1" w:lastColumn="0" w:noHBand="0" w:noVBand="1"/>
      </w:tblPr>
      <w:tblGrid>
        <w:gridCol w:w="9322"/>
      </w:tblGrid>
      <w:tr w:rsidR="003F7E63" w:rsidRPr="002C6A91" w:rsidTr="00FB5F20">
        <w:trPr>
          <w:trHeight w:val="330"/>
        </w:trPr>
        <w:tc>
          <w:tcPr>
            <w:tcW w:w="9322" w:type="dxa"/>
            <w:tcBorders>
              <w:bottom w:val="single" w:sz="4" w:space="0" w:color="auto"/>
            </w:tcBorders>
            <w:shd w:val="clear" w:color="auto" w:fill="F89C57"/>
            <w:vAlign w:val="center"/>
            <w:hideMark/>
          </w:tcPr>
          <w:p w:rsidR="003F7E63" w:rsidRPr="002C6A91" w:rsidRDefault="003F7E63" w:rsidP="003F7E63">
            <w:pPr>
              <w:pStyle w:val="Nadpis1"/>
              <w:spacing w:before="120" w:after="120"/>
              <w:jc w:val="center"/>
              <w:outlineLvl w:val="0"/>
            </w:pPr>
            <w:bookmarkStart w:id="8" w:name="_Toc423601300"/>
            <w:r w:rsidRPr="00345A3F">
              <w:rPr>
                <w:rFonts w:ascii="Arial Narrow" w:eastAsiaTheme="minorHAnsi" w:hAnsi="Arial Narrow" w:cstheme="minorBidi"/>
                <w:bCs w:val="0"/>
                <w:color w:val="auto"/>
                <w:sz w:val="24"/>
                <w:szCs w:val="24"/>
              </w:rPr>
              <w:t>7. Popis projektu:</w:t>
            </w:r>
            <w:bookmarkEnd w:id="8"/>
          </w:p>
        </w:tc>
      </w:tr>
      <w:tr w:rsidR="003F7E63" w:rsidRPr="002C6A91" w:rsidTr="00FB5F20">
        <w:trPr>
          <w:trHeight w:val="330"/>
        </w:trPr>
        <w:tc>
          <w:tcPr>
            <w:tcW w:w="9322" w:type="dxa"/>
            <w:shd w:val="clear" w:color="auto" w:fill="FECB90"/>
          </w:tcPr>
          <w:p w:rsidR="003F7E63" w:rsidRPr="002C6A91" w:rsidRDefault="003F7E63" w:rsidP="003F7E63">
            <w:pPr>
              <w:tabs>
                <w:tab w:val="left" w:pos="5898"/>
              </w:tabs>
              <w:spacing w:before="60" w:after="60"/>
              <w:jc w:val="center"/>
              <w:rPr>
                <w:rFonts w:ascii="Arial Narrow" w:hAnsi="Arial Narrow"/>
                <w:b/>
                <w:sz w:val="20"/>
                <w:szCs w:val="20"/>
              </w:rPr>
            </w:pPr>
            <w:r w:rsidRPr="002C6A91">
              <w:rPr>
                <w:rFonts w:ascii="Arial Narrow" w:hAnsi="Arial Narrow"/>
                <w:b/>
                <w:sz w:val="20"/>
                <w:szCs w:val="20"/>
              </w:rPr>
              <w:t>Stručný popis projektu</w:t>
            </w:r>
          </w:p>
        </w:tc>
      </w:tr>
      <w:tr w:rsidR="003F7E63" w:rsidRPr="002C6A91" w:rsidTr="003F7E63">
        <w:trPr>
          <w:trHeight w:val="330"/>
        </w:trPr>
        <w:tc>
          <w:tcPr>
            <w:tcW w:w="9322" w:type="dxa"/>
            <w:shd w:val="clear" w:color="auto" w:fill="auto"/>
          </w:tcPr>
          <w:p w:rsidR="003F7E63" w:rsidRPr="00012DE2" w:rsidRDefault="003F7E63" w:rsidP="003F7E63">
            <w:pPr>
              <w:rPr>
                <w:rFonts w:ascii="Arial Narrow" w:hAnsi="Arial Narrow"/>
                <w:sz w:val="20"/>
                <w:szCs w:val="20"/>
              </w:rPr>
            </w:pPr>
            <w:r w:rsidRPr="002C6A91">
              <w:rPr>
                <w:rFonts w:ascii="Arial Narrow" w:hAnsi="Arial Narrow"/>
                <w:sz w:val="20"/>
                <w:szCs w:val="20"/>
              </w:rPr>
              <w:t>Žiadateľ popíše stručne obsah projektu – abstrakt (v prípade schválenia bude tento rozsah podliehať zverejneniu podľa § 48 zákona č. 292/2014 Z.z.)</w:t>
            </w:r>
            <w:r>
              <w:rPr>
                <w:rFonts w:ascii="Arial Narrow" w:hAnsi="Arial Narrow"/>
                <w:sz w:val="20"/>
                <w:szCs w:val="20"/>
              </w:rPr>
              <w:t>,</w:t>
            </w:r>
            <w:r w:rsidRPr="002C6A91">
              <w:rPr>
                <w:rFonts w:ascii="Arial Narrow" w:hAnsi="Arial Narrow"/>
                <w:sz w:val="20"/>
                <w:szCs w:val="20"/>
              </w:rPr>
              <w:t xml:space="preserve"> </w:t>
            </w:r>
            <w:r>
              <w:rPr>
                <w:rFonts w:ascii="Arial Narrow" w:hAnsi="Arial Narrow"/>
                <w:sz w:val="20"/>
                <w:szCs w:val="20"/>
              </w:rPr>
              <w:t xml:space="preserve">nakoľko táto časť je limitovaná. </w:t>
            </w:r>
            <w:r w:rsidRPr="002C6A91">
              <w:rPr>
                <w:rFonts w:ascii="Arial Narrow" w:hAnsi="Arial Narrow"/>
                <w:sz w:val="20"/>
                <w:szCs w:val="20"/>
              </w:rPr>
              <w:t>Obsah projektu obsahuje stručnú informáciu o</w:t>
            </w:r>
            <w:r>
              <w:rPr>
                <w:rFonts w:ascii="Arial Narrow" w:hAnsi="Arial Narrow"/>
                <w:sz w:val="20"/>
                <w:szCs w:val="20"/>
              </w:rPr>
              <w:t xml:space="preserve"> zameraní a </w:t>
            </w:r>
            <w:r w:rsidRPr="002C6A91">
              <w:rPr>
                <w:rFonts w:ascii="Arial Narrow" w:hAnsi="Arial Narrow"/>
                <w:sz w:val="20"/>
                <w:szCs w:val="20"/>
              </w:rPr>
              <w:t>cieľoch projektu, aktivitách, cieľovej skupine (ak relevantné), mieste realizácie a merateľných ukazovateľoch projektu (max. 2000 znakov)</w:t>
            </w:r>
            <w:r>
              <w:rPr>
                <w:rFonts w:ascii="Arial Narrow" w:hAnsi="Arial Narrow"/>
                <w:sz w:val="20"/>
                <w:szCs w:val="20"/>
              </w:rPr>
              <w:t>.</w:t>
            </w:r>
            <w:r w:rsidRPr="002C6A91">
              <w:rPr>
                <w:rFonts w:ascii="Arial Narrow" w:hAnsi="Arial Narrow"/>
                <w:sz w:val="20"/>
                <w:szCs w:val="20"/>
              </w:rPr>
              <w:t xml:space="preserve"> </w:t>
            </w:r>
          </w:p>
        </w:tc>
      </w:tr>
      <w:tr w:rsidR="003F7E63" w:rsidRPr="002C6A91" w:rsidTr="00FB5F20">
        <w:trPr>
          <w:trHeight w:val="330"/>
        </w:trPr>
        <w:tc>
          <w:tcPr>
            <w:tcW w:w="9322" w:type="dxa"/>
            <w:shd w:val="clear" w:color="auto" w:fill="FECB90"/>
            <w:hideMark/>
          </w:tcPr>
          <w:p w:rsidR="003F7E63" w:rsidRPr="002C6A91" w:rsidRDefault="003F7E63" w:rsidP="003F7E63">
            <w:pPr>
              <w:pStyle w:val="Nadpis1"/>
              <w:spacing w:before="120" w:after="120"/>
              <w:jc w:val="center"/>
              <w:outlineLvl w:val="0"/>
            </w:pPr>
            <w:bookmarkStart w:id="9" w:name="_Toc423601301"/>
            <w:r w:rsidRPr="00345A3F">
              <w:rPr>
                <w:rFonts w:ascii="Arial Narrow" w:eastAsiaTheme="minorHAnsi" w:hAnsi="Arial Narrow" w:cstheme="minorBidi"/>
                <w:bCs w:val="0"/>
                <w:color w:val="auto"/>
                <w:sz w:val="24"/>
                <w:szCs w:val="24"/>
              </w:rPr>
              <w:t>7.1 Popis východiskovej situácie</w:t>
            </w:r>
            <w:bookmarkEnd w:id="9"/>
          </w:p>
        </w:tc>
      </w:tr>
      <w:tr w:rsidR="003F7E63" w:rsidRPr="002C6A91" w:rsidTr="003F7E63">
        <w:trPr>
          <w:trHeight w:val="330"/>
        </w:trPr>
        <w:tc>
          <w:tcPr>
            <w:tcW w:w="9322"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popíše východiskovú situáciu vo vzťahu k navrhovanému projektu, resp. vstupoch ktoré ovplyvňujú realizáciu projektu</w:t>
            </w:r>
          </w:p>
        </w:tc>
      </w:tr>
      <w:tr w:rsidR="003F7E63" w:rsidRPr="002C6A91" w:rsidTr="00FB5F20">
        <w:trPr>
          <w:trHeight w:val="414"/>
        </w:trPr>
        <w:tc>
          <w:tcPr>
            <w:tcW w:w="9322" w:type="dxa"/>
            <w:shd w:val="clear" w:color="auto" w:fill="FECB90"/>
            <w:hideMark/>
          </w:tcPr>
          <w:p w:rsidR="003F7E63" w:rsidRPr="002C6A91" w:rsidRDefault="003F7E63" w:rsidP="003F7E63">
            <w:pPr>
              <w:pStyle w:val="Nadpis1"/>
              <w:spacing w:before="120" w:after="120"/>
              <w:jc w:val="center"/>
              <w:outlineLvl w:val="0"/>
            </w:pPr>
            <w:bookmarkStart w:id="10" w:name="_Toc423601302"/>
            <w:r w:rsidRPr="00345A3F">
              <w:rPr>
                <w:rFonts w:ascii="Arial Narrow" w:eastAsiaTheme="minorHAnsi" w:hAnsi="Arial Narrow" w:cstheme="minorBidi"/>
                <w:bCs w:val="0"/>
                <w:color w:val="auto"/>
                <w:sz w:val="24"/>
                <w:szCs w:val="24"/>
              </w:rPr>
              <w:lastRenderedPageBreak/>
              <w:t>7.2 Spôsob realizácie aktivít projektu</w:t>
            </w:r>
            <w:bookmarkEnd w:id="10"/>
          </w:p>
        </w:tc>
      </w:tr>
      <w:tr w:rsidR="003F7E63" w:rsidRPr="002C6A91" w:rsidTr="003F7E63">
        <w:trPr>
          <w:trHeight w:val="330"/>
        </w:trPr>
        <w:tc>
          <w:tcPr>
            <w:tcW w:w="9322" w:type="dxa"/>
            <w:hideMark/>
          </w:tcPr>
          <w:p w:rsidR="003F7E63" w:rsidRPr="00705C5B" w:rsidRDefault="003F7E63" w:rsidP="003F7E63">
            <w:pPr>
              <w:rPr>
                <w:rFonts w:ascii="Arial Narrow" w:hAnsi="Arial Narrow"/>
                <w:sz w:val="20"/>
                <w:szCs w:val="20"/>
              </w:rPr>
            </w:pPr>
            <w:r w:rsidRPr="002C6A91">
              <w:rPr>
                <w:rFonts w:ascii="Arial Narrow" w:hAnsi="Arial Narrow"/>
                <w:sz w:val="20"/>
                <w:szCs w:val="20"/>
              </w:rPr>
              <w:t>Žiadateľ popíše spôsob realizácie aktivít projektu, vrátane vhodnosti navrhovaných aktivít s ohľadom na očakávané výsledky. V prípade relevantnosti, žiadateľ zahrnie do predmetnej časti aj popis súladu realizácie projektu s regionálnymi stratégiami a</w:t>
            </w:r>
            <w:r>
              <w:rPr>
                <w:rFonts w:ascii="Arial Narrow" w:hAnsi="Arial Narrow"/>
                <w:sz w:val="20"/>
                <w:szCs w:val="20"/>
              </w:rPr>
              <w:t> </w:t>
            </w:r>
            <w:r w:rsidRPr="002C6A91">
              <w:rPr>
                <w:rFonts w:ascii="Arial Narrow" w:hAnsi="Arial Narrow"/>
                <w:sz w:val="20"/>
                <w:szCs w:val="20"/>
              </w:rPr>
              <w:t>koncepci</w:t>
            </w:r>
            <w:r>
              <w:rPr>
                <w:rFonts w:ascii="Arial Narrow" w:hAnsi="Arial Narrow"/>
                <w:sz w:val="20"/>
                <w:szCs w:val="20"/>
              </w:rPr>
              <w:t>á</w:t>
            </w:r>
            <w:r w:rsidRPr="002C6A91">
              <w:rPr>
                <w:rFonts w:ascii="Arial Narrow" w:hAnsi="Arial Narrow"/>
                <w:sz w:val="20"/>
                <w:szCs w:val="20"/>
              </w:rPr>
              <w:t>m</w:t>
            </w:r>
            <w:r>
              <w:rPr>
                <w:rFonts w:ascii="Arial Narrow" w:hAnsi="Arial Narrow"/>
                <w:sz w:val="20"/>
                <w:szCs w:val="20"/>
              </w:rPr>
              <w:t xml:space="preserve"> štátu a Európskej únie</w:t>
            </w:r>
            <w:r w:rsidRPr="00011074">
              <w:rPr>
                <w:rFonts w:ascii="Arial Narrow" w:hAnsi="Arial Narrow"/>
                <w:sz w:val="20"/>
                <w:szCs w:val="20"/>
                <w:vertAlign w:val="superscript"/>
              </w:rPr>
              <w:footnoteReference w:id="6"/>
            </w:r>
            <w:r>
              <w:rPr>
                <w:rFonts w:ascii="Arial Narrow" w:hAnsi="Arial Narrow"/>
                <w:sz w:val="20"/>
                <w:szCs w:val="20"/>
              </w:rPr>
              <w:t xml:space="preserve">, príp. iné. </w:t>
            </w:r>
          </w:p>
        </w:tc>
      </w:tr>
      <w:tr w:rsidR="003F7E63" w:rsidRPr="002C6A91" w:rsidTr="00FB5F20">
        <w:trPr>
          <w:trHeight w:val="330"/>
        </w:trPr>
        <w:tc>
          <w:tcPr>
            <w:tcW w:w="9322" w:type="dxa"/>
            <w:shd w:val="clear" w:color="auto" w:fill="FECB90"/>
            <w:hideMark/>
          </w:tcPr>
          <w:p w:rsidR="003F7E63" w:rsidRPr="002C6A91" w:rsidRDefault="003F7E63" w:rsidP="003F7E63">
            <w:pPr>
              <w:pStyle w:val="Nadpis1"/>
              <w:spacing w:before="120" w:after="120"/>
              <w:jc w:val="center"/>
              <w:outlineLvl w:val="0"/>
            </w:pPr>
            <w:bookmarkStart w:id="11" w:name="_Toc423601303"/>
            <w:r w:rsidRPr="00345A3F">
              <w:rPr>
                <w:rFonts w:ascii="Arial Narrow" w:eastAsiaTheme="minorHAnsi" w:hAnsi="Arial Narrow" w:cstheme="minorBidi"/>
                <w:bCs w:val="0"/>
                <w:color w:val="auto"/>
                <w:sz w:val="24"/>
                <w:szCs w:val="24"/>
              </w:rPr>
              <w:t>7.3 Situácia po realizácii projektu a udržateľnosť projektu</w:t>
            </w:r>
            <w:bookmarkEnd w:id="11"/>
          </w:p>
        </w:tc>
      </w:tr>
      <w:tr w:rsidR="003F7E63" w:rsidRPr="002C6A91" w:rsidTr="003F7E63">
        <w:trPr>
          <w:trHeight w:val="330"/>
        </w:trPr>
        <w:tc>
          <w:tcPr>
            <w:tcW w:w="9322" w:type="dxa"/>
            <w:hideMark/>
          </w:tcPr>
          <w:p w:rsidR="003F7E63" w:rsidRPr="00705C5B" w:rsidRDefault="003F7E63" w:rsidP="003F7E63">
            <w:pPr>
              <w:rPr>
                <w:rFonts w:ascii="Arial Narrow" w:hAnsi="Arial Narrow"/>
                <w:sz w:val="20"/>
                <w:szCs w:val="20"/>
              </w:rPr>
            </w:pPr>
            <w:r w:rsidRPr="002C6A91">
              <w:rPr>
                <w:rFonts w:ascii="Arial Narrow" w:hAnsi="Arial Narrow"/>
                <w:sz w:val="20"/>
                <w:szCs w:val="20"/>
              </w:rPr>
              <w:t>Žiadateľ popíše situáciu po realizácii projektu a čakávané výsledky a posúdenie navrhovaných aktivít z hľadiska ich prevádzkovej a technickej udržateľnosti, resp. udržateľnosti výsledkov projektu</w:t>
            </w:r>
            <w:r>
              <w:rPr>
                <w:rFonts w:ascii="Arial Narrow" w:hAnsi="Arial Narrow"/>
                <w:sz w:val="20"/>
                <w:szCs w:val="20"/>
              </w:rPr>
              <w:t>.</w:t>
            </w:r>
          </w:p>
        </w:tc>
      </w:tr>
      <w:tr w:rsidR="003F7E63" w:rsidRPr="002C6A91" w:rsidTr="00FB5F20">
        <w:trPr>
          <w:trHeight w:val="330"/>
        </w:trPr>
        <w:tc>
          <w:tcPr>
            <w:tcW w:w="9322" w:type="dxa"/>
            <w:shd w:val="clear" w:color="auto" w:fill="FECB90"/>
          </w:tcPr>
          <w:p w:rsidR="003F7E63" w:rsidRPr="002C6A91" w:rsidRDefault="003F7E63" w:rsidP="003F7E63">
            <w:pPr>
              <w:pStyle w:val="Nadpis1"/>
              <w:spacing w:before="120" w:after="120"/>
              <w:jc w:val="center"/>
              <w:outlineLvl w:val="0"/>
            </w:pPr>
            <w:bookmarkStart w:id="12" w:name="_Toc423601304"/>
            <w:r w:rsidRPr="00345A3F">
              <w:rPr>
                <w:rFonts w:ascii="Arial Narrow" w:eastAsiaTheme="minorHAnsi" w:hAnsi="Arial Narrow" w:cstheme="minorBidi"/>
                <w:bCs w:val="0"/>
                <w:color w:val="auto"/>
                <w:sz w:val="24"/>
                <w:szCs w:val="24"/>
              </w:rPr>
              <w:t>7.4 Administratívna a prevádzková kapacita žiadateľa</w:t>
            </w:r>
            <w:bookmarkEnd w:id="12"/>
          </w:p>
        </w:tc>
      </w:tr>
      <w:tr w:rsidR="003F7E63" w:rsidRPr="002C6A91" w:rsidTr="003F7E63">
        <w:trPr>
          <w:trHeight w:val="330"/>
        </w:trPr>
        <w:tc>
          <w:tcPr>
            <w:tcW w:w="9322" w:type="dxa"/>
          </w:tcPr>
          <w:p w:rsidR="003F7E63" w:rsidRDefault="003F7E63" w:rsidP="003F7E63">
            <w:pPr>
              <w:rPr>
                <w:rFonts w:ascii="Arial Narrow" w:hAnsi="Arial Narrow"/>
                <w:sz w:val="20"/>
                <w:szCs w:val="20"/>
              </w:rPr>
            </w:pPr>
            <w:r w:rsidRPr="002C6A91">
              <w:rPr>
                <w:rFonts w:ascii="Arial Narrow" w:hAnsi="Arial Narrow"/>
                <w:sz w:val="20"/>
                <w:szCs w:val="20"/>
              </w:rPr>
              <w:t>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w:t>
            </w:r>
            <w:r>
              <w:rPr>
                <w:rFonts w:ascii="Arial Narrow" w:hAnsi="Arial Narrow"/>
                <w:sz w:val="20"/>
                <w:szCs w:val="20"/>
              </w:rPr>
              <w:t>.</w:t>
            </w:r>
          </w:p>
          <w:p w:rsidR="003F7E63" w:rsidRDefault="003F7E63" w:rsidP="003F7E63">
            <w:pPr>
              <w:rPr>
                <w:rFonts w:ascii="Arial Narrow" w:hAnsi="Arial Narrow"/>
                <w:sz w:val="20"/>
                <w:szCs w:val="20"/>
              </w:rPr>
            </w:pPr>
          </w:p>
          <w:p w:rsidR="003F7E63" w:rsidRDefault="003F7E63" w:rsidP="003F7E63">
            <w:pPr>
              <w:pStyle w:val="Odsekzoznamu"/>
              <w:spacing w:before="120"/>
              <w:ind w:left="284"/>
              <w:rPr>
                <w:rFonts w:ascii="Arial Narrow" w:hAnsi="Arial Narrow"/>
                <w:sz w:val="20"/>
              </w:rPr>
            </w:pPr>
          </w:p>
          <w:p w:rsidR="003F7E63" w:rsidRDefault="003F7E63" w:rsidP="003F7E63">
            <w:pPr>
              <w:tabs>
                <w:tab w:val="num" w:pos="284"/>
              </w:tabs>
              <w:spacing w:after="120"/>
              <w:rPr>
                <w:rFonts w:ascii="Arial Narrow" w:hAnsi="Arial Narrow"/>
                <w:sz w:val="20"/>
                <w:szCs w:val="20"/>
              </w:rPr>
            </w:pPr>
            <w:r w:rsidRPr="004A5864">
              <w:rPr>
                <w:rFonts w:ascii="Arial Narrow" w:hAnsi="Arial Narrow"/>
                <w:sz w:val="20"/>
                <w:szCs w:val="20"/>
              </w:rPr>
              <w:t xml:space="preserve">Pozícia odborného personálu a administratívneho / obslužného personálu musí byť zhodná s pozíciou uvedenou v rozpočte projektu. </w:t>
            </w:r>
          </w:p>
          <w:p w:rsidR="003F7E63" w:rsidRDefault="003F7E63" w:rsidP="003F7E63">
            <w:pPr>
              <w:tabs>
                <w:tab w:val="num" w:pos="284"/>
              </w:tabs>
              <w:spacing w:after="120"/>
              <w:rPr>
                <w:rFonts w:ascii="Arial Narrow" w:hAnsi="Arial Narrow"/>
                <w:sz w:val="20"/>
                <w:szCs w:val="20"/>
              </w:rPr>
            </w:pPr>
          </w:p>
          <w:p w:rsidR="003F7E63" w:rsidRPr="006115E1" w:rsidRDefault="003F7E63" w:rsidP="003F7E63">
            <w:pPr>
              <w:tabs>
                <w:tab w:val="num" w:pos="284"/>
              </w:tabs>
              <w:spacing w:after="120"/>
              <w:rPr>
                <w:rFonts w:ascii="Arial Narrow" w:hAnsi="Arial Narrow"/>
                <w:b/>
                <w:sz w:val="20"/>
                <w:szCs w:val="20"/>
              </w:rPr>
            </w:pPr>
            <w:r w:rsidRPr="006115E1">
              <w:rPr>
                <w:rFonts w:ascii="Arial Narrow" w:hAnsi="Arial Narrow"/>
                <w:b/>
                <w:sz w:val="20"/>
                <w:szCs w:val="20"/>
              </w:rPr>
              <w:t>Žiadateľ v tejto časti uvedie nasledovný text:</w:t>
            </w:r>
          </w:p>
          <w:p w:rsidR="003F7E63" w:rsidRPr="004A5864" w:rsidRDefault="003F7E63" w:rsidP="003F7E63">
            <w:pPr>
              <w:tabs>
                <w:tab w:val="num" w:pos="284"/>
              </w:tabs>
              <w:spacing w:after="120"/>
              <w:rPr>
                <w:rFonts w:ascii="Arial Narrow" w:hAnsi="Arial Narrow"/>
                <w:sz w:val="20"/>
                <w:szCs w:val="20"/>
              </w:rPr>
            </w:pPr>
            <w:r>
              <w:rPr>
                <w:rFonts w:ascii="Arial Narrow" w:hAnsi="Arial Narrow"/>
                <w:sz w:val="20"/>
                <w:szCs w:val="20"/>
              </w:rPr>
              <w:t>V samostatnej časti za žiadosťou o NFP sú uvedené doplňujúce informácie:</w:t>
            </w:r>
          </w:p>
          <w:p w:rsidR="003F7E63" w:rsidRDefault="003F7E63" w:rsidP="003F7E63">
            <w:pPr>
              <w:spacing w:after="120"/>
              <w:rPr>
                <w:rFonts w:ascii="Arial Narrow" w:hAnsi="Arial Narrow"/>
                <w:sz w:val="20"/>
                <w:szCs w:val="20"/>
              </w:rPr>
            </w:pPr>
            <w:r>
              <w:rPr>
                <w:rFonts w:ascii="Arial Narrow" w:hAnsi="Arial Narrow"/>
                <w:sz w:val="20"/>
                <w:szCs w:val="20"/>
              </w:rPr>
              <w:t xml:space="preserve">1. </w:t>
            </w:r>
            <w:r w:rsidRPr="004A5864">
              <w:rPr>
                <w:rFonts w:ascii="Arial Narrow" w:hAnsi="Arial Narrow"/>
                <w:sz w:val="20"/>
                <w:szCs w:val="20"/>
              </w:rPr>
              <w:t>Realizované projekty žiadateľom o NFP za posledné štyri roky</w:t>
            </w:r>
            <w:r>
              <w:rPr>
                <w:rFonts w:ascii="Arial Narrow" w:hAnsi="Arial Narrow"/>
                <w:sz w:val="20"/>
                <w:szCs w:val="20"/>
              </w:rPr>
              <w:t>;</w:t>
            </w:r>
            <w:r w:rsidRPr="004A5864">
              <w:rPr>
                <w:rFonts w:ascii="Arial Narrow" w:hAnsi="Arial Narrow"/>
                <w:sz w:val="20"/>
                <w:szCs w:val="20"/>
              </w:rPr>
              <w:t xml:space="preserve"> </w:t>
            </w:r>
          </w:p>
          <w:p w:rsidR="003F7E63" w:rsidRDefault="003F7E63" w:rsidP="003F7E63">
            <w:pPr>
              <w:spacing w:before="120" w:after="120"/>
              <w:rPr>
                <w:rFonts w:ascii="Arial Narrow" w:hAnsi="Arial Narrow"/>
                <w:sz w:val="20"/>
                <w:szCs w:val="20"/>
              </w:rPr>
            </w:pPr>
            <w:r>
              <w:rPr>
                <w:rFonts w:ascii="Arial Narrow" w:hAnsi="Arial Narrow"/>
                <w:sz w:val="20"/>
                <w:szCs w:val="20"/>
              </w:rPr>
              <w:t xml:space="preserve">2. </w:t>
            </w:r>
            <w:r w:rsidRPr="003A238F">
              <w:rPr>
                <w:rFonts w:ascii="Arial Narrow" w:hAnsi="Arial Narrow"/>
                <w:sz w:val="20"/>
                <w:szCs w:val="20"/>
              </w:rPr>
              <w:t>Prehľad obstaraného interiérového vybavenia, výpočtovej techniky, prevádzkové stroje, prístroje, zariadenie, technika a náradie, špeciálne stroje, prístroje, zariadenie technika a náradie (skupina oprávnených výdavkov 112) resp. kapitálový majetok (skupina oprávnených výdavkov 022/029) z prostriedkov fondov EÚ  za posledné štyri roky</w:t>
            </w:r>
            <w:r>
              <w:rPr>
                <w:rFonts w:ascii="Arial Narrow" w:hAnsi="Arial Narrow"/>
                <w:sz w:val="20"/>
                <w:szCs w:val="20"/>
              </w:rPr>
              <w:t>;</w:t>
            </w:r>
          </w:p>
          <w:p w:rsidR="003F7E63" w:rsidRPr="00FC4C74" w:rsidRDefault="003F7E63" w:rsidP="003F7E63">
            <w:pPr>
              <w:shd w:val="clear" w:color="auto" w:fill="FFFFFF" w:themeFill="background1"/>
              <w:spacing w:before="120" w:after="120"/>
              <w:rPr>
                <w:rFonts w:ascii="Arial Narrow" w:hAnsi="Arial Narrow"/>
                <w:sz w:val="20"/>
                <w:szCs w:val="20"/>
              </w:rPr>
            </w:pPr>
            <w:r>
              <w:rPr>
                <w:rFonts w:ascii="Arial Narrow" w:hAnsi="Arial Narrow"/>
                <w:bCs/>
                <w:sz w:val="20"/>
                <w:szCs w:val="20"/>
              </w:rPr>
              <w:t xml:space="preserve">3. </w:t>
            </w:r>
            <w:r w:rsidRPr="00FC4C74">
              <w:rPr>
                <w:rFonts w:ascii="Arial Narrow" w:hAnsi="Arial Narrow"/>
                <w:bCs/>
                <w:sz w:val="20"/>
                <w:szCs w:val="20"/>
              </w:rPr>
              <w:t>Personálne zabezpečenie projektu</w:t>
            </w:r>
            <w:r>
              <w:rPr>
                <w:rFonts w:ascii="Arial Narrow" w:hAnsi="Arial Narrow"/>
                <w:sz w:val="20"/>
                <w:szCs w:val="20"/>
              </w:rPr>
              <w:t>;</w:t>
            </w:r>
          </w:p>
          <w:p w:rsidR="003F7E63" w:rsidRPr="006115E1" w:rsidRDefault="003F7E63" w:rsidP="003F7E63">
            <w:pPr>
              <w:shd w:val="clear" w:color="auto" w:fill="FFFFFF" w:themeFill="background1"/>
              <w:rPr>
                <w:rFonts w:ascii="Arial Narrow" w:hAnsi="Arial Narrow"/>
                <w:sz w:val="20"/>
                <w:szCs w:val="20"/>
              </w:rPr>
            </w:pPr>
            <w:r>
              <w:rPr>
                <w:rFonts w:ascii="Arial Narrow" w:hAnsi="Arial Narrow"/>
                <w:sz w:val="20"/>
                <w:szCs w:val="20"/>
              </w:rPr>
              <w:t xml:space="preserve">4. </w:t>
            </w:r>
            <w:r w:rsidRPr="006115E1">
              <w:rPr>
                <w:rFonts w:ascii="Arial Narrow" w:hAnsi="Arial Narrow"/>
                <w:sz w:val="20"/>
                <w:szCs w:val="20"/>
              </w:rPr>
              <w:t>Finančná situácia žiadateľa</w:t>
            </w:r>
            <w:r>
              <w:rPr>
                <w:rFonts w:ascii="Arial Narrow" w:hAnsi="Arial Narrow"/>
                <w:sz w:val="20"/>
                <w:szCs w:val="20"/>
              </w:rPr>
              <w:t>.</w:t>
            </w:r>
          </w:p>
          <w:p w:rsidR="003F7E63" w:rsidRPr="00CF4410" w:rsidRDefault="003F7E63" w:rsidP="003F7E63">
            <w:pPr>
              <w:pStyle w:val="Odsekzoznamu"/>
              <w:shd w:val="clear" w:color="auto" w:fill="FFFFFF" w:themeFill="background1"/>
              <w:rPr>
                <w:rFonts w:ascii="Arial Narrow" w:hAnsi="Arial Narrow"/>
                <w:sz w:val="20"/>
                <w:szCs w:val="20"/>
              </w:rPr>
            </w:pPr>
          </w:p>
          <w:p w:rsidR="003F7E63" w:rsidRPr="00347A35" w:rsidRDefault="003F7E63" w:rsidP="003F7E63">
            <w:pPr>
              <w:spacing w:before="120"/>
              <w:rPr>
                <w:rFonts w:ascii="Arial Narrow" w:hAnsi="Arial Narrow"/>
                <w:sz w:val="20"/>
              </w:rPr>
            </w:pPr>
          </w:p>
          <w:p w:rsidR="003F7E63" w:rsidRPr="00347A35" w:rsidRDefault="003F7E63" w:rsidP="003F7E63">
            <w:pPr>
              <w:tabs>
                <w:tab w:val="left" w:pos="2567"/>
              </w:tabs>
              <w:spacing w:after="120"/>
              <w:rPr>
                <w:rFonts w:ascii="Arial Narrow" w:hAnsi="Arial Narrow"/>
                <w:sz w:val="20"/>
                <w:szCs w:val="20"/>
              </w:rPr>
            </w:pPr>
          </w:p>
        </w:tc>
      </w:tr>
    </w:tbl>
    <w:p w:rsidR="003F7E63" w:rsidRPr="00557510" w:rsidRDefault="003F7E63" w:rsidP="003F7E63">
      <w:pPr>
        <w:shd w:val="clear" w:color="auto" w:fill="FFFFFF" w:themeFill="background1"/>
        <w:rPr>
          <w:rFonts w:ascii="Arial Narrow" w:hAnsi="Arial Narrow"/>
          <w:sz w:val="20"/>
          <w:szCs w:val="20"/>
        </w:rPr>
      </w:pPr>
    </w:p>
    <w:tbl>
      <w:tblPr>
        <w:tblStyle w:val="Mriekatabuky"/>
        <w:tblW w:w="0" w:type="auto"/>
        <w:tblLook w:val="04A0" w:firstRow="1" w:lastRow="0" w:firstColumn="1" w:lastColumn="0" w:noHBand="0" w:noVBand="1"/>
      </w:tblPr>
      <w:tblGrid>
        <w:gridCol w:w="9288"/>
      </w:tblGrid>
      <w:tr w:rsidR="003F7E63" w:rsidRPr="002C6A91" w:rsidTr="00FB5F20">
        <w:trPr>
          <w:trHeight w:val="330"/>
        </w:trPr>
        <w:tc>
          <w:tcPr>
            <w:tcW w:w="9288" w:type="dxa"/>
            <w:shd w:val="clear" w:color="auto" w:fill="F89C57"/>
            <w:hideMark/>
          </w:tcPr>
          <w:p w:rsidR="003F7E63" w:rsidRPr="00345A3F" w:rsidRDefault="003F7E63" w:rsidP="003F7E63">
            <w:pPr>
              <w:pStyle w:val="Nadpis1"/>
              <w:spacing w:before="120" w:after="120"/>
              <w:jc w:val="center"/>
              <w:outlineLvl w:val="0"/>
              <w:rPr>
                <w:rFonts w:ascii="Arial Narrow" w:eastAsiaTheme="minorHAnsi" w:hAnsi="Arial Narrow" w:cstheme="minorBidi"/>
                <w:bCs w:val="0"/>
                <w:color w:val="auto"/>
                <w:sz w:val="24"/>
                <w:szCs w:val="24"/>
              </w:rPr>
            </w:pPr>
            <w:bookmarkStart w:id="13" w:name="_Toc423601305"/>
            <w:r w:rsidRPr="00345A3F">
              <w:rPr>
                <w:rFonts w:ascii="Arial Narrow" w:eastAsiaTheme="minorHAnsi" w:hAnsi="Arial Narrow" w:cstheme="minorBidi"/>
                <w:bCs w:val="0"/>
                <w:color w:val="auto"/>
                <w:sz w:val="24"/>
                <w:szCs w:val="24"/>
              </w:rPr>
              <w:t>8.      Popis cieľovej skupiny</w:t>
            </w:r>
            <w:bookmarkEnd w:id="13"/>
            <w:r w:rsidRPr="00345A3F">
              <w:rPr>
                <w:rFonts w:ascii="Arial Narrow" w:eastAsiaTheme="minorHAnsi" w:hAnsi="Arial Narrow" w:cstheme="minorBidi"/>
                <w:bCs w:val="0"/>
                <w:color w:val="auto"/>
                <w:sz w:val="24"/>
                <w:szCs w:val="24"/>
              </w:rPr>
              <w:t xml:space="preserve"> </w:t>
            </w:r>
          </w:p>
          <w:p w:rsidR="003F7E63" w:rsidRPr="002C6A91" w:rsidRDefault="003F7E63" w:rsidP="003F7E63">
            <w:pPr>
              <w:jc w:val="center"/>
              <w:rPr>
                <w:rFonts w:ascii="Arial Narrow" w:hAnsi="Arial Narrow"/>
                <w:b/>
                <w:bCs/>
                <w:sz w:val="20"/>
                <w:szCs w:val="20"/>
              </w:rPr>
            </w:pPr>
            <w:r w:rsidRPr="002C6A91">
              <w:rPr>
                <w:rFonts w:ascii="Arial Narrow" w:hAnsi="Arial Narrow"/>
                <w:bCs/>
                <w:sz w:val="20"/>
                <w:szCs w:val="20"/>
              </w:rPr>
              <w:t>(relevantné v prípade projektov spolufinancovaných z prostriedkov ESF):</w:t>
            </w:r>
          </w:p>
        </w:tc>
      </w:tr>
      <w:tr w:rsidR="003F7E63" w:rsidRPr="002C6A91" w:rsidTr="003F7E63">
        <w:trPr>
          <w:trHeight w:val="660"/>
        </w:trPr>
        <w:tc>
          <w:tcPr>
            <w:tcW w:w="9288"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Žiadateľ vyberie </w:t>
            </w:r>
            <w:r>
              <w:rPr>
                <w:rFonts w:ascii="Arial Narrow" w:hAnsi="Arial Narrow"/>
                <w:sz w:val="20"/>
                <w:szCs w:val="20"/>
              </w:rPr>
              <w:t xml:space="preserve">z ponúkaného číselníka </w:t>
            </w:r>
            <w:r w:rsidRPr="002C6A91">
              <w:rPr>
                <w:rFonts w:ascii="Arial Narrow" w:hAnsi="Arial Narrow"/>
                <w:sz w:val="20"/>
                <w:szCs w:val="20"/>
              </w:rPr>
              <w:t xml:space="preserve">identifikáciu </w:t>
            </w:r>
            <w:r>
              <w:rPr>
                <w:rFonts w:ascii="Arial Narrow" w:hAnsi="Arial Narrow"/>
                <w:sz w:val="20"/>
                <w:szCs w:val="20"/>
              </w:rPr>
              <w:t xml:space="preserve">tej </w:t>
            </w:r>
            <w:r w:rsidRPr="002C6A91">
              <w:rPr>
                <w:rFonts w:ascii="Arial Narrow" w:hAnsi="Arial Narrow"/>
                <w:sz w:val="20"/>
                <w:szCs w:val="20"/>
              </w:rPr>
              <w:t>cieľovej skupiny, ktorá bude priamo zapojená do realizácie projektu a ktorá bude priamo profitovať z realizácie navrhovaného projektu</w:t>
            </w:r>
            <w:r>
              <w:rPr>
                <w:rFonts w:ascii="Arial Narrow" w:hAnsi="Arial Narrow"/>
                <w:sz w:val="20"/>
                <w:szCs w:val="20"/>
              </w:rPr>
              <w:t xml:space="preserve">. Na výber budú iba tie oprávnené cieľové skupiny/cieľová skupina, ktoré sú  zadefinované v podmienkach poskytnutia pomoci v rámci </w:t>
            </w:r>
            <w:r w:rsidR="00F17069">
              <w:rPr>
                <w:rFonts w:ascii="Arial Narrow" w:hAnsi="Arial Narrow"/>
                <w:sz w:val="20"/>
                <w:szCs w:val="20"/>
              </w:rPr>
              <w:t>výzvy/</w:t>
            </w:r>
            <w:r>
              <w:rPr>
                <w:rFonts w:ascii="Arial Narrow" w:hAnsi="Arial Narrow"/>
                <w:sz w:val="20"/>
                <w:szCs w:val="20"/>
              </w:rPr>
              <w:t xml:space="preserve">vyzvania. </w:t>
            </w:r>
          </w:p>
        </w:tc>
      </w:tr>
    </w:tbl>
    <w:p w:rsidR="003F7E63" w:rsidRPr="002C6A91" w:rsidRDefault="003F7E63" w:rsidP="003F7E63">
      <w:pPr>
        <w:rPr>
          <w:rFonts w:ascii="Arial Narrow" w:hAnsi="Arial Narrow"/>
          <w:sz w:val="20"/>
          <w:szCs w:val="20"/>
        </w:rPr>
      </w:pPr>
    </w:p>
    <w:tbl>
      <w:tblPr>
        <w:tblStyle w:val="Mriekatabuky"/>
        <w:tblpPr w:leftFromText="141" w:rightFromText="141" w:vertAnchor="text" w:horzAnchor="margin" w:tblpY="38"/>
        <w:tblW w:w="0" w:type="auto"/>
        <w:tblLook w:val="04A0" w:firstRow="1" w:lastRow="0" w:firstColumn="1" w:lastColumn="0" w:noHBand="0" w:noVBand="1"/>
      </w:tblPr>
      <w:tblGrid>
        <w:gridCol w:w="2199"/>
        <w:gridCol w:w="1657"/>
        <w:gridCol w:w="843"/>
        <w:gridCol w:w="1542"/>
        <w:gridCol w:w="3047"/>
      </w:tblGrid>
      <w:tr w:rsidR="003F7E63" w:rsidRPr="002C6A91" w:rsidTr="00FB5F20">
        <w:trPr>
          <w:trHeight w:val="412"/>
        </w:trPr>
        <w:tc>
          <w:tcPr>
            <w:tcW w:w="9288" w:type="dxa"/>
            <w:gridSpan w:val="5"/>
            <w:shd w:val="clear" w:color="auto" w:fill="F89C57"/>
            <w:hideMark/>
          </w:tcPr>
          <w:p w:rsidR="003F7E63" w:rsidRPr="002C6A91" w:rsidRDefault="003F7E63" w:rsidP="003F7E63">
            <w:pPr>
              <w:pStyle w:val="Nadpis1"/>
              <w:spacing w:before="120" w:after="120"/>
              <w:jc w:val="center"/>
              <w:outlineLvl w:val="0"/>
            </w:pPr>
            <w:bookmarkStart w:id="14" w:name="_Toc423601306"/>
            <w:r w:rsidRPr="00345A3F">
              <w:rPr>
                <w:rFonts w:ascii="Arial Narrow" w:eastAsiaTheme="minorHAnsi" w:hAnsi="Arial Narrow" w:cstheme="minorBidi"/>
                <w:bCs w:val="0"/>
                <w:color w:val="auto"/>
                <w:sz w:val="24"/>
                <w:szCs w:val="24"/>
              </w:rPr>
              <w:t>9.  Harmonogram realizácie aktivít:</w:t>
            </w:r>
            <w:bookmarkEnd w:id="14"/>
          </w:p>
        </w:tc>
      </w:tr>
      <w:tr w:rsidR="003F7E63" w:rsidRPr="002C6A91" w:rsidTr="003F7E63">
        <w:trPr>
          <w:trHeight w:val="630"/>
        </w:trPr>
        <w:tc>
          <w:tcPr>
            <w:tcW w:w="9288" w:type="dxa"/>
            <w:gridSpan w:val="5"/>
            <w:shd w:val="clear" w:color="auto" w:fill="FFFFFF" w:themeFill="background1"/>
          </w:tcPr>
          <w:p w:rsidR="003F7E63" w:rsidRPr="000A142D" w:rsidRDefault="003F7E63" w:rsidP="003F7E63">
            <w:pPr>
              <w:autoSpaceDE w:val="0"/>
              <w:autoSpaceDN w:val="0"/>
              <w:adjustRightInd w:val="0"/>
              <w:spacing w:after="120"/>
              <w:rPr>
                <w:rFonts w:ascii="Arial Narrow" w:hAnsi="Arial Narrow"/>
                <w:sz w:val="20"/>
              </w:rPr>
            </w:pPr>
            <w:r>
              <w:rPr>
                <w:rFonts w:ascii="Arial Narrow" w:hAnsi="Arial Narrow"/>
                <w:sz w:val="20"/>
              </w:rPr>
              <w:t xml:space="preserve">Žiadateľ v tejto časti </w:t>
            </w:r>
            <w:r w:rsidRPr="00806A16">
              <w:rPr>
                <w:rFonts w:ascii="Arial Narrow" w:hAnsi="Arial Narrow"/>
                <w:sz w:val="20"/>
              </w:rPr>
              <w:t>uvedie plánované časové obdobie</w:t>
            </w:r>
            <w:r>
              <w:rPr>
                <w:rFonts w:ascii="Arial Narrow" w:hAnsi="Arial Narrow"/>
                <w:sz w:val="20"/>
              </w:rPr>
              <w:t>,</w:t>
            </w:r>
            <w:r w:rsidRPr="00806A16">
              <w:rPr>
                <w:rFonts w:ascii="Arial Narrow" w:hAnsi="Arial Narrow"/>
                <w:sz w:val="20"/>
              </w:rPr>
              <w:t xml:space="preserve"> počas ktorého sa má hlavná aktivita</w:t>
            </w:r>
            <w:r>
              <w:rPr>
                <w:rFonts w:ascii="Arial Narrow" w:hAnsi="Arial Narrow"/>
                <w:sz w:val="20"/>
              </w:rPr>
              <w:t xml:space="preserve"> </w:t>
            </w:r>
            <w:r w:rsidRPr="00806A16">
              <w:rPr>
                <w:rFonts w:ascii="Arial Narrow" w:hAnsi="Arial Narrow"/>
                <w:sz w:val="20"/>
              </w:rPr>
              <w:t xml:space="preserve">/ </w:t>
            </w:r>
            <w:proofErr w:type="spellStart"/>
            <w:r w:rsidRPr="00806A16">
              <w:rPr>
                <w:rFonts w:ascii="Arial Narrow" w:hAnsi="Arial Narrow"/>
                <w:sz w:val="20"/>
              </w:rPr>
              <w:t>podaktivita</w:t>
            </w:r>
            <w:proofErr w:type="spellEnd"/>
            <w:r>
              <w:rPr>
                <w:rFonts w:ascii="Arial Narrow" w:hAnsi="Arial Narrow"/>
                <w:sz w:val="20"/>
              </w:rPr>
              <w:t xml:space="preserve"> (súhrn konkrétnych činností projektu</w:t>
            </w:r>
            <w:r>
              <w:rPr>
                <w:rStyle w:val="Odkaznapoznmkupodiarou"/>
                <w:rFonts w:ascii="Arial Narrow" w:hAnsi="Arial Narrow"/>
                <w:sz w:val="20"/>
              </w:rPr>
              <w:footnoteReference w:id="7"/>
            </w:r>
            <w:r>
              <w:rPr>
                <w:rFonts w:ascii="Arial Narrow" w:hAnsi="Arial Narrow"/>
                <w:sz w:val="20"/>
              </w:rPr>
              <w:t>) zrealizovať.</w:t>
            </w:r>
          </w:p>
        </w:tc>
      </w:tr>
      <w:tr w:rsidR="003F7E63" w:rsidRPr="002C6A91" w:rsidTr="00FB5F20">
        <w:trPr>
          <w:trHeight w:val="402"/>
        </w:trPr>
        <w:tc>
          <w:tcPr>
            <w:tcW w:w="4644" w:type="dxa"/>
            <w:gridSpan w:val="3"/>
            <w:shd w:val="clear" w:color="auto" w:fill="F89C57"/>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Celková dĺžka realizácie aktivít projektu </w:t>
            </w:r>
            <w:r w:rsidRPr="002C6A91">
              <w:rPr>
                <w:rFonts w:ascii="Arial Narrow" w:hAnsi="Arial Narrow"/>
                <w:sz w:val="20"/>
                <w:szCs w:val="20"/>
              </w:rPr>
              <w:t>(v mesiacoch)</w:t>
            </w:r>
            <w:r w:rsidRPr="002C6A91">
              <w:rPr>
                <w:rFonts w:ascii="Arial Narrow" w:hAnsi="Arial Narrow"/>
                <w:b/>
                <w:bCs/>
                <w:sz w:val="20"/>
                <w:szCs w:val="20"/>
              </w:rPr>
              <w:t>:</w:t>
            </w:r>
          </w:p>
        </w:tc>
        <w:tc>
          <w:tcPr>
            <w:tcW w:w="4644" w:type="dxa"/>
            <w:gridSpan w:val="2"/>
            <w:shd w:val="clear" w:color="auto" w:fill="FFFFFF" w:themeFill="background1"/>
          </w:tcPr>
          <w:p w:rsidR="003F7E63" w:rsidRPr="002C6A91" w:rsidRDefault="003F7E63" w:rsidP="003F7E63">
            <w:pPr>
              <w:jc w:val="left"/>
              <w:rPr>
                <w:rFonts w:ascii="Arial Narrow" w:hAnsi="Arial Narrow"/>
                <w:b/>
                <w:bCs/>
                <w:sz w:val="20"/>
                <w:szCs w:val="20"/>
              </w:rPr>
            </w:pPr>
            <w:r w:rsidRPr="002C6A91">
              <w:rPr>
                <w:rFonts w:ascii="Arial Narrow" w:hAnsi="Arial Narrow"/>
                <w:sz w:val="20"/>
                <w:szCs w:val="20"/>
              </w:rPr>
              <w:t xml:space="preserve">Automaticky vyplnené </w:t>
            </w:r>
          </w:p>
        </w:tc>
      </w:tr>
      <w:tr w:rsidR="003F7E63" w:rsidRPr="002C6A91" w:rsidTr="00FB5F20">
        <w:trPr>
          <w:trHeight w:val="630"/>
        </w:trPr>
        <w:tc>
          <w:tcPr>
            <w:tcW w:w="9288" w:type="dxa"/>
            <w:gridSpan w:val="5"/>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rsidR="003F7E63" w:rsidRPr="002F06AA" w:rsidRDefault="003F7E63" w:rsidP="003F7E63">
            <w:pPr>
              <w:rPr>
                <w:rFonts w:ascii="Arial Narrow" w:hAnsi="Arial Narrow"/>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rsidTr="00FB5F20">
        <w:trPr>
          <w:trHeight w:val="618"/>
        </w:trPr>
        <w:tc>
          <w:tcPr>
            <w:tcW w:w="2222" w:type="dxa"/>
            <w:shd w:val="clear" w:color="auto" w:fill="FECB90"/>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lastRenderedPageBreak/>
              <w:t>Hlavné aktivity projektu</w:t>
            </w:r>
          </w:p>
        </w:tc>
        <w:tc>
          <w:tcPr>
            <w:tcW w:w="1572"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aktivity</w:t>
            </w:r>
          </w:p>
        </w:tc>
        <w:tc>
          <w:tcPr>
            <w:tcW w:w="2410" w:type="dxa"/>
            <w:gridSpan w:val="2"/>
            <w:shd w:val="clear" w:color="auto" w:fill="FECB90"/>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 xml:space="preserve">Začiatok realizácie aktivity </w:t>
            </w:r>
          </w:p>
        </w:tc>
        <w:tc>
          <w:tcPr>
            <w:tcW w:w="3084" w:type="dxa"/>
            <w:shd w:val="clear" w:color="auto" w:fill="FECB90"/>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Koniec realizácie aktivity</w:t>
            </w:r>
          </w:p>
        </w:tc>
      </w:tr>
      <w:tr w:rsidR="003F7E63" w:rsidRPr="002C6A91" w:rsidTr="003F7E63">
        <w:trPr>
          <w:trHeight w:val="3761"/>
        </w:trPr>
        <w:tc>
          <w:tcPr>
            <w:tcW w:w="2222" w:type="dxa"/>
            <w:hideMark/>
          </w:tcPr>
          <w:p w:rsidR="003F7E63" w:rsidRPr="002C6A91" w:rsidRDefault="003F7E63" w:rsidP="003F7E63">
            <w:pPr>
              <w:jc w:val="left"/>
              <w:rPr>
                <w:rFonts w:ascii="Arial Narrow" w:hAnsi="Arial Narrow"/>
                <w:sz w:val="20"/>
                <w:szCs w:val="20"/>
              </w:rPr>
            </w:pPr>
            <w:r w:rsidRPr="002C6A91">
              <w:rPr>
                <w:rFonts w:ascii="Arial Narrow" w:hAnsi="Arial Narrow"/>
                <w:sz w:val="20"/>
                <w:szCs w:val="20"/>
              </w:rPr>
              <w:t>Žiadateľ uvedie hlavné aktivity projektu.</w:t>
            </w:r>
          </w:p>
          <w:p w:rsidR="003F7E63" w:rsidRPr="002C6A91" w:rsidRDefault="003F7E63" w:rsidP="003F7E63">
            <w:pPr>
              <w:rPr>
                <w:rFonts w:ascii="Arial Narrow" w:hAnsi="Arial Narrow"/>
                <w:sz w:val="20"/>
                <w:szCs w:val="20"/>
              </w:rPr>
            </w:pPr>
          </w:p>
          <w:p w:rsidR="003F7E63" w:rsidRDefault="003F7E63" w:rsidP="003F7E63">
            <w:pPr>
              <w:jc w:val="left"/>
              <w:rPr>
                <w:rFonts w:ascii="Arial Narrow" w:hAnsi="Arial Narrow"/>
                <w:sz w:val="20"/>
                <w:szCs w:val="20"/>
              </w:rPr>
            </w:pPr>
            <w:r w:rsidRPr="002C6A91">
              <w:rPr>
                <w:rFonts w:ascii="Arial Narrow" w:hAnsi="Arial Narrow"/>
                <w:sz w:val="20"/>
                <w:szCs w:val="20"/>
              </w:rPr>
              <w:t xml:space="preserve">Jedna hlavná aktivita projektu môže byť priradená iba k jednému </w:t>
            </w:r>
            <w:r w:rsidRPr="002C6A91">
              <w:rPr>
                <w:rFonts w:ascii="Arial Narrow" w:hAnsi="Arial Narrow"/>
                <w:b/>
                <w:sz w:val="20"/>
                <w:szCs w:val="20"/>
              </w:rPr>
              <w:t>typu aktivít</w:t>
            </w:r>
            <w:r w:rsidRPr="002C6A91">
              <w:rPr>
                <w:rFonts w:ascii="Arial Narrow" w:hAnsi="Arial Narrow"/>
                <w:sz w:val="20"/>
                <w:szCs w:val="20"/>
              </w:rPr>
              <w:t xml:space="preserve">. Jeden </w:t>
            </w:r>
            <w:r w:rsidRPr="002C6A91">
              <w:rPr>
                <w:rFonts w:ascii="Arial Narrow" w:hAnsi="Arial Narrow"/>
                <w:b/>
                <w:sz w:val="20"/>
                <w:szCs w:val="20"/>
              </w:rPr>
              <w:t>typ aktivity</w:t>
            </w:r>
            <w:r w:rsidRPr="002C6A91">
              <w:rPr>
                <w:rFonts w:ascii="Arial Narrow" w:hAnsi="Arial Narrow"/>
                <w:sz w:val="20"/>
                <w:szCs w:val="20"/>
              </w:rPr>
              <w:t xml:space="preserve"> môže byť priradený k viacerým hlavným aktivitám projektu</w:t>
            </w:r>
          </w:p>
          <w:p w:rsidR="003F7E63" w:rsidRDefault="003F7E63" w:rsidP="003F7E63">
            <w:pPr>
              <w:jc w:val="left"/>
              <w:rPr>
                <w:rFonts w:ascii="Arial Narrow" w:hAnsi="Arial Narrow"/>
                <w:sz w:val="20"/>
                <w:szCs w:val="20"/>
              </w:rPr>
            </w:pPr>
          </w:p>
          <w:p w:rsidR="003F7E63" w:rsidRPr="0061408F" w:rsidRDefault="003F7E63" w:rsidP="003F7E63">
            <w:pPr>
              <w:jc w:val="left"/>
              <w:rPr>
                <w:rFonts w:ascii="Arial Narrow" w:hAnsi="Arial Narrow"/>
                <w:color w:val="244061" w:themeColor="accent1" w:themeShade="80"/>
                <w:sz w:val="20"/>
              </w:rPr>
            </w:pPr>
          </w:p>
        </w:tc>
        <w:tc>
          <w:tcPr>
            <w:tcW w:w="1572" w:type="dxa"/>
          </w:tcPr>
          <w:p w:rsidR="003F7E63" w:rsidRPr="0061408F" w:rsidRDefault="003F7E63" w:rsidP="003F7E63">
            <w:pPr>
              <w:jc w:val="left"/>
              <w:rPr>
                <w:rFonts w:ascii="Arial Narrow" w:hAnsi="Arial Narrow"/>
                <w:sz w:val="20"/>
                <w:szCs w:val="20"/>
              </w:rPr>
            </w:pPr>
            <w:r>
              <w:rPr>
                <w:rFonts w:ascii="Arial Narrow" w:hAnsi="Arial Narrow"/>
                <w:sz w:val="20"/>
                <w:szCs w:val="20"/>
              </w:rPr>
              <w:t>Žiadateľ vyberá z preddefinovaného číselníka v</w:t>
            </w:r>
            <w:r w:rsidRPr="002C6A91">
              <w:rPr>
                <w:rFonts w:ascii="Arial Narrow" w:hAnsi="Arial Narrow"/>
                <w:sz w:val="20"/>
                <w:szCs w:val="20"/>
              </w:rPr>
              <w:t xml:space="preserve"> súlade s podmienkami oprávnenosti aktivít vo výzve</w:t>
            </w:r>
            <w:r>
              <w:rPr>
                <w:rFonts w:ascii="Arial Narrow" w:hAnsi="Arial Narrow"/>
                <w:sz w:val="20"/>
                <w:szCs w:val="20"/>
              </w:rPr>
              <w:t>/vyzvaní, ktorý vychádza z typov aktivít zadefinovaných v príslušných častiach jednotlivých prioritných osí</w:t>
            </w:r>
            <w:r w:rsidRPr="002419BC">
              <w:rPr>
                <w:rFonts w:ascii="Arial Narrow" w:hAnsi="Arial Narrow"/>
                <w:sz w:val="20"/>
                <w:szCs w:val="20"/>
                <w:vertAlign w:val="superscript"/>
              </w:rPr>
              <w:fldChar w:fldCharType="begin"/>
            </w:r>
            <w:r w:rsidRPr="002419BC">
              <w:rPr>
                <w:rFonts w:ascii="Arial Narrow" w:hAnsi="Arial Narrow"/>
                <w:sz w:val="20"/>
                <w:szCs w:val="20"/>
                <w:vertAlign w:val="superscript"/>
              </w:rPr>
              <w:instrText xml:space="preserve"> NOTEREF _Ref422471775 \h </w:instrText>
            </w:r>
            <w:r>
              <w:rPr>
                <w:rFonts w:ascii="Arial Narrow" w:hAnsi="Arial Narrow"/>
                <w:sz w:val="20"/>
                <w:szCs w:val="20"/>
                <w:vertAlign w:val="superscript"/>
              </w:rPr>
              <w:instrText xml:space="preserve"> \* MERGEFORMAT </w:instrText>
            </w:r>
            <w:r w:rsidRPr="002419BC">
              <w:rPr>
                <w:rFonts w:ascii="Arial Narrow" w:hAnsi="Arial Narrow"/>
                <w:sz w:val="20"/>
                <w:szCs w:val="20"/>
                <w:vertAlign w:val="superscript"/>
              </w:rPr>
            </w:r>
            <w:r w:rsidRPr="002419BC">
              <w:rPr>
                <w:rFonts w:ascii="Arial Narrow" w:hAnsi="Arial Narrow"/>
                <w:sz w:val="20"/>
                <w:szCs w:val="20"/>
                <w:vertAlign w:val="superscript"/>
              </w:rPr>
              <w:fldChar w:fldCharType="separate"/>
            </w:r>
            <w:r>
              <w:rPr>
                <w:rFonts w:ascii="Arial Narrow" w:hAnsi="Arial Narrow"/>
                <w:sz w:val="20"/>
                <w:szCs w:val="20"/>
                <w:vertAlign w:val="superscript"/>
              </w:rPr>
              <w:t>4</w:t>
            </w:r>
            <w:r w:rsidRPr="002419BC">
              <w:rPr>
                <w:rFonts w:ascii="Arial Narrow" w:hAnsi="Arial Narrow"/>
                <w:sz w:val="20"/>
                <w:szCs w:val="20"/>
                <w:vertAlign w:val="superscript"/>
              </w:rPr>
              <w:fldChar w:fldCharType="end"/>
            </w:r>
            <w:r>
              <w:rPr>
                <w:rFonts w:ascii="Arial Narrow" w:hAnsi="Arial Narrow"/>
                <w:sz w:val="20"/>
                <w:szCs w:val="20"/>
                <w:vertAlign w:val="superscript"/>
              </w:rPr>
              <w:t xml:space="preserve"> </w:t>
            </w:r>
            <w:r>
              <w:rPr>
                <w:rFonts w:ascii="Arial Narrow" w:hAnsi="Arial Narrow"/>
                <w:sz w:val="20"/>
                <w:szCs w:val="20"/>
              </w:rPr>
              <w:t>v dokumente OP ĽZ (ako príklady aktivít).</w:t>
            </w:r>
          </w:p>
        </w:tc>
        <w:tc>
          <w:tcPr>
            <w:tcW w:w="2410" w:type="dxa"/>
            <w:gridSpan w:val="2"/>
            <w:hideMark/>
          </w:tcPr>
          <w:p w:rsidR="003F7E63" w:rsidRDefault="003F7E63" w:rsidP="003F7E63">
            <w:pPr>
              <w:rPr>
                <w:rFonts w:ascii="Arial Narrow" w:hAnsi="Arial Narrow"/>
                <w:sz w:val="20"/>
                <w:szCs w:val="20"/>
              </w:rPr>
            </w:pPr>
            <w:r w:rsidRPr="002C6A91">
              <w:rPr>
                <w:rFonts w:ascii="Arial Narrow" w:hAnsi="Arial Narrow"/>
                <w:sz w:val="20"/>
                <w:szCs w:val="20"/>
              </w:rPr>
              <w:t>Žiadateľ uvedie mesiac a rok začiatku každej aktivity projektu</w:t>
            </w: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Pr="0061408F" w:rsidRDefault="003F7E63" w:rsidP="003F7E63">
            <w:pPr>
              <w:rPr>
                <w:rFonts w:ascii="Arial Narrow" w:hAnsi="Arial Narrow"/>
                <w:sz w:val="20"/>
                <w:szCs w:val="20"/>
              </w:rPr>
            </w:pPr>
          </w:p>
        </w:tc>
        <w:tc>
          <w:tcPr>
            <w:tcW w:w="3084" w:type="dxa"/>
            <w:hideMark/>
          </w:tcPr>
          <w:p w:rsidR="003F7E63" w:rsidRDefault="003F7E63" w:rsidP="003F7E63">
            <w:pPr>
              <w:rPr>
                <w:rFonts w:ascii="Arial Narrow" w:hAnsi="Arial Narrow"/>
                <w:sz w:val="20"/>
                <w:szCs w:val="20"/>
              </w:rPr>
            </w:pPr>
            <w:r w:rsidRPr="002C6A91">
              <w:rPr>
                <w:rFonts w:ascii="Arial Narrow" w:hAnsi="Arial Narrow"/>
                <w:sz w:val="20"/>
                <w:szCs w:val="20"/>
              </w:rPr>
              <w:t>Žiadateľ uvedie mesiac a rok konca každej aktivity projektu</w:t>
            </w: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Pr="0061408F" w:rsidRDefault="003F7E63" w:rsidP="003F7E63">
            <w:pPr>
              <w:rPr>
                <w:rFonts w:ascii="Arial Narrow" w:hAnsi="Arial Narrow"/>
                <w:sz w:val="20"/>
                <w:szCs w:val="20"/>
              </w:rPr>
            </w:pPr>
          </w:p>
        </w:tc>
      </w:tr>
      <w:tr w:rsidR="003F7E63" w:rsidRPr="002C6A91" w:rsidTr="00FB5F20">
        <w:trPr>
          <w:trHeight w:val="328"/>
        </w:trPr>
        <w:tc>
          <w:tcPr>
            <w:tcW w:w="3794" w:type="dxa"/>
            <w:gridSpan w:val="2"/>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Podporné aktivity</w:t>
            </w:r>
          </w:p>
        </w:tc>
        <w:tc>
          <w:tcPr>
            <w:tcW w:w="2410" w:type="dxa"/>
            <w:gridSpan w:val="2"/>
            <w:shd w:val="clear" w:color="auto" w:fill="FECB90"/>
          </w:tcPr>
          <w:p w:rsidR="003F7E63" w:rsidRPr="002C6A91" w:rsidRDefault="003F7E63" w:rsidP="003F7E63">
            <w:pPr>
              <w:rPr>
                <w:rFonts w:ascii="Arial Narrow" w:hAnsi="Arial Narrow"/>
                <w:sz w:val="20"/>
                <w:szCs w:val="20"/>
              </w:rPr>
            </w:pPr>
          </w:p>
        </w:tc>
        <w:tc>
          <w:tcPr>
            <w:tcW w:w="3084" w:type="dxa"/>
            <w:shd w:val="clear" w:color="auto" w:fill="FECB90"/>
          </w:tcPr>
          <w:p w:rsidR="003F7E63" w:rsidRPr="002C6A91" w:rsidRDefault="003F7E63" w:rsidP="003F7E63">
            <w:pPr>
              <w:rPr>
                <w:rFonts w:ascii="Arial Narrow" w:hAnsi="Arial Narrow"/>
                <w:sz w:val="20"/>
                <w:szCs w:val="20"/>
              </w:rPr>
            </w:pPr>
          </w:p>
        </w:tc>
      </w:tr>
      <w:tr w:rsidR="003F7E63" w:rsidRPr="002C6A91" w:rsidTr="003F7E63">
        <w:trPr>
          <w:trHeight w:val="712"/>
        </w:trPr>
        <w:tc>
          <w:tcPr>
            <w:tcW w:w="3794" w:type="dxa"/>
            <w:gridSpan w:val="2"/>
          </w:tcPr>
          <w:p w:rsidR="003F7E63" w:rsidRPr="002C6A91" w:rsidRDefault="003F7E63" w:rsidP="003F7E63">
            <w:pPr>
              <w:jc w:val="left"/>
              <w:rPr>
                <w:rFonts w:ascii="Arial Narrow" w:hAnsi="Arial Narrow"/>
                <w:color w:val="000000"/>
                <w:sz w:val="20"/>
                <w:szCs w:val="20"/>
              </w:rPr>
            </w:pPr>
            <w:proofErr w:type="spellStart"/>
            <w:r w:rsidRPr="002C6A91">
              <w:rPr>
                <w:rFonts w:ascii="Arial Narrow" w:hAnsi="Arial Narrow"/>
                <w:color w:val="000000"/>
                <w:sz w:val="20"/>
                <w:szCs w:val="20"/>
              </w:rPr>
              <w:t>Predvyplnená</w:t>
            </w:r>
            <w:proofErr w:type="spellEnd"/>
            <w:r w:rsidRPr="002C6A91">
              <w:rPr>
                <w:rFonts w:ascii="Arial Narrow" w:hAnsi="Arial Narrow"/>
                <w:color w:val="000000"/>
                <w:sz w:val="20"/>
                <w:szCs w:val="20"/>
              </w:rPr>
              <w:t xml:space="preserve"> len 1 Aktivita - "Podporné aktivity" </w:t>
            </w:r>
          </w:p>
          <w:p w:rsidR="003F7E63" w:rsidRDefault="003F7E63" w:rsidP="003F7E63">
            <w:pPr>
              <w:jc w:val="left"/>
              <w:rPr>
                <w:rFonts w:ascii="Arial Narrow" w:hAnsi="Arial Narrow"/>
                <w:sz w:val="20"/>
                <w:szCs w:val="20"/>
              </w:rPr>
            </w:pPr>
            <w:r w:rsidRPr="002C6A91">
              <w:rPr>
                <w:rFonts w:ascii="Arial Narrow" w:hAnsi="Arial Narrow"/>
                <w:sz w:val="20"/>
                <w:szCs w:val="20"/>
              </w:rPr>
              <w:t>Žiadateľ v rámci podporných aktivít zahŕňa aktivity financované z </w:t>
            </w:r>
            <w:r w:rsidRPr="00C74981">
              <w:rPr>
                <w:rFonts w:ascii="Arial Narrow" w:hAnsi="Arial Narrow"/>
                <w:sz w:val="20"/>
                <w:szCs w:val="20"/>
              </w:rPr>
              <w:t xml:space="preserve">nepriamych výdavkov </w:t>
            </w:r>
            <w:r w:rsidRPr="002C6A91">
              <w:rPr>
                <w:rFonts w:ascii="Arial Narrow" w:hAnsi="Arial Narrow"/>
                <w:sz w:val="20"/>
                <w:szCs w:val="20"/>
              </w:rPr>
              <w:t>projektu</w:t>
            </w:r>
          </w:p>
          <w:p w:rsidR="003F7E63" w:rsidRPr="00C74981" w:rsidRDefault="003F7E63" w:rsidP="003F7E63">
            <w:pPr>
              <w:rPr>
                <w:rFonts w:ascii="Arial Narrow" w:hAnsi="Arial Narrow"/>
                <w:b/>
                <w:sz w:val="20"/>
                <w:szCs w:val="20"/>
              </w:rPr>
            </w:pPr>
          </w:p>
        </w:tc>
        <w:tc>
          <w:tcPr>
            <w:tcW w:w="2410" w:type="dxa"/>
            <w:gridSpan w:val="2"/>
          </w:tcPr>
          <w:p w:rsidR="003F7E63" w:rsidRDefault="003F7E63" w:rsidP="003F7E63">
            <w:pPr>
              <w:rPr>
                <w:rFonts w:ascii="Arial Narrow" w:hAnsi="Arial Narrow"/>
                <w:color w:val="000000"/>
                <w:sz w:val="20"/>
                <w:szCs w:val="20"/>
              </w:rPr>
            </w:pPr>
            <w:r w:rsidRPr="002C6A91">
              <w:rPr>
                <w:rFonts w:ascii="Arial Narrow" w:hAnsi="Arial Narrow"/>
                <w:color w:val="000000"/>
                <w:sz w:val="20"/>
                <w:szCs w:val="20"/>
              </w:rPr>
              <w:t>Žiadateľ uvedie mesiac a rok začiatku podporných aktivít projektu</w:t>
            </w:r>
          </w:p>
          <w:p w:rsidR="003F7E63" w:rsidRPr="002C6A91" w:rsidRDefault="003F7E63" w:rsidP="003F7E63">
            <w:pPr>
              <w:rPr>
                <w:rFonts w:ascii="Arial Narrow" w:hAnsi="Arial Narrow"/>
                <w:sz w:val="20"/>
                <w:szCs w:val="20"/>
              </w:rPr>
            </w:pPr>
          </w:p>
        </w:tc>
        <w:tc>
          <w:tcPr>
            <w:tcW w:w="3084" w:type="dxa"/>
          </w:tcPr>
          <w:p w:rsidR="003F7E63" w:rsidRDefault="003F7E63" w:rsidP="003F7E63">
            <w:pPr>
              <w:rPr>
                <w:rFonts w:ascii="Arial Narrow" w:hAnsi="Arial Narrow"/>
                <w:color w:val="000000"/>
                <w:sz w:val="20"/>
                <w:szCs w:val="20"/>
              </w:rPr>
            </w:pPr>
            <w:r w:rsidRPr="002C6A91">
              <w:rPr>
                <w:rFonts w:ascii="Arial Narrow" w:hAnsi="Arial Narrow"/>
                <w:color w:val="000000"/>
                <w:sz w:val="20"/>
                <w:szCs w:val="20"/>
              </w:rPr>
              <w:t>Žiadateľ uvedie mesiac a rok konca podporných aktivít projektu</w:t>
            </w:r>
          </w:p>
          <w:p w:rsidR="003F7E63" w:rsidRPr="002C6A91" w:rsidRDefault="003F7E63" w:rsidP="003F7E63">
            <w:pPr>
              <w:rPr>
                <w:rFonts w:ascii="Arial Narrow" w:hAnsi="Arial Narrow"/>
                <w:sz w:val="20"/>
                <w:szCs w:val="20"/>
              </w:rPr>
            </w:pPr>
          </w:p>
        </w:tc>
      </w:tr>
    </w:tbl>
    <w:p w:rsidR="003F7E63" w:rsidRPr="002C6A91" w:rsidRDefault="003F7E63" w:rsidP="003F7E63">
      <w:pPr>
        <w:rPr>
          <w:rFonts w:ascii="Arial Narrow" w:hAnsi="Arial Narrow"/>
          <w:sz w:val="20"/>
          <w:szCs w:val="20"/>
        </w:rPr>
      </w:pPr>
    </w:p>
    <w:tbl>
      <w:tblPr>
        <w:tblStyle w:val="Mriekatabuky"/>
        <w:tblW w:w="9322" w:type="dxa"/>
        <w:tblLook w:val="04A0" w:firstRow="1" w:lastRow="0" w:firstColumn="1" w:lastColumn="0" w:noHBand="0" w:noVBand="1"/>
      </w:tblPr>
      <w:tblGrid>
        <w:gridCol w:w="1159"/>
        <w:gridCol w:w="1257"/>
        <w:gridCol w:w="1520"/>
        <w:gridCol w:w="1559"/>
        <w:gridCol w:w="1718"/>
        <w:gridCol w:w="2109"/>
      </w:tblGrid>
      <w:tr w:rsidR="00FB5F20" w:rsidRPr="002C6A91" w:rsidTr="00FB5F20">
        <w:trPr>
          <w:trHeight w:val="146"/>
        </w:trPr>
        <w:tc>
          <w:tcPr>
            <w:tcW w:w="9322" w:type="dxa"/>
            <w:gridSpan w:val="6"/>
            <w:shd w:val="clear" w:color="auto" w:fill="F89C57"/>
          </w:tcPr>
          <w:p w:rsidR="00FB5F20" w:rsidRPr="00345A3F" w:rsidRDefault="001E78F1" w:rsidP="003F7E63">
            <w:pPr>
              <w:pStyle w:val="Nadpis1"/>
              <w:spacing w:before="120" w:after="120"/>
              <w:jc w:val="center"/>
              <w:outlineLvl w:val="0"/>
              <w:rPr>
                <w:rFonts w:ascii="Arial Narrow" w:eastAsiaTheme="minorHAnsi" w:hAnsi="Arial Narrow" w:cstheme="minorBidi"/>
                <w:bCs w:val="0"/>
                <w:color w:val="auto"/>
                <w:sz w:val="24"/>
                <w:szCs w:val="24"/>
              </w:rPr>
            </w:pPr>
            <w:r>
              <w:rPr>
                <w:rFonts w:ascii="Arial Narrow" w:eastAsiaTheme="minorHAnsi" w:hAnsi="Arial Narrow" w:cstheme="minorBidi"/>
                <w:bCs w:val="0"/>
                <w:color w:val="auto"/>
                <w:sz w:val="24"/>
                <w:szCs w:val="24"/>
              </w:rPr>
              <w:t xml:space="preserve">10.    </w:t>
            </w:r>
            <w:r w:rsidRPr="00345A3F">
              <w:rPr>
                <w:rFonts w:ascii="Arial Narrow" w:eastAsiaTheme="minorHAnsi" w:hAnsi="Arial Narrow" w:cstheme="minorBidi"/>
                <w:bCs w:val="0"/>
                <w:color w:val="auto"/>
                <w:sz w:val="24"/>
                <w:szCs w:val="24"/>
              </w:rPr>
              <w:t>Aktivity projektu a</w:t>
            </w:r>
            <w:r>
              <w:rPr>
                <w:rFonts w:ascii="Arial Narrow" w:eastAsiaTheme="minorHAnsi" w:hAnsi="Arial Narrow" w:cstheme="minorBidi"/>
                <w:bCs w:val="0"/>
                <w:color w:val="auto"/>
                <w:sz w:val="24"/>
                <w:szCs w:val="24"/>
              </w:rPr>
              <w:t> merateľné ukazovatele</w:t>
            </w:r>
          </w:p>
        </w:tc>
      </w:tr>
      <w:tr w:rsidR="003F7E63" w:rsidRPr="002C6A91" w:rsidTr="001E78F1">
        <w:trPr>
          <w:trHeight w:val="146"/>
        </w:trPr>
        <w:tc>
          <w:tcPr>
            <w:tcW w:w="9322" w:type="dxa"/>
            <w:gridSpan w:val="6"/>
            <w:shd w:val="clear" w:color="auto" w:fill="FECB90"/>
          </w:tcPr>
          <w:p w:rsidR="003F7E63" w:rsidRPr="002C6A91" w:rsidRDefault="003F7E63" w:rsidP="003F7E63">
            <w:pPr>
              <w:pStyle w:val="Nadpis1"/>
              <w:spacing w:before="120" w:after="120"/>
              <w:jc w:val="center"/>
              <w:outlineLvl w:val="0"/>
            </w:pPr>
            <w:bookmarkStart w:id="15" w:name="_Toc423601307"/>
            <w:r w:rsidRPr="00345A3F">
              <w:rPr>
                <w:rFonts w:ascii="Arial Narrow" w:eastAsiaTheme="minorHAnsi" w:hAnsi="Arial Narrow" w:cstheme="minorBidi"/>
                <w:bCs w:val="0"/>
                <w:color w:val="auto"/>
                <w:sz w:val="24"/>
                <w:szCs w:val="24"/>
              </w:rPr>
              <w:t>10.1    Aktivity projektu a očakávané merateľné ukazovatele:</w:t>
            </w:r>
            <w:bookmarkEnd w:id="15"/>
          </w:p>
        </w:tc>
      </w:tr>
      <w:tr w:rsidR="003F7E63" w:rsidRPr="002C6A91" w:rsidTr="003F7E63">
        <w:trPr>
          <w:trHeight w:val="630"/>
        </w:trPr>
        <w:tc>
          <w:tcPr>
            <w:tcW w:w="9322" w:type="dxa"/>
            <w:gridSpan w:val="6"/>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rsidR="003F7E63" w:rsidRPr="002C6A91" w:rsidRDefault="003F7E63" w:rsidP="003F7E63">
            <w:pPr>
              <w:rPr>
                <w:rFonts w:ascii="Arial Narrow" w:hAnsi="Arial Narrow"/>
                <w:b/>
                <w:bCs/>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rsidTr="003F7E63">
        <w:trPr>
          <w:trHeight w:val="76"/>
        </w:trPr>
        <w:tc>
          <w:tcPr>
            <w:tcW w:w="9322" w:type="dxa"/>
            <w:gridSpan w:val="6"/>
            <w:shd w:val="clear" w:color="auto" w:fill="FFFFFF" w:themeFill="background1"/>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aktivity:</w:t>
            </w:r>
            <w:r w:rsidRPr="002C6A91">
              <w:rPr>
                <w:rFonts w:ascii="Arial Narrow" w:hAnsi="Arial Narrow"/>
                <w:sz w:val="20"/>
                <w:szCs w:val="20"/>
              </w:rPr>
              <w:t xml:space="preserve"> v súlade s podmienkami oprávnenosti aktivít vo výzve</w:t>
            </w:r>
            <w:r>
              <w:rPr>
                <w:rFonts w:ascii="Arial Narrow" w:hAnsi="Arial Narrow"/>
                <w:sz w:val="20"/>
                <w:szCs w:val="20"/>
              </w:rPr>
              <w:t xml:space="preserve">/vyzvaní </w:t>
            </w:r>
            <w:r w:rsidRPr="002C6A91">
              <w:rPr>
                <w:rFonts w:ascii="Arial Narrow" w:hAnsi="Arial Narrow"/>
                <w:sz w:val="20"/>
                <w:szCs w:val="20"/>
              </w:rPr>
              <w:t>(automaticky vyplnené podľa údajov zadaných v tab. č. 9)</w:t>
            </w:r>
          </w:p>
        </w:tc>
      </w:tr>
      <w:tr w:rsidR="003F7E63" w:rsidRPr="002C6A91" w:rsidTr="003F7E63">
        <w:trPr>
          <w:trHeight w:val="76"/>
        </w:trPr>
        <w:tc>
          <w:tcPr>
            <w:tcW w:w="9322" w:type="dxa"/>
            <w:gridSpan w:val="6"/>
            <w:shd w:val="clear" w:color="auto" w:fill="FFFFFF" w:themeFill="background1"/>
            <w:hideMark/>
          </w:tcPr>
          <w:p w:rsidR="003F7E63" w:rsidRPr="00F51E2C" w:rsidRDefault="003F7E63" w:rsidP="003F7E63">
            <w:pPr>
              <w:spacing w:after="120"/>
              <w:rPr>
                <w:rFonts w:ascii="Arial Narrow" w:hAnsi="Arial Narrow"/>
                <w:sz w:val="20"/>
                <w:szCs w:val="20"/>
              </w:rPr>
            </w:pPr>
            <w:r w:rsidRPr="002C6A91">
              <w:rPr>
                <w:rFonts w:ascii="Arial Narrow" w:hAnsi="Arial Narrow"/>
                <w:b/>
                <w:bCs/>
                <w:sz w:val="20"/>
                <w:szCs w:val="20"/>
              </w:rPr>
              <w:t>Názov hlavnej aktivity projektu č. 1:</w:t>
            </w:r>
            <w:r w:rsidRPr="002C6A91">
              <w:rPr>
                <w:rFonts w:ascii="Arial Narrow" w:hAnsi="Arial Narrow"/>
                <w:bCs/>
                <w:sz w:val="20"/>
                <w:szCs w:val="20"/>
              </w:rPr>
              <w:t xml:space="preserve"> </w:t>
            </w:r>
            <w:r w:rsidRPr="002C6A91">
              <w:rPr>
                <w:rFonts w:ascii="Arial Narrow" w:hAnsi="Arial Narrow"/>
                <w:sz w:val="20"/>
                <w:szCs w:val="20"/>
              </w:rPr>
              <w:t>Žiadateľ uvedie hlavné aktivity projektu, ktoré navrhuje realizovať. Žiadateľ definuje aktivity v takej štruktúre, aby ich realizáciou bolo zabezpečené dosiahnutie konkrétnych merateľných ukazovateľov výstupu, ktoré sú k týmto aktivitám priraďované (automaticky vyplnené podľa údajov zadaných v tab. č. 9)</w:t>
            </w:r>
          </w:p>
        </w:tc>
      </w:tr>
      <w:tr w:rsidR="003F7E63" w:rsidRPr="002C6A91" w:rsidTr="003F7E63">
        <w:trPr>
          <w:trHeight w:val="76"/>
        </w:trPr>
        <w:tc>
          <w:tcPr>
            <w:tcW w:w="9322" w:type="dxa"/>
            <w:gridSpan w:val="6"/>
            <w:hideMark/>
          </w:tcPr>
          <w:p w:rsidR="003F7E63" w:rsidRDefault="003F7E63" w:rsidP="003F7E63">
            <w:pPr>
              <w:spacing w:after="120"/>
              <w:rPr>
                <w:rFonts w:ascii="Arial Narrow" w:hAnsi="Arial Narrow"/>
                <w:sz w:val="20"/>
                <w:szCs w:val="20"/>
              </w:rPr>
            </w:pPr>
            <w:r w:rsidRPr="002C6A91">
              <w:rPr>
                <w:rFonts w:ascii="Arial Narrow" w:hAnsi="Arial Narrow"/>
                <w:b/>
                <w:bCs/>
                <w:sz w:val="20"/>
                <w:szCs w:val="20"/>
              </w:rPr>
              <w:t xml:space="preserve">Špecifický cieľ: </w:t>
            </w:r>
            <w:r w:rsidRPr="002C6A91">
              <w:rPr>
                <w:rFonts w:ascii="Arial Narrow" w:hAnsi="Arial Narrow"/>
                <w:sz w:val="20"/>
                <w:szCs w:val="20"/>
              </w:rPr>
              <w:t>Automaticky vyplnené s ohľadom na vybraný typ aktivity</w:t>
            </w:r>
            <w:r>
              <w:rPr>
                <w:rFonts w:ascii="Arial Narrow" w:hAnsi="Arial Narrow"/>
                <w:sz w:val="20"/>
                <w:szCs w:val="20"/>
              </w:rPr>
              <w:t xml:space="preserve"> v tab. č. 9)</w:t>
            </w:r>
          </w:p>
          <w:p w:rsidR="003F7E63" w:rsidRPr="002C6A91" w:rsidRDefault="003F7E63" w:rsidP="003F7E63">
            <w:pPr>
              <w:spacing w:after="120"/>
              <w:rPr>
                <w:rFonts w:ascii="Arial Narrow" w:hAnsi="Arial Narrow"/>
                <w:b/>
                <w:bCs/>
                <w:sz w:val="20"/>
                <w:szCs w:val="20"/>
              </w:rPr>
            </w:pPr>
            <w:r>
              <w:rPr>
                <w:rFonts w:ascii="Arial Narrow" w:hAnsi="Arial Narrow"/>
                <w:sz w:val="20"/>
                <w:szCs w:val="20"/>
              </w:rPr>
              <w:t xml:space="preserve">Špecifický cieľ/ciele uvedené vo </w:t>
            </w:r>
            <w:r w:rsidR="00F17069">
              <w:rPr>
                <w:rFonts w:ascii="Arial Narrow" w:hAnsi="Arial Narrow"/>
                <w:sz w:val="20"/>
                <w:szCs w:val="20"/>
              </w:rPr>
              <w:t>výzve/</w:t>
            </w:r>
            <w:r>
              <w:rPr>
                <w:rFonts w:ascii="Arial Narrow" w:hAnsi="Arial Narrow"/>
                <w:sz w:val="20"/>
                <w:szCs w:val="20"/>
              </w:rPr>
              <w:t>vyzvaní sú určené podľa príslušných špecifických cieľov zodpovedajúcich jednotlivým investičným prioritám v tab. č. 2 a bližšie sú identifikované v príslušných častiach jednotlivých investičných priorít prioritných osí</w:t>
            </w:r>
            <w:r w:rsidRPr="002419BC">
              <w:rPr>
                <w:rFonts w:ascii="Arial Narrow" w:hAnsi="Arial Narrow"/>
                <w:sz w:val="20"/>
                <w:szCs w:val="20"/>
                <w:vertAlign w:val="superscript"/>
              </w:rPr>
              <w:fldChar w:fldCharType="begin"/>
            </w:r>
            <w:r w:rsidRPr="002419BC">
              <w:rPr>
                <w:rFonts w:ascii="Arial Narrow" w:hAnsi="Arial Narrow"/>
                <w:sz w:val="20"/>
                <w:szCs w:val="20"/>
                <w:vertAlign w:val="superscript"/>
              </w:rPr>
              <w:instrText xml:space="preserve"> NOTEREF _Ref422471775 \h </w:instrText>
            </w:r>
            <w:r>
              <w:rPr>
                <w:rFonts w:ascii="Arial Narrow" w:hAnsi="Arial Narrow"/>
                <w:sz w:val="20"/>
                <w:szCs w:val="20"/>
                <w:vertAlign w:val="superscript"/>
              </w:rPr>
              <w:instrText xml:space="preserve"> \* MERGEFORMAT </w:instrText>
            </w:r>
            <w:r w:rsidRPr="002419BC">
              <w:rPr>
                <w:rFonts w:ascii="Arial Narrow" w:hAnsi="Arial Narrow"/>
                <w:sz w:val="20"/>
                <w:szCs w:val="20"/>
                <w:vertAlign w:val="superscript"/>
              </w:rPr>
            </w:r>
            <w:r w:rsidRPr="002419BC">
              <w:rPr>
                <w:rFonts w:ascii="Arial Narrow" w:hAnsi="Arial Narrow"/>
                <w:sz w:val="20"/>
                <w:szCs w:val="20"/>
                <w:vertAlign w:val="superscript"/>
              </w:rPr>
              <w:fldChar w:fldCharType="separate"/>
            </w:r>
            <w:r>
              <w:rPr>
                <w:rFonts w:ascii="Arial Narrow" w:hAnsi="Arial Narrow"/>
                <w:sz w:val="20"/>
                <w:szCs w:val="20"/>
                <w:vertAlign w:val="superscript"/>
              </w:rPr>
              <w:t>4</w:t>
            </w:r>
            <w:r w:rsidRPr="002419BC">
              <w:rPr>
                <w:rFonts w:ascii="Arial Narrow" w:hAnsi="Arial Narrow"/>
                <w:sz w:val="20"/>
                <w:szCs w:val="20"/>
                <w:vertAlign w:val="superscript"/>
              </w:rPr>
              <w:fldChar w:fldCharType="end"/>
            </w:r>
            <w:r>
              <w:rPr>
                <w:rFonts w:ascii="Arial Narrow" w:hAnsi="Arial Narrow"/>
                <w:sz w:val="20"/>
                <w:szCs w:val="20"/>
                <w:vertAlign w:val="superscript"/>
              </w:rPr>
              <w:t xml:space="preserve"> </w:t>
            </w:r>
            <w:r>
              <w:rPr>
                <w:rFonts w:ascii="Arial Narrow" w:hAnsi="Arial Narrow"/>
                <w:sz w:val="20"/>
                <w:szCs w:val="20"/>
              </w:rPr>
              <w:t>v dokumente OP ĽZ.</w:t>
            </w:r>
          </w:p>
        </w:tc>
      </w:tr>
      <w:tr w:rsidR="003F7E63" w:rsidRPr="002C6A91" w:rsidTr="003F7E63">
        <w:trPr>
          <w:trHeight w:val="76"/>
        </w:trPr>
        <w:tc>
          <w:tcPr>
            <w:tcW w:w="9322" w:type="dxa"/>
            <w:gridSpan w:val="6"/>
            <w:hideMark/>
          </w:tcPr>
          <w:p w:rsidR="003F7E63" w:rsidRPr="00AF2DD1" w:rsidRDefault="003F7E63" w:rsidP="003F7E63">
            <w:pPr>
              <w:rPr>
                <w:rFonts w:ascii="Arial Narrow" w:hAnsi="Arial Narrow"/>
                <w:sz w:val="20"/>
                <w:szCs w:val="20"/>
              </w:rPr>
            </w:pPr>
            <w:r w:rsidRPr="002C6A91">
              <w:rPr>
                <w:rFonts w:ascii="Arial Narrow" w:hAnsi="Arial Narrow"/>
                <w:b/>
                <w:bCs/>
                <w:sz w:val="20"/>
                <w:szCs w:val="20"/>
              </w:rPr>
              <w:t>Merateľný ukazovateľ:</w:t>
            </w:r>
            <w:r w:rsidRPr="002C6A91">
              <w:rPr>
                <w:rFonts w:ascii="Arial Narrow" w:hAnsi="Arial Narrow"/>
                <w:sz w:val="20"/>
                <w:szCs w:val="20"/>
              </w:rPr>
              <w:t xml:space="preserve">  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r>
              <w:rPr>
                <w:rFonts w:ascii="Arial Narrow" w:hAnsi="Arial Narrow"/>
                <w:sz w:val="20"/>
                <w:szCs w:val="20"/>
              </w:rPr>
              <w:t>.</w:t>
            </w:r>
          </w:p>
        </w:tc>
      </w:tr>
      <w:tr w:rsidR="003F7E63" w:rsidRPr="002C6A91" w:rsidTr="003F7E63">
        <w:trPr>
          <w:trHeight w:val="76"/>
        </w:trPr>
        <w:tc>
          <w:tcPr>
            <w:tcW w:w="9322" w:type="dxa"/>
            <w:gridSpan w:val="6"/>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Merná jednotka: </w:t>
            </w:r>
            <w:r w:rsidRPr="002C6A91">
              <w:rPr>
                <w:rFonts w:ascii="Arial Narrow" w:hAnsi="Arial Narrow"/>
                <w:sz w:val="20"/>
                <w:szCs w:val="20"/>
              </w:rPr>
              <w:t>Automaticky vyplnené</w:t>
            </w:r>
          </w:p>
        </w:tc>
      </w:tr>
      <w:tr w:rsidR="003F7E63" w:rsidRPr="002C6A91" w:rsidTr="003F7E63">
        <w:trPr>
          <w:trHeight w:val="76"/>
        </w:trPr>
        <w:tc>
          <w:tcPr>
            <w:tcW w:w="9322" w:type="dxa"/>
            <w:gridSpan w:val="6"/>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Cieľová hodnota:</w:t>
            </w:r>
          </w:p>
        </w:tc>
      </w:tr>
      <w:tr w:rsidR="003F7E63" w:rsidRPr="002C6A91" w:rsidTr="003F7E63">
        <w:trPr>
          <w:trHeight w:val="76"/>
        </w:trPr>
        <w:tc>
          <w:tcPr>
            <w:tcW w:w="9322" w:type="dxa"/>
            <w:gridSpan w:val="6"/>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Čas plnenia:</w:t>
            </w:r>
          </w:p>
        </w:tc>
      </w:tr>
      <w:tr w:rsidR="003F7E63" w:rsidRPr="002C6A91" w:rsidTr="003F7E63">
        <w:trPr>
          <w:trHeight w:val="76"/>
        </w:trPr>
        <w:tc>
          <w:tcPr>
            <w:tcW w:w="9322" w:type="dxa"/>
            <w:gridSpan w:val="6"/>
          </w:tcPr>
          <w:p w:rsidR="003F7E63" w:rsidRPr="002C6A91" w:rsidDel="00187776" w:rsidRDefault="003F7E63" w:rsidP="003F7E63">
            <w:pPr>
              <w:rPr>
                <w:rFonts w:ascii="Arial Narrow" w:hAnsi="Arial Narrow"/>
                <w:b/>
                <w:bCs/>
                <w:sz w:val="20"/>
                <w:szCs w:val="20"/>
              </w:rPr>
            </w:pPr>
          </w:p>
        </w:tc>
      </w:tr>
      <w:tr w:rsidR="003F7E63" w:rsidRPr="002C6A91" w:rsidTr="001E78F1">
        <w:trPr>
          <w:trHeight w:val="76"/>
        </w:trPr>
        <w:tc>
          <w:tcPr>
            <w:tcW w:w="9322" w:type="dxa"/>
            <w:gridSpan w:val="6"/>
            <w:shd w:val="clear" w:color="auto" w:fill="FECB90"/>
          </w:tcPr>
          <w:p w:rsidR="003F7E63" w:rsidRPr="002C6A91" w:rsidDel="00187776" w:rsidRDefault="003F7E63" w:rsidP="003F7E63">
            <w:pPr>
              <w:pStyle w:val="Nadpis1"/>
              <w:spacing w:before="120" w:after="120"/>
              <w:jc w:val="center"/>
              <w:outlineLvl w:val="0"/>
            </w:pPr>
            <w:bookmarkStart w:id="16" w:name="_Toc423601308"/>
            <w:r w:rsidRPr="005B1F0C">
              <w:rPr>
                <w:rFonts w:ascii="Arial Narrow" w:eastAsiaTheme="minorHAnsi" w:hAnsi="Arial Narrow" w:cstheme="minorBidi"/>
                <w:bCs w:val="0"/>
                <w:color w:val="auto"/>
                <w:sz w:val="24"/>
                <w:szCs w:val="24"/>
              </w:rPr>
              <w:t>10.2 Prehľad merateľných ukazovateľov projektu:</w:t>
            </w:r>
            <w:bookmarkEnd w:id="16"/>
          </w:p>
        </w:tc>
      </w:tr>
      <w:tr w:rsidR="003F7E63" w:rsidRPr="002C6A91" w:rsidTr="003F7E63">
        <w:trPr>
          <w:trHeight w:val="76"/>
        </w:trPr>
        <w:tc>
          <w:tcPr>
            <w:tcW w:w="1159"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Kód</w:t>
            </w:r>
          </w:p>
        </w:tc>
        <w:tc>
          <w:tcPr>
            <w:tcW w:w="1257"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Názov</w:t>
            </w:r>
          </w:p>
        </w:tc>
        <w:tc>
          <w:tcPr>
            <w:tcW w:w="1520"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Merná jednotka</w:t>
            </w:r>
          </w:p>
        </w:tc>
        <w:tc>
          <w:tcPr>
            <w:tcW w:w="1559" w:type="dxa"/>
          </w:tcPr>
          <w:p w:rsidR="003F7E63" w:rsidRPr="002C6A91" w:rsidDel="00187776" w:rsidRDefault="003F7E63" w:rsidP="003F7E63">
            <w:pPr>
              <w:jc w:val="left"/>
              <w:rPr>
                <w:rFonts w:ascii="Arial Narrow" w:hAnsi="Arial Narrow"/>
                <w:b/>
                <w:bCs/>
                <w:sz w:val="20"/>
                <w:szCs w:val="20"/>
              </w:rPr>
            </w:pPr>
            <w:r w:rsidRPr="002C6A91">
              <w:rPr>
                <w:rFonts w:ascii="Arial Narrow" w:hAnsi="Arial Narrow"/>
                <w:b/>
                <w:bCs/>
                <w:sz w:val="20"/>
                <w:szCs w:val="20"/>
              </w:rPr>
              <w:t>Celková cieľová hodnota</w:t>
            </w:r>
          </w:p>
        </w:tc>
        <w:tc>
          <w:tcPr>
            <w:tcW w:w="1718"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Príznak rizika</w:t>
            </w:r>
          </w:p>
        </w:tc>
        <w:tc>
          <w:tcPr>
            <w:tcW w:w="2109"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Relevancia k HP</w:t>
            </w:r>
          </w:p>
        </w:tc>
      </w:tr>
      <w:tr w:rsidR="003F7E63" w:rsidRPr="002C6A91" w:rsidTr="003F7E63">
        <w:trPr>
          <w:trHeight w:val="76"/>
        </w:trPr>
        <w:tc>
          <w:tcPr>
            <w:tcW w:w="1159" w:type="dxa"/>
          </w:tcPr>
          <w:p w:rsidR="003F7E63" w:rsidRPr="002C6A91" w:rsidRDefault="003F7E63" w:rsidP="003F7E63">
            <w:pPr>
              <w:jc w:val="left"/>
              <w:rPr>
                <w:rFonts w:ascii="Arial Narrow" w:hAnsi="Arial Narrow"/>
                <w:bCs/>
                <w:sz w:val="20"/>
                <w:szCs w:val="20"/>
              </w:rPr>
            </w:pPr>
            <w:r w:rsidRPr="002C6A91">
              <w:rPr>
                <w:rFonts w:ascii="Arial Narrow" w:hAnsi="Arial Narrow"/>
                <w:sz w:val="20"/>
                <w:szCs w:val="20"/>
              </w:rPr>
              <w:t>Automaticky vyplnené</w:t>
            </w:r>
          </w:p>
        </w:tc>
        <w:tc>
          <w:tcPr>
            <w:tcW w:w="1257" w:type="dxa"/>
          </w:tcPr>
          <w:p w:rsidR="003F7E63" w:rsidRPr="002C6A91" w:rsidRDefault="003F7E63" w:rsidP="003F7E63">
            <w:pPr>
              <w:rPr>
                <w:rFonts w:ascii="Arial Narrow" w:hAnsi="Arial Narrow"/>
                <w:b/>
                <w:bCs/>
                <w:sz w:val="20"/>
                <w:szCs w:val="20"/>
              </w:rPr>
            </w:pPr>
            <w:r w:rsidRPr="002C6A91">
              <w:rPr>
                <w:rFonts w:ascii="Arial Narrow" w:hAnsi="Arial Narrow"/>
                <w:sz w:val="20"/>
                <w:szCs w:val="20"/>
              </w:rPr>
              <w:t>Automaticky vyplnené</w:t>
            </w:r>
          </w:p>
        </w:tc>
        <w:tc>
          <w:tcPr>
            <w:tcW w:w="1520" w:type="dxa"/>
          </w:tcPr>
          <w:p w:rsidR="003F7E63" w:rsidRPr="002C6A91" w:rsidRDefault="003F7E63" w:rsidP="003F7E63">
            <w:pPr>
              <w:rPr>
                <w:rFonts w:ascii="Arial Narrow" w:hAnsi="Arial Narrow"/>
                <w:b/>
                <w:bCs/>
                <w:sz w:val="20"/>
                <w:szCs w:val="20"/>
              </w:rPr>
            </w:pPr>
            <w:r w:rsidRPr="002C6A91">
              <w:rPr>
                <w:rFonts w:ascii="Arial Narrow" w:hAnsi="Arial Narrow"/>
                <w:sz w:val="20"/>
                <w:szCs w:val="20"/>
              </w:rPr>
              <w:t>Automaticky vyplnené</w:t>
            </w:r>
          </w:p>
        </w:tc>
        <w:tc>
          <w:tcPr>
            <w:tcW w:w="1559" w:type="dxa"/>
          </w:tcPr>
          <w:p w:rsidR="003F7E63" w:rsidRPr="002C6A91" w:rsidRDefault="003F7E63" w:rsidP="003F7E63">
            <w:pPr>
              <w:rPr>
                <w:rFonts w:ascii="Arial Narrow" w:hAnsi="Arial Narrow"/>
                <w:b/>
                <w:bCs/>
                <w:sz w:val="20"/>
                <w:szCs w:val="20"/>
              </w:rPr>
            </w:pPr>
            <w:r w:rsidRPr="002C6A91">
              <w:rPr>
                <w:rFonts w:ascii="Arial Narrow" w:hAnsi="Arial Narrow"/>
                <w:sz w:val="20"/>
                <w:szCs w:val="20"/>
              </w:rPr>
              <w:t>Automaticky vyplnené</w:t>
            </w:r>
          </w:p>
        </w:tc>
        <w:tc>
          <w:tcPr>
            <w:tcW w:w="1718" w:type="dxa"/>
          </w:tcPr>
          <w:p w:rsidR="003F7E63" w:rsidRDefault="003F7E63" w:rsidP="003F7E63">
            <w:pPr>
              <w:rPr>
                <w:rFonts w:ascii="Arial Narrow" w:hAnsi="Arial Narrow"/>
                <w:sz w:val="20"/>
                <w:szCs w:val="20"/>
              </w:rPr>
            </w:pPr>
            <w:r w:rsidRPr="002C6A91">
              <w:rPr>
                <w:rFonts w:ascii="Arial Narrow" w:hAnsi="Arial Narrow"/>
                <w:sz w:val="20"/>
                <w:szCs w:val="20"/>
              </w:rPr>
              <w:t>Automaticky vyplnené</w:t>
            </w:r>
          </w:p>
          <w:p w:rsidR="003F7E63" w:rsidRPr="002C6A91" w:rsidRDefault="003F7E63" w:rsidP="003F7E63">
            <w:pPr>
              <w:rPr>
                <w:rFonts w:ascii="Arial Narrow" w:hAnsi="Arial Narrow"/>
                <w:b/>
                <w:bCs/>
                <w:sz w:val="20"/>
                <w:szCs w:val="20"/>
              </w:rPr>
            </w:pPr>
          </w:p>
        </w:tc>
        <w:tc>
          <w:tcPr>
            <w:tcW w:w="2109" w:type="dxa"/>
          </w:tcPr>
          <w:p w:rsidR="003F7E63" w:rsidRDefault="003F7E63" w:rsidP="003F7E63">
            <w:pPr>
              <w:rPr>
                <w:rFonts w:ascii="Arial Narrow" w:hAnsi="Arial Narrow"/>
                <w:sz w:val="20"/>
                <w:szCs w:val="20"/>
              </w:rPr>
            </w:pPr>
            <w:r w:rsidRPr="002C6A91">
              <w:rPr>
                <w:rFonts w:ascii="Arial Narrow" w:hAnsi="Arial Narrow"/>
                <w:sz w:val="20"/>
                <w:szCs w:val="20"/>
              </w:rPr>
              <w:lastRenderedPageBreak/>
              <w:t>Automaticky vyplnené</w:t>
            </w:r>
          </w:p>
          <w:p w:rsidR="003F7E63" w:rsidRPr="002C6A91" w:rsidRDefault="003F7E63" w:rsidP="003F7E63">
            <w:pPr>
              <w:rPr>
                <w:rFonts w:ascii="Arial Narrow" w:hAnsi="Arial Narrow"/>
                <w:b/>
                <w:bCs/>
                <w:sz w:val="20"/>
                <w:szCs w:val="20"/>
              </w:rPr>
            </w:pPr>
          </w:p>
        </w:tc>
      </w:tr>
    </w:tbl>
    <w:p w:rsidR="003F7E63" w:rsidRPr="002C6A91" w:rsidRDefault="003F7E63" w:rsidP="003F7E63">
      <w:pPr>
        <w:tabs>
          <w:tab w:val="left" w:pos="180"/>
        </w:tabs>
        <w:rPr>
          <w:rFonts w:ascii="Arial Narrow" w:hAnsi="Arial Narrow"/>
          <w:sz w:val="20"/>
          <w:szCs w:val="20"/>
        </w:rPr>
      </w:pPr>
    </w:p>
    <w:tbl>
      <w:tblPr>
        <w:tblStyle w:val="Mriekatabuky"/>
        <w:tblW w:w="9322" w:type="dxa"/>
        <w:tblLook w:val="04A0" w:firstRow="1" w:lastRow="0" w:firstColumn="1" w:lastColumn="0" w:noHBand="0" w:noVBand="1"/>
      </w:tblPr>
      <w:tblGrid>
        <w:gridCol w:w="4102"/>
        <w:gridCol w:w="5220"/>
      </w:tblGrid>
      <w:tr w:rsidR="003F7E63" w:rsidRPr="002C6A91" w:rsidTr="00FB5F20">
        <w:trPr>
          <w:trHeight w:val="330"/>
        </w:trPr>
        <w:tc>
          <w:tcPr>
            <w:tcW w:w="9322" w:type="dxa"/>
            <w:gridSpan w:val="2"/>
            <w:shd w:val="clear" w:color="auto" w:fill="F89C57"/>
            <w:hideMark/>
          </w:tcPr>
          <w:p w:rsidR="003F7E63" w:rsidRPr="002C6A91" w:rsidRDefault="003F7E63" w:rsidP="003F7E63">
            <w:pPr>
              <w:pStyle w:val="Nadpis1"/>
              <w:spacing w:before="120" w:after="120"/>
              <w:jc w:val="center"/>
              <w:outlineLvl w:val="0"/>
            </w:pPr>
            <w:bookmarkStart w:id="17" w:name="_Toc423601309"/>
            <w:r w:rsidRPr="00345A3F">
              <w:rPr>
                <w:rFonts w:ascii="Arial Narrow" w:eastAsiaTheme="minorHAnsi" w:hAnsi="Arial Narrow" w:cstheme="minorBidi"/>
                <w:bCs w:val="0"/>
                <w:color w:val="auto"/>
                <w:sz w:val="24"/>
                <w:szCs w:val="24"/>
              </w:rPr>
              <w:t>11.  Rozpočet projektu:</w:t>
            </w:r>
            <w:bookmarkEnd w:id="17"/>
          </w:p>
        </w:tc>
      </w:tr>
      <w:tr w:rsidR="003F7E63" w:rsidRPr="002C6A91" w:rsidTr="003F7E63">
        <w:trPr>
          <w:trHeight w:val="630"/>
        </w:trPr>
        <w:tc>
          <w:tcPr>
            <w:tcW w:w="9322" w:type="dxa"/>
            <w:gridSpan w:val="2"/>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rsidR="003F7E63" w:rsidRPr="00AF2DD1" w:rsidRDefault="003F7E63" w:rsidP="003F7E63">
            <w:pPr>
              <w:rPr>
                <w:rFonts w:ascii="Arial Narrow" w:hAnsi="Arial Narrow"/>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rsidTr="00FB5F20">
        <w:trPr>
          <w:trHeight w:val="330"/>
        </w:trPr>
        <w:tc>
          <w:tcPr>
            <w:tcW w:w="9322" w:type="dxa"/>
            <w:gridSpan w:val="2"/>
            <w:shd w:val="clear" w:color="auto" w:fill="F89C57"/>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11.A Priame výdavky:</w:t>
            </w:r>
          </w:p>
        </w:tc>
      </w:tr>
      <w:tr w:rsidR="003F7E63" w:rsidRPr="002C6A91" w:rsidTr="003F7E63">
        <w:trPr>
          <w:trHeight w:val="330"/>
        </w:trPr>
        <w:tc>
          <w:tcPr>
            <w:tcW w:w="9322" w:type="dxa"/>
            <w:gridSpan w:val="2"/>
            <w:shd w:val="clear" w:color="auto" w:fill="FFFFFF" w:themeFill="background1"/>
          </w:tcPr>
          <w:p w:rsidR="003F7E63" w:rsidRPr="006909BB" w:rsidRDefault="003F7E63" w:rsidP="003F7E63">
            <w:pPr>
              <w:autoSpaceDE w:val="0"/>
              <w:autoSpaceDN w:val="0"/>
              <w:adjustRightInd w:val="0"/>
              <w:spacing w:after="120"/>
              <w:rPr>
                <w:rFonts w:ascii="Arial Narrow" w:hAnsi="Arial Narrow"/>
                <w:sz w:val="20"/>
              </w:rPr>
            </w:pPr>
            <w:r w:rsidRPr="00852A70">
              <w:rPr>
                <w:rFonts w:ascii="Arial Narrow" w:hAnsi="Arial Narrow"/>
                <w:sz w:val="20"/>
              </w:rPr>
              <w:t>V stĺpci „Skupina výdavk</w:t>
            </w:r>
            <w:r>
              <w:rPr>
                <w:rFonts w:ascii="Arial Narrow" w:hAnsi="Arial Narrow"/>
                <w:sz w:val="20"/>
              </w:rPr>
              <w:t>u</w:t>
            </w:r>
            <w:r w:rsidRPr="00852A70">
              <w:rPr>
                <w:rFonts w:ascii="Arial Narrow" w:hAnsi="Arial Narrow"/>
                <w:sz w:val="20"/>
              </w:rPr>
              <w:t xml:space="preserve">“ žiadateľ o NFP </w:t>
            </w:r>
            <w:r>
              <w:rPr>
                <w:rFonts w:ascii="Arial Narrow" w:hAnsi="Arial Narrow"/>
                <w:sz w:val="20"/>
              </w:rPr>
              <w:t xml:space="preserve">vyberie </w:t>
            </w:r>
            <w:r w:rsidRPr="00852A70">
              <w:rPr>
                <w:rFonts w:ascii="Arial Narrow" w:hAnsi="Arial Narrow"/>
                <w:sz w:val="20"/>
              </w:rPr>
              <w:t xml:space="preserve">číslo a názov </w:t>
            </w:r>
            <w:r>
              <w:rPr>
                <w:rFonts w:ascii="Arial Narrow" w:hAnsi="Arial Narrow"/>
                <w:sz w:val="20"/>
              </w:rPr>
              <w:t xml:space="preserve">príslušnej </w:t>
            </w:r>
            <w:r w:rsidRPr="00852A70">
              <w:rPr>
                <w:rFonts w:ascii="Arial Narrow" w:hAnsi="Arial Narrow"/>
                <w:sz w:val="20"/>
              </w:rPr>
              <w:t>skupiny výdavkov</w:t>
            </w:r>
            <w:r>
              <w:rPr>
                <w:rFonts w:ascii="Arial Narrow" w:hAnsi="Arial Narrow"/>
                <w:sz w:val="20"/>
              </w:rPr>
              <w:t xml:space="preserve">. </w:t>
            </w:r>
          </w:p>
        </w:tc>
      </w:tr>
      <w:tr w:rsidR="003F7E63" w:rsidRPr="002C6A91" w:rsidTr="00FB5F20">
        <w:trPr>
          <w:trHeight w:val="304"/>
        </w:trPr>
        <w:tc>
          <w:tcPr>
            <w:tcW w:w="9322" w:type="dxa"/>
            <w:gridSpan w:val="2"/>
            <w:shd w:val="clear" w:color="auto" w:fill="FECB90"/>
            <w:hideMark/>
          </w:tcPr>
          <w:p w:rsidR="003F7E63" w:rsidRPr="002C6A91" w:rsidRDefault="003F7E63" w:rsidP="003F7E63">
            <w:pPr>
              <w:tabs>
                <w:tab w:val="left" w:pos="2893"/>
              </w:tabs>
              <w:rPr>
                <w:rFonts w:ascii="Arial Narrow" w:hAnsi="Arial Narrow"/>
                <w:sz w:val="20"/>
                <w:szCs w:val="20"/>
              </w:rPr>
            </w:pPr>
            <w:r w:rsidRPr="002C6A91">
              <w:rPr>
                <w:rFonts w:ascii="Arial Narrow" w:hAnsi="Arial Narrow"/>
                <w:b/>
                <w:bCs/>
                <w:sz w:val="20"/>
                <w:szCs w:val="20"/>
              </w:rPr>
              <w:t>Typ aktivity</w:t>
            </w:r>
          </w:p>
        </w:tc>
      </w:tr>
      <w:tr w:rsidR="003F7E63" w:rsidRPr="002C6A91" w:rsidTr="003F7E63">
        <w:trPr>
          <w:trHeight w:val="304"/>
        </w:trPr>
        <w:tc>
          <w:tcPr>
            <w:tcW w:w="9322" w:type="dxa"/>
            <w:gridSpan w:val="2"/>
            <w:shd w:val="clear" w:color="auto" w:fill="FFFFFF" w:themeFill="background1"/>
          </w:tcPr>
          <w:p w:rsidR="003F7E63" w:rsidRPr="002C6A91" w:rsidRDefault="003F7E63" w:rsidP="003F7E63">
            <w:pPr>
              <w:tabs>
                <w:tab w:val="left" w:pos="2893"/>
              </w:tabs>
              <w:rPr>
                <w:rFonts w:ascii="Arial Narrow" w:hAnsi="Arial Narrow"/>
                <w:b/>
                <w:bCs/>
                <w:sz w:val="20"/>
                <w:szCs w:val="20"/>
              </w:rPr>
            </w:pPr>
          </w:p>
        </w:tc>
      </w:tr>
      <w:tr w:rsidR="003F7E63" w:rsidRPr="002C6A91" w:rsidTr="00FB5F20">
        <w:trPr>
          <w:trHeight w:val="277"/>
        </w:trPr>
        <w:tc>
          <w:tcPr>
            <w:tcW w:w="4102"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Hlavné aktivity projektu</w:t>
            </w:r>
          </w:p>
        </w:tc>
        <w:tc>
          <w:tcPr>
            <w:tcW w:w="5220" w:type="dxa"/>
            <w:shd w:val="clear" w:color="auto" w:fill="FECB90"/>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Celková výška oprávnených výdavkov za aktivitu</w:t>
            </w:r>
          </w:p>
        </w:tc>
      </w:tr>
      <w:tr w:rsidR="003F7E63" w:rsidRPr="002C6A91" w:rsidTr="003F7E63">
        <w:trPr>
          <w:trHeight w:val="326"/>
        </w:trPr>
        <w:tc>
          <w:tcPr>
            <w:tcW w:w="4102" w:type="dxa"/>
            <w:shd w:val="clear" w:color="auto" w:fill="FFFFFF" w:themeFill="background1"/>
          </w:tcPr>
          <w:p w:rsidR="003F7E63" w:rsidRPr="002C6A91" w:rsidRDefault="003F7E63" w:rsidP="003F7E63">
            <w:pPr>
              <w:rPr>
                <w:rFonts w:ascii="Arial Narrow" w:hAnsi="Arial Narrow"/>
                <w:b/>
                <w:bCs/>
                <w:sz w:val="20"/>
                <w:szCs w:val="20"/>
              </w:rPr>
            </w:pPr>
          </w:p>
        </w:tc>
        <w:tc>
          <w:tcPr>
            <w:tcW w:w="5220" w:type="dxa"/>
            <w:shd w:val="clear" w:color="auto" w:fill="FFFFFF" w:themeFill="background1"/>
          </w:tcPr>
          <w:p w:rsidR="003F7E63" w:rsidRPr="002C6A91" w:rsidRDefault="003F7E63" w:rsidP="003F7E63">
            <w:pPr>
              <w:jc w:val="left"/>
              <w:rPr>
                <w:rFonts w:ascii="Arial Narrow" w:hAnsi="Arial Narrow"/>
                <w:b/>
                <w:bCs/>
                <w:sz w:val="20"/>
                <w:szCs w:val="20"/>
              </w:rPr>
            </w:pPr>
          </w:p>
        </w:tc>
      </w:tr>
      <w:tr w:rsidR="003F7E63" w:rsidRPr="002C6A91" w:rsidTr="00FB5F20">
        <w:trPr>
          <w:trHeight w:val="254"/>
        </w:trPr>
        <w:tc>
          <w:tcPr>
            <w:tcW w:w="4102"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Skupina výdavku </w:t>
            </w:r>
            <w:r w:rsidRPr="002C6A91">
              <w:rPr>
                <w:rFonts w:ascii="Arial Narrow" w:hAnsi="Arial Narrow"/>
                <w:sz w:val="20"/>
                <w:szCs w:val="20"/>
              </w:rPr>
              <w:t>(výber z číselníka oprávnených výdavkov)</w:t>
            </w:r>
          </w:p>
        </w:tc>
        <w:tc>
          <w:tcPr>
            <w:tcW w:w="5220" w:type="dxa"/>
            <w:shd w:val="clear" w:color="auto" w:fill="FECB90"/>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Výška oprávneného výdavku</w:t>
            </w:r>
          </w:p>
        </w:tc>
      </w:tr>
      <w:tr w:rsidR="003F7E63" w:rsidRPr="002C6A91" w:rsidTr="003F7E63">
        <w:trPr>
          <w:trHeight w:val="664"/>
        </w:trPr>
        <w:tc>
          <w:tcPr>
            <w:tcW w:w="4102" w:type="dxa"/>
            <w:shd w:val="clear" w:color="auto" w:fill="FFFFFF" w:themeFill="background1"/>
          </w:tcPr>
          <w:p w:rsidR="003F7E63" w:rsidRPr="002C6A91" w:rsidRDefault="003F7E63" w:rsidP="003F7E63">
            <w:pPr>
              <w:rPr>
                <w:rFonts w:ascii="Arial Narrow" w:hAnsi="Arial Narrow"/>
                <w:bCs/>
                <w:sz w:val="20"/>
                <w:szCs w:val="20"/>
              </w:rPr>
            </w:pPr>
          </w:p>
        </w:tc>
        <w:tc>
          <w:tcPr>
            <w:tcW w:w="5220" w:type="dxa"/>
            <w:shd w:val="clear" w:color="auto" w:fill="FFFFFF" w:themeFill="background1"/>
          </w:tcPr>
          <w:p w:rsidR="003F7E63" w:rsidRPr="002C6A91" w:rsidRDefault="003F7E63" w:rsidP="003F7E63">
            <w:pPr>
              <w:jc w:val="left"/>
              <w:rPr>
                <w:rFonts w:ascii="Arial Narrow" w:hAnsi="Arial Narrow"/>
                <w:b/>
                <w:bCs/>
                <w:sz w:val="20"/>
                <w:szCs w:val="20"/>
              </w:rPr>
            </w:pPr>
          </w:p>
        </w:tc>
      </w:tr>
      <w:tr w:rsidR="003F7E63" w:rsidRPr="002C6A91" w:rsidTr="00FB5F20">
        <w:trPr>
          <w:trHeight w:val="330"/>
        </w:trPr>
        <w:tc>
          <w:tcPr>
            <w:tcW w:w="9322" w:type="dxa"/>
            <w:gridSpan w:val="2"/>
            <w:shd w:val="clear" w:color="auto" w:fill="F89C57"/>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11.B Nepriame výdavky:</w:t>
            </w:r>
          </w:p>
        </w:tc>
      </w:tr>
      <w:tr w:rsidR="003F7E63" w:rsidRPr="002C6A91" w:rsidTr="003F7E63">
        <w:trPr>
          <w:trHeight w:val="330"/>
        </w:trPr>
        <w:tc>
          <w:tcPr>
            <w:tcW w:w="9322" w:type="dxa"/>
            <w:gridSpan w:val="2"/>
            <w:shd w:val="clear" w:color="auto" w:fill="FFFFFF" w:themeFill="background1"/>
          </w:tcPr>
          <w:p w:rsidR="003F7E63" w:rsidRPr="002C6A91" w:rsidRDefault="003F7E63" w:rsidP="003F7E63">
            <w:pPr>
              <w:pStyle w:val="Hlavika"/>
              <w:spacing w:after="120"/>
              <w:rPr>
                <w:rFonts w:ascii="Arial Narrow" w:hAnsi="Arial Narrow"/>
                <w:b/>
                <w:bCs/>
                <w:sz w:val="20"/>
                <w:szCs w:val="20"/>
              </w:rPr>
            </w:pPr>
            <w:r>
              <w:rPr>
                <w:rFonts w:ascii="Arial Narrow" w:hAnsi="Arial Narrow"/>
                <w:sz w:val="20"/>
              </w:rPr>
              <w:t xml:space="preserve">Číslo a názov príslušnej skupiny výdavkov </w:t>
            </w:r>
            <w:r w:rsidRPr="00852A70">
              <w:rPr>
                <w:rFonts w:ascii="Arial Narrow" w:hAnsi="Arial Narrow"/>
                <w:sz w:val="20"/>
              </w:rPr>
              <w:t>podporn</w:t>
            </w:r>
            <w:r>
              <w:rPr>
                <w:rFonts w:ascii="Arial Narrow" w:hAnsi="Arial Narrow"/>
                <w:sz w:val="20"/>
              </w:rPr>
              <w:t>ej</w:t>
            </w:r>
            <w:r w:rsidRPr="00852A70">
              <w:rPr>
                <w:rFonts w:ascii="Arial Narrow" w:hAnsi="Arial Narrow"/>
                <w:sz w:val="20"/>
              </w:rPr>
              <w:t xml:space="preserve"> aktivit</w:t>
            </w:r>
            <w:r>
              <w:rPr>
                <w:rFonts w:ascii="Arial Narrow" w:hAnsi="Arial Narrow"/>
                <w:sz w:val="20"/>
              </w:rPr>
              <w:t>y</w:t>
            </w:r>
            <w:r w:rsidRPr="00852A70">
              <w:rPr>
                <w:rFonts w:ascii="Arial Narrow" w:hAnsi="Arial Narrow"/>
                <w:sz w:val="20"/>
              </w:rPr>
              <w:t xml:space="preserve"> </w:t>
            </w:r>
            <w:r>
              <w:rPr>
                <w:rFonts w:ascii="Arial Narrow" w:hAnsi="Arial Narrow"/>
                <w:sz w:val="20"/>
              </w:rPr>
              <w:t>projektu je zadefinovaný podľa p</w:t>
            </w:r>
            <w:r w:rsidRPr="00C83795">
              <w:rPr>
                <w:rFonts w:ascii="Arial Narrow" w:hAnsi="Arial Narrow"/>
                <w:sz w:val="20"/>
              </w:rPr>
              <w:t>rílohy č. 1 k MP CKO č. 6 verzia 1 Kategórie nepriamych výdavkov</w:t>
            </w:r>
            <w:r>
              <w:rPr>
                <w:rFonts w:ascii="Arial Narrow" w:hAnsi="Arial Narrow"/>
                <w:sz w:val="20"/>
              </w:rPr>
              <w:t xml:space="preserve">. </w:t>
            </w:r>
          </w:p>
        </w:tc>
      </w:tr>
      <w:tr w:rsidR="003F7E63" w:rsidRPr="002C6A91" w:rsidTr="00FB5F20">
        <w:trPr>
          <w:trHeight w:val="340"/>
        </w:trPr>
        <w:tc>
          <w:tcPr>
            <w:tcW w:w="4102" w:type="dxa"/>
            <w:shd w:val="clear" w:color="auto" w:fill="FECB90"/>
            <w:hideMark/>
          </w:tcPr>
          <w:p w:rsidR="003F7E63" w:rsidRPr="002C6A91" w:rsidRDefault="003F7E63" w:rsidP="003F7E63">
            <w:pPr>
              <w:rPr>
                <w:rFonts w:ascii="Arial Narrow" w:hAnsi="Arial Narrow"/>
                <w:bCs/>
                <w:sz w:val="20"/>
                <w:szCs w:val="20"/>
              </w:rPr>
            </w:pPr>
            <w:r w:rsidRPr="002C6A91">
              <w:rPr>
                <w:rFonts w:ascii="Arial Narrow" w:hAnsi="Arial Narrow"/>
                <w:b/>
                <w:bCs/>
                <w:sz w:val="20"/>
                <w:szCs w:val="20"/>
              </w:rPr>
              <w:t>Podporné aktivity projektu</w:t>
            </w:r>
          </w:p>
        </w:tc>
        <w:tc>
          <w:tcPr>
            <w:tcW w:w="5220" w:type="dxa"/>
            <w:shd w:val="clear" w:color="auto" w:fill="FECB90"/>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Celková výška oprávnených výdavkov za aktivitu</w:t>
            </w:r>
          </w:p>
        </w:tc>
      </w:tr>
      <w:tr w:rsidR="003F7E63" w:rsidRPr="002C6A91" w:rsidTr="003F7E63">
        <w:trPr>
          <w:trHeight w:val="340"/>
        </w:trPr>
        <w:tc>
          <w:tcPr>
            <w:tcW w:w="4102" w:type="dxa"/>
            <w:shd w:val="clear" w:color="auto" w:fill="FFFFFF" w:themeFill="background1"/>
          </w:tcPr>
          <w:p w:rsidR="003F7E63" w:rsidRPr="002C6A91" w:rsidRDefault="003F7E63" w:rsidP="003F7E63">
            <w:pPr>
              <w:rPr>
                <w:rFonts w:ascii="Arial Narrow" w:hAnsi="Arial Narrow"/>
                <w:b/>
                <w:bCs/>
                <w:sz w:val="20"/>
                <w:szCs w:val="20"/>
              </w:rPr>
            </w:pPr>
          </w:p>
        </w:tc>
        <w:tc>
          <w:tcPr>
            <w:tcW w:w="5220" w:type="dxa"/>
            <w:shd w:val="clear" w:color="auto" w:fill="FFFFFF" w:themeFill="background1"/>
          </w:tcPr>
          <w:p w:rsidR="003F7E63" w:rsidRPr="002C6A91" w:rsidRDefault="003F7E63" w:rsidP="003F7E63">
            <w:pPr>
              <w:jc w:val="left"/>
              <w:rPr>
                <w:rFonts w:ascii="Arial Narrow" w:hAnsi="Arial Narrow"/>
                <w:b/>
                <w:bCs/>
                <w:sz w:val="20"/>
                <w:szCs w:val="20"/>
              </w:rPr>
            </w:pPr>
          </w:p>
        </w:tc>
      </w:tr>
      <w:tr w:rsidR="003F7E63" w:rsidRPr="002C6A91" w:rsidTr="00FB5F20">
        <w:trPr>
          <w:trHeight w:val="266"/>
        </w:trPr>
        <w:tc>
          <w:tcPr>
            <w:tcW w:w="4102"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Skupina výdavku </w:t>
            </w:r>
            <w:r w:rsidRPr="002C6A91">
              <w:rPr>
                <w:rFonts w:ascii="Arial Narrow" w:hAnsi="Arial Narrow"/>
                <w:sz w:val="20"/>
                <w:szCs w:val="20"/>
              </w:rPr>
              <w:t>(výber z číselníka oprávnených výdavkov)</w:t>
            </w:r>
          </w:p>
        </w:tc>
        <w:tc>
          <w:tcPr>
            <w:tcW w:w="5220"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Výška oprávneného výdavku</w:t>
            </w:r>
          </w:p>
        </w:tc>
      </w:tr>
      <w:tr w:rsidR="003F7E63" w:rsidRPr="002C6A91" w:rsidTr="003F7E63">
        <w:trPr>
          <w:trHeight w:val="576"/>
        </w:trPr>
        <w:tc>
          <w:tcPr>
            <w:tcW w:w="4102" w:type="dxa"/>
            <w:shd w:val="clear" w:color="auto" w:fill="FFFFFF" w:themeFill="background1"/>
          </w:tcPr>
          <w:p w:rsidR="003F7E63" w:rsidRPr="00CF6680" w:rsidRDefault="003F7E63" w:rsidP="003F7E63">
            <w:pPr>
              <w:rPr>
                <w:rFonts w:ascii="Arial Narrow" w:hAnsi="Arial Narrow"/>
                <w:bCs/>
                <w:sz w:val="20"/>
                <w:szCs w:val="20"/>
              </w:rPr>
            </w:pPr>
          </w:p>
        </w:tc>
        <w:tc>
          <w:tcPr>
            <w:tcW w:w="5220" w:type="dxa"/>
            <w:shd w:val="clear" w:color="auto" w:fill="FFFFFF" w:themeFill="background1"/>
          </w:tcPr>
          <w:p w:rsidR="003F7E63" w:rsidRPr="002C6A91" w:rsidRDefault="003F7E63" w:rsidP="003F7E63">
            <w:pPr>
              <w:rPr>
                <w:rFonts w:ascii="Arial Narrow" w:hAnsi="Arial Narrow"/>
                <w:b/>
                <w:bCs/>
                <w:sz w:val="20"/>
                <w:szCs w:val="20"/>
              </w:rPr>
            </w:pPr>
          </w:p>
        </w:tc>
      </w:tr>
      <w:tr w:rsidR="003F7E63" w:rsidRPr="002C6A91" w:rsidTr="00FB5F20">
        <w:trPr>
          <w:trHeight w:val="330"/>
        </w:trPr>
        <w:tc>
          <w:tcPr>
            <w:tcW w:w="9322" w:type="dxa"/>
            <w:gridSpan w:val="2"/>
            <w:shd w:val="clear" w:color="auto" w:fill="FECB90"/>
            <w:hideMark/>
          </w:tcPr>
          <w:p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11.C Požadovaná výška NFP</w:t>
            </w:r>
          </w:p>
        </w:tc>
      </w:tr>
      <w:tr w:rsidR="003F7E63" w:rsidRPr="002C6A91" w:rsidTr="00FB5F20">
        <w:trPr>
          <w:trHeight w:val="354"/>
        </w:trPr>
        <w:tc>
          <w:tcPr>
            <w:tcW w:w="4102" w:type="dxa"/>
            <w:shd w:val="clear" w:color="auto" w:fill="FECB90"/>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Celková výška oprávnených výdavkov (EUR)</w:t>
            </w:r>
          </w:p>
        </w:tc>
        <w:tc>
          <w:tcPr>
            <w:tcW w:w="5220"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Automaticky vyplnené</w:t>
            </w:r>
          </w:p>
        </w:tc>
      </w:tr>
      <w:tr w:rsidR="003F7E63" w:rsidRPr="002C6A91" w:rsidTr="00FB5F20">
        <w:trPr>
          <w:trHeight w:val="645"/>
        </w:trPr>
        <w:tc>
          <w:tcPr>
            <w:tcW w:w="4102" w:type="dxa"/>
            <w:shd w:val="clear" w:color="auto" w:fill="FECB90"/>
          </w:tcPr>
          <w:p w:rsidR="003F7E63" w:rsidRPr="002C6A91" w:rsidRDefault="003F7E63" w:rsidP="003F7E63">
            <w:pPr>
              <w:rPr>
                <w:rFonts w:ascii="Arial Narrow" w:hAnsi="Arial Narrow"/>
                <w:sz w:val="20"/>
                <w:szCs w:val="20"/>
              </w:rPr>
            </w:pPr>
            <w:r w:rsidRPr="002C6A91">
              <w:rPr>
                <w:rFonts w:ascii="Arial Narrow" w:hAnsi="Arial Narrow"/>
                <w:sz w:val="20"/>
                <w:szCs w:val="20"/>
              </w:rPr>
              <w:t>Celková výška oprávnených výdavkov pre projekty generujúce príjem (EUR)</w:t>
            </w:r>
          </w:p>
        </w:tc>
        <w:tc>
          <w:tcPr>
            <w:tcW w:w="5220" w:type="dxa"/>
            <w:shd w:val="clear" w:color="auto" w:fill="FFFFFF" w:themeFill="background1"/>
          </w:tcPr>
          <w:p w:rsidR="003F7E63" w:rsidRDefault="003F7E63" w:rsidP="003F7E63">
            <w:pPr>
              <w:rPr>
                <w:rFonts w:ascii="Arial Narrow" w:hAnsi="Arial Narrow"/>
                <w:sz w:val="20"/>
                <w:szCs w:val="20"/>
              </w:rPr>
            </w:pPr>
            <w:r w:rsidRPr="002C6A91">
              <w:rPr>
                <w:rFonts w:ascii="Arial Narrow" w:hAnsi="Arial Narrow"/>
                <w:sz w:val="20"/>
                <w:szCs w:val="20"/>
              </w:rPr>
              <w:t>Vypĺňa sa výlučne v prípade projektov generujúcich príjem, kedy žiadateľ uvedie výšku oprávnených výdavkov na základe výsledkov finančnej analýzy</w:t>
            </w:r>
            <w:r>
              <w:rPr>
                <w:rStyle w:val="Odkaznapoznmkupodiarou"/>
                <w:rFonts w:ascii="Arial Narrow" w:hAnsi="Arial Narrow"/>
                <w:sz w:val="20"/>
                <w:szCs w:val="20"/>
              </w:rPr>
              <w:footnoteReference w:id="8"/>
            </w:r>
            <w:r w:rsidRPr="002C6A91">
              <w:rPr>
                <w:rFonts w:ascii="Arial Narrow" w:hAnsi="Arial Narrow"/>
                <w:sz w:val="20"/>
                <w:szCs w:val="20"/>
              </w:rPr>
              <w:t xml:space="preserve"> </w:t>
            </w:r>
          </w:p>
          <w:p w:rsidR="003F7E63" w:rsidRPr="002C6A91" w:rsidRDefault="003F7E63" w:rsidP="003F7E63">
            <w:pPr>
              <w:shd w:val="clear" w:color="auto" w:fill="FFFFFF" w:themeFill="background1"/>
              <w:rPr>
                <w:rFonts w:ascii="Arial Narrow" w:hAnsi="Arial Narrow"/>
                <w:sz w:val="20"/>
                <w:szCs w:val="20"/>
              </w:rPr>
            </w:pPr>
          </w:p>
        </w:tc>
      </w:tr>
      <w:tr w:rsidR="003F7E63" w:rsidRPr="002C6A91" w:rsidTr="00FB5F20">
        <w:trPr>
          <w:trHeight w:val="645"/>
        </w:trPr>
        <w:tc>
          <w:tcPr>
            <w:tcW w:w="4102" w:type="dxa"/>
            <w:shd w:val="clear" w:color="auto" w:fill="FECB90"/>
          </w:tcPr>
          <w:p w:rsidR="003F7E63" w:rsidRPr="002C6A91" w:rsidRDefault="003F7E63" w:rsidP="003F7E63">
            <w:pPr>
              <w:rPr>
                <w:rFonts w:ascii="Arial Narrow" w:hAnsi="Arial Narrow"/>
                <w:sz w:val="20"/>
                <w:szCs w:val="20"/>
              </w:rPr>
            </w:pPr>
            <w:r w:rsidRPr="002C6A91">
              <w:rPr>
                <w:rFonts w:ascii="Arial Narrow" w:hAnsi="Arial Narrow"/>
                <w:sz w:val="20"/>
                <w:szCs w:val="20"/>
              </w:rPr>
              <w:t>Percento spolufinancovania zo zdrojov EU a ŠR (%)</w:t>
            </w:r>
          </w:p>
        </w:tc>
        <w:tc>
          <w:tcPr>
            <w:tcW w:w="5220"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uvedie zodpovedajúce % spolufinancovania v súlade s pravidlami Stratégie financovania EŠIF pre programové obdobie 2014 – 2020</w:t>
            </w:r>
          </w:p>
        </w:tc>
      </w:tr>
      <w:tr w:rsidR="003F7E63" w:rsidRPr="002C6A91" w:rsidTr="00FB5F20">
        <w:trPr>
          <w:trHeight w:val="645"/>
        </w:trPr>
        <w:tc>
          <w:tcPr>
            <w:tcW w:w="4102" w:type="dxa"/>
            <w:shd w:val="clear" w:color="auto" w:fill="FECB90"/>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Žiadaná výška nenávratného finančného príspevku (EUR)</w:t>
            </w:r>
          </w:p>
        </w:tc>
        <w:tc>
          <w:tcPr>
            <w:tcW w:w="5220"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 Automaticky vyplnené</w:t>
            </w:r>
          </w:p>
        </w:tc>
      </w:tr>
      <w:tr w:rsidR="003F7E63" w:rsidRPr="002C6A91" w:rsidTr="00FB5F20">
        <w:trPr>
          <w:trHeight w:val="645"/>
        </w:trPr>
        <w:tc>
          <w:tcPr>
            <w:tcW w:w="4102" w:type="dxa"/>
            <w:shd w:val="clear" w:color="auto" w:fill="FECB90"/>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Výška spolufinancovania z vlastných zdrojov žiadateľa (EUR)</w:t>
            </w:r>
          </w:p>
        </w:tc>
        <w:tc>
          <w:tcPr>
            <w:tcW w:w="5220"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 Automaticky vyplnené</w:t>
            </w:r>
          </w:p>
        </w:tc>
      </w:tr>
    </w:tbl>
    <w:p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1559"/>
        <w:gridCol w:w="1605"/>
        <w:gridCol w:w="1593"/>
        <w:gridCol w:w="432"/>
        <w:gridCol w:w="432"/>
        <w:gridCol w:w="432"/>
        <w:gridCol w:w="432"/>
        <w:gridCol w:w="1380"/>
        <w:gridCol w:w="1423"/>
      </w:tblGrid>
      <w:tr w:rsidR="003F7E63" w:rsidRPr="002C6A91" w:rsidTr="00FB5F20">
        <w:trPr>
          <w:trHeight w:val="330"/>
        </w:trPr>
        <w:tc>
          <w:tcPr>
            <w:tcW w:w="0" w:type="auto"/>
            <w:gridSpan w:val="9"/>
            <w:shd w:val="clear" w:color="auto" w:fill="F89C57"/>
          </w:tcPr>
          <w:p w:rsidR="003F7E63" w:rsidRPr="002C6A91" w:rsidRDefault="003F7E63" w:rsidP="003F7E63">
            <w:pPr>
              <w:pStyle w:val="Nadpis1"/>
              <w:spacing w:before="120" w:after="120"/>
              <w:jc w:val="center"/>
              <w:outlineLvl w:val="0"/>
            </w:pPr>
            <w:bookmarkStart w:id="18" w:name="_Toc423601310"/>
            <w:r w:rsidRPr="00345A3F">
              <w:rPr>
                <w:rFonts w:ascii="Arial Narrow" w:eastAsiaTheme="minorHAnsi" w:hAnsi="Arial Narrow" w:cstheme="minorBidi"/>
                <w:bCs w:val="0"/>
                <w:color w:val="auto"/>
                <w:sz w:val="24"/>
                <w:szCs w:val="24"/>
              </w:rPr>
              <w:t>12. Verejné obstarávanie</w:t>
            </w:r>
            <w:bookmarkEnd w:id="18"/>
          </w:p>
        </w:tc>
      </w:tr>
      <w:tr w:rsidR="003F7E63" w:rsidRPr="002C6A91" w:rsidTr="00FB5F20">
        <w:trPr>
          <w:trHeight w:val="330"/>
        </w:trPr>
        <w:tc>
          <w:tcPr>
            <w:tcW w:w="0" w:type="auto"/>
            <w:gridSpan w:val="9"/>
            <w:shd w:val="clear" w:color="auto" w:fill="FECB90"/>
          </w:tcPr>
          <w:p w:rsidR="003F7E63" w:rsidRPr="002C6A91" w:rsidRDefault="003F7E63" w:rsidP="003F7E63">
            <w:pPr>
              <w:jc w:val="center"/>
              <w:rPr>
                <w:rFonts w:ascii="Arial Narrow" w:hAnsi="Arial Narrow"/>
                <w:b/>
                <w:bCs/>
                <w:sz w:val="20"/>
                <w:szCs w:val="20"/>
              </w:rPr>
            </w:pPr>
            <w:r w:rsidRPr="002C6A91">
              <w:rPr>
                <w:rFonts w:ascii="Arial Narrow" w:hAnsi="Arial Narrow"/>
                <w:b/>
                <w:sz w:val="20"/>
                <w:szCs w:val="20"/>
              </w:rPr>
              <w:t>Názov VO</w:t>
            </w:r>
          </w:p>
        </w:tc>
      </w:tr>
      <w:tr w:rsidR="003F7E63" w:rsidRPr="002C6A91" w:rsidTr="003F7E63">
        <w:trPr>
          <w:trHeight w:val="330"/>
        </w:trPr>
        <w:tc>
          <w:tcPr>
            <w:tcW w:w="0" w:type="auto"/>
            <w:gridSpan w:val="9"/>
            <w:shd w:val="clear" w:color="auto" w:fill="FFFFFF" w:themeFill="background1"/>
          </w:tcPr>
          <w:p w:rsidR="003F7E63" w:rsidRDefault="003F7E63" w:rsidP="003F7E63">
            <w:pPr>
              <w:rPr>
                <w:rFonts w:ascii="Arial Narrow" w:hAnsi="Arial Narrow"/>
                <w:sz w:val="20"/>
                <w:szCs w:val="20"/>
              </w:rPr>
            </w:pPr>
            <w:r w:rsidRPr="002C6A91">
              <w:rPr>
                <w:rFonts w:ascii="Arial Narrow" w:hAnsi="Arial Narrow"/>
                <w:sz w:val="20"/>
                <w:szCs w:val="20"/>
              </w:rPr>
              <w:t xml:space="preserve">Žiadateľ uvedie aké verejné obstarávania sa plánujú realizovať (aký tovar/služba/práca bude predmetom verejného </w:t>
            </w:r>
            <w:r w:rsidRPr="002C6A91">
              <w:rPr>
                <w:rFonts w:ascii="Arial Narrow" w:hAnsi="Arial Narrow"/>
                <w:sz w:val="20"/>
                <w:szCs w:val="20"/>
              </w:rPr>
              <w:lastRenderedPageBreak/>
              <w:t>obstarávania) v rámci projektu a identifikuje druh obstarávania</w:t>
            </w:r>
            <w:r>
              <w:rPr>
                <w:rFonts w:ascii="Arial Narrow" w:hAnsi="Arial Narrow"/>
                <w:sz w:val="20"/>
                <w:szCs w:val="20"/>
              </w:rPr>
              <w:t xml:space="preserve"> (postupy vo </w:t>
            </w:r>
            <w:proofErr w:type="spellStart"/>
            <w:r>
              <w:rPr>
                <w:rFonts w:ascii="Arial Narrow" w:hAnsi="Arial Narrow"/>
                <w:sz w:val="20"/>
                <w:szCs w:val="20"/>
              </w:rPr>
              <w:t>VO</w:t>
            </w:r>
            <w:proofErr w:type="spellEnd"/>
            <w:r>
              <w:rPr>
                <w:rFonts w:ascii="Arial Narrow" w:hAnsi="Arial Narrow"/>
                <w:sz w:val="20"/>
                <w:szCs w:val="20"/>
              </w:rPr>
              <w:t>)</w:t>
            </w:r>
            <w:r w:rsidRPr="002C6A91">
              <w:rPr>
                <w:rFonts w:ascii="Arial Narrow" w:hAnsi="Arial Narrow"/>
                <w:sz w:val="20"/>
                <w:szCs w:val="20"/>
              </w:rPr>
              <w:t>, ktorý bude v rámci daného verejného obstarávania realizovaný. V prípade, ak je verejné obstarávanie už vyhlásené alebo zrealizované, žiadateľ uvedie názov tohto verejného obstarávania. Uvedenú informáciu žiadateľ uvedie v časti Poznámka a identifikuje toto VO číslom oznámenia o vyhlásení VO, číslom výzvy na predloženie ponúk</w:t>
            </w:r>
            <w:r>
              <w:rPr>
                <w:rFonts w:ascii="Arial Narrow" w:hAnsi="Arial Narrow"/>
                <w:sz w:val="20"/>
                <w:szCs w:val="20"/>
              </w:rPr>
              <w:t>, resp. číslo zákazky realizovanej prostredníctvom elektronického trhoviska</w:t>
            </w:r>
            <w:r w:rsidRPr="002C6A91">
              <w:rPr>
                <w:rFonts w:ascii="Arial Narrow" w:hAnsi="Arial Narrow"/>
                <w:sz w:val="20"/>
                <w:szCs w:val="20"/>
              </w:rPr>
              <w:t xml:space="preserve">. </w:t>
            </w:r>
            <w:r w:rsidR="00536464">
              <w:rPr>
                <w:rFonts w:ascii="Arial Narrow" w:hAnsi="Arial Narrow"/>
                <w:sz w:val="20"/>
                <w:szCs w:val="20"/>
              </w:rPr>
              <w:t>S</w:t>
            </w:r>
            <w:r w:rsidRPr="002C6A91">
              <w:rPr>
                <w:rFonts w:ascii="Arial Narrow" w:hAnsi="Arial Narrow"/>
                <w:sz w:val="20"/>
                <w:szCs w:val="20"/>
              </w:rPr>
              <w:t>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z hodnoty NFP a teda či takéto VO musí byť zrealizované a podlieha overeniu v procese konania o</w:t>
            </w:r>
            <w:r>
              <w:rPr>
                <w:rFonts w:ascii="Arial Narrow" w:hAnsi="Arial Narrow"/>
                <w:sz w:val="20"/>
                <w:szCs w:val="20"/>
              </w:rPr>
              <w:t> </w:t>
            </w:r>
            <w:r w:rsidRPr="002C6A91">
              <w:rPr>
                <w:rFonts w:ascii="Arial Narrow" w:hAnsi="Arial Narrow"/>
                <w:sz w:val="20"/>
                <w:szCs w:val="20"/>
              </w:rPr>
              <w:t>ŽoNFP</w:t>
            </w:r>
            <w:r>
              <w:rPr>
                <w:rFonts w:ascii="Arial Narrow" w:hAnsi="Arial Narrow"/>
                <w:sz w:val="20"/>
                <w:szCs w:val="20"/>
              </w:rPr>
              <w:t>.</w:t>
            </w:r>
          </w:p>
          <w:p w:rsidR="003F7E63" w:rsidRPr="002C6A91" w:rsidRDefault="003F7E63" w:rsidP="003F7E63">
            <w:pPr>
              <w:rPr>
                <w:rFonts w:ascii="Arial Narrow" w:hAnsi="Arial Narrow"/>
                <w:b/>
                <w:sz w:val="20"/>
                <w:szCs w:val="20"/>
              </w:rPr>
            </w:pPr>
          </w:p>
        </w:tc>
      </w:tr>
      <w:tr w:rsidR="003F7E63" w:rsidRPr="002C6A91" w:rsidTr="00FB5F20">
        <w:trPr>
          <w:trHeight w:val="330"/>
        </w:trPr>
        <w:tc>
          <w:tcPr>
            <w:tcW w:w="0" w:type="auto"/>
            <w:gridSpan w:val="9"/>
            <w:shd w:val="clear" w:color="auto" w:fill="FECB90"/>
          </w:tcPr>
          <w:p w:rsidR="003F7E63" w:rsidRPr="002C6A91" w:rsidRDefault="003F7E63" w:rsidP="003F7E63">
            <w:pPr>
              <w:jc w:val="center"/>
              <w:rPr>
                <w:rFonts w:ascii="Arial Narrow" w:hAnsi="Arial Narrow"/>
                <w:sz w:val="20"/>
                <w:szCs w:val="20"/>
              </w:rPr>
            </w:pPr>
            <w:r w:rsidRPr="002C6A91">
              <w:rPr>
                <w:rFonts w:ascii="Arial Narrow" w:hAnsi="Arial Narrow"/>
                <w:b/>
                <w:sz w:val="20"/>
                <w:szCs w:val="20"/>
              </w:rPr>
              <w:lastRenderedPageBreak/>
              <w:t>Opis predmetu VO</w:t>
            </w:r>
          </w:p>
        </w:tc>
      </w:tr>
      <w:tr w:rsidR="003F7E63" w:rsidRPr="002C6A91" w:rsidTr="003F7E63">
        <w:trPr>
          <w:trHeight w:val="330"/>
        </w:trPr>
        <w:tc>
          <w:tcPr>
            <w:tcW w:w="0" w:type="auto"/>
            <w:gridSpan w:val="9"/>
            <w:shd w:val="clear" w:color="auto" w:fill="FFFFFF" w:themeFill="background1"/>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stručne uvedie opis predmetu VO</w:t>
            </w:r>
          </w:p>
        </w:tc>
      </w:tr>
      <w:tr w:rsidR="003F7E63" w:rsidRPr="002C6A91" w:rsidTr="00FB5F20">
        <w:trPr>
          <w:trHeight w:val="330"/>
        </w:trPr>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Celková hodnota zákazky</w:t>
            </w:r>
          </w:p>
        </w:tc>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Metóda podľa finančného limitu</w:t>
            </w:r>
          </w:p>
        </w:tc>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Postup obstarávania</w:t>
            </w:r>
          </w:p>
        </w:tc>
        <w:tc>
          <w:tcPr>
            <w:tcW w:w="0" w:type="auto"/>
            <w:gridSpan w:val="4"/>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Stav VO</w:t>
            </w:r>
          </w:p>
        </w:tc>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Začiatok VO</w:t>
            </w:r>
          </w:p>
        </w:tc>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Ukončenie VO</w:t>
            </w:r>
          </w:p>
        </w:tc>
      </w:tr>
      <w:tr w:rsidR="003F7E63" w:rsidRPr="002C6A91" w:rsidTr="003F7E63">
        <w:trPr>
          <w:trHeight w:val="330"/>
        </w:trPr>
        <w:tc>
          <w:tcPr>
            <w:tcW w:w="0" w:type="auto"/>
            <w:shd w:val="clear" w:color="auto" w:fill="FFFFFF" w:themeFill="background1"/>
          </w:tcPr>
          <w:p w:rsidR="003F7E63" w:rsidRPr="002C6A91" w:rsidRDefault="003F7E63" w:rsidP="003F7E63">
            <w:pPr>
              <w:jc w:val="left"/>
              <w:rPr>
                <w:rFonts w:ascii="Arial Narrow" w:hAnsi="Arial Narrow"/>
                <w:sz w:val="20"/>
                <w:szCs w:val="20"/>
              </w:rPr>
            </w:pPr>
            <w:r w:rsidRPr="002C6A91">
              <w:rPr>
                <w:rFonts w:ascii="Arial Narrow" w:hAnsi="Arial Narrow"/>
                <w:sz w:val="20"/>
                <w:szCs w:val="20"/>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2C6A91">
              <w:rPr>
                <w:rFonts w:ascii="Arial Narrow" w:hAnsi="Arial Narrow"/>
                <w:sz w:val="20"/>
                <w:szCs w:val="20"/>
              </w:rPr>
              <w:t>zazmluvnenú</w:t>
            </w:r>
            <w:proofErr w:type="spellEnd"/>
            <w:r w:rsidRPr="002C6A91">
              <w:rPr>
                <w:rFonts w:ascii="Arial Narrow" w:hAnsi="Arial Narrow"/>
                <w:sz w:val="20"/>
                <w:szCs w:val="20"/>
              </w:rPr>
              <w:t xml:space="preserve"> cenu.</w:t>
            </w:r>
          </w:p>
          <w:p w:rsidR="003F7E63" w:rsidRPr="00B22462" w:rsidRDefault="003F7E63" w:rsidP="003F7E63">
            <w:pPr>
              <w:jc w:val="left"/>
              <w:rPr>
                <w:rFonts w:ascii="Arial Narrow" w:hAnsi="Arial Narrow"/>
                <w:sz w:val="20"/>
                <w:szCs w:val="20"/>
              </w:rPr>
            </w:pPr>
            <w:r w:rsidRPr="002C6A91">
              <w:rPr>
                <w:rFonts w:ascii="Arial Narrow" w:hAnsi="Arial Narrow"/>
                <w:sz w:val="20"/>
                <w:szCs w:val="20"/>
              </w:rPr>
              <w:t>Hodnota sa uvádza za celé verejné obstarávania bez ohľadu na skutočnosť, či bolo vykonané celé výlučne le</w:t>
            </w:r>
            <w:r>
              <w:rPr>
                <w:rFonts w:ascii="Arial Narrow" w:hAnsi="Arial Narrow"/>
                <w:sz w:val="20"/>
                <w:szCs w:val="20"/>
              </w:rPr>
              <w:t>n pre účely projektu.</w:t>
            </w:r>
          </w:p>
        </w:tc>
        <w:tc>
          <w:tcPr>
            <w:tcW w:w="0" w:type="auto"/>
            <w:shd w:val="clear" w:color="auto" w:fill="FFFFFF" w:themeFill="background1"/>
          </w:tcPr>
          <w:p w:rsidR="003F7E63" w:rsidRPr="00CA64DA" w:rsidRDefault="003F7E63" w:rsidP="003F7E63">
            <w:pPr>
              <w:rPr>
                <w:rFonts w:ascii="Arial Narrow" w:hAnsi="Arial Narrow"/>
                <w:sz w:val="20"/>
                <w:szCs w:val="20"/>
              </w:rPr>
            </w:pPr>
            <w:r w:rsidRPr="00CA64DA">
              <w:rPr>
                <w:rFonts w:ascii="Arial Narrow" w:hAnsi="Arial Narrow"/>
                <w:sz w:val="20"/>
                <w:szCs w:val="20"/>
              </w:rPr>
              <w:t xml:space="preserve">Pri vyplňovaní elektronického formulára ŽoNFP prostredníctvom verejnej časti ITMS2014+ (Portál ITMS) je v ponuke rolovacie pole, z ktorého žiadateľ vyberá prislúchajúci kód podľa zvolenej metódy finančného limitu. </w:t>
            </w:r>
          </w:p>
          <w:p w:rsidR="003F7E63" w:rsidRPr="00CA64DA" w:rsidRDefault="003F7E63" w:rsidP="003F7E63">
            <w:pPr>
              <w:jc w:val="left"/>
              <w:rPr>
                <w:rFonts w:ascii="Arial Narrow" w:hAnsi="Arial Narrow"/>
                <w:b/>
                <w:sz w:val="20"/>
                <w:szCs w:val="20"/>
              </w:rPr>
            </w:pPr>
          </w:p>
        </w:tc>
        <w:tc>
          <w:tcPr>
            <w:tcW w:w="0" w:type="auto"/>
            <w:shd w:val="clear" w:color="auto" w:fill="FFFFFF" w:themeFill="background1"/>
          </w:tcPr>
          <w:p w:rsidR="003F7E63" w:rsidRPr="00CA64DA" w:rsidRDefault="003F7E63" w:rsidP="003F7E63">
            <w:pPr>
              <w:rPr>
                <w:rFonts w:ascii="Arial Narrow" w:hAnsi="Arial Narrow"/>
                <w:sz w:val="20"/>
                <w:szCs w:val="20"/>
              </w:rPr>
            </w:pPr>
            <w:r w:rsidRPr="00CA64DA">
              <w:rPr>
                <w:rFonts w:ascii="Arial Narrow" w:hAnsi="Arial Narrow"/>
                <w:sz w:val="20"/>
                <w:szCs w:val="20"/>
              </w:rPr>
              <w:t>Pri vyplňovaní elektronického formulára ŽoNFP prostredníctvom verejnej časti ITMS2014+ (Portál ITMS) je v ponuke rolovacie pole, z ktorého žiadateľ vyberá prislúchajúci kód podľa zvoleného postupu VO.</w:t>
            </w:r>
          </w:p>
          <w:p w:rsidR="003F7E63" w:rsidRPr="00CA64DA" w:rsidRDefault="003F7E63" w:rsidP="003F7E63">
            <w:pPr>
              <w:rPr>
                <w:rFonts w:ascii="Arial Narrow" w:hAnsi="Arial Narrow"/>
                <w:sz w:val="20"/>
                <w:szCs w:val="20"/>
              </w:rPr>
            </w:pPr>
            <w:r w:rsidRPr="00CA64DA">
              <w:rPr>
                <w:rFonts w:ascii="Arial Narrow" w:hAnsi="Arial Narrow"/>
                <w:sz w:val="20"/>
                <w:szCs w:val="20"/>
              </w:rPr>
              <w:t xml:space="preserve"> </w:t>
            </w:r>
          </w:p>
          <w:p w:rsidR="003F7E63" w:rsidRPr="00CA64DA" w:rsidRDefault="003F7E63" w:rsidP="003F7E63">
            <w:pPr>
              <w:jc w:val="left"/>
              <w:rPr>
                <w:rFonts w:ascii="Arial Narrow" w:hAnsi="Arial Narrow"/>
                <w:b/>
                <w:sz w:val="20"/>
                <w:szCs w:val="20"/>
              </w:rPr>
            </w:pPr>
          </w:p>
        </w:tc>
        <w:tc>
          <w:tcPr>
            <w:tcW w:w="0" w:type="auto"/>
            <w:gridSpan w:val="4"/>
            <w:shd w:val="clear" w:color="auto" w:fill="FFFFFF" w:themeFill="background1"/>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vyberie z prednastavených možností stavu VO ku dňu predloženia ŽoNFP (proces VO nezačatý, VO v príprave, VO vyhlásené, VO po predložení ponúk pred podpisom zmluvy s úspešným uchádzačom, VO po podpise zmluvy s úspešným uchádzačom)</w:t>
            </w:r>
          </w:p>
          <w:p w:rsidR="003F7E63" w:rsidRPr="002C6A91" w:rsidRDefault="003F7E63" w:rsidP="003F7E63">
            <w:pPr>
              <w:rPr>
                <w:rFonts w:ascii="Arial Narrow" w:hAnsi="Arial Narrow"/>
                <w:sz w:val="20"/>
                <w:szCs w:val="20"/>
              </w:rPr>
            </w:pPr>
          </w:p>
          <w:p w:rsidR="003F7E63" w:rsidRPr="002C6A91" w:rsidRDefault="003F7E63" w:rsidP="003F7E63">
            <w:pPr>
              <w:rPr>
                <w:rFonts w:ascii="Arial Narrow" w:hAnsi="Arial Narrow"/>
                <w:b/>
                <w:sz w:val="20"/>
                <w:szCs w:val="20"/>
              </w:rPr>
            </w:pPr>
          </w:p>
        </w:tc>
        <w:tc>
          <w:tcPr>
            <w:tcW w:w="0" w:type="auto"/>
            <w:shd w:val="clear" w:color="auto" w:fill="FFFFFF" w:themeFill="background1"/>
          </w:tcPr>
          <w:p w:rsidR="003F7E63" w:rsidRPr="002C6A91" w:rsidRDefault="003F7E63" w:rsidP="003F7E63">
            <w:pPr>
              <w:rPr>
                <w:rFonts w:ascii="Arial Narrow" w:hAnsi="Arial Narrow"/>
                <w:b/>
                <w:sz w:val="20"/>
                <w:szCs w:val="20"/>
              </w:rPr>
            </w:pPr>
            <w:r w:rsidRPr="002C6A91">
              <w:rPr>
                <w:rFonts w:ascii="Arial Narrow" w:hAnsi="Arial Narrow"/>
                <w:sz w:val="20"/>
                <w:szCs w:val="20"/>
              </w:rPr>
              <w:t>Uvádza sa predpokladaný dátum vyhlásenia VO, resp. reálny dátum VO, ktoré bolo už vyhlásené</w:t>
            </w:r>
          </w:p>
        </w:tc>
        <w:tc>
          <w:tcPr>
            <w:tcW w:w="0" w:type="auto"/>
            <w:shd w:val="clear" w:color="auto" w:fill="FFFFFF" w:themeFill="background1"/>
          </w:tcPr>
          <w:p w:rsidR="003F7E63" w:rsidRPr="002C6A91" w:rsidRDefault="003F7E63" w:rsidP="003F7E63">
            <w:pPr>
              <w:rPr>
                <w:rFonts w:ascii="Arial Narrow" w:hAnsi="Arial Narrow"/>
                <w:b/>
                <w:sz w:val="20"/>
                <w:szCs w:val="20"/>
              </w:rPr>
            </w:pPr>
            <w:r w:rsidRPr="002C6A91">
              <w:rPr>
                <w:rFonts w:ascii="Arial Narrow" w:hAnsi="Arial Narrow"/>
                <w:sz w:val="20"/>
                <w:szCs w:val="20"/>
              </w:rPr>
              <w:t>Uvádza sa predpokladaný dátum ukončenia VO, resp. reálny dátum podpisu zmluvy s úspešným uchádzačom v prípade ukončeného VO.</w:t>
            </w:r>
          </w:p>
        </w:tc>
      </w:tr>
      <w:tr w:rsidR="003F7E63" w:rsidRPr="002C6A91" w:rsidTr="00FB5F20">
        <w:trPr>
          <w:trHeight w:val="330"/>
        </w:trPr>
        <w:tc>
          <w:tcPr>
            <w:tcW w:w="0" w:type="auto"/>
            <w:gridSpan w:val="9"/>
            <w:shd w:val="clear" w:color="auto" w:fill="FECB90"/>
          </w:tcPr>
          <w:p w:rsidR="003F7E63" w:rsidRPr="002C6A91" w:rsidRDefault="003F7E63" w:rsidP="003F7E63">
            <w:pPr>
              <w:rPr>
                <w:rFonts w:ascii="Arial Narrow" w:hAnsi="Arial Narrow"/>
                <w:b/>
                <w:sz w:val="20"/>
                <w:szCs w:val="20"/>
              </w:rPr>
            </w:pPr>
            <w:r w:rsidRPr="002C6A91">
              <w:rPr>
                <w:rFonts w:ascii="Arial Narrow" w:hAnsi="Arial Narrow"/>
                <w:b/>
                <w:sz w:val="20"/>
                <w:szCs w:val="20"/>
              </w:rPr>
              <w:t>Zoznam aktivít</w:t>
            </w:r>
          </w:p>
        </w:tc>
      </w:tr>
      <w:tr w:rsidR="003F7E63" w:rsidRPr="002C6A91" w:rsidTr="00FB5F20">
        <w:trPr>
          <w:trHeight w:val="330"/>
        </w:trPr>
        <w:tc>
          <w:tcPr>
            <w:tcW w:w="0" w:type="auto"/>
            <w:gridSpan w:val="6"/>
            <w:shd w:val="clear" w:color="auto" w:fill="FECB90"/>
          </w:tcPr>
          <w:p w:rsidR="003F7E63" w:rsidRPr="002C6A91" w:rsidRDefault="003F7E63" w:rsidP="003F7E63">
            <w:pPr>
              <w:rPr>
                <w:rFonts w:ascii="Arial Narrow" w:hAnsi="Arial Narrow"/>
                <w:b/>
                <w:sz w:val="20"/>
                <w:szCs w:val="20"/>
              </w:rPr>
            </w:pPr>
            <w:r w:rsidRPr="002C6A91">
              <w:rPr>
                <w:rFonts w:ascii="Arial Narrow" w:hAnsi="Arial Narrow"/>
                <w:b/>
                <w:sz w:val="20"/>
                <w:szCs w:val="20"/>
              </w:rPr>
              <w:t>Aktivita</w:t>
            </w:r>
          </w:p>
        </w:tc>
        <w:tc>
          <w:tcPr>
            <w:tcW w:w="0" w:type="auto"/>
            <w:gridSpan w:val="3"/>
            <w:shd w:val="clear" w:color="auto" w:fill="FECB90"/>
          </w:tcPr>
          <w:p w:rsidR="003F7E63" w:rsidRPr="002C6A91" w:rsidRDefault="003F7E63" w:rsidP="003F7E63">
            <w:pPr>
              <w:rPr>
                <w:rFonts w:ascii="Arial Narrow" w:hAnsi="Arial Narrow"/>
                <w:b/>
                <w:sz w:val="20"/>
                <w:szCs w:val="20"/>
              </w:rPr>
            </w:pPr>
            <w:r w:rsidRPr="002C6A91">
              <w:rPr>
                <w:rFonts w:ascii="Arial Narrow" w:hAnsi="Arial Narrow"/>
                <w:b/>
                <w:sz w:val="20"/>
                <w:szCs w:val="20"/>
              </w:rPr>
              <w:t>Z toho hodnota na aktivitu projektu</w:t>
            </w:r>
          </w:p>
        </w:tc>
      </w:tr>
      <w:tr w:rsidR="003F7E63" w:rsidRPr="002C6A91" w:rsidTr="003F7E63">
        <w:trPr>
          <w:trHeight w:val="330"/>
        </w:trPr>
        <w:tc>
          <w:tcPr>
            <w:tcW w:w="0" w:type="auto"/>
            <w:gridSpan w:val="6"/>
            <w:shd w:val="clear" w:color="auto" w:fill="FFFFFF" w:themeFill="background1"/>
          </w:tcPr>
          <w:p w:rsidR="003F7E63" w:rsidRPr="002C6A91" w:rsidRDefault="003F7E63" w:rsidP="003F7E63">
            <w:pPr>
              <w:rPr>
                <w:rFonts w:ascii="Arial Narrow" w:hAnsi="Arial Narrow"/>
                <w:b/>
                <w:sz w:val="20"/>
                <w:szCs w:val="20"/>
              </w:rPr>
            </w:pPr>
            <w:r w:rsidRPr="002C6A91">
              <w:rPr>
                <w:rFonts w:ascii="Arial Narrow" w:hAnsi="Arial Narrow"/>
                <w:sz w:val="20"/>
                <w:szCs w:val="20"/>
              </w:rPr>
              <w:t>Výber z harmonogramu aktivít (uvádzajú sa všetky aktivity, ku ktorým sa bude realizovať VO - hlavné aj podporné)</w:t>
            </w:r>
          </w:p>
        </w:tc>
        <w:tc>
          <w:tcPr>
            <w:tcW w:w="0" w:type="auto"/>
            <w:gridSpan w:val="3"/>
            <w:shd w:val="clear" w:color="auto" w:fill="FFFFFF" w:themeFill="background1"/>
          </w:tcPr>
          <w:p w:rsidR="003F7E63" w:rsidRPr="002C6A91" w:rsidRDefault="003F7E63" w:rsidP="003F7E63">
            <w:pPr>
              <w:spacing w:after="120"/>
              <w:rPr>
                <w:rFonts w:ascii="Arial Narrow" w:hAnsi="Arial Narrow"/>
                <w:b/>
                <w:sz w:val="20"/>
                <w:szCs w:val="20"/>
              </w:rPr>
            </w:pPr>
            <w:r w:rsidRPr="002C6A91">
              <w:rPr>
                <w:rFonts w:ascii="Arial Narrow" w:hAnsi="Arial Narrow"/>
                <w:sz w:val="20"/>
                <w:szCs w:val="20"/>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3F7E63" w:rsidRPr="002C6A91" w:rsidTr="00FB5F20">
        <w:trPr>
          <w:trHeight w:val="330"/>
        </w:trPr>
        <w:tc>
          <w:tcPr>
            <w:tcW w:w="0" w:type="auto"/>
            <w:gridSpan w:val="9"/>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Poznámka</w:t>
            </w:r>
          </w:p>
        </w:tc>
      </w:tr>
      <w:tr w:rsidR="003F7E63" w:rsidRPr="002C6A91" w:rsidTr="003F7E63">
        <w:trPr>
          <w:trHeight w:val="330"/>
        </w:trPr>
        <w:tc>
          <w:tcPr>
            <w:tcW w:w="0" w:type="auto"/>
            <w:gridSpan w:val="9"/>
            <w:shd w:val="clear" w:color="auto" w:fill="FFFFFF" w:themeFill="background1"/>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Textové pole. Na základe požiadavky </w:t>
            </w:r>
            <w:r w:rsidR="00536464">
              <w:rPr>
                <w:rFonts w:ascii="Arial Narrow" w:hAnsi="Arial Narrow"/>
                <w:sz w:val="20"/>
                <w:szCs w:val="20"/>
              </w:rPr>
              <w:t>S</w:t>
            </w:r>
            <w:r w:rsidRPr="002C6A91">
              <w:rPr>
                <w:rFonts w:ascii="Arial Narrow" w:hAnsi="Arial Narrow"/>
                <w:sz w:val="20"/>
                <w:szCs w:val="20"/>
              </w:rPr>
              <w:t xml:space="preserve">O môže byť v poznámke informácia o uplatňovaní sociálneho aspektu vo </w:t>
            </w:r>
            <w:proofErr w:type="spellStart"/>
            <w:r w:rsidRPr="002C6A91">
              <w:rPr>
                <w:rFonts w:ascii="Arial Narrow" w:hAnsi="Arial Narrow"/>
                <w:sz w:val="20"/>
                <w:szCs w:val="20"/>
              </w:rPr>
              <w:t>VO</w:t>
            </w:r>
            <w:proofErr w:type="spellEnd"/>
            <w:r w:rsidRPr="002C6A91">
              <w:rPr>
                <w:rFonts w:ascii="Arial Narrow" w:hAnsi="Arial Narrow"/>
                <w:sz w:val="20"/>
                <w:szCs w:val="20"/>
              </w:rPr>
              <w:t xml:space="preserve">, resp. zeleného VO. </w:t>
            </w:r>
          </w:p>
        </w:tc>
      </w:tr>
      <w:tr w:rsidR="003F7E63" w:rsidRPr="002C6A91" w:rsidTr="00FB5F20">
        <w:trPr>
          <w:trHeight w:val="425"/>
        </w:trPr>
        <w:tc>
          <w:tcPr>
            <w:tcW w:w="0" w:type="auto"/>
            <w:gridSpan w:val="9"/>
            <w:shd w:val="clear" w:color="auto" w:fill="F89C57"/>
          </w:tcPr>
          <w:p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Sumár realizovaných a plánovaných VO</w:t>
            </w:r>
          </w:p>
          <w:p w:rsidR="003F7E63" w:rsidRPr="002C6A91" w:rsidRDefault="003F7E63" w:rsidP="003F7E63">
            <w:pPr>
              <w:jc w:val="left"/>
              <w:rPr>
                <w:rFonts w:ascii="Arial Narrow" w:hAnsi="Arial Narrow"/>
                <w:sz w:val="20"/>
                <w:szCs w:val="20"/>
              </w:rPr>
            </w:pPr>
            <w:r w:rsidRPr="002C6A91">
              <w:rPr>
                <w:rFonts w:ascii="Arial Narrow" w:hAnsi="Arial Narrow"/>
                <w:sz w:val="20"/>
                <w:szCs w:val="20"/>
              </w:rPr>
              <w:t>Sekcia bude automaticky vyplnená na základe údajov zadaných k jednotlivým VO</w:t>
            </w:r>
          </w:p>
        </w:tc>
      </w:tr>
      <w:tr w:rsidR="003F7E63" w:rsidRPr="002C6A91" w:rsidTr="00FB5F20">
        <w:trPr>
          <w:trHeight w:val="261"/>
        </w:trPr>
        <w:tc>
          <w:tcPr>
            <w:tcW w:w="0" w:type="auto"/>
            <w:gridSpan w:val="9"/>
            <w:shd w:val="clear" w:color="auto" w:fill="FECB90"/>
          </w:tcPr>
          <w:p w:rsidR="003F7E63" w:rsidRPr="002C6A91" w:rsidRDefault="003F7E63" w:rsidP="003F7E63">
            <w:pPr>
              <w:jc w:val="left"/>
              <w:rPr>
                <w:rFonts w:ascii="Arial Narrow" w:hAnsi="Arial Narrow"/>
                <w:sz w:val="20"/>
                <w:szCs w:val="20"/>
              </w:rPr>
            </w:pPr>
            <w:r w:rsidRPr="002C6A91">
              <w:rPr>
                <w:rFonts w:ascii="Arial Narrow" w:hAnsi="Arial Narrow"/>
                <w:b/>
                <w:sz w:val="20"/>
                <w:szCs w:val="20"/>
              </w:rPr>
              <w:t>Realizované VO:</w:t>
            </w:r>
          </w:p>
        </w:tc>
      </w:tr>
      <w:tr w:rsidR="003F7E63" w:rsidRPr="002C6A91" w:rsidTr="00FB5F20">
        <w:trPr>
          <w:trHeight w:val="261"/>
        </w:trPr>
        <w:tc>
          <w:tcPr>
            <w:tcW w:w="0" w:type="auto"/>
            <w:gridSpan w:val="5"/>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Počet</w:t>
            </w:r>
          </w:p>
        </w:tc>
        <w:tc>
          <w:tcPr>
            <w:tcW w:w="0" w:type="auto"/>
            <w:gridSpan w:val="4"/>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Suma VO pre projekt</w:t>
            </w:r>
          </w:p>
        </w:tc>
      </w:tr>
      <w:tr w:rsidR="003F7E63" w:rsidRPr="002C6A91" w:rsidTr="003F7E63">
        <w:trPr>
          <w:trHeight w:val="261"/>
        </w:trPr>
        <w:tc>
          <w:tcPr>
            <w:tcW w:w="0" w:type="auto"/>
            <w:gridSpan w:val="5"/>
          </w:tcPr>
          <w:p w:rsidR="003F7E63" w:rsidRPr="002C6A91" w:rsidRDefault="003F7E63" w:rsidP="003F7E63">
            <w:pPr>
              <w:jc w:val="center"/>
              <w:rPr>
                <w:rFonts w:ascii="Arial Narrow" w:hAnsi="Arial Narrow"/>
                <w:b/>
                <w:sz w:val="20"/>
                <w:szCs w:val="20"/>
              </w:rPr>
            </w:pPr>
            <w:r w:rsidRPr="002C6A91">
              <w:rPr>
                <w:rFonts w:ascii="Arial Narrow" w:hAnsi="Arial Narrow"/>
                <w:sz w:val="20"/>
                <w:szCs w:val="20"/>
              </w:rPr>
              <w:lastRenderedPageBreak/>
              <w:t>Automaticky vyplnené</w:t>
            </w:r>
          </w:p>
        </w:tc>
        <w:tc>
          <w:tcPr>
            <w:tcW w:w="0" w:type="auto"/>
            <w:gridSpan w:val="4"/>
          </w:tcPr>
          <w:p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r>
      <w:tr w:rsidR="003F7E63" w:rsidRPr="002C6A91" w:rsidTr="00FB5F20">
        <w:trPr>
          <w:trHeight w:val="265"/>
        </w:trPr>
        <w:tc>
          <w:tcPr>
            <w:tcW w:w="0" w:type="auto"/>
            <w:gridSpan w:val="9"/>
            <w:shd w:val="clear" w:color="auto" w:fill="FECB90"/>
          </w:tcPr>
          <w:p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Plánované VO:</w:t>
            </w:r>
          </w:p>
        </w:tc>
      </w:tr>
      <w:tr w:rsidR="003F7E63" w:rsidRPr="002C6A91" w:rsidTr="00FB5F20">
        <w:trPr>
          <w:trHeight w:val="265"/>
        </w:trPr>
        <w:tc>
          <w:tcPr>
            <w:tcW w:w="0" w:type="auto"/>
            <w:gridSpan w:val="4"/>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Počet</w:t>
            </w:r>
          </w:p>
        </w:tc>
        <w:tc>
          <w:tcPr>
            <w:tcW w:w="0" w:type="auto"/>
            <w:gridSpan w:val="5"/>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Suma VO pre projekt</w:t>
            </w:r>
          </w:p>
        </w:tc>
      </w:tr>
      <w:tr w:rsidR="003F7E63" w:rsidRPr="002C6A91" w:rsidTr="003F7E63">
        <w:trPr>
          <w:trHeight w:val="265"/>
        </w:trPr>
        <w:tc>
          <w:tcPr>
            <w:tcW w:w="0" w:type="auto"/>
            <w:gridSpan w:val="4"/>
            <w:shd w:val="clear" w:color="auto" w:fill="FFFFFF" w:themeFill="background1"/>
          </w:tcPr>
          <w:p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c>
          <w:tcPr>
            <w:tcW w:w="0" w:type="auto"/>
            <w:gridSpan w:val="5"/>
            <w:shd w:val="clear" w:color="auto" w:fill="FFFFFF" w:themeFill="background1"/>
          </w:tcPr>
          <w:p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r>
    </w:tbl>
    <w:p w:rsidR="003F7E63" w:rsidRPr="002C6A91" w:rsidRDefault="003F7E63" w:rsidP="003F7E63">
      <w:pPr>
        <w:rPr>
          <w:rFonts w:ascii="Arial Narrow" w:hAnsi="Arial Narrow"/>
          <w:sz w:val="20"/>
          <w:szCs w:val="20"/>
        </w:rPr>
      </w:pPr>
    </w:p>
    <w:tbl>
      <w:tblPr>
        <w:tblStyle w:val="Mriekatabuky"/>
        <w:tblW w:w="9251" w:type="dxa"/>
        <w:tblLook w:val="04A0" w:firstRow="1" w:lastRow="0" w:firstColumn="1" w:lastColumn="0" w:noHBand="0" w:noVBand="1"/>
      </w:tblPr>
      <w:tblGrid>
        <w:gridCol w:w="1438"/>
        <w:gridCol w:w="7813"/>
      </w:tblGrid>
      <w:tr w:rsidR="003F7E63" w:rsidRPr="002C6A91" w:rsidTr="00FB5F20">
        <w:trPr>
          <w:trHeight w:val="416"/>
        </w:trPr>
        <w:tc>
          <w:tcPr>
            <w:tcW w:w="0" w:type="auto"/>
            <w:gridSpan w:val="2"/>
            <w:shd w:val="clear" w:color="auto" w:fill="F89C57"/>
          </w:tcPr>
          <w:p w:rsidR="003F7E63" w:rsidRPr="002C6A91" w:rsidRDefault="003F7E63" w:rsidP="003F7E63">
            <w:pPr>
              <w:pStyle w:val="Nadpis1"/>
              <w:spacing w:before="120" w:after="120"/>
              <w:jc w:val="center"/>
              <w:outlineLvl w:val="0"/>
            </w:pPr>
            <w:bookmarkStart w:id="19" w:name="_Toc423601311"/>
            <w:r w:rsidRPr="00345A3F">
              <w:rPr>
                <w:rFonts w:ascii="Arial Narrow" w:eastAsiaTheme="minorHAnsi" w:hAnsi="Arial Narrow" w:cstheme="minorBidi"/>
                <w:bCs w:val="0"/>
                <w:color w:val="auto"/>
                <w:sz w:val="24"/>
                <w:szCs w:val="24"/>
              </w:rPr>
              <w:t>13. Identifikácia rizík a prostriedky na ich elimináciu</w:t>
            </w:r>
            <w:bookmarkEnd w:id="19"/>
          </w:p>
        </w:tc>
      </w:tr>
      <w:tr w:rsidR="003F7E63" w:rsidRPr="002C6A91" w:rsidTr="00FB5F20">
        <w:trPr>
          <w:trHeight w:val="332"/>
        </w:trPr>
        <w:tc>
          <w:tcPr>
            <w:tcW w:w="0" w:type="auto"/>
            <w:shd w:val="clear" w:color="auto" w:fill="FECB90"/>
            <w:hideMark/>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Názov rizika</w:t>
            </w:r>
          </w:p>
        </w:tc>
        <w:tc>
          <w:tcPr>
            <w:tcW w:w="0" w:type="auto"/>
            <w:shd w:val="clear" w:color="auto" w:fill="FFFFFF" w:themeFill="background1"/>
          </w:tcPr>
          <w:p w:rsidR="003F7E63" w:rsidRPr="002C6A91" w:rsidRDefault="003F7E63" w:rsidP="003F7E63">
            <w:pPr>
              <w:jc w:val="center"/>
              <w:rPr>
                <w:rFonts w:ascii="Arial Narrow" w:hAnsi="Arial Narrow"/>
                <w:b/>
                <w:sz w:val="20"/>
                <w:szCs w:val="20"/>
              </w:rPr>
            </w:pPr>
          </w:p>
        </w:tc>
      </w:tr>
      <w:tr w:rsidR="003F7E63" w:rsidRPr="002C6A91" w:rsidTr="00FB5F20">
        <w:trPr>
          <w:trHeight w:val="453"/>
        </w:trPr>
        <w:tc>
          <w:tcPr>
            <w:tcW w:w="0" w:type="auto"/>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Popis rizika</w:t>
            </w:r>
          </w:p>
        </w:tc>
        <w:tc>
          <w:tcPr>
            <w:tcW w:w="0" w:type="auto"/>
            <w:shd w:val="clear" w:color="auto" w:fill="auto"/>
          </w:tcPr>
          <w:p w:rsidR="003F7E63" w:rsidRPr="002C6A91" w:rsidRDefault="003F7E63" w:rsidP="003F7E63">
            <w:pPr>
              <w:rPr>
                <w:rFonts w:ascii="Arial Narrow" w:hAnsi="Arial Narrow"/>
                <w:b/>
                <w:sz w:val="20"/>
                <w:szCs w:val="20"/>
              </w:rPr>
            </w:pPr>
            <w:r w:rsidRPr="002C6A91">
              <w:rPr>
                <w:rFonts w:ascii="Arial Narrow" w:hAnsi="Arial Narrow"/>
                <w:sz w:val="20"/>
                <w:szCs w:val="20"/>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2C6A91">
              <w:rPr>
                <w:rFonts w:ascii="Arial Narrow" w:hAnsi="Arial Narrow"/>
                <w:sz w:val="20"/>
                <w:szCs w:val="20"/>
              </w:rPr>
              <w:t>ých</w:t>
            </w:r>
            <w:proofErr w:type="spellEnd"/>
            <w:r w:rsidRPr="002C6A91">
              <w:rPr>
                <w:rFonts w:ascii="Arial Narrow" w:hAnsi="Arial Narrow"/>
                <w:sz w:val="20"/>
                <w:szCs w:val="20"/>
              </w:rPr>
              <w:t xml:space="preserve"> ukazovateľa/</w:t>
            </w:r>
            <w:proofErr w:type="spellStart"/>
            <w:r w:rsidRPr="002C6A91">
              <w:rPr>
                <w:rFonts w:ascii="Arial Narrow" w:hAnsi="Arial Narrow"/>
                <w:sz w:val="20"/>
                <w:szCs w:val="20"/>
              </w:rPr>
              <w:t>ov</w:t>
            </w:r>
            <w:proofErr w:type="spellEnd"/>
            <w:r w:rsidRPr="002C6A91">
              <w:rPr>
                <w:rFonts w:ascii="Arial Narrow" w:hAnsi="Arial Narrow"/>
                <w:sz w:val="20"/>
                <w:szCs w:val="20"/>
              </w:rPr>
              <w:t>, ktorý/é bol/i na úrovni výzvy označený/é zo strany RO príznakom  s možnosťou identifikácie faktov (preukázania skutočností) objektívne neovplyvniteľnými žiadateľom, v prípade nenaplnenia merateľného/</w:t>
            </w:r>
            <w:proofErr w:type="spellStart"/>
            <w:r w:rsidRPr="002C6A91">
              <w:rPr>
                <w:rFonts w:ascii="Arial Narrow" w:hAnsi="Arial Narrow"/>
                <w:sz w:val="20"/>
                <w:szCs w:val="20"/>
              </w:rPr>
              <w:t>ých</w:t>
            </w:r>
            <w:proofErr w:type="spellEnd"/>
            <w:r w:rsidRPr="002C6A91">
              <w:rPr>
                <w:rFonts w:ascii="Arial Narrow" w:hAnsi="Arial Narrow"/>
                <w:sz w:val="20"/>
                <w:szCs w:val="20"/>
              </w:rPr>
              <w:t xml:space="preserve"> ukazovateľa/</w:t>
            </w:r>
            <w:proofErr w:type="spellStart"/>
            <w:r w:rsidRPr="002C6A91">
              <w:rPr>
                <w:rFonts w:ascii="Arial Narrow" w:hAnsi="Arial Narrow"/>
                <w:sz w:val="20"/>
                <w:szCs w:val="20"/>
              </w:rPr>
              <w:t>ov</w:t>
            </w:r>
            <w:proofErr w:type="spellEnd"/>
            <w:r>
              <w:rPr>
                <w:rFonts w:ascii="Arial Narrow" w:hAnsi="Arial Narrow"/>
                <w:sz w:val="20"/>
                <w:szCs w:val="20"/>
              </w:rPr>
              <w:t xml:space="preserve">. </w:t>
            </w:r>
          </w:p>
        </w:tc>
      </w:tr>
      <w:tr w:rsidR="003F7E63" w:rsidRPr="002C6A91" w:rsidTr="00FB5F20">
        <w:trPr>
          <w:trHeight w:val="447"/>
        </w:trPr>
        <w:tc>
          <w:tcPr>
            <w:tcW w:w="0" w:type="auto"/>
            <w:shd w:val="clear" w:color="auto" w:fill="FECB90"/>
            <w:hideMark/>
          </w:tcPr>
          <w:p w:rsidR="003F7E63" w:rsidRPr="002C6A91" w:rsidRDefault="003F7E63" w:rsidP="003F7E63">
            <w:pPr>
              <w:rPr>
                <w:rFonts w:ascii="Arial Narrow" w:hAnsi="Arial Narrow"/>
                <w:sz w:val="20"/>
                <w:szCs w:val="20"/>
              </w:rPr>
            </w:pPr>
            <w:r w:rsidRPr="002C6A91">
              <w:rPr>
                <w:rFonts w:ascii="Arial Narrow" w:hAnsi="Arial Narrow"/>
                <w:b/>
                <w:sz w:val="20"/>
                <w:szCs w:val="20"/>
              </w:rPr>
              <w:t>Závažnosť (nízka, stredná, vysoká)</w:t>
            </w:r>
          </w:p>
        </w:tc>
        <w:tc>
          <w:tcPr>
            <w:tcW w:w="0" w:type="auto"/>
          </w:tcPr>
          <w:p w:rsidR="003F7E63" w:rsidRPr="002C6A91" w:rsidRDefault="003F7E63" w:rsidP="003F7E63">
            <w:pPr>
              <w:rPr>
                <w:rFonts w:ascii="Arial Narrow" w:hAnsi="Arial Narrow"/>
                <w:sz w:val="20"/>
                <w:szCs w:val="20"/>
              </w:rPr>
            </w:pPr>
            <w:r w:rsidRPr="002C6A91">
              <w:rPr>
                <w:rFonts w:ascii="Arial Narrow" w:hAnsi="Arial Narrow"/>
                <w:sz w:val="20"/>
                <w:szCs w:val="20"/>
              </w:rPr>
              <w:t> </w:t>
            </w:r>
          </w:p>
          <w:p w:rsidR="003F7E63" w:rsidRPr="002C6A91" w:rsidRDefault="003F7E63" w:rsidP="003F7E63">
            <w:pPr>
              <w:rPr>
                <w:rFonts w:ascii="Arial Narrow" w:hAnsi="Arial Narrow"/>
                <w:sz w:val="20"/>
                <w:szCs w:val="20"/>
              </w:rPr>
            </w:pPr>
            <w:r w:rsidRPr="002C6A91">
              <w:rPr>
                <w:rFonts w:ascii="Arial Narrow" w:hAnsi="Arial Narrow"/>
                <w:sz w:val="20"/>
                <w:szCs w:val="20"/>
              </w:rPr>
              <w:t> </w:t>
            </w:r>
          </w:p>
        </w:tc>
      </w:tr>
      <w:tr w:rsidR="003F7E63" w:rsidRPr="002C6A91" w:rsidTr="00FB5F20">
        <w:trPr>
          <w:trHeight w:val="428"/>
        </w:trPr>
        <w:tc>
          <w:tcPr>
            <w:tcW w:w="0" w:type="auto"/>
            <w:shd w:val="clear" w:color="auto" w:fill="FECB90"/>
          </w:tcPr>
          <w:p w:rsidR="003F7E63" w:rsidRPr="002C6A91" w:rsidRDefault="003F7E63" w:rsidP="003F7E63">
            <w:pPr>
              <w:rPr>
                <w:rFonts w:ascii="Arial Narrow" w:hAnsi="Arial Narrow"/>
                <w:b/>
                <w:sz w:val="20"/>
                <w:szCs w:val="20"/>
              </w:rPr>
            </w:pPr>
            <w:r w:rsidRPr="002C6A91">
              <w:rPr>
                <w:rFonts w:ascii="Arial Narrow" w:hAnsi="Arial Narrow"/>
                <w:b/>
                <w:sz w:val="20"/>
                <w:szCs w:val="20"/>
              </w:rPr>
              <w:t>Opatrenia na elimináciu rizika</w:t>
            </w:r>
          </w:p>
        </w:tc>
        <w:tc>
          <w:tcPr>
            <w:tcW w:w="0" w:type="auto"/>
          </w:tcPr>
          <w:p w:rsidR="003F7E63" w:rsidRPr="002C6A91" w:rsidRDefault="003F7E63" w:rsidP="003F7E63">
            <w:pPr>
              <w:rPr>
                <w:rFonts w:ascii="Arial Narrow" w:hAnsi="Arial Narrow"/>
                <w:sz w:val="20"/>
                <w:szCs w:val="20"/>
              </w:rPr>
            </w:pPr>
          </w:p>
        </w:tc>
      </w:tr>
    </w:tbl>
    <w:p w:rsidR="003F7E63" w:rsidRPr="002C6A91" w:rsidRDefault="003F7E63" w:rsidP="003F7E63">
      <w:pPr>
        <w:rPr>
          <w:rFonts w:ascii="Arial Narrow" w:hAnsi="Arial Narrow"/>
          <w:sz w:val="20"/>
          <w:szCs w:val="20"/>
        </w:rPr>
      </w:pPr>
    </w:p>
    <w:tbl>
      <w:tblPr>
        <w:tblStyle w:val="Mriekatabuky"/>
        <w:tblW w:w="9260" w:type="dxa"/>
        <w:tblLook w:val="04A0" w:firstRow="1" w:lastRow="0" w:firstColumn="1" w:lastColumn="0" w:noHBand="0" w:noVBand="1"/>
      </w:tblPr>
      <w:tblGrid>
        <w:gridCol w:w="7007"/>
        <w:gridCol w:w="2253"/>
      </w:tblGrid>
      <w:tr w:rsidR="003F7E63" w:rsidRPr="002C6A91" w:rsidTr="00FB5F20">
        <w:trPr>
          <w:trHeight w:val="360"/>
        </w:trPr>
        <w:tc>
          <w:tcPr>
            <w:tcW w:w="9260" w:type="dxa"/>
            <w:gridSpan w:val="2"/>
            <w:shd w:val="clear" w:color="auto" w:fill="F89C57"/>
            <w:hideMark/>
          </w:tcPr>
          <w:p w:rsidR="003F7E63" w:rsidRPr="00345A3F" w:rsidRDefault="003F7E63" w:rsidP="003F7E63">
            <w:pPr>
              <w:pStyle w:val="Nadpis1"/>
              <w:spacing w:before="120" w:after="120"/>
              <w:jc w:val="center"/>
              <w:outlineLvl w:val="0"/>
              <w:rPr>
                <w:rFonts w:ascii="Arial Narrow" w:eastAsiaTheme="minorHAnsi" w:hAnsi="Arial Narrow" w:cstheme="minorBidi"/>
                <w:bCs w:val="0"/>
                <w:color w:val="auto"/>
                <w:sz w:val="24"/>
                <w:szCs w:val="24"/>
              </w:rPr>
            </w:pPr>
            <w:bookmarkStart w:id="20" w:name="_Toc423601313"/>
            <w:r w:rsidRPr="00345A3F">
              <w:rPr>
                <w:rFonts w:ascii="Arial Narrow" w:eastAsiaTheme="minorHAnsi" w:hAnsi="Arial Narrow" w:cstheme="minorBidi"/>
                <w:bCs w:val="0"/>
                <w:color w:val="auto"/>
                <w:sz w:val="24"/>
                <w:szCs w:val="24"/>
              </w:rPr>
              <w:t>14.  Zoznam povinných príloh žiadosti o NFP:</w:t>
            </w:r>
            <w:bookmarkEnd w:id="20"/>
          </w:p>
          <w:p w:rsidR="003F7E63" w:rsidRPr="002C6A91" w:rsidRDefault="003F7E63" w:rsidP="00536464">
            <w:pPr>
              <w:rPr>
                <w:rFonts w:ascii="Arial Narrow" w:hAnsi="Arial Narrow"/>
                <w:b/>
                <w:bCs/>
                <w:sz w:val="20"/>
                <w:szCs w:val="20"/>
              </w:rPr>
            </w:pPr>
            <w:r w:rsidRPr="002C6A91">
              <w:rPr>
                <w:rFonts w:ascii="Arial Narrow" w:hAnsi="Arial Narrow"/>
                <w:sz w:val="20"/>
                <w:szCs w:val="20"/>
              </w:rPr>
              <w:t xml:space="preserve">Zoznam obsahuje reálne predkladané prílohy k ŽoNFP, pričom k jednej podmienke môže prislúchať viacero príloh a naopak. Definovanie </w:t>
            </w:r>
            <w:r>
              <w:rPr>
                <w:rFonts w:ascii="Arial Narrow" w:hAnsi="Arial Narrow"/>
                <w:sz w:val="20"/>
                <w:szCs w:val="20"/>
              </w:rPr>
              <w:t xml:space="preserve">požadovaných </w:t>
            </w:r>
            <w:r w:rsidRPr="002C6A91">
              <w:rPr>
                <w:rFonts w:ascii="Arial Narrow" w:hAnsi="Arial Narrow"/>
                <w:sz w:val="20"/>
                <w:szCs w:val="20"/>
              </w:rPr>
              <w:t xml:space="preserve">príloh </w:t>
            </w:r>
            <w:r>
              <w:rPr>
                <w:rFonts w:ascii="Arial Narrow" w:hAnsi="Arial Narrow"/>
                <w:sz w:val="20"/>
                <w:szCs w:val="20"/>
              </w:rPr>
              <w:t xml:space="preserve">na predloženie </w:t>
            </w:r>
            <w:r w:rsidRPr="002C6A91">
              <w:rPr>
                <w:rFonts w:ascii="Arial Narrow" w:hAnsi="Arial Narrow"/>
                <w:sz w:val="20"/>
                <w:szCs w:val="20"/>
              </w:rPr>
              <w:t xml:space="preserve">vykoná </w:t>
            </w:r>
            <w:r w:rsidR="00536464">
              <w:rPr>
                <w:rFonts w:ascii="Arial Narrow" w:hAnsi="Arial Narrow"/>
                <w:sz w:val="20"/>
                <w:szCs w:val="20"/>
              </w:rPr>
              <w:t>S</w:t>
            </w:r>
            <w:r w:rsidR="00536464" w:rsidRPr="002C6A91">
              <w:rPr>
                <w:rFonts w:ascii="Arial Narrow" w:hAnsi="Arial Narrow"/>
                <w:sz w:val="20"/>
                <w:szCs w:val="20"/>
              </w:rPr>
              <w:t xml:space="preserve">O </w:t>
            </w:r>
            <w:r w:rsidRPr="002C6A91">
              <w:rPr>
                <w:rFonts w:ascii="Arial Narrow" w:hAnsi="Arial Narrow"/>
                <w:sz w:val="20"/>
                <w:szCs w:val="20"/>
              </w:rPr>
              <w:t>pri zadávaní výzvy do ITMS2014+</w:t>
            </w:r>
            <w:r>
              <w:rPr>
                <w:rFonts w:ascii="Arial Narrow" w:hAnsi="Arial Narrow"/>
                <w:sz w:val="20"/>
                <w:szCs w:val="20"/>
              </w:rPr>
              <w:t>.</w:t>
            </w:r>
          </w:p>
        </w:tc>
      </w:tr>
      <w:tr w:rsidR="003F7E63" w:rsidRPr="002C6A91" w:rsidTr="00FB5F20">
        <w:trPr>
          <w:trHeight w:val="336"/>
        </w:trPr>
        <w:tc>
          <w:tcPr>
            <w:tcW w:w="7007" w:type="dxa"/>
            <w:shd w:val="clear" w:color="auto" w:fill="FECB90"/>
          </w:tcPr>
          <w:p w:rsidR="003F7E63" w:rsidRPr="002C6A91" w:rsidRDefault="003F7E63" w:rsidP="003F7E63">
            <w:pPr>
              <w:rPr>
                <w:rFonts w:ascii="Arial Narrow" w:hAnsi="Arial Narrow"/>
                <w:sz w:val="20"/>
                <w:szCs w:val="20"/>
              </w:rPr>
            </w:pPr>
            <w:r w:rsidRPr="002C6A91">
              <w:rPr>
                <w:rFonts w:ascii="Arial Narrow" w:hAnsi="Arial Narrow"/>
                <w:sz w:val="20"/>
                <w:szCs w:val="20"/>
              </w:rPr>
              <w:t>Podmienka poskytnutia príspevku:</w:t>
            </w:r>
          </w:p>
        </w:tc>
        <w:tc>
          <w:tcPr>
            <w:tcW w:w="2253" w:type="dxa"/>
            <w:shd w:val="clear" w:color="auto" w:fill="FECB90"/>
          </w:tcPr>
          <w:p w:rsidR="003F7E63" w:rsidRPr="002C6A91" w:rsidRDefault="003F7E63" w:rsidP="003F7E63">
            <w:pPr>
              <w:rPr>
                <w:rFonts w:ascii="Arial Narrow" w:hAnsi="Arial Narrow"/>
                <w:sz w:val="20"/>
                <w:szCs w:val="20"/>
              </w:rPr>
            </w:pPr>
            <w:r w:rsidRPr="002C6A91">
              <w:rPr>
                <w:rFonts w:ascii="Arial Narrow" w:hAnsi="Arial Narrow"/>
                <w:sz w:val="20"/>
                <w:szCs w:val="20"/>
              </w:rPr>
              <w:t>Príloha:</w:t>
            </w:r>
          </w:p>
        </w:tc>
      </w:tr>
      <w:tr w:rsidR="003F7E63" w:rsidRPr="002C6A91" w:rsidTr="003F7E63">
        <w:trPr>
          <w:trHeight w:val="336"/>
        </w:trPr>
        <w:tc>
          <w:tcPr>
            <w:tcW w:w="7007"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1. Podmienka č. 1</w:t>
            </w:r>
          </w:p>
        </w:tc>
        <w:tc>
          <w:tcPr>
            <w:tcW w:w="2253"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1. Príloha č. 1</w:t>
            </w:r>
          </w:p>
        </w:tc>
      </w:tr>
      <w:tr w:rsidR="003F7E63" w:rsidRPr="002C6A91" w:rsidTr="003F7E63">
        <w:trPr>
          <w:trHeight w:val="336"/>
        </w:trPr>
        <w:tc>
          <w:tcPr>
            <w:tcW w:w="7007" w:type="dxa"/>
          </w:tcPr>
          <w:p w:rsidR="003F7E63" w:rsidRPr="002C6A91" w:rsidRDefault="003F7E63" w:rsidP="003F7E63">
            <w:pPr>
              <w:rPr>
                <w:rFonts w:ascii="Arial Narrow" w:hAnsi="Arial Narrow"/>
                <w:sz w:val="20"/>
                <w:szCs w:val="20"/>
              </w:rPr>
            </w:pPr>
          </w:p>
        </w:tc>
        <w:tc>
          <w:tcPr>
            <w:tcW w:w="2253"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2. Príloha č. </w:t>
            </w:r>
            <w:r>
              <w:rPr>
                <w:rFonts w:ascii="Arial Narrow" w:hAnsi="Arial Narrow"/>
                <w:sz w:val="20"/>
                <w:szCs w:val="20"/>
              </w:rPr>
              <w:t>..</w:t>
            </w:r>
          </w:p>
        </w:tc>
      </w:tr>
      <w:tr w:rsidR="003F7E63" w:rsidRPr="002C6A91" w:rsidTr="003F7E63">
        <w:trPr>
          <w:trHeight w:val="336"/>
        </w:trPr>
        <w:tc>
          <w:tcPr>
            <w:tcW w:w="7007"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2. </w:t>
            </w:r>
            <w:r>
              <w:rPr>
                <w:rFonts w:ascii="Arial Narrow" w:hAnsi="Arial Narrow"/>
                <w:sz w:val="20"/>
                <w:szCs w:val="20"/>
              </w:rPr>
              <w:t>Podmienka č. 2</w:t>
            </w:r>
          </w:p>
        </w:tc>
        <w:tc>
          <w:tcPr>
            <w:tcW w:w="2253" w:type="dxa"/>
          </w:tcPr>
          <w:p w:rsidR="003F7E63" w:rsidRPr="002C6A91" w:rsidRDefault="003F7E63" w:rsidP="003F7E63">
            <w:pPr>
              <w:rPr>
                <w:rFonts w:ascii="Arial Narrow" w:hAnsi="Arial Narrow"/>
                <w:sz w:val="20"/>
                <w:szCs w:val="20"/>
              </w:rPr>
            </w:pPr>
            <w:r>
              <w:rPr>
                <w:rFonts w:ascii="Arial Narrow" w:hAnsi="Arial Narrow"/>
                <w:sz w:val="20"/>
                <w:szCs w:val="20"/>
              </w:rPr>
              <w:t>3. Príloha č. n</w:t>
            </w:r>
          </w:p>
        </w:tc>
      </w:tr>
    </w:tbl>
    <w:p w:rsidR="003F7E63" w:rsidRDefault="003F7E63" w:rsidP="003F7E63">
      <w:pPr>
        <w:rPr>
          <w:rFonts w:ascii="Arial Narrow" w:hAnsi="Arial Narrow"/>
          <w:sz w:val="20"/>
          <w:szCs w:val="20"/>
        </w:rPr>
      </w:pPr>
    </w:p>
    <w:tbl>
      <w:tblPr>
        <w:tblW w:w="9332" w:type="dxa"/>
        <w:tblInd w:w="-112" w:type="dxa"/>
        <w:tblLayout w:type="fixed"/>
        <w:tblCellMar>
          <w:left w:w="30" w:type="dxa"/>
          <w:right w:w="30" w:type="dxa"/>
        </w:tblCellMar>
        <w:tblLook w:val="0000" w:firstRow="0" w:lastRow="0" w:firstColumn="0" w:lastColumn="0" w:noHBand="0" w:noVBand="0"/>
      </w:tblPr>
      <w:tblGrid>
        <w:gridCol w:w="3141"/>
        <w:gridCol w:w="2404"/>
        <w:gridCol w:w="2120"/>
        <w:gridCol w:w="1667"/>
      </w:tblGrid>
      <w:tr w:rsidR="003F7E63" w:rsidRPr="002C6A91" w:rsidTr="00FB5F20">
        <w:trPr>
          <w:trHeight w:val="187"/>
        </w:trPr>
        <w:tc>
          <w:tcPr>
            <w:tcW w:w="9331" w:type="dxa"/>
            <w:gridSpan w:val="4"/>
            <w:tcBorders>
              <w:top w:val="single" w:sz="2" w:space="0" w:color="000000"/>
              <w:left w:val="single" w:sz="2" w:space="0" w:color="000000"/>
              <w:bottom w:val="single" w:sz="2" w:space="0" w:color="000000"/>
              <w:right w:val="single" w:sz="2" w:space="0" w:color="000000"/>
            </w:tcBorders>
            <w:shd w:val="clear" w:color="auto" w:fill="F89C57"/>
            <w:vAlign w:val="center"/>
          </w:tcPr>
          <w:p w:rsidR="003F7E63" w:rsidRPr="002C6A91" w:rsidRDefault="003F7E63" w:rsidP="003F7E63">
            <w:pPr>
              <w:spacing w:before="120" w:after="120" w:line="240" w:lineRule="auto"/>
              <w:jc w:val="center"/>
              <w:rPr>
                <w:rFonts w:ascii="Arial Narrow" w:hAnsi="Arial Narrow"/>
                <w:b/>
                <w:bCs/>
                <w:sz w:val="20"/>
                <w:szCs w:val="20"/>
              </w:rPr>
            </w:pPr>
            <w:r w:rsidRPr="00345A3F">
              <w:rPr>
                <w:rFonts w:ascii="Arial Narrow" w:hAnsi="Arial Narrow"/>
                <w:b/>
                <w:szCs w:val="24"/>
              </w:rPr>
              <w:t>15.  Čestné vyhlásenie žiadateľa:</w:t>
            </w:r>
          </w:p>
        </w:tc>
      </w:tr>
      <w:tr w:rsidR="003F7E63" w:rsidRPr="002C6A91" w:rsidTr="003F7E63">
        <w:trPr>
          <w:trHeight w:val="187"/>
        </w:trPr>
        <w:tc>
          <w:tcPr>
            <w:tcW w:w="9331" w:type="dxa"/>
            <w:gridSpan w:val="4"/>
            <w:tcBorders>
              <w:top w:val="single" w:sz="2" w:space="0" w:color="000000"/>
              <w:left w:val="single" w:sz="2" w:space="0" w:color="000000"/>
              <w:bottom w:val="single" w:sz="2" w:space="0" w:color="000000"/>
              <w:right w:val="single" w:sz="2" w:space="0" w:color="000000"/>
            </w:tcBorders>
            <w:shd w:val="clear" w:color="auto" w:fill="auto"/>
          </w:tcPr>
          <w:p w:rsidR="003F7E63" w:rsidRPr="00A362E0" w:rsidRDefault="003F7E63" w:rsidP="003F7E63">
            <w:pPr>
              <w:autoSpaceDE w:val="0"/>
              <w:autoSpaceDN w:val="0"/>
              <w:adjustRightInd w:val="0"/>
              <w:spacing w:before="120" w:after="120" w:line="240" w:lineRule="auto"/>
              <w:rPr>
                <w:rFonts w:ascii="Arial Narrow" w:hAnsi="Arial Narrow" w:cs="Times New Roman"/>
                <w:b/>
                <w:color w:val="000000"/>
                <w:sz w:val="20"/>
                <w:szCs w:val="20"/>
              </w:rPr>
            </w:pPr>
            <w:r w:rsidRPr="00A362E0">
              <w:rPr>
                <w:rFonts w:ascii="Arial Narrow" w:hAnsi="Arial Narrow" w:cs="Times New Roman"/>
                <w:b/>
                <w:color w:val="000000"/>
                <w:sz w:val="20"/>
                <w:szCs w:val="20"/>
              </w:rPr>
              <w:t xml:space="preserve">Ja, </w:t>
            </w:r>
            <w:proofErr w:type="spellStart"/>
            <w:r w:rsidRPr="00A362E0">
              <w:rPr>
                <w:rFonts w:ascii="Arial Narrow" w:hAnsi="Arial Narrow" w:cs="Times New Roman"/>
                <w:b/>
                <w:color w:val="000000"/>
                <w:sz w:val="20"/>
                <w:szCs w:val="20"/>
              </w:rPr>
              <w:t>dolupodpísaný</w:t>
            </w:r>
            <w:proofErr w:type="spellEnd"/>
            <w:r w:rsidRPr="00A362E0">
              <w:rPr>
                <w:rFonts w:ascii="Arial Narrow" w:hAnsi="Arial Narrow" w:cs="Times New Roman"/>
                <w:b/>
                <w:color w:val="000000"/>
                <w:sz w:val="20"/>
                <w:szCs w:val="20"/>
              </w:rPr>
              <w:t xml:space="preserve"> žiadateľ (štatutárny orgán žiadateľa) čestne vyhlasujem, že: </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všetky informácie obsiahnuté v žiadosti o nenávratný finančný príspevok a všetkých jej prílohác</w:t>
            </w:r>
            <w:r>
              <w:rPr>
                <w:rFonts w:ascii="Arial Narrow" w:hAnsi="Arial Narrow" w:cs="Times New Roman"/>
                <w:color w:val="000000"/>
                <w:sz w:val="20"/>
                <w:szCs w:val="20"/>
              </w:rPr>
              <w:t>h sú úplné, pravdivé a správne,</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zabezpečím finančné prostriedky na spolufinancovanie projektu tak, aby nebola ohrozená jeho implementácia,</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spĺňam podmienky poskytnutia príspevku uvedené v</w:t>
            </w:r>
            <w:r w:rsidR="00F17069">
              <w:rPr>
                <w:rFonts w:ascii="Arial Narrow" w:hAnsi="Arial Narrow" w:cs="Times New Roman"/>
                <w:color w:val="000000"/>
                <w:sz w:val="20"/>
                <w:szCs w:val="20"/>
              </w:rPr>
              <w:t> </w:t>
            </w:r>
            <w:r w:rsidRPr="008D1B29">
              <w:rPr>
                <w:rFonts w:ascii="Arial Narrow" w:hAnsi="Arial Narrow" w:cs="Times New Roman"/>
                <w:color w:val="000000"/>
                <w:sz w:val="20"/>
                <w:szCs w:val="20"/>
              </w:rPr>
              <w:t>príslušn</w:t>
            </w:r>
            <w:r w:rsidR="00F17069">
              <w:rPr>
                <w:rFonts w:ascii="Arial Narrow" w:hAnsi="Arial Narrow" w:cs="Times New Roman"/>
                <w:color w:val="000000"/>
                <w:sz w:val="20"/>
                <w:szCs w:val="20"/>
              </w:rPr>
              <w:t>ej výzve/</w:t>
            </w:r>
            <w:r w:rsidR="001847EB">
              <w:rPr>
                <w:rFonts w:ascii="Arial Narrow" w:hAnsi="Arial Narrow" w:cs="Times New Roman"/>
                <w:color w:val="000000"/>
                <w:sz w:val="20"/>
                <w:szCs w:val="20"/>
              </w:rPr>
              <w:t>vyzvaní</w:t>
            </w:r>
            <w:r w:rsidRPr="008D1B29">
              <w:rPr>
                <w:rFonts w:ascii="Arial Narrow" w:hAnsi="Arial Narrow" w:cs="Times New Roman"/>
                <w:color w:val="000000"/>
                <w:sz w:val="20"/>
                <w:szCs w:val="20"/>
              </w:rPr>
              <w:t>,</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údaje uvedené v žiadosti o NFP sú identické s údajmi odoslanými prostredníctvom verejnej časti portálu ITMS2014+,</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som si vedomý skutočnosti, že na NFP nie je právny nárok,</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 xml:space="preserve">som si vedomý (á) zodpovednosti za predloženie neúplných a nesprávnych údajov, pričom beriem na vedomie, že preukázanie opaku je spojené s rizikom možných následkov v rámci konania o žiadosti o NFP a/alebo implementácie </w:t>
            </w:r>
            <w:r w:rsidRPr="008D1B29">
              <w:rPr>
                <w:rFonts w:ascii="Arial Narrow" w:hAnsi="Arial Narrow" w:cs="Times New Roman"/>
                <w:color w:val="000000"/>
                <w:sz w:val="20"/>
                <w:szCs w:val="20"/>
              </w:rPr>
              <w:lastRenderedPageBreak/>
              <w:t>projektu (napr. možnosť mimoriadneho ukončenia zmluvného vzťahu, vznik neoprávnených výdavkov), ako aj následkov nepravdivého čestného vyhlásenia (§39 zák. č. 71/1967 Zb. o správnom konaní v znení zmien a doplnkov a § 21 ods. 1 písm. f. zákona č. 372/1990 Zb. o priestupkoch v znení zmien a</w:t>
            </w:r>
            <w:r>
              <w:rPr>
                <w:rFonts w:ascii="Arial Narrow" w:hAnsi="Arial Narrow" w:cs="Times New Roman"/>
                <w:color w:val="000000"/>
                <w:sz w:val="20"/>
                <w:szCs w:val="20"/>
              </w:rPr>
              <w:t> </w:t>
            </w:r>
            <w:r w:rsidRPr="008D1B29">
              <w:rPr>
                <w:rFonts w:ascii="Arial Narrow" w:hAnsi="Arial Narrow" w:cs="Times New Roman"/>
                <w:color w:val="000000"/>
                <w:sz w:val="20"/>
                <w:szCs w:val="20"/>
              </w:rPr>
              <w:t>doplnkov</w:t>
            </w:r>
            <w:r>
              <w:rPr>
                <w:rFonts w:ascii="Arial Narrow" w:hAnsi="Arial Narrow" w:cs="Times New Roman"/>
                <w:color w:val="000000"/>
                <w:sz w:val="20"/>
                <w:szCs w:val="20"/>
              </w:rPr>
              <w:t>,</w:t>
            </w:r>
          </w:p>
          <w:p w:rsidR="003F7E63" w:rsidRDefault="003F7E63" w:rsidP="001847EB">
            <w:pPr>
              <w:pStyle w:val="Odsekzoznamu"/>
              <w:numPr>
                <w:ilvl w:val="0"/>
                <w:numId w:val="20"/>
              </w:numPr>
              <w:autoSpaceDE w:val="0"/>
              <w:autoSpaceDN w:val="0"/>
              <w:adjustRightInd w:val="0"/>
              <w:spacing w:before="120" w:after="120" w:line="240" w:lineRule="auto"/>
              <w:ind w:left="396" w:firstLine="0"/>
              <w:rPr>
                <w:rFonts w:ascii="Arial Narrow" w:hAnsi="Arial Narrow" w:cs="Times New Roman"/>
                <w:color w:val="000000"/>
                <w:sz w:val="20"/>
                <w:szCs w:val="20"/>
              </w:rPr>
            </w:pPr>
            <w:r w:rsidRPr="008D1B29">
              <w:rPr>
                <w:rFonts w:ascii="Arial Narrow" w:hAnsi="Arial Narrow" w:cs="Times New Roman"/>
                <w:color w:val="000000"/>
                <w:sz w:val="20"/>
                <w:szCs w:val="20"/>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8D1B29">
              <w:rPr>
                <w:rFonts w:ascii="Arial Narrow" w:hAnsi="Arial Narrow" w:cs="Times New Roman"/>
                <w:b/>
                <w:bCs/>
                <w:color w:val="000000"/>
                <w:sz w:val="20"/>
                <w:szCs w:val="20"/>
              </w:rPr>
              <w:t>ochrane osobných údajov</w:t>
            </w:r>
            <w:r w:rsidRPr="008D1B29">
              <w:rPr>
                <w:rFonts w:ascii="Arial Narrow" w:hAnsi="Arial Narrow" w:cs="Times New Roman"/>
                <w:color w:val="000000"/>
                <w:sz w:val="20"/>
                <w:szCs w:val="20"/>
              </w:rPr>
              <w:t> a o zmene a doplnení niektorých zákonov pre účely implementácie príslušného operačného programu.</w:t>
            </w:r>
          </w:p>
          <w:tbl>
            <w:tblPr>
              <w:tblW w:w="0" w:type="auto"/>
              <w:tblBorders>
                <w:top w:val="nil"/>
                <w:left w:val="nil"/>
                <w:bottom w:val="nil"/>
                <w:right w:val="nil"/>
              </w:tblBorders>
              <w:tblLayout w:type="fixed"/>
              <w:tblLook w:val="0000" w:firstRow="0" w:lastRow="0" w:firstColumn="0" w:lastColumn="0" w:noHBand="0" w:noVBand="0"/>
            </w:tblPr>
            <w:tblGrid>
              <w:gridCol w:w="9271"/>
            </w:tblGrid>
            <w:tr w:rsidR="001847EB" w:rsidRPr="001847EB">
              <w:trPr>
                <w:trHeight w:val="936"/>
              </w:trPr>
              <w:tc>
                <w:tcPr>
                  <w:tcW w:w="9271" w:type="dxa"/>
                </w:tcPr>
                <w:p w:rsid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r w:rsidRPr="001847EB">
                    <w:rPr>
                      <w:rFonts w:ascii="Arial Narrow" w:hAnsi="Arial Narrow" w:cs="Times New Roman"/>
                      <w:color w:val="000000"/>
                      <w:sz w:val="20"/>
                      <w:szCs w:val="20"/>
                    </w:rPr>
                    <w:t>S ohľadom na podmienky poskytnutia príspevku zároveň čestne vyhlasujem</w:t>
                  </w:r>
                  <w:r w:rsidR="00E01979">
                    <w:rPr>
                      <w:rStyle w:val="Odkaznapoznmkupodiarou"/>
                      <w:rFonts w:ascii="Arial Narrow" w:hAnsi="Arial Narrow" w:cs="Times New Roman"/>
                      <w:color w:val="000000"/>
                      <w:sz w:val="20"/>
                      <w:szCs w:val="20"/>
                    </w:rPr>
                    <w:footnoteReference w:id="9"/>
                  </w:r>
                  <w:r w:rsidRPr="001847EB">
                    <w:rPr>
                      <w:rFonts w:ascii="Arial Narrow" w:hAnsi="Arial Narrow" w:cs="Times New Roman"/>
                      <w:color w:val="000000"/>
                      <w:sz w:val="20"/>
                      <w:szCs w:val="20"/>
                    </w:rPr>
                    <w:t xml:space="preserve">, že </w:t>
                  </w:r>
                </w:p>
                <w:p w:rsidR="0004103F" w:rsidRDefault="0004103F" w:rsidP="001847EB">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nie som dlžníkom na daniach,</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 xml:space="preserve">nie som </w:t>
                  </w:r>
                  <w:r w:rsidRPr="0004103F">
                    <w:rPr>
                      <w:rFonts w:ascii="Arial Narrow" w:hAnsi="Arial Narrow" w:cs="Times New Roman"/>
                      <w:color w:val="000000"/>
                      <w:sz w:val="20"/>
                      <w:szCs w:val="20"/>
                    </w:rPr>
                    <w:t>dlžníkom poistného na zdravotnom poistení v žiadnej zdravotnej poisťovni poskytujúcej verejné zdravotné poistenie v</w:t>
                  </w:r>
                  <w:r>
                    <w:rPr>
                      <w:rFonts w:ascii="Arial Narrow" w:hAnsi="Arial Narrow" w:cs="Times New Roman"/>
                      <w:color w:val="000000"/>
                      <w:sz w:val="20"/>
                      <w:szCs w:val="20"/>
                    </w:rPr>
                    <w:t> </w:t>
                  </w:r>
                  <w:r w:rsidRPr="0004103F">
                    <w:rPr>
                      <w:rFonts w:ascii="Arial Narrow" w:hAnsi="Arial Narrow" w:cs="Times New Roman"/>
                      <w:color w:val="000000"/>
                      <w:sz w:val="20"/>
                      <w:szCs w:val="20"/>
                    </w:rPr>
                    <w:t>SR</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 xml:space="preserve">nie som </w:t>
                  </w:r>
                  <w:r w:rsidRPr="0004103F">
                    <w:rPr>
                      <w:rFonts w:ascii="Arial Narrow" w:hAnsi="Arial Narrow" w:cs="Times New Roman"/>
                      <w:color w:val="000000"/>
                      <w:sz w:val="20"/>
                      <w:szCs w:val="20"/>
                    </w:rPr>
                    <w:t>dlžníkom na sociálnom poistení</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nie je proti mne</w:t>
                  </w:r>
                  <w:r w:rsidRPr="0004103F">
                    <w:rPr>
                      <w:rFonts w:ascii="Arial Narrow" w:hAnsi="Arial Narrow" w:cs="Times New Roman"/>
                      <w:color w:val="000000"/>
                      <w:sz w:val="20"/>
                      <w:szCs w:val="20"/>
                    </w:rPr>
                    <w:t xml:space="preserve"> vedené konkurzné konanie ani reštrukturalizačné konanie, </w:t>
                  </w:r>
                  <w:r>
                    <w:rPr>
                      <w:rFonts w:ascii="Arial Narrow" w:hAnsi="Arial Narrow" w:cs="Times New Roman"/>
                      <w:color w:val="000000"/>
                      <w:sz w:val="20"/>
                      <w:szCs w:val="20"/>
                    </w:rPr>
                    <w:t>nie som</w:t>
                  </w:r>
                  <w:r w:rsidRPr="0004103F">
                    <w:rPr>
                      <w:rFonts w:ascii="Arial Narrow" w:hAnsi="Arial Narrow" w:cs="Times New Roman"/>
                      <w:color w:val="000000"/>
                      <w:sz w:val="20"/>
                      <w:szCs w:val="20"/>
                    </w:rPr>
                    <w:t xml:space="preserve"> v konkurze alebo v reštrukturalizácii (táto podmienka sa nevzťahuje na subjekty podľa § 2 zákona č. 7/2005 Z. z. o konkurze a reštrukturalizácii a o zmene a doplnení niektorých zákonov v znení neskorších predpisov)</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voči mne nie je</w:t>
                  </w:r>
                  <w:r w:rsidRPr="0004103F">
                    <w:rPr>
                      <w:rFonts w:ascii="Arial Narrow" w:hAnsi="Arial Narrow" w:cs="Times New Roman"/>
                      <w:color w:val="000000"/>
                      <w:sz w:val="20"/>
                      <w:szCs w:val="20"/>
                    </w:rPr>
                    <w:t xml:space="preserve"> vedený výkon rozhodnutia ani vymáhacie konanie v súlade s článkom 71 všeobecného nariadenia. Podmienka sa netýka výkonu rozhodnutia voči členom riadiacich a dozorných orgánov žiadateľa, ale je relevantná vo vzťahu k subjektu žiadateľa (nerelevantné pre ministerstvá, ostatné ústredné orgány štátnej správy a ostatné štátnej rozpočtové organizácie)</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voči mne nie je nárokované</w:t>
                  </w:r>
                  <w:r w:rsidRPr="0004103F">
                    <w:rPr>
                      <w:rFonts w:ascii="Arial Narrow" w:hAnsi="Arial Narrow" w:cs="Times New Roman"/>
                      <w:color w:val="000000"/>
                      <w:sz w:val="20"/>
                      <w:szCs w:val="20"/>
                    </w:rPr>
                    <w:t xml:space="preserve"> vrátenie pomoci na základe rozhodnutia EK, ktorým bola  pomoc označená za neoprávnenú a nezlučiteľnú so spoločným trhom</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som</w:t>
                  </w:r>
                  <w:r w:rsidRPr="0004103F">
                    <w:rPr>
                      <w:rFonts w:ascii="Arial Narrow" w:hAnsi="Arial Narrow" w:cs="Times New Roman"/>
                      <w:color w:val="000000"/>
                      <w:sz w:val="20"/>
                      <w:szCs w:val="20"/>
                    </w:rPr>
                    <w:t xml:space="preserve"> finančne spôsobilý na spolufinancovanie projektu</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nie je mi</w:t>
                  </w:r>
                  <w:r w:rsidRPr="0004103F">
                    <w:rPr>
                      <w:rFonts w:ascii="Arial Narrow" w:hAnsi="Arial Narrow" w:cs="Times New Roman"/>
                      <w:color w:val="000000"/>
                      <w:sz w:val="20"/>
                      <w:szCs w:val="20"/>
                    </w:rPr>
                    <w:t xml:space="preserve"> právoplatným rozsudkom uložený trest zákazu prijímať dotácie alebo subvencie, trest zákazu prijímať pomoc a podporu poskytovanú z fondov Európskej únie alebo trest zákazu účasti vo verejnom obstarávaní podľa osobitného predpisu</w:t>
                  </w:r>
                  <w:r w:rsidRPr="0004103F">
                    <w:rPr>
                      <w:rFonts w:ascii="Arial Narrow" w:hAnsi="Arial Narrow" w:cs="Times New Roman"/>
                      <w:color w:val="000000"/>
                      <w:sz w:val="20"/>
                      <w:szCs w:val="20"/>
                      <w:vertAlign w:val="superscript"/>
                    </w:rPr>
                    <w:footnoteReference w:id="10"/>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som neporušil</w:t>
                  </w:r>
                  <w:r w:rsidRPr="0004103F">
                    <w:rPr>
                      <w:rFonts w:ascii="Arial Narrow" w:hAnsi="Arial Narrow" w:cs="Times New Roman"/>
                      <w:color w:val="000000"/>
                      <w:sz w:val="20"/>
                      <w:szCs w:val="20"/>
                    </w:rPr>
                    <w:t xml:space="preserve"> zákaz nelegálnej práce a nelegálneho zamestnávania podľa osobitného predpisu (Zákon č. 82/2005 Z. z. o nelegálnej práci a nelegálnom zamestnávaní a o zmene a doplnení niektorých zákonov v znení neskorších predpisov) za obdobie 5 rokov predchádzajúcich predloženiu žiadosti o</w:t>
                  </w:r>
                  <w:r w:rsidR="00E01979">
                    <w:rPr>
                      <w:rFonts w:ascii="Arial Narrow" w:hAnsi="Arial Narrow" w:cs="Times New Roman"/>
                      <w:color w:val="000000"/>
                      <w:sz w:val="20"/>
                      <w:szCs w:val="20"/>
                    </w:rPr>
                    <w:t> </w:t>
                  </w:r>
                  <w:r w:rsidRPr="0004103F">
                    <w:rPr>
                      <w:rFonts w:ascii="Arial Narrow" w:hAnsi="Arial Narrow" w:cs="Times New Roman"/>
                      <w:color w:val="000000"/>
                      <w:sz w:val="20"/>
                      <w:szCs w:val="20"/>
                    </w:rPr>
                    <w:t>NFP</w:t>
                  </w:r>
                  <w:r w:rsidR="00E01979">
                    <w:rPr>
                      <w:rFonts w:ascii="Arial Narrow" w:hAnsi="Arial Narrow" w:cs="Times New Roman"/>
                      <w:color w:val="000000"/>
                      <w:sz w:val="20"/>
                      <w:szCs w:val="20"/>
                    </w:rPr>
                    <w:t>,</w:t>
                  </w:r>
                </w:p>
                <w:p w:rsidR="001847EB" w:rsidRDefault="001847EB" w:rsidP="001847EB">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sidRPr="001847EB">
                    <w:rPr>
                      <w:rFonts w:ascii="Arial Narrow" w:hAnsi="Arial Narrow" w:cs="Times New Roman"/>
                      <w:color w:val="000000"/>
                      <w:sz w:val="20"/>
                      <w:szCs w:val="20"/>
                    </w:rPr>
                    <w:t xml:space="preserve">ja, ako štatutárny orgán, ani žiadny člen štatutárneho orgánu, ani prokurista/i, ani osoba splnomocnená zastupovať ho v konaní o ŽoNFP sme neboli právoplatne odsúdení za trestný čin korupcie (§328 - § 336 Trestného zákona), za trestný čin poškodzovania finančných záujmov Európskej únie (§261-§263 Trestného zákona), za trestný čin legalizácie príjmu z trestnej činnosti (§ 233 - § 234 Trestného zákona), za trestný čin založenia, zosnovania a podporovania zločineckej skupiny (§296 Trestného zákona), alebo za trestný čin machinácie pri verejnom obstarávaní a verejnej dražbe (§ 266 až § 268 Trestného zákona), </w:t>
                  </w:r>
                </w:p>
                <w:p w:rsidR="00E01979" w:rsidRDefault="00E01979" w:rsidP="00E01979">
                  <w:pPr>
                    <w:pStyle w:val="Odsekzoznamu"/>
                    <w:numPr>
                      <w:ilvl w:val="0"/>
                      <w:numId w:val="22"/>
                    </w:numPr>
                    <w:autoSpaceDE w:val="0"/>
                    <w:autoSpaceDN w:val="0"/>
                    <w:adjustRightInd w:val="0"/>
                    <w:spacing w:before="120" w:after="120" w:line="240" w:lineRule="auto"/>
                    <w:rPr>
                      <w:ins w:id="21" w:author="A" w:date="2017-02-16T15:35:00Z"/>
                      <w:rFonts w:ascii="Arial Narrow" w:hAnsi="Arial Narrow" w:cs="Times New Roman"/>
                      <w:color w:val="000000"/>
                      <w:sz w:val="20"/>
                      <w:szCs w:val="20"/>
                    </w:rPr>
                  </w:pPr>
                  <w:r>
                    <w:rPr>
                      <w:rFonts w:ascii="Arial Narrow" w:hAnsi="Arial Narrow" w:cs="Times New Roman"/>
                      <w:color w:val="000000"/>
                      <w:sz w:val="20"/>
                      <w:szCs w:val="20"/>
                    </w:rPr>
                    <w:t>som ne</w:t>
                  </w:r>
                  <w:r w:rsidRPr="00E01979">
                    <w:rPr>
                      <w:rFonts w:ascii="Arial Narrow" w:hAnsi="Arial Narrow" w:cs="Times New Roman"/>
                      <w:color w:val="000000"/>
                      <w:sz w:val="20"/>
                      <w:szCs w:val="20"/>
                    </w:rPr>
                    <w:t>predloži</w:t>
                  </w:r>
                  <w:r>
                    <w:rPr>
                      <w:rFonts w:ascii="Arial Narrow" w:hAnsi="Arial Narrow" w:cs="Times New Roman"/>
                      <w:color w:val="000000"/>
                      <w:sz w:val="20"/>
                      <w:szCs w:val="20"/>
                    </w:rPr>
                    <w:t>l</w:t>
                  </w:r>
                  <w:r w:rsidRPr="00E01979">
                    <w:rPr>
                      <w:rFonts w:ascii="Arial Narrow" w:hAnsi="Arial Narrow" w:cs="Times New Roman"/>
                      <w:color w:val="000000"/>
                      <w:sz w:val="20"/>
                      <w:szCs w:val="20"/>
                    </w:rPr>
                    <w:t xml:space="preserve"> ŽoNFP v rámci tejto výzvy resp. hodnotiaceho kola tejto výzvy </w:t>
                  </w:r>
                  <w:r>
                    <w:rPr>
                      <w:rFonts w:ascii="Arial Narrow" w:hAnsi="Arial Narrow" w:cs="Times New Roman"/>
                      <w:color w:val="000000"/>
                      <w:sz w:val="20"/>
                      <w:szCs w:val="20"/>
                    </w:rPr>
                    <w:t xml:space="preserve">s </w:t>
                  </w:r>
                  <w:r w:rsidRPr="00E01979">
                    <w:rPr>
                      <w:rFonts w:ascii="Arial Narrow" w:hAnsi="Arial Narrow" w:cs="Times New Roman"/>
                      <w:color w:val="000000"/>
                      <w:sz w:val="20"/>
                      <w:szCs w:val="20"/>
                    </w:rPr>
                    <w:t>rovnakými oprávnenými aktivitami a súčasne rovnakou cieľovou skupinou v rámci niektorého iného hodnotiaceho kola tejto výzvy alebo v rámci akejkoľvek inej výzvy z OP ĽZ a konanie o predmetnej ŽoNFP stále trvá</w:t>
                  </w:r>
                  <w:r>
                    <w:rPr>
                      <w:rStyle w:val="Odkaznapoznmkupodiarou"/>
                      <w:rFonts w:ascii="Arial Narrow" w:hAnsi="Arial Narrow" w:cs="Times New Roman"/>
                      <w:color w:val="000000"/>
                      <w:sz w:val="20"/>
                      <w:szCs w:val="20"/>
                    </w:rPr>
                    <w:footnoteReference w:id="11"/>
                  </w:r>
                </w:p>
                <w:p w:rsidR="00D6454D" w:rsidRDefault="00D6454D" w:rsidP="00D6454D">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ins w:id="22" w:author="A" w:date="2017-02-16T15:35:00Z">
                    <w:r w:rsidRPr="00D6454D">
                      <w:rPr>
                        <w:rFonts w:ascii="Arial Narrow" w:hAnsi="Arial Narrow" w:cs="Times New Roman"/>
                        <w:color w:val="000000"/>
                        <w:sz w:val="20"/>
                        <w:szCs w:val="20"/>
                      </w:rPr>
                      <w:t>najneskôr do momentu poskytnutia súčinnosti podľa § 25 ods. 4 zákona o príspevku z EŠIF v prípade vydania rozhodnutia o schválení žiadosti o poskytnutie NFP budem zapísaný v registri partnerov verejného sektora v súlade so zákonom č. 315/2016 Z. z. o registri partnerov verejného sektora a o zmene a doplnení niektorých zákonov, ak sa na mňa povinnosť vyplývajúca z predmetného zákona bude vzťahovať</w:t>
                    </w:r>
                  </w:ins>
                  <w:ins w:id="23" w:author="A" w:date="2017-02-16T15:46:00Z">
                    <w:r w:rsidR="00AA5EB2">
                      <w:rPr>
                        <w:rFonts w:ascii="Arial Narrow" w:hAnsi="Arial Narrow" w:cs="Times New Roman"/>
                        <w:color w:val="000000"/>
                        <w:sz w:val="20"/>
                        <w:szCs w:val="20"/>
                      </w:rPr>
                      <w:t>.</w:t>
                    </w:r>
                  </w:ins>
                  <w:bookmarkStart w:id="24" w:name="_GoBack"/>
                  <w:bookmarkEnd w:id="24"/>
                </w:p>
                <w:p w:rsidR="001847EB" w:rsidRPr="001847EB" w:rsidRDefault="001847EB" w:rsidP="00163F94">
                  <w:pPr>
                    <w:pStyle w:val="Odsekzoznamu"/>
                    <w:autoSpaceDE w:val="0"/>
                    <w:autoSpaceDN w:val="0"/>
                    <w:adjustRightInd w:val="0"/>
                    <w:spacing w:before="120" w:after="120" w:line="240" w:lineRule="auto"/>
                    <w:rPr>
                      <w:rFonts w:ascii="Arial Narrow" w:hAnsi="Arial Narrow" w:cs="Times New Roman"/>
                      <w:color w:val="000000"/>
                      <w:sz w:val="20"/>
                      <w:szCs w:val="20"/>
                    </w:rPr>
                  </w:pPr>
                </w:p>
              </w:tc>
            </w:tr>
          </w:tbl>
          <w:p w:rsid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p>
          <w:p w:rsidR="001847EB" w:rsidRP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p>
        </w:tc>
      </w:tr>
      <w:tr w:rsidR="003F7E63" w:rsidRPr="002C6A91" w:rsidTr="003F7E63">
        <w:trPr>
          <w:trHeight w:val="572"/>
        </w:trPr>
        <w:tc>
          <w:tcPr>
            <w:tcW w:w="3141" w:type="dxa"/>
            <w:tcBorders>
              <w:top w:val="single" w:sz="2" w:space="0" w:color="000000"/>
              <w:left w:val="single" w:sz="2" w:space="0" w:color="000000"/>
              <w:bottom w:val="single" w:sz="4" w:space="0" w:color="auto"/>
              <w:right w:val="single" w:sz="2" w:space="0" w:color="000000"/>
            </w:tcBorders>
            <w:shd w:val="solid" w:color="FFFFFF" w:fill="auto"/>
            <w:vAlign w:val="center"/>
          </w:tcPr>
          <w:p w:rsidR="003F7E63" w:rsidRPr="002C6A91" w:rsidRDefault="003F7E63" w:rsidP="003F7E63">
            <w:pPr>
              <w:autoSpaceDE w:val="0"/>
              <w:autoSpaceDN w:val="0"/>
              <w:adjustRightInd w:val="0"/>
              <w:jc w:val="center"/>
              <w:rPr>
                <w:rFonts w:ascii="Arial Narrow" w:hAnsi="Arial Narrow" w:cs="Times New Roman"/>
                <w:color w:val="000000"/>
                <w:sz w:val="20"/>
                <w:szCs w:val="20"/>
              </w:rPr>
            </w:pPr>
            <w:r w:rsidRPr="002C6A91">
              <w:rPr>
                <w:rFonts w:ascii="Arial Narrow" w:hAnsi="Arial Narrow" w:cs="Times New Roman"/>
                <w:b/>
                <w:color w:val="000000"/>
                <w:sz w:val="20"/>
                <w:szCs w:val="20"/>
              </w:rPr>
              <w:lastRenderedPageBreak/>
              <w:t>Titul, meno a priezvisko štatutárneho orgánu žiadateľa:</w:t>
            </w:r>
          </w:p>
        </w:tc>
        <w:tc>
          <w:tcPr>
            <w:tcW w:w="2404" w:type="dxa"/>
            <w:tcBorders>
              <w:top w:val="single" w:sz="2" w:space="0" w:color="000000"/>
              <w:left w:val="single" w:sz="2" w:space="0" w:color="000000"/>
              <w:bottom w:val="single" w:sz="4" w:space="0" w:color="auto"/>
              <w:right w:val="single" w:sz="2" w:space="0" w:color="000000"/>
            </w:tcBorders>
            <w:shd w:val="solid" w:color="FFFFFF" w:fill="auto"/>
            <w:vAlign w:val="center"/>
          </w:tcPr>
          <w:p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Podpis</w:t>
            </w:r>
          </w:p>
        </w:tc>
        <w:tc>
          <w:tcPr>
            <w:tcW w:w="2120" w:type="dxa"/>
            <w:tcBorders>
              <w:top w:val="single" w:sz="2" w:space="0" w:color="000000"/>
              <w:left w:val="single" w:sz="2" w:space="0" w:color="000000"/>
              <w:bottom w:val="single" w:sz="4" w:space="0" w:color="auto"/>
              <w:right w:val="single" w:sz="2" w:space="0" w:color="000000"/>
            </w:tcBorders>
            <w:shd w:val="solid" w:color="FFFFFF" w:fill="auto"/>
            <w:vAlign w:val="center"/>
          </w:tcPr>
          <w:p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Miesto podpisu:</w:t>
            </w:r>
          </w:p>
        </w:tc>
        <w:tc>
          <w:tcPr>
            <w:tcW w:w="1667" w:type="dxa"/>
            <w:tcBorders>
              <w:top w:val="single" w:sz="2" w:space="0" w:color="000000"/>
              <w:left w:val="single" w:sz="2" w:space="0" w:color="000000"/>
              <w:bottom w:val="single" w:sz="4" w:space="0" w:color="auto"/>
              <w:right w:val="single" w:sz="2" w:space="0" w:color="000000"/>
            </w:tcBorders>
            <w:shd w:val="solid" w:color="FFFFFF" w:fill="auto"/>
            <w:vAlign w:val="center"/>
          </w:tcPr>
          <w:p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Dátum podpisu:</w:t>
            </w:r>
          </w:p>
        </w:tc>
      </w:tr>
      <w:tr w:rsidR="003F7E63" w:rsidRPr="002C6A91" w:rsidTr="003F7E63">
        <w:trPr>
          <w:trHeight w:val="531"/>
        </w:trPr>
        <w:tc>
          <w:tcPr>
            <w:tcW w:w="3141" w:type="dxa"/>
            <w:tcBorders>
              <w:top w:val="single" w:sz="2" w:space="0" w:color="000000"/>
              <w:left w:val="single" w:sz="2" w:space="0" w:color="000000"/>
              <w:bottom w:val="single" w:sz="4" w:space="0" w:color="auto"/>
              <w:right w:val="single" w:sz="2" w:space="0" w:color="000000"/>
            </w:tcBorders>
            <w:shd w:val="solid" w:color="FFFFFF" w:fill="auto"/>
          </w:tcPr>
          <w:p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2404" w:type="dxa"/>
            <w:tcBorders>
              <w:top w:val="single" w:sz="2" w:space="0" w:color="000000"/>
              <w:left w:val="single" w:sz="2" w:space="0" w:color="000000"/>
              <w:bottom w:val="single" w:sz="4" w:space="0" w:color="auto"/>
              <w:right w:val="single" w:sz="2" w:space="0" w:color="000000"/>
            </w:tcBorders>
            <w:shd w:val="solid" w:color="FFFFFF" w:fill="auto"/>
          </w:tcPr>
          <w:p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2120" w:type="dxa"/>
            <w:tcBorders>
              <w:top w:val="single" w:sz="2" w:space="0" w:color="000000"/>
              <w:left w:val="single" w:sz="2" w:space="0" w:color="000000"/>
              <w:bottom w:val="single" w:sz="4" w:space="0" w:color="auto"/>
              <w:right w:val="single" w:sz="2" w:space="0" w:color="000000"/>
            </w:tcBorders>
            <w:shd w:val="solid" w:color="FFFFFF" w:fill="auto"/>
          </w:tcPr>
          <w:p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1667" w:type="dxa"/>
            <w:tcBorders>
              <w:top w:val="single" w:sz="2" w:space="0" w:color="000000"/>
              <w:left w:val="single" w:sz="2" w:space="0" w:color="000000"/>
              <w:bottom w:val="single" w:sz="4" w:space="0" w:color="auto"/>
              <w:right w:val="single" w:sz="2" w:space="0" w:color="000000"/>
            </w:tcBorders>
            <w:shd w:val="solid" w:color="FFFFFF" w:fill="auto"/>
          </w:tcPr>
          <w:p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r>
    </w:tbl>
    <w:p w:rsidR="003F7E63" w:rsidRDefault="003F7E63" w:rsidP="001847EB">
      <w:pPr>
        <w:rPr>
          <w:rFonts w:ascii="Arial Narrow" w:hAnsi="Arial Narrow"/>
          <w:sz w:val="20"/>
          <w:szCs w:val="20"/>
        </w:rPr>
      </w:pPr>
    </w:p>
    <w:sectPr w:rsidR="003F7E63" w:rsidSect="003F7E63">
      <w:headerReference w:type="default" r:id="rId12"/>
      <w:footerReference w:type="default" r:id="rId13"/>
      <w:head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D3C" w:rsidRDefault="00710D3C" w:rsidP="003F7E63">
      <w:pPr>
        <w:spacing w:after="0" w:line="240" w:lineRule="auto"/>
      </w:pPr>
      <w:r>
        <w:separator/>
      </w:r>
    </w:p>
  </w:endnote>
  <w:endnote w:type="continuationSeparator" w:id="0">
    <w:p w:rsidR="00710D3C" w:rsidRDefault="00710D3C" w:rsidP="003F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20002A87" w:usb1="00000000" w:usb2="00000000"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Arial"/>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E63" w:rsidRPr="00016F1C" w:rsidRDefault="003F7E63" w:rsidP="003F7E63">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w:t xml:space="preserve"> </w:t>
    </w:r>
    <w:r w:rsidRPr="00016F1C">
      <w:rPr>
        <w:rFonts w:eastAsia="Times New Roman" w:cs="Times New Roman"/>
        <w:szCs w:val="24"/>
        <w:lang w:eastAsia="sk-SK"/>
      </w:rPr>
      <w:t xml:space="preserve"> </w:t>
    </w:r>
  </w:p>
  <w:p w:rsidR="003F7E63" w:rsidRPr="00570367" w:rsidRDefault="003F7E63" w:rsidP="003F7E63">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D3C" w:rsidRDefault="00710D3C" w:rsidP="003F7E63">
      <w:pPr>
        <w:spacing w:after="0" w:line="240" w:lineRule="auto"/>
      </w:pPr>
      <w:r>
        <w:separator/>
      </w:r>
    </w:p>
  </w:footnote>
  <w:footnote w:type="continuationSeparator" w:id="0">
    <w:p w:rsidR="00710D3C" w:rsidRDefault="00710D3C" w:rsidP="003F7E63">
      <w:pPr>
        <w:spacing w:after="0" w:line="240" w:lineRule="auto"/>
      </w:pPr>
      <w:r>
        <w:continuationSeparator/>
      </w:r>
    </w:p>
  </w:footnote>
  <w:footnote w:id="1">
    <w:p w:rsidR="003F7E63" w:rsidRPr="002C6A91" w:rsidRDefault="003F7E63" w:rsidP="003F7E63">
      <w:pPr>
        <w:pStyle w:val="Textpoznmkypodiarou"/>
        <w:rPr>
          <w:rFonts w:ascii="Arial Narrow" w:hAnsi="Arial Narrow" w:cs="Times New Roman"/>
          <w:sz w:val="16"/>
          <w:szCs w:val="16"/>
        </w:rPr>
      </w:pPr>
      <w:r w:rsidRPr="002C6A91">
        <w:rPr>
          <w:rStyle w:val="Odkaznapoznmkupodiarou"/>
          <w:rFonts w:ascii="Arial Narrow" w:hAnsi="Arial Narrow" w:cs="Times New Roman"/>
          <w:sz w:val="16"/>
          <w:szCs w:val="16"/>
        </w:rPr>
        <w:footnoteRef/>
      </w:r>
      <w:r w:rsidRPr="002C6A91">
        <w:rPr>
          <w:rFonts w:ascii="Arial Narrow" w:hAnsi="Arial Narrow" w:cs="Times New Roman"/>
          <w:sz w:val="16"/>
          <w:szCs w:val="16"/>
        </w:rPr>
        <w:t xml:space="preserve"> Vypĺňa sa v prípade, ak je účasť partnera v súlade s podmienkami výzvy a v rámci relevantného projektu sa partner zúčastňuje na realizácii projektu. Možnosť viacnásobného výberu podľa počtu partnerov.</w:t>
      </w:r>
    </w:p>
  </w:footnote>
  <w:footnote w:id="2">
    <w:p w:rsidR="003F7E63" w:rsidRPr="002C6A91" w:rsidRDefault="003F7E63" w:rsidP="003F7E63">
      <w:pPr>
        <w:pStyle w:val="Textpoznmkypodiarou"/>
        <w:rPr>
          <w:rFonts w:ascii="Arial Narrow" w:hAnsi="Arial Narrow"/>
          <w:sz w:val="16"/>
          <w:szCs w:val="16"/>
        </w:rPr>
      </w:pPr>
      <w:r w:rsidRPr="002C6A91">
        <w:rPr>
          <w:rStyle w:val="Odkaznapoznmkupodiarou"/>
          <w:rFonts w:ascii="Arial Narrow" w:hAnsi="Arial Narrow"/>
          <w:sz w:val="16"/>
          <w:szCs w:val="16"/>
        </w:rPr>
        <w:footnoteRef/>
      </w:r>
      <w:r w:rsidRPr="002C6A91">
        <w:rPr>
          <w:rFonts w:ascii="Arial Narrow" w:hAnsi="Arial Narrow"/>
          <w:sz w:val="16"/>
          <w:szCs w:val="16"/>
        </w:rPr>
        <w:t xml:space="preserve"> Odkaz na automatické vyplnenie sa vzťahuje na prípad vyplnenia formulára prostredníctvom ITMS2014+</w:t>
      </w:r>
    </w:p>
  </w:footnote>
  <w:footnote w:id="3">
    <w:p w:rsidR="003F7E63" w:rsidRDefault="003F7E63" w:rsidP="003F7E63">
      <w:pPr>
        <w:pStyle w:val="Textpoznmkypodiarou"/>
        <w:ind w:left="142" w:hanging="142"/>
      </w:pPr>
      <w:r w:rsidRPr="00892D51">
        <w:rPr>
          <w:rStyle w:val="Odkaznapoznmkupodiarou"/>
          <w:rFonts w:ascii="Arial Narrow" w:hAnsi="Arial Narrow"/>
          <w:sz w:val="16"/>
          <w:szCs w:val="16"/>
        </w:rPr>
        <w:footnoteRef/>
      </w:r>
      <w:r>
        <w:t xml:space="preserve"> </w:t>
      </w:r>
      <w:r w:rsidRPr="00892D51">
        <w:rPr>
          <w:rFonts w:ascii="Arial Narrow" w:hAnsi="Arial Narrow"/>
          <w:sz w:val="16"/>
          <w:szCs w:val="16"/>
        </w:rPr>
        <w:t>Kódy pre kategóriu „Prioritná os“</w:t>
      </w:r>
      <w:r>
        <w:rPr>
          <w:rFonts w:ascii="Arial Narrow" w:hAnsi="Arial Narrow"/>
          <w:sz w:val="16"/>
          <w:szCs w:val="16"/>
        </w:rPr>
        <w:t xml:space="preserve"> s</w:t>
      </w:r>
      <w:r w:rsidRPr="00892D51">
        <w:rPr>
          <w:rFonts w:ascii="Arial Narrow" w:hAnsi="Arial Narrow"/>
          <w:sz w:val="16"/>
          <w:szCs w:val="16"/>
        </w:rPr>
        <w:t xml:space="preserve">ú zadefinované </w:t>
      </w:r>
      <w:r>
        <w:rPr>
          <w:rFonts w:ascii="Arial Narrow" w:hAnsi="Arial Narrow"/>
          <w:sz w:val="16"/>
          <w:szCs w:val="16"/>
        </w:rPr>
        <w:t xml:space="preserve">na základe </w:t>
      </w:r>
      <w:r w:rsidRPr="00892D51">
        <w:rPr>
          <w:rFonts w:ascii="Arial Narrow" w:hAnsi="Arial Narrow"/>
          <w:sz w:val="16"/>
          <w:szCs w:val="16"/>
        </w:rPr>
        <w:t>dokument</w:t>
      </w:r>
      <w:r>
        <w:rPr>
          <w:rFonts w:ascii="Arial Narrow" w:hAnsi="Arial Narrow"/>
          <w:sz w:val="16"/>
          <w:szCs w:val="16"/>
        </w:rPr>
        <w:t>u</w:t>
      </w:r>
      <w:r w:rsidRPr="00892D51">
        <w:rPr>
          <w:rFonts w:ascii="Arial Narrow" w:hAnsi="Arial Narrow"/>
          <w:sz w:val="16"/>
          <w:szCs w:val="16"/>
        </w:rPr>
        <w:t xml:space="preserve"> Operačný program Ľudské zdroje na PO 2014-2020</w:t>
      </w:r>
      <w:r>
        <w:rPr>
          <w:rFonts w:ascii="Arial Narrow" w:hAnsi="Arial Narrow"/>
          <w:sz w:val="16"/>
          <w:szCs w:val="16"/>
        </w:rPr>
        <w:t xml:space="preserve">, v tabuľke č. 2 </w:t>
      </w:r>
      <w:r w:rsidRPr="0097100B">
        <w:rPr>
          <w:rFonts w:ascii="Arial Narrow" w:hAnsi="Arial Narrow"/>
          <w:sz w:val="16"/>
          <w:szCs w:val="16"/>
        </w:rPr>
        <w:t>a</w:t>
      </w:r>
      <w:r>
        <w:rPr>
          <w:rFonts w:ascii="Arial Narrow" w:hAnsi="Arial Narrow"/>
          <w:sz w:val="16"/>
          <w:szCs w:val="16"/>
        </w:rPr>
        <w:t xml:space="preserve"> ich </w:t>
      </w:r>
      <w:r w:rsidRPr="0097100B">
        <w:rPr>
          <w:rFonts w:ascii="Arial Narrow" w:hAnsi="Arial Narrow"/>
          <w:sz w:val="16"/>
          <w:szCs w:val="16"/>
        </w:rPr>
        <w:t>popisu v ďalších častiach</w:t>
      </w:r>
      <w:r>
        <w:rPr>
          <w:rFonts w:ascii="Arial Narrow" w:hAnsi="Arial Narrow"/>
          <w:sz w:val="16"/>
          <w:szCs w:val="16"/>
        </w:rPr>
        <w:t xml:space="preserve">: </w:t>
      </w:r>
      <w:hyperlink r:id="rId1" w:history="1">
        <w:r w:rsidRPr="00E9045C">
          <w:rPr>
            <w:rStyle w:val="Hypertextovprepojenie"/>
            <w:rFonts w:ascii="Arial Narrow" w:hAnsi="Arial Narrow"/>
            <w:sz w:val="16"/>
            <w:szCs w:val="16"/>
          </w:rPr>
          <w:t>http://www.employment.gov.sk/sk/esf/programove-obdobie-2014-2020/operacny-program-ludske-zdroje/</w:t>
        </w:r>
      </w:hyperlink>
      <w:r>
        <w:rPr>
          <w:rFonts w:ascii="Arial Narrow" w:hAnsi="Arial Narrow"/>
          <w:sz w:val="16"/>
          <w:szCs w:val="16"/>
        </w:rPr>
        <w:t xml:space="preserve"> </w:t>
      </w:r>
    </w:p>
  </w:footnote>
  <w:footnote w:id="4">
    <w:p w:rsidR="003F7E63" w:rsidRPr="00892D51" w:rsidRDefault="003F7E63" w:rsidP="003F7E63">
      <w:pPr>
        <w:pStyle w:val="Textpoznmkypodiarou"/>
        <w:ind w:left="142" w:hanging="142"/>
        <w:rPr>
          <w:rFonts w:ascii="Arial Narrow" w:hAnsi="Arial Narrow"/>
          <w:sz w:val="16"/>
          <w:szCs w:val="16"/>
        </w:rPr>
      </w:pPr>
      <w:r w:rsidRPr="00892D51">
        <w:rPr>
          <w:rStyle w:val="Odkaznapoznmkupodiarou"/>
          <w:rFonts w:ascii="Arial Narrow" w:hAnsi="Arial Narrow"/>
          <w:sz w:val="16"/>
          <w:szCs w:val="16"/>
        </w:rPr>
        <w:footnoteRef/>
      </w:r>
      <w:r w:rsidRPr="00892D51">
        <w:rPr>
          <w:rFonts w:ascii="Arial Narrow" w:hAnsi="Arial Narrow"/>
          <w:sz w:val="16"/>
          <w:szCs w:val="16"/>
        </w:rPr>
        <w:t xml:space="preserve"> Kódy pre kategóriu „</w:t>
      </w:r>
      <w:r>
        <w:rPr>
          <w:rFonts w:ascii="Arial Narrow" w:hAnsi="Arial Narrow"/>
          <w:sz w:val="16"/>
          <w:szCs w:val="16"/>
        </w:rPr>
        <w:t>Špecifický cieľ</w:t>
      </w:r>
      <w:r w:rsidRPr="00892D51">
        <w:rPr>
          <w:rFonts w:ascii="Arial Narrow" w:hAnsi="Arial Narrow"/>
          <w:sz w:val="16"/>
          <w:szCs w:val="16"/>
        </w:rPr>
        <w:t>“</w:t>
      </w:r>
      <w:r>
        <w:rPr>
          <w:rFonts w:ascii="Arial Narrow" w:hAnsi="Arial Narrow"/>
          <w:sz w:val="16"/>
          <w:szCs w:val="16"/>
        </w:rPr>
        <w:t xml:space="preserve"> s</w:t>
      </w:r>
      <w:r w:rsidRPr="00892D51">
        <w:rPr>
          <w:rFonts w:ascii="Arial Narrow" w:hAnsi="Arial Narrow"/>
          <w:sz w:val="16"/>
          <w:szCs w:val="16"/>
        </w:rPr>
        <w:t xml:space="preserve">ú zadefinované </w:t>
      </w:r>
      <w:r>
        <w:rPr>
          <w:rFonts w:ascii="Arial Narrow" w:hAnsi="Arial Narrow"/>
          <w:sz w:val="16"/>
          <w:szCs w:val="16"/>
        </w:rPr>
        <w:t xml:space="preserve">na základe </w:t>
      </w:r>
      <w:r w:rsidRPr="00892D51">
        <w:rPr>
          <w:rFonts w:ascii="Arial Narrow" w:hAnsi="Arial Narrow"/>
          <w:sz w:val="16"/>
          <w:szCs w:val="16"/>
        </w:rPr>
        <w:t>dokument</w:t>
      </w:r>
      <w:r>
        <w:rPr>
          <w:rFonts w:ascii="Arial Narrow" w:hAnsi="Arial Narrow"/>
          <w:sz w:val="16"/>
          <w:szCs w:val="16"/>
        </w:rPr>
        <w:t>u</w:t>
      </w:r>
      <w:r w:rsidRPr="00892D51">
        <w:rPr>
          <w:rFonts w:ascii="Arial Narrow" w:hAnsi="Arial Narrow"/>
          <w:sz w:val="16"/>
          <w:szCs w:val="16"/>
        </w:rPr>
        <w:t xml:space="preserve"> Operačný program Ľudské zdroje na PO 2014-2020</w:t>
      </w:r>
      <w:r>
        <w:rPr>
          <w:rFonts w:ascii="Arial Narrow" w:hAnsi="Arial Narrow"/>
          <w:sz w:val="16"/>
          <w:szCs w:val="16"/>
        </w:rPr>
        <w:t>, v tabuľke č. 2 a ich popisu v ďalších častiach:</w:t>
      </w:r>
      <w:r w:rsidRPr="00C856AB">
        <w:t xml:space="preserve"> </w:t>
      </w:r>
      <w:hyperlink r:id="rId2" w:history="1">
        <w:r w:rsidRPr="00E9045C">
          <w:rPr>
            <w:rStyle w:val="Hypertextovprepojenie"/>
            <w:rFonts w:ascii="Arial Narrow" w:hAnsi="Arial Narrow"/>
            <w:sz w:val="16"/>
            <w:szCs w:val="16"/>
          </w:rPr>
          <w:t>http://www.employment.gov.sk/sk/esf/programove-obdobie-2014-2020/operacny-program-ludske-zdroje/</w:t>
        </w:r>
      </w:hyperlink>
      <w:r>
        <w:rPr>
          <w:rFonts w:ascii="Arial Narrow" w:hAnsi="Arial Narrow"/>
          <w:sz w:val="16"/>
          <w:szCs w:val="16"/>
        </w:rPr>
        <w:t xml:space="preserve">  </w:t>
      </w:r>
    </w:p>
  </w:footnote>
  <w:footnote w:id="5">
    <w:p w:rsidR="003F7E63" w:rsidRPr="0049299B" w:rsidRDefault="003F7E63" w:rsidP="003F7E63">
      <w:pPr>
        <w:pStyle w:val="Textpoznmkypodiarou"/>
        <w:rPr>
          <w:rFonts w:ascii="Arial Narrow" w:hAnsi="Arial Narrow"/>
          <w:sz w:val="16"/>
          <w:szCs w:val="16"/>
        </w:rPr>
      </w:pPr>
      <w:r w:rsidRPr="0049299B">
        <w:rPr>
          <w:rStyle w:val="Odkaznapoznmkupodiarou"/>
          <w:rFonts w:ascii="Arial Narrow" w:hAnsi="Arial Narrow"/>
          <w:sz w:val="16"/>
          <w:szCs w:val="16"/>
        </w:rPr>
        <w:footnoteRef/>
      </w:r>
      <w:r w:rsidRPr="0049299B">
        <w:rPr>
          <w:rFonts w:ascii="Arial Narrow" w:hAnsi="Arial Narrow"/>
          <w:sz w:val="16"/>
          <w:szCs w:val="16"/>
        </w:rPr>
        <w:t xml:space="preserve"> </w:t>
      </w:r>
      <w:r>
        <w:rPr>
          <w:rFonts w:ascii="Arial Narrow" w:hAnsi="Arial Narrow"/>
          <w:sz w:val="16"/>
          <w:szCs w:val="16"/>
        </w:rPr>
        <w:t xml:space="preserve">Systém implementácie HP Udržateľný rozvoj je zverejnený: </w:t>
      </w:r>
      <w:hyperlink r:id="rId3" w:history="1">
        <w:r w:rsidRPr="0049299B">
          <w:rPr>
            <w:rStyle w:val="Hypertextovprepojenie"/>
            <w:rFonts w:ascii="Arial Narrow" w:hAnsi="Arial Narrow"/>
            <w:sz w:val="16"/>
            <w:szCs w:val="16"/>
          </w:rPr>
          <w:t>http://www.hpisahptur.gov.sk/dokumenty-2014-2020/</w:t>
        </w:r>
      </w:hyperlink>
      <w:r>
        <w:rPr>
          <w:rFonts w:ascii="Arial Narrow" w:hAnsi="Arial Narrow"/>
          <w:sz w:val="16"/>
          <w:szCs w:val="16"/>
        </w:rPr>
        <w:t>,</w:t>
      </w:r>
    </w:p>
  </w:footnote>
  <w:footnote w:id="6">
    <w:p w:rsidR="003F7E63" w:rsidRPr="00011074" w:rsidRDefault="003F7E63" w:rsidP="003F7E63">
      <w:pPr>
        <w:pStyle w:val="Textpoznmkypodiarou"/>
        <w:rPr>
          <w:rFonts w:ascii="Arial Narrow" w:hAnsi="Arial Narrow"/>
          <w:sz w:val="16"/>
          <w:szCs w:val="16"/>
        </w:rPr>
      </w:pPr>
      <w:r w:rsidRPr="00011074">
        <w:rPr>
          <w:rStyle w:val="Odkaznapoznmkupodiarou"/>
          <w:rFonts w:ascii="Arial Narrow" w:hAnsi="Arial Narrow"/>
          <w:sz w:val="16"/>
          <w:szCs w:val="16"/>
        </w:rPr>
        <w:footnoteRef/>
      </w:r>
      <w:r w:rsidRPr="00011074">
        <w:rPr>
          <w:rFonts w:ascii="Arial Narrow" w:hAnsi="Arial Narrow"/>
          <w:sz w:val="16"/>
          <w:szCs w:val="16"/>
        </w:rPr>
        <w:t xml:space="preserve"> </w:t>
      </w:r>
      <w:r w:rsidRPr="00011074">
        <w:rPr>
          <w:rFonts w:ascii="Arial Narrow" w:hAnsi="Arial Narrow" w:cs="Verdana"/>
          <w:sz w:val="16"/>
          <w:szCs w:val="16"/>
        </w:rPr>
        <w:t>Napr. Európa 2020, Špecifické odporúčania pre krajinu pre daný rok, Národný program reforiem a pod.</w:t>
      </w:r>
    </w:p>
  </w:footnote>
  <w:footnote w:id="7">
    <w:p w:rsidR="003F7E63" w:rsidRPr="007F531C" w:rsidRDefault="003F7E63" w:rsidP="003F7E63">
      <w:pPr>
        <w:pStyle w:val="Textpoznmkypodiarou"/>
        <w:rPr>
          <w:rFonts w:ascii="Arial Narrow" w:hAnsi="Arial Narrow"/>
        </w:rPr>
      </w:pPr>
      <w:r w:rsidRPr="007F531C">
        <w:rPr>
          <w:rStyle w:val="Odkaznapoznmkupodiarou"/>
          <w:rFonts w:ascii="Arial Narrow" w:hAnsi="Arial Narrow"/>
          <w:sz w:val="16"/>
          <w:szCs w:val="16"/>
        </w:rPr>
        <w:footnoteRef/>
      </w:r>
      <w:r w:rsidRPr="007F531C">
        <w:rPr>
          <w:rFonts w:ascii="Arial Narrow" w:hAnsi="Arial Narrow"/>
        </w:rPr>
        <w:t xml:space="preserve"> </w:t>
      </w:r>
      <w:r w:rsidRPr="007F531C">
        <w:rPr>
          <w:rFonts w:ascii="Arial Narrow" w:hAnsi="Arial Narrow"/>
          <w:sz w:val="16"/>
          <w:szCs w:val="16"/>
        </w:rPr>
        <w:t>Napr. jazykové vzdelávanie AJ, NJ a pod.</w:t>
      </w:r>
      <w:r w:rsidRPr="007F531C">
        <w:rPr>
          <w:rFonts w:ascii="Arial Narrow" w:hAnsi="Arial Narrow"/>
        </w:rPr>
        <w:t xml:space="preserve"> </w:t>
      </w:r>
    </w:p>
  </w:footnote>
  <w:footnote w:id="8">
    <w:p w:rsidR="003F7E63" w:rsidRDefault="003F7E63" w:rsidP="003F7E63">
      <w:pPr>
        <w:pStyle w:val="Textpoznmkypodiarou"/>
        <w:ind w:left="142" w:hanging="142"/>
      </w:pPr>
      <w:r>
        <w:rPr>
          <w:rStyle w:val="Odkaznapoznmkupodiarou"/>
        </w:rPr>
        <w:footnoteRef/>
      </w:r>
      <w:r>
        <w:t xml:space="preserve"> </w:t>
      </w:r>
      <w:r w:rsidRPr="00FB7907">
        <w:rPr>
          <w:rFonts w:ascii="Arial Narrow" w:hAnsi="Arial Narrow"/>
          <w:sz w:val="16"/>
          <w:szCs w:val="16"/>
        </w:rPr>
        <w:t xml:space="preserve">K vypracovaniu finančnej analýzy projektu, analýzy nákladov a prínosov projektu a finančnej analýzy žiadateľa o NFP v programovom období 2014 – 2020 </w:t>
      </w:r>
      <w:r>
        <w:rPr>
          <w:rFonts w:ascii="Arial Narrow" w:hAnsi="Arial Narrow"/>
          <w:sz w:val="16"/>
          <w:szCs w:val="16"/>
        </w:rPr>
        <w:t xml:space="preserve"> </w:t>
      </w:r>
      <w:r w:rsidRPr="00FB7907">
        <w:rPr>
          <w:rFonts w:ascii="Arial Narrow" w:hAnsi="Arial Narrow"/>
          <w:sz w:val="16"/>
          <w:szCs w:val="16"/>
        </w:rPr>
        <w:t xml:space="preserve">vydal  CKO MP </w:t>
      </w:r>
      <w:r>
        <w:rPr>
          <w:rFonts w:ascii="Arial Narrow" w:hAnsi="Arial Narrow"/>
          <w:sz w:val="16"/>
          <w:szCs w:val="16"/>
        </w:rPr>
        <w:t>č. 7, verzia 1.</w:t>
      </w:r>
    </w:p>
    <w:p w:rsidR="003F7E63" w:rsidRDefault="003F7E63" w:rsidP="003F7E63">
      <w:pPr>
        <w:pStyle w:val="Textpoznmkypodiarou"/>
      </w:pPr>
    </w:p>
  </w:footnote>
  <w:footnote w:id="9">
    <w:p w:rsidR="00E01979" w:rsidRPr="00E01979" w:rsidRDefault="00E01979">
      <w:pPr>
        <w:pStyle w:val="Textpoznmkypodiarou"/>
        <w:rPr>
          <w:rFonts w:ascii="Arial Narrow" w:hAnsi="Arial Narrow"/>
          <w:sz w:val="18"/>
          <w:szCs w:val="18"/>
        </w:rPr>
      </w:pPr>
      <w:r>
        <w:rPr>
          <w:rStyle w:val="Odkaznapoznmkupodiarou"/>
        </w:rPr>
        <w:footnoteRef/>
      </w:r>
      <w:r>
        <w:t xml:space="preserve"> </w:t>
      </w:r>
      <w:r w:rsidRPr="00E01979">
        <w:rPr>
          <w:rFonts w:ascii="Arial Narrow" w:hAnsi="Arial Narrow"/>
          <w:sz w:val="18"/>
          <w:szCs w:val="18"/>
        </w:rPr>
        <w:t>V prípade, ak SO umožnil nahradiť niektoré dokumenty preukazujúce splnenie podmienok poskytnutia príspevku čestným vyhlásením a žiadosť o NFP splní podmienky odborného hodnotenia, SO vyzve pred vydaním rozhodnutia o žiadosti o NFP žiadateľa na preukázanie splnenia relevantných podmienok poskytnutia príspevku. V rámci výzvy na predloženie týchto dokumentov SO identifikuje presnú podmienku, ktorej overenie má byť doložením dokumentu overené. Na výzvu na predloženie relevantných dokumentov sa primerane aplikuje postup platný pre doplnenie chýbajúcich náležitostí uvedený v časti 1.5 tejto výzvy. V prípade preukázania splnenia podmienok poskytnutia príspevku po predložení dokumentov SO rozhodne o schválení žiadosti o NFP.</w:t>
      </w:r>
    </w:p>
  </w:footnote>
  <w:footnote w:id="10">
    <w:p w:rsidR="0004103F" w:rsidRPr="00E01979" w:rsidRDefault="0004103F" w:rsidP="0004103F">
      <w:pPr>
        <w:pStyle w:val="Textpoznmkypodiarou"/>
        <w:rPr>
          <w:rFonts w:ascii="Arial Narrow" w:hAnsi="Arial Narrow"/>
          <w:sz w:val="18"/>
          <w:szCs w:val="18"/>
        </w:rPr>
      </w:pPr>
      <w:r w:rsidRPr="00E01979">
        <w:rPr>
          <w:rStyle w:val="Odkaznapoznmkupodiarou"/>
          <w:rFonts w:ascii="Arial Narrow" w:hAnsi="Arial Narrow"/>
          <w:sz w:val="18"/>
          <w:szCs w:val="18"/>
        </w:rPr>
        <w:footnoteRef/>
      </w:r>
      <w:r w:rsidRPr="00E01979">
        <w:rPr>
          <w:rFonts w:ascii="Arial Narrow" w:hAnsi="Arial Narrow"/>
          <w:sz w:val="18"/>
          <w:szCs w:val="18"/>
        </w:rPr>
        <w:t xml:space="preserve"> Zákon č. 91/2016 Z. z. o trestnej zodpovednosti právnických osôb a o zmene a doplnení niektorých zákonov</w:t>
      </w:r>
    </w:p>
  </w:footnote>
  <w:footnote w:id="11">
    <w:p w:rsidR="00E01979" w:rsidRPr="00E01979" w:rsidRDefault="00E01979">
      <w:pPr>
        <w:pStyle w:val="Textpoznmkypodiarou"/>
        <w:rPr>
          <w:rFonts w:ascii="Arial Narrow" w:hAnsi="Arial Narrow"/>
          <w:sz w:val="18"/>
          <w:szCs w:val="18"/>
        </w:rPr>
      </w:pPr>
      <w:r w:rsidRPr="00E01979">
        <w:rPr>
          <w:rStyle w:val="Odkaznapoznmkupodiarou"/>
          <w:rFonts w:ascii="Arial Narrow" w:hAnsi="Arial Narrow"/>
          <w:sz w:val="18"/>
          <w:szCs w:val="18"/>
        </w:rPr>
        <w:footnoteRef/>
      </w:r>
      <w:r w:rsidRPr="00E01979">
        <w:rPr>
          <w:rFonts w:ascii="Arial Narrow" w:hAnsi="Arial Narrow"/>
          <w:sz w:val="18"/>
          <w:szCs w:val="18"/>
        </w:rPr>
        <w:t xml:space="preserve"> nebolo vydané rozhodnutie, resp. rozhodnutie nie je ešte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E63" w:rsidRPr="00627EA3" w:rsidRDefault="003F7E63" w:rsidP="003F7E63">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E63" w:rsidRPr="000970CE" w:rsidRDefault="003F7E63" w:rsidP="003F7E63">
    <w:pPr>
      <w:pStyle w:val="Hlavika"/>
    </w:pPr>
    <w:r w:rsidRPr="000970CE">
      <w:t xml:space="preserve">Príloha </w:t>
    </w:r>
    <w:r>
      <w:t xml:space="preserve">č. </w:t>
    </w:r>
    <w:r w:rsidRPr="000970CE">
      <w:t>1</w:t>
    </w:r>
  </w:p>
  <w:p w:rsidR="003F7E63" w:rsidRDefault="003F7E6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E92"/>
    <w:multiLevelType w:val="hybridMultilevel"/>
    <w:tmpl w:val="04404692"/>
    <w:lvl w:ilvl="0" w:tplc="A418A23C">
      <w:start w:val="1"/>
      <w:numFmt w:val="bullet"/>
      <w:lvlText w:val=""/>
      <w:lvlJc w:val="left"/>
      <w:pPr>
        <w:ind w:left="862" w:hanging="360"/>
      </w:pPr>
      <w:rPr>
        <w:rFonts w:ascii="Arial Narrow" w:hAnsi="Arial Narrow" w:hint="default"/>
        <w:sz w:val="20"/>
        <w:szCs w:val="2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
    <w:nsid w:val="03B85CF6"/>
    <w:multiLevelType w:val="hybridMultilevel"/>
    <w:tmpl w:val="1E588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8A7441"/>
    <w:multiLevelType w:val="hybridMultilevel"/>
    <w:tmpl w:val="87649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0E25D80"/>
    <w:multiLevelType w:val="hybridMultilevel"/>
    <w:tmpl w:val="FB6CE72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3597EE8"/>
    <w:multiLevelType w:val="hybridMultilevel"/>
    <w:tmpl w:val="5D9A75F6"/>
    <w:lvl w:ilvl="0" w:tplc="DCCAD9C0">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595905"/>
    <w:multiLevelType w:val="hybridMultilevel"/>
    <w:tmpl w:val="ABFC6368"/>
    <w:lvl w:ilvl="0" w:tplc="E358435C">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2CEF0E78"/>
    <w:multiLevelType w:val="hybridMultilevel"/>
    <w:tmpl w:val="F04ACFC0"/>
    <w:lvl w:ilvl="0" w:tplc="FE70975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EEB3A4A"/>
    <w:multiLevelType w:val="hybridMultilevel"/>
    <w:tmpl w:val="27288052"/>
    <w:lvl w:ilvl="0" w:tplc="3A343854">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nsid w:val="3B9A4AF3"/>
    <w:multiLevelType w:val="hybridMultilevel"/>
    <w:tmpl w:val="33A802F6"/>
    <w:lvl w:ilvl="0" w:tplc="D05E602A">
      <w:start w:val="1"/>
      <w:numFmt w:val="decimal"/>
      <w:lvlText w:val="%1.)"/>
      <w:lvlJc w:val="left"/>
      <w:pPr>
        <w:tabs>
          <w:tab w:val="num" w:pos="720"/>
        </w:tabs>
        <w:ind w:left="720" w:hanging="360"/>
      </w:pPr>
      <w:rPr>
        <w:rFonts w:hint="default"/>
      </w:rPr>
    </w:lvl>
    <w:lvl w:ilvl="1" w:tplc="DEBA36EE">
      <w:start w:val="1"/>
      <w:numFmt w:val="bullet"/>
      <w:lvlText w:val="-"/>
      <w:lvlJc w:val="left"/>
      <w:pPr>
        <w:tabs>
          <w:tab w:val="num" w:pos="1440"/>
        </w:tabs>
        <w:ind w:left="1440" w:hanging="360"/>
      </w:pPr>
      <w:rPr>
        <w:rFonts w:ascii="Times New Roman" w:eastAsia="Times New Roman" w:hAnsi="Times New Roman" w:cs="Times New Roman" w:hint="default"/>
      </w:rPr>
    </w:lvl>
    <w:lvl w:ilvl="2" w:tplc="1244289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536F0D3E"/>
    <w:multiLevelType w:val="hybridMultilevel"/>
    <w:tmpl w:val="6396D8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6017D56"/>
    <w:multiLevelType w:val="hybridMultilevel"/>
    <w:tmpl w:val="3DD226D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6B927C3A"/>
    <w:multiLevelType w:val="hybridMultilevel"/>
    <w:tmpl w:val="0A7A4F88"/>
    <w:lvl w:ilvl="0" w:tplc="4350B948">
      <w:numFmt w:val="bullet"/>
      <w:lvlText w:val="-"/>
      <w:lvlJc w:val="left"/>
      <w:pPr>
        <w:tabs>
          <w:tab w:val="num" w:pos="1068"/>
        </w:tabs>
        <w:ind w:left="1068" w:hanging="360"/>
      </w:pPr>
      <w:rPr>
        <w:rFonts w:ascii="Arial Narrow" w:eastAsia="Times New Roman" w:hAnsi="Arial Narrow" w:cs="Times New Roman" w:hint="default"/>
      </w:rPr>
    </w:lvl>
    <w:lvl w:ilvl="1" w:tplc="041B0003">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15">
    <w:nsid w:val="6E90468B"/>
    <w:multiLevelType w:val="hybridMultilevel"/>
    <w:tmpl w:val="C6C04FD0"/>
    <w:lvl w:ilvl="0" w:tplc="883AB0EC">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
    <w:nsid w:val="748D0D49"/>
    <w:multiLevelType w:val="multilevel"/>
    <w:tmpl w:val="EDA0BD08"/>
    <w:lvl w:ilvl="0">
      <w:start w:val="1"/>
      <w:numFmt w:val="decimal"/>
      <w:lvlText w:val="%1."/>
      <w:lvlJc w:val="left"/>
      <w:pPr>
        <w:ind w:left="360" w:hanging="360"/>
      </w:pPr>
      <w:rPr>
        <w:rFonts w:cs="Times New Roman"/>
      </w:rPr>
    </w:lvl>
    <w:lvl w:ilvl="1">
      <w:start w:val="1"/>
      <w:numFmt w:val="decimal"/>
      <w:pStyle w:val="Nadpis2"/>
      <w:lvlText w:val="%1.%2."/>
      <w:lvlJc w:val="left"/>
      <w:pPr>
        <w:ind w:left="792" w:hanging="432"/>
      </w:pPr>
      <w:rPr>
        <w:rFonts w:cs="Times New Roman"/>
      </w:rPr>
    </w:lvl>
    <w:lvl w:ilvl="2">
      <w:start w:val="1"/>
      <w:numFmt w:val="decimal"/>
      <w:pStyle w:val="Nadpis3"/>
      <w:lvlText w:val="%1.%2.%3."/>
      <w:lvlJc w:val="left"/>
      <w:pPr>
        <w:ind w:left="1224" w:hanging="504"/>
      </w:pPr>
      <w:rPr>
        <w:rFonts w:cs="Times New Roman"/>
        <w:sz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E06CB9"/>
    <w:multiLevelType w:val="hybridMultilevel"/>
    <w:tmpl w:val="700C1518"/>
    <w:lvl w:ilvl="0" w:tplc="C6A64D7E">
      <w:start w:val="1"/>
      <w:numFmt w:val="lowerLetter"/>
      <w:lvlText w:val="%1)"/>
      <w:lvlJc w:val="left"/>
      <w:pPr>
        <w:ind w:left="644" w:hanging="360"/>
      </w:pPr>
      <w:rPr>
        <w:rFonts w:hint="eastAsia"/>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nsid w:val="79D6523F"/>
    <w:multiLevelType w:val="hybridMultilevel"/>
    <w:tmpl w:val="F04ACFC0"/>
    <w:lvl w:ilvl="0" w:tplc="FE70975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7CA472C1"/>
    <w:multiLevelType w:val="hybridMultilevel"/>
    <w:tmpl w:val="03F2BF5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2"/>
  </w:num>
  <w:num w:numId="4">
    <w:abstractNumId w:val="20"/>
  </w:num>
  <w:num w:numId="5">
    <w:abstractNumId w:val="6"/>
  </w:num>
  <w:num w:numId="6">
    <w:abstractNumId w:val="13"/>
  </w:num>
  <w:num w:numId="7">
    <w:abstractNumId w:val="21"/>
  </w:num>
  <w:num w:numId="8">
    <w:abstractNumId w:val="14"/>
  </w:num>
  <w:num w:numId="9">
    <w:abstractNumId w:val="16"/>
  </w:num>
  <w:num w:numId="10">
    <w:abstractNumId w:val="4"/>
  </w:num>
  <w:num w:numId="11">
    <w:abstractNumId w:val="19"/>
  </w:num>
  <w:num w:numId="12">
    <w:abstractNumId w:val="7"/>
  </w:num>
  <w:num w:numId="13">
    <w:abstractNumId w:val="15"/>
  </w:num>
  <w:num w:numId="14">
    <w:abstractNumId w:val="10"/>
  </w:num>
  <w:num w:numId="15">
    <w:abstractNumId w:val="3"/>
  </w:num>
  <w:num w:numId="16">
    <w:abstractNumId w:val="8"/>
  </w:num>
  <w:num w:numId="17">
    <w:abstractNumId w:val="5"/>
  </w:num>
  <w:num w:numId="18">
    <w:abstractNumId w:val="0"/>
  </w:num>
  <w:num w:numId="19">
    <w:abstractNumId w:val="18"/>
  </w:num>
  <w:num w:numId="20">
    <w:abstractNumId w:val="11"/>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63"/>
    <w:rsid w:val="0004103F"/>
    <w:rsid w:val="000A1A6E"/>
    <w:rsid w:val="00163F94"/>
    <w:rsid w:val="001847EB"/>
    <w:rsid w:val="001E78F1"/>
    <w:rsid w:val="003F7E63"/>
    <w:rsid w:val="00536464"/>
    <w:rsid w:val="006A2091"/>
    <w:rsid w:val="00710D3C"/>
    <w:rsid w:val="0077468C"/>
    <w:rsid w:val="007F2322"/>
    <w:rsid w:val="00961F7F"/>
    <w:rsid w:val="00AA5EB2"/>
    <w:rsid w:val="00BA78B7"/>
    <w:rsid w:val="00D6454D"/>
    <w:rsid w:val="00E01979"/>
    <w:rsid w:val="00F17069"/>
    <w:rsid w:val="00FB5F20"/>
    <w:rsid w:val="00FB7D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7E63"/>
    <w:pPr>
      <w:jc w:val="both"/>
    </w:pPr>
    <w:rPr>
      <w:rFonts w:ascii="Times New Roman" w:hAnsi="Times New Roman"/>
      <w:sz w:val="24"/>
    </w:rPr>
  </w:style>
  <w:style w:type="paragraph" w:styleId="Nadpis1">
    <w:name w:val="heading 1"/>
    <w:basedOn w:val="Normlny"/>
    <w:next w:val="Normlny"/>
    <w:link w:val="Nadpis1Char"/>
    <w:uiPriority w:val="9"/>
    <w:qFormat/>
    <w:rsid w:val="003F7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y"/>
    <w:next w:val="Normlny"/>
    <w:link w:val="Nadpis2Char"/>
    <w:uiPriority w:val="9"/>
    <w:unhideWhenUsed/>
    <w:qFormat/>
    <w:rsid w:val="003F7E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F7E6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0"/>
    <w:uiPriority w:val="9"/>
    <w:rsid w:val="003F7E63"/>
    <w:rPr>
      <w:rFonts w:asciiTheme="majorHAnsi" w:eastAsiaTheme="majorEastAsia" w:hAnsiTheme="majorHAnsi" w:cstheme="majorBidi"/>
      <w:b/>
      <w:bCs/>
      <w:color w:val="4F81BD" w:themeColor="accent1"/>
      <w:sz w:val="26"/>
      <w:szCs w:val="26"/>
    </w:rPr>
  </w:style>
  <w:style w:type="table" w:styleId="Mriekatabuky">
    <w:name w:val="Table Grid"/>
    <w:basedOn w:val="Normlnatabuka"/>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3F7E63"/>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3F7E63"/>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nhideWhenUsed/>
    <w:rsid w:val="003F7E63"/>
    <w:rPr>
      <w:sz w:val="16"/>
      <w:szCs w:val="16"/>
    </w:rPr>
  </w:style>
  <w:style w:type="paragraph" w:styleId="Textkomentra">
    <w:name w:val="annotation text"/>
    <w:basedOn w:val="Normlny"/>
    <w:link w:val="TextkomentraChar"/>
    <w:unhideWhenUsed/>
    <w:rsid w:val="003F7E63"/>
    <w:pPr>
      <w:spacing w:line="240" w:lineRule="auto"/>
    </w:pPr>
    <w:rPr>
      <w:sz w:val="20"/>
      <w:szCs w:val="20"/>
    </w:rPr>
  </w:style>
  <w:style w:type="character" w:customStyle="1" w:styleId="TextkomentraChar">
    <w:name w:val="Text komentára Char"/>
    <w:basedOn w:val="Predvolenpsmoodseku"/>
    <w:link w:val="Textkomentra"/>
    <w:rsid w:val="003F7E63"/>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3F7E63"/>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3F7E63"/>
    <w:rPr>
      <w:b/>
      <w:bCs/>
    </w:rPr>
  </w:style>
  <w:style w:type="paragraph" w:styleId="Textbubliny">
    <w:name w:val="Balloon Text"/>
    <w:basedOn w:val="Normlny"/>
    <w:link w:val="TextbublinyChar"/>
    <w:uiPriority w:val="99"/>
    <w:semiHidden/>
    <w:unhideWhenUsed/>
    <w:rsid w:val="003F7E6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7E63"/>
    <w:rPr>
      <w:rFonts w:ascii="Tahoma" w:hAnsi="Tahoma" w:cs="Tahoma"/>
      <w:sz w:val="16"/>
      <w:szCs w:val="16"/>
    </w:rPr>
  </w:style>
  <w:style w:type="paragraph" w:styleId="Odsekzoznamu">
    <w:name w:val="List Paragraph"/>
    <w:basedOn w:val="Normlny"/>
    <w:uiPriority w:val="34"/>
    <w:qFormat/>
    <w:rsid w:val="003F7E63"/>
    <w:pPr>
      <w:ind w:left="720"/>
      <w:contextualSpacing/>
    </w:pPr>
  </w:style>
  <w:style w:type="paragraph" w:styleId="Bezriadkovania">
    <w:name w:val="No Spacing"/>
    <w:link w:val="BezriadkovaniaChar"/>
    <w:uiPriority w:val="1"/>
    <w:qFormat/>
    <w:rsid w:val="003F7E63"/>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3F7E63"/>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3F7E63"/>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3F7E63"/>
    <w:rPr>
      <w:rFonts w:ascii="Times New Roman" w:hAnsi="Times New Roman"/>
      <w:sz w:val="20"/>
      <w:szCs w:val="20"/>
    </w:rPr>
  </w:style>
  <w:style w:type="character" w:styleId="Odkaznapoznmkupodiarou">
    <w:name w:val="footnote reference"/>
    <w:basedOn w:val="Predvolenpsmoodseku"/>
    <w:uiPriority w:val="99"/>
    <w:unhideWhenUsed/>
    <w:rsid w:val="003F7E63"/>
    <w:rPr>
      <w:vertAlign w:val="superscript"/>
    </w:rPr>
  </w:style>
  <w:style w:type="paragraph" w:styleId="Hlavika">
    <w:name w:val="header"/>
    <w:basedOn w:val="Normlny"/>
    <w:link w:val="HlavikaChar"/>
    <w:uiPriority w:val="99"/>
    <w:unhideWhenUsed/>
    <w:rsid w:val="003F7E6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7E63"/>
    <w:rPr>
      <w:rFonts w:ascii="Times New Roman" w:hAnsi="Times New Roman"/>
      <w:sz w:val="24"/>
    </w:rPr>
  </w:style>
  <w:style w:type="paragraph" w:styleId="Pta">
    <w:name w:val="footer"/>
    <w:basedOn w:val="Normlny"/>
    <w:link w:val="PtaChar"/>
    <w:unhideWhenUsed/>
    <w:rsid w:val="003F7E63"/>
    <w:pPr>
      <w:tabs>
        <w:tab w:val="center" w:pos="4536"/>
        <w:tab w:val="right" w:pos="9072"/>
      </w:tabs>
      <w:spacing w:after="0" w:line="240" w:lineRule="auto"/>
    </w:pPr>
  </w:style>
  <w:style w:type="character" w:customStyle="1" w:styleId="PtaChar">
    <w:name w:val="Päta Char"/>
    <w:basedOn w:val="Predvolenpsmoodseku"/>
    <w:link w:val="Pta"/>
    <w:rsid w:val="003F7E63"/>
    <w:rPr>
      <w:rFonts w:ascii="Times New Roman" w:hAnsi="Times New Roman"/>
      <w:sz w:val="24"/>
    </w:rPr>
  </w:style>
  <w:style w:type="table" w:customStyle="1" w:styleId="Mriekatabuky1">
    <w:name w:val="Mriežka tabuľky1"/>
    <w:basedOn w:val="Normlnatabuka"/>
    <w:next w:val="Mriekatabuky"/>
    <w:uiPriority w:val="59"/>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3F7E63"/>
    <w:rPr>
      <w:rFonts w:cs="Times New Roman"/>
      <w:color w:val="0000FF"/>
      <w:u w:val="single"/>
    </w:rPr>
  </w:style>
  <w:style w:type="paragraph" w:styleId="Hlavikaobsahu">
    <w:name w:val="TOC Heading"/>
    <w:basedOn w:val="Nadpis1"/>
    <w:next w:val="Normlny"/>
    <w:uiPriority w:val="39"/>
    <w:unhideWhenUsed/>
    <w:qFormat/>
    <w:rsid w:val="003F7E63"/>
    <w:pPr>
      <w:jc w:val="left"/>
      <w:outlineLvl w:val="9"/>
    </w:pPr>
    <w:rPr>
      <w:lang w:eastAsia="sk-SK"/>
    </w:rPr>
  </w:style>
  <w:style w:type="paragraph" w:styleId="Obsah1">
    <w:name w:val="toc 1"/>
    <w:basedOn w:val="Normlny"/>
    <w:next w:val="Normlny"/>
    <w:autoRedefine/>
    <w:uiPriority w:val="39"/>
    <w:unhideWhenUsed/>
    <w:qFormat/>
    <w:rsid w:val="003F7E63"/>
    <w:pPr>
      <w:tabs>
        <w:tab w:val="left" w:pos="284"/>
        <w:tab w:val="center" w:pos="426"/>
        <w:tab w:val="right" w:leader="dot" w:pos="9062"/>
      </w:tabs>
      <w:spacing w:after="100"/>
      <w:jc w:val="left"/>
    </w:pPr>
    <w:rPr>
      <w:rFonts w:ascii="Arial Narrow" w:eastAsiaTheme="minorEastAsia" w:hAnsi="Arial Narrow"/>
      <w:sz w:val="22"/>
      <w:lang w:eastAsia="sk-SK"/>
    </w:rPr>
  </w:style>
  <w:style w:type="paragraph" w:customStyle="1" w:styleId="Default">
    <w:name w:val="Default"/>
    <w:rsid w:val="003F7E63"/>
    <w:pPr>
      <w:autoSpaceDE w:val="0"/>
      <w:autoSpaceDN w:val="0"/>
      <w:adjustRightInd w:val="0"/>
      <w:spacing w:after="0" w:line="240" w:lineRule="auto"/>
    </w:pPr>
    <w:rPr>
      <w:rFonts w:ascii="Calibri" w:eastAsia="Times New Roman" w:hAnsi="Calibri" w:cs="Calibri"/>
      <w:color w:val="000000"/>
      <w:sz w:val="24"/>
      <w:szCs w:val="24"/>
      <w:lang w:eastAsia="sk-SK"/>
    </w:rPr>
  </w:style>
  <w:style w:type="paragraph" w:customStyle="1" w:styleId="Nadpis2">
    <w:name w:val="Nadpis2"/>
    <w:basedOn w:val="Nadpis1"/>
    <w:rsid w:val="003F7E63"/>
    <w:pPr>
      <w:keepLines w:val="0"/>
      <w:numPr>
        <w:ilvl w:val="1"/>
        <w:numId w:val="9"/>
      </w:numPr>
      <w:tabs>
        <w:tab w:val="num" w:pos="360"/>
      </w:tabs>
      <w:spacing w:before="120" w:after="120" w:line="240" w:lineRule="auto"/>
      <w:ind w:left="0" w:firstLine="0"/>
      <w:jc w:val="left"/>
    </w:pPr>
    <w:rPr>
      <w:rFonts w:ascii="Arial Narrow" w:eastAsia="Times New Roman" w:hAnsi="Arial Narrow" w:cs="Times New Roman"/>
      <w:bCs w:val="0"/>
      <w:color w:val="auto"/>
      <w:kern w:val="32"/>
      <w:sz w:val="32"/>
      <w:szCs w:val="20"/>
      <w:lang w:val="cs-CZ" w:eastAsia="sk-SK"/>
    </w:rPr>
  </w:style>
  <w:style w:type="paragraph" w:customStyle="1" w:styleId="Nadpis3">
    <w:name w:val="Nadpis3"/>
    <w:basedOn w:val="Nadpis2"/>
    <w:link w:val="Nadpis3Char"/>
    <w:rsid w:val="003F7E63"/>
    <w:pPr>
      <w:numPr>
        <w:ilvl w:val="2"/>
      </w:numPr>
      <w:tabs>
        <w:tab w:val="num" w:pos="360"/>
      </w:tabs>
    </w:pPr>
    <w:rPr>
      <w:sz w:val="20"/>
    </w:rPr>
  </w:style>
  <w:style w:type="character" w:customStyle="1" w:styleId="Nadpis3Char">
    <w:name w:val="Nadpis3 Char"/>
    <w:link w:val="Nadpis3"/>
    <w:locked/>
    <w:rsid w:val="003F7E63"/>
    <w:rPr>
      <w:rFonts w:ascii="Arial Narrow" w:eastAsia="Times New Roman" w:hAnsi="Arial Narrow" w:cs="Times New Roman"/>
      <w:b/>
      <w:kern w:val="32"/>
      <w:sz w:val="20"/>
      <w:szCs w:val="20"/>
      <w:lang w:val="cs-CZ" w:eastAsia="sk-SK"/>
    </w:rPr>
  </w:style>
  <w:style w:type="paragraph" w:styleId="Obsah2">
    <w:name w:val="toc 2"/>
    <w:basedOn w:val="Normlny"/>
    <w:next w:val="Normlny"/>
    <w:autoRedefine/>
    <w:uiPriority w:val="39"/>
    <w:unhideWhenUsed/>
    <w:qFormat/>
    <w:rsid w:val="003F7E63"/>
    <w:pPr>
      <w:tabs>
        <w:tab w:val="left" w:pos="993"/>
        <w:tab w:val="right" w:leader="dot" w:pos="9062"/>
      </w:tabs>
      <w:spacing w:after="100"/>
      <w:ind w:left="220"/>
      <w:jc w:val="left"/>
    </w:pPr>
    <w:rPr>
      <w:rFonts w:ascii="Arial Narrow" w:eastAsiaTheme="minorEastAsia" w:hAnsi="Arial Narrow"/>
      <w:noProof/>
      <w:sz w:val="22"/>
      <w:lang w:eastAsia="sk-SK"/>
    </w:rPr>
  </w:style>
  <w:style w:type="paragraph" w:styleId="Zarkazkladnhotextu">
    <w:name w:val="Body Text Indent"/>
    <w:basedOn w:val="Normlny"/>
    <w:link w:val="ZarkazkladnhotextuChar"/>
    <w:rsid w:val="003F7E63"/>
    <w:pPr>
      <w:spacing w:after="120" w:line="240" w:lineRule="auto"/>
      <w:ind w:left="283"/>
      <w:jc w:val="left"/>
    </w:pPr>
    <w:rPr>
      <w:rFonts w:eastAsia="Times New Roman" w:cs="Times New Roman"/>
      <w:szCs w:val="24"/>
      <w:lang w:eastAsia="sk-SK"/>
    </w:rPr>
  </w:style>
  <w:style w:type="character" w:customStyle="1" w:styleId="ZarkazkladnhotextuChar">
    <w:name w:val="Zarážka základného textu Char"/>
    <w:basedOn w:val="Predvolenpsmoodseku"/>
    <w:link w:val="Zarkazkladnhotextu"/>
    <w:rsid w:val="003F7E63"/>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7E63"/>
    <w:pPr>
      <w:jc w:val="both"/>
    </w:pPr>
    <w:rPr>
      <w:rFonts w:ascii="Times New Roman" w:hAnsi="Times New Roman"/>
      <w:sz w:val="24"/>
    </w:rPr>
  </w:style>
  <w:style w:type="paragraph" w:styleId="Nadpis1">
    <w:name w:val="heading 1"/>
    <w:basedOn w:val="Normlny"/>
    <w:next w:val="Normlny"/>
    <w:link w:val="Nadpis1Char"/>
    <w:uiPriority w:val="9"/>
    <w:qFormat/>
    <w:rsid w:val="003F7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y"/>
    <w:next w:val="Normlny"/>
    <w:link w:val="Nadpis2Char"/>
    <w:uiPriority w:val="9"/>
    <w:unhideWhenUsed/>
    <w:qFormat/>
    <w:rsid w:val="003F7E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F7E6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0"/>
    <w:uiPriority w:val="9"/>
    <w:rsid w:val="003F7E63"/>
    <w:rPr>
      <w:rFonts w:asciiTheme="majorHAnsi" w:eastAsiaTheme="majorEastAsia" w:hAnsiTheme="majorHAnsi" w:cstheme="majorBidi"/>
      <w:b/>
      <w:bCs/>
      <w:color w:val="4F81BD" w:themeColor="accent1"/>
      <w:sz w:val="26"/>
      <w:szCs w:val="26"/>
    </w:rPr>
  </w:style>
  <w:style w:type="table" w:styleId="Mriekatabuky">
    <w:name w:val="Table Grid"/>
    <w:basedOn w:val="Normlnatabuka"/>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3F7E63"/>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3F7E63"/>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nhideWhenUsed/>
    <w:rsid w:val="003F7E63"/>
    <w:rPr>
      <w:sz w:val="16"/>
      <w:szCs w:val="16"/>
    </w:rPr>
  </w:style>
  <w:style w:type="paragraph" w:styleId="Textkomentra">
    <w:name w:val="annotation text"/>
    <w:basedOn w:val="Normlny"/>
    <w:link w:val="TextkomentraChar"/>
    <w:unhideWhenUsed/>
    <w:rsid w:val="003F7E63"/>
    <w:pPr>
      <w:spacing w:line="240" w:lineRule="auto"/>
    </w:pPr>
    <w:rPr>
      <w:sz w:val="20"/>
      <w:szCs w:val="20"/>
    </w:rPr>
  </w:style>
  <w:style w:type="character" w:customStyle="1" w:styleId="TextkomentraChar">
    <w:name w:val="Text komentára Char"/>
    <w:basedOn w:val="Predvolenpsmoodseku"/>
    <w:link w:val="Textkomentra"/>
    <w:rsid w:val="003F7E63"/>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3F7E63"/>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3F7E63"/>
    <w:rPr>
      <w:b/>
      <w:bCs/>
    </w:rPr>
  </w:style>
  <w:style w:type="paragraph" w:styleId="Textbubliny">
    <w:name w:val="Balloon Text"/>
    <w:basedOn w:val="Normlny"/>
    <w:link w:val="TextbublinyChar"/>
    <w:uiPriority w:val="99"/>
    <w:semiHidden/>
    <w:unhideWhenUsed/>
    <w:rsid w:val="003F7E6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7E63"/>
    <w:rPr>
      <w:rFonts w:ascii="Tahoma" w:hAnsi="Tahoma" w:cs="Tahoma"/>
      <w:sz w:val="16"/>
      <w:szCs w:val="16"/>
    </w:rPr>
  </w:style>
  <w:style w:type="paragraph" w:styleId="Odsekzoznamu">
    <w:name w:val="List Paragraph"/>
    <w:basedOn w:val="Normlny"/>
    <w:uiPriority w:val="34"/>
    <w:qFormat/>
    <w:rsid w:val="003F7E63"/>
    <w:pPr>
      <w:ind w:left="720"/>
      <w:contextualSpacing/>
    </w:pPr>
  </w:style>
  <w:style w:type="paragraph" w:styleId="Bezriadkovania">
    <w:name w:val="No Spacing"/>
    <w:link w:val="BezriadkovaniaChar"/>
    <w:uiPriority w:val="1"/>
    <w:qFormat/>
    <w:rsid w:val="003F7E63"/>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3F7E63"/>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3F7E63"/>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3F7E63"/>
    <w:rPr>
      <w:rFonts w:ascii="Times New Roman" w:hAnsi="Times New Roman"/>
      <w:sz w:val="20"/>
      <w:szCs w:val="20"/>
    </w:rPr>
  </w:style>
  <w:style w:type="character" w:styleId="Odkaznapoznmkupodiarou">
    <w:name w:val="footnote reference"/>
    <w:basedOn w:val="Predvolenpsmoodseku"/>
    <w:uiPriority w:val="99"/>
    <w:unhideWhenUsed/>
    <w:rsid w:val="003F7E63"/>
    <w:rPr>
      <w:vertAlign w:val="superscript"/>
    </w:rPr>
  </w:style>
  <w:style w:type="paragraph" w:styleId="Hlavika">
    <w:name w:val="header"/>
    <w:basedOn w:val="Normlny"/>
    <w:link w:val="HlavikaChar"/>
    <w:uiPriority w:val="99"/>
    <w:unhideWhenUsed/>
    <w:rsid w:val="003F7E6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7E63"/>
    <w:rPr>
      <w:rFonts w:ascii="Times New Roman" w:hAnsi="Times New Roman"/>
      <w:sz w:val="24"/>
    </w:rPr>
  </w:style>
  <w:style w:type="paragraph" w:styleId="Pta">
    <w:name w:val="footer"/>
    <w:basedOn w:val="Normlny"/>
    <w:link w:val="PtaChar"/>
    <w:unhideWhenUsed/>
    <w:rsid w:val="003F7E63"/>
    <w:pPr>
      <w:tabs>
        <w:tab w:val="center" w:pos="4536"/>
        <w:tab w:val="right" w:pos="9072"/>
      </w:tabs>
      <w:spacing w:after="0" w:line="240" w:lineRule="auto"/>
    </w:pPr>
  </w:style>
  <w:style w:type="character" w:customStyle="1" w:styleId="PtaChar">
    <w:name w:val="Päta Char"/>
    <w:basedOn w:val="Predvolenpsmoodseku"/>
    <w:link w:val="Pta"/>
    <w:rsid w:val="003F7E63"/>
    <w:rPr>
      <w:rFonts w:ascii="Times New Roman" w:hAnsi="Times New Roman"/>
      <w:sz w:val="24"/>
    </w:rPr>
  </w:style>
  <w:style w:type="table" w:customStyle="1" w:styleId="Mriekatabuky1">
    <w:name w:val="Mriežka tabuľky1"/>
    <w:basedOn w:val="Normlnatabuka"/>
    <w:next w:val="Mriekatabuky"/>
    <w:uiPriority w:val="59"/>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3F7E63"/>
    <w:rPr>
      <w:rFonts w:cs="Times New Roman"/>
      <w:color w:val="0000FF"/>
      <w:u w:val="single"/>
    </w:rPr>
  </w:style>
  <w:style w:type="paragraph" w:styleId="Hlavikaobsahu">
    <w:name w:val="TOC Heading"/>
    <w:basedOn w:val="Nadpis1"/>
    <w:next w:val="Normlny"/>
    <w:uiPriority w:val="39"/>
    <w:unhideWhenUsed/>
    <w:qFormat/>
    <w:rsid w:val="003F7E63"/>
    <w:pPr>
      <w:jc w:val="left"/>
      <w:outlineLvl w:val="9"/>
    </w:pPr>
    <w:rPr>
      <w:lang w:eastAsia="sk-SK"/>
    </w:rPr>
  </w:style>
  <w:style w:type="paragraph" w:styleId="Obsah1">
    <w:name w:val="toc 1"/>
    <w:basedOn w:val="Normlny"/>
    <w:next w:val="Normlny"/>
    <w:autoRedefine/>
    <w:uiPriority w:val="39"/>
    <w:unhideWhenUsed/>
    <w:qFormat/>
    <w:rsid w:val="003F7E63"/>
    <w:pPr>
      <w:tabs>
        <w:tab w:val="left" w:pos="284"/>
        <w:tab w:val="center" w:pos="426"/>
        <w:tab w:val="right" w:leader="dot" w:pos="9062"/>
      </w:tabs>
      <w:spacing w:after="100"/>
      <w:jc w:val="left"/>
    </w:pPr>
    <w:rPr>
      <w:rFonts w:ascii="Arial Narrow" w:eastAsiaTheme="minorEastAsia" w:hAnsi="Arial Narrow"/>
      <w:sz w:val="22"/>
      <w:lang w:eastAsia="sk-SK"/>
    </w:rPr>
  </w:style>
  <w:style w:type="paragraph" w:customStyle="1" w:styleId="Default">
    <w:name w:val="Default"/>
    <w:rsid w:val="003F7E63"/>
    <w:pPr>
      <w:autoSpaceDE w:val="0"/>
      <w:autoSpaceDN w:val="0"/>
      <w:adjustRightInd w:val="0"/>
      <w:spacing w:after="0" w:line="240" w:lineRule="auto"/>
    </w:pPr>
    <w:rPr>
      <w:rFonts w:ascii="Calibri" w:eastAsia="Times New Roman" w:hAnsi="Calibri" w:cs="Calibri"/>
      <w:color w:val="000000"/>
      <w:sz w:val="24"/>
      <w:szCs w:val="24"/>
      <w:lang w:eastAsia="sk-SK"/>
    </w:rPr>
  </w:style>
  <w:style w:type="paragraph" w:customStyle="1" w:styleId="Nadpis2">
    <w:name w:val="Nadpis2"/>
    <w:basedOn w:val="Nadpis1"/>
    <w:rsid w:val="003F7E63"/>
    <w:pPr>
      <w:keepLines w:val="0"/>
      <w:numPr>
        <w:ilvl w:val="1"/>
        <w:numId w:val="9"/>
      </w:numPr>
      <w:tabs>
        <w:tab w:val="num" w:pos="360"/>
      </w:tabs>
      <w:spacing w:before="120" w:after="120" w:line="240" w:lineRule="auto"/>
      <w:ind w:left="0" w:firstLine="0"/>
      <w:jc w:val="left"/>
    </w:pPr>
    <w:rPr>
      <w:rFonts w:ascii="Arial Narrow" w:eastAsia="Times New Roman" w:hAnsi="Arial Narrow" w:cs="Times New Roman"/>
      <w:bCs w:val="0"/>
      <w:color w:val="auto"/>
      <w:kern w:val="32"/>
      <w:sz w:val="32"/>
      <w:szCs w:val="20"/>
      <w:lang w:val="cs-CZ" w:eastAsia="sk-SK"/>
    </w:rPr>
  </w:style>
  <w:style w:type="paragraph" w:customStyle="1" w:styleId="Nadpis3">
    <w:name w:val="Nadpis3"/>
    <w:basedOn w:val="Nadpis2"/>
    <w:link w:val="Nadpis3Char"/>
    <w:rsid w:val="003F7E63"/>
    <w:pPr>
      <w:numPr>
        <w:ilvl w:val="2"/>
      </w:numPr>
      <w:tabs>
        <w:tab w:val="num" w:pos="360"/>
      </w:tabs>
    </w:pPr>
    <w:rPr>
      <w:sz w:val="20"/>
    </w:rPr>
  </w:style>
  <w:style w:type="character" w:customStyle="1" w:styleId="Nadpis3Char">
    <w:name w:val="Nadpis3 Char"/>
    <w:link w:val="Nadpis3"/>
    <w:locked/>
    <w:rsid w:val="003F7E63"/>
    <w:rPr>
      <w:rFonts w:ascii="Arial Narrow" w:eastAsia="Times New Roman" w:hAnsi="Arial Narrow" w:cs="Times New Roman"/>
      <w:b/>
      <w:kern w:val="32"/>
      <w:sz w:val="20"/>
      <w:szCs w:val="20"/>
      <w:lang w:val="cs-CZ" w:eastAsia="sk-SK"/>
    </w:rPr>
  </w:style>
  <w:style w:type="paragraph" w:styleId="Obsah2">
    <w:name w:val="toc 2"/>
    <w:basedOn w:val="Normlny"/>
    <w:next w:val="Normlny"/>
    <w:autoRedefine/>
    <w:uiPriority w:val="39"/>
    <w:unhideWhenUsed/>
    <w:qFormat/>
    <w:rsid w:val="003F7E63"/>
    <w:pPr>
      <w:tabs>
        <w:tab w:val="left" w:pos="993"/>
        <w:tab w:val="right" w:leader="dot" w:pos="9062"/>
      </w:tabs>
      <w:spacing w:after="100"/>
      <w:ind w:left="220"/>
      <w:jc w:val="left"/>
    </w:pPr>
    <w:rPr>
      <w:rFonts w:ascii="Arial Narrow" w:eastAsiaTheme="minorEastAsia" w:hAnsi="Arial Narrow"/>
      <w:noProof/>
      <w:sz w:val="22"/>
      <w:lang w:eastAsia="sk-SK"/>
    </w:rPr>
  </w:style>
  <w:style w:type="paragraph" w:styleId="Zarkazkladnhotextu">
    <w:name w:val="Body Text Indent"/>
    <w:basedOn w:val="Normlny"/>
    <w:link w:val="ZarkazkladnhotextuChar"/>
    <w:rsid w:val="003F7E63"/>
    <w:pPr>
      <w:spacing w:after="120" w:line="240" w:lineRule="auto"/>
      <w:ind w:left="283"/>
      <w:jc w:val="left"/>
    </w:pPr>
    <w:rPr>
      <w:rFonts w:eastAsia="Times New Roman" w:cs="Times New Roman"/>
      <w:szCs w:val="24"/>
      <w:lang w:eastAsia="sk-SK"/>
    </w:rPr>
  </w:style>
  <w:style w:type="character" w:customStyle="1" w:styleId="ZarkazkladnhotextuChar">
    <w:name w:val="Zarážka základného textu Char"/>
    <w:basedOn w:val="Predvolenpsmoodseku"/>
    <w:link w:val="Zarkazkladnhotextu"/>
    <w:rsid w:val="003F7E6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hpisahptur.gov.sk/dokumenty-2014-2020/" TargetMode="External"/><Relationship Id="rId2" Type="http://schemas.openxmlformats.org/officeDocument/2006/relationships/hyperlink" Target="http://www.employment.gov.sk/sk/esf/programove-obdobie-2014-2020/operacny-program-ludske-zdroje/" TargetMode="External"/><Relationship Id="rId1" Type="http://schemas.openxmlformats.org/officeDocument/2006/relationships/hyperlink" Target="http://www.employment.gov.sk/sk/esf/programove-obdobie-2014-2020/operacny-program-ludske-zdroje/"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8A053-D68F-4913-ACE7-FFE7F6CAC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3500</Words>
  <Characters>19956</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
    </vt:vector>
  </TitlesOfParts>
  <Company>MSVVaSSR</Company>
  <LinksUpToDate>false</LinksUpToDate>
  <CharactersWithSpaces>23410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p:lastModifiedBy>
  <cp:revision>3</cp:revision>
  <dcterms:created xsi:type="dcterms:W3CDTF">2017-02-16T14:29:00Z</dcterms:created>
  <dcterms:modified xsi:type="dcterms:W3CDTF">2017-02-16T14:46:00Z</dcterms:modified>
</cp:coreProperties>
</file>