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1F3B6" w14:textId="7C72988C" w:rsidR="00732A40" w:rsidRDefault="00CB4A23" w:rsidP="00CB4A23">
      <w:pPr>
        <w:pBdr>
          <w:bottom w:val="single" w:sz="12" w:space="1" w:color="auto"/>
        </w:pBdr>
        <w:spacing w:after="0" w:line="240" w:lineRule="auto"/>
        <w:ind w:left="-284"/>
        <w:jc w:val="center"/>
        <w:rPr>
          <w:rFonts w:ascii="Arial Narrow" w:eastAsia="Times New Roman" w:hAnsi="Arial Narrow" w:cs="Times New Roman"/>
          <w:color w:val="548DD4" w:themeColor="text2" w:themeTint="99"/>
          <w:sz w:val="20"/>
          <w:szCs w:val="20"/>
          <w:lang w:eastAsia="sk-SK"/>
        </w:rPr>
      </w:pPr>
      <w:r>
        <w:rPr>
          <w:rFonts w:ascii="Arial Narrow" w:eastAsia="Times New Roman" w:hAnsi="Arial Narrow" w:cs="Times New Roman"/>
          <w:noProof/>
          <w:color w:val="548DD4" w:themeColor="text2" w:themeTint="99"/>
          <w:sz w:val="20"/>
          <w:szCs w:val="20"/>
          <w:lang w:eastAsia="sk-SK"/>
        </w:rPr>
        <w:drawing>
          <wp:inline distT="0" distB="0" distL="0" distR="0" wp14:anchorId="43DDDD34" wp14:editId="64794855">
            <wp:extent cx="5220041" cy="496777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-podpis.opľz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329" cy="4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C1C71" w14:textId="77777777" w:rsidR="00CB4A23" w:rsidRPr="00F26A4D" w:rsidRDefault="00CB4A23" w:rsidP="00CB4A23">
      <w:pPr>
        <w:pBdr>
          <w:bottom w:val="single" w:sz="12" w:space="1" w:color="auto"/>
        </w:pBdr>
        <w:spacing w:after="0" w:line="240" w:lineRule="auto"/>
        <w:ind w:left="-284"/>
        <w:jc w:val="center"/>
        <w:rPr>
          <w:rFonts w:ascii="Arial Narrow" w:eastAsia="Times New Roman" w:hAnsi="Arial Narrow" w:cs="Times New Roman"/>
          <w:color w:val="548DD4" w:themeColor="text2" w:themeTint="99"/>
          <w:sz w:val="20"/>
          <w:szCs w:val="20"/>
          <w:lang w:eastAsia="sk-SK"/>
        </w:rPr>
      </w:pPr>
    </w:p>
    <w:p w14:paraId="350F79EA" w14:textId="77777777" w:rsidR="00F26A4D" w:rsidRDefault="00F26A4D" w:rsidP="0047653F">
      <w:pPr>
        <w:spacing w:after="0"/>
        <w:jc w:val="center"/>
        <w:rPr>
          <w:rFonts w:ascii="Arial Narrow" w:hAnsi="Arial Narrow"/>
          <w:szCs w:val="24"/>
        </w:rPr>
      </w:pPr>
    </w:p>
    <w:p w14:paraId="178B0D52" w14:textId="77777777" w:rsidR="008E3648" w:rsidRDefault="008E3648" w:rsidP="0047653F">
      <w:pPr>
        <w:spacing w:after="0"/>
        <w:jc w:val="center"/>
        <w:rPr>
          <w:rFonts w:ascii="Arial Narrow" w:hAnsi="Arial Narrow"/>
          <w:szCs w:val="24"/>
        </w:rPr>
      </w:pPr>
    </w:p>
    <w:p w14:paraId="2DC4D5F5" w14:textId="77777777" w:rsidR="00F26A4D" w:rsidRDefault="00F26A4D" w:rsidP="0047653F">
      <w:pPr>
        <w:spacing w:after="0"/>
        <w:jc w:val="center"/>
        <w:rPr>
          <w:rFonts w:ascii="Arial Narrow" w:hAnsi="Arial Narrow"/>
          <w:szCs w:val="24"/>
        </w:rPr>
      </w:pPr>
    </w:p>
    <w:p w14:paraId="7350EA92" w14:textId="77777777" w:rsidR="0047653F" w:rsidRPr="008E3648" w:rsidRDefault="006B455F" w:rsidP="0047653F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8E3648">
        <w:rPr>
          <w:rFonts w:ascii="Arial Narrow" w:hAnsi="Arial Narrow"/>
          <w:b/>
          <w:sz w:val="28"/>
          <w:szCs w:val="28"/>
        </w:rPr>
        <w:t xml:space="preserve">Sprostredkovateľský </w:t>
      </w:r>
      <w:r w:rsidR="00F26A4D" w:rsidRPr="008E3648">
        <w:rPr>
          <w:rFonts w:ascii="Arial Narrow" w:hAnsi="Arial Narrow"/>
          <w:b/>
          <w:sz w:val="28"/>
          <w:szCs w:val="28"/>
        </w:rPr>
        <w:t xml:space="preserve">orgán </w:t>
      </w:r>
      <w:r w:rsidR="0047653F" w:rsidRPr="008E3648">
        <w:rPr>
          <w:rFonts w:ascii="Arial Narrow" w:hAnsi="Arial Narrow"/>
          <w:b/>
          <w:sz w:val="28"/>
          <w:szCs w:val="28"/>
        </w:rPr>
        <w:t xml:space="preserve">pre </w:t>
      </w:r>
    </w:p>
    <w:p w14:paraId="0243E9B0" w14:textId="77777777" w:rsidR="002C6A91" w:rsidRPr="008E3648" w:rsidRDefault="006B455F" w:rsidP="0047653F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8E3648">
        <w:rPr>
          <w:rFonts w:ascii="Arial Narrow" w:hAnsi="Arial Narrow"/>
          <w:b/>
          <w:sz w:val="28"/>
          <w:szCs w:val="28"/>
        </w:rPr>
        <w:t>o</w:t>
      </w:r>
      <w:r w:rsidR="0047653F" w:rsidRPr="008E3648">
        <w:rPr>
          <w:rFonts w:ascii="Arial Narrow" w:hAnsi="Arial Narrow"/>
          <w:b/>
          <w:sz w:val="28"/>
          <w:szCs w:val="28"/>
        </w:rPr>
        <w:t>peračný program Ľudské zdroje</w:t>
      </w:r>
    </w:p>
    <w:p w14:paraId="0268C827" w14:textId="77777777" w:rsidR="002C6A91" w:rsidRDefault="00A63698" w:rsidP="00732A40">
      <w:pPr>
        <w:spacing w:after="0" w:line="240" w:lineRule="auto"/>
        <w:jc w:val="left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                                                          </w:t>
      </w:r>
    </w:p>
    <w:p w14:paraId="4C8AB092" w14:textId="77777777" w:rsidR="008E3648" w:rsidRDefault="008E3648" w:rsidP="00732A40">
      <w:pPr>
        <w:spacing w:after="0" w:line="240" w:lineRule="auto"/>
        <w:jc w:val="left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14:paraId="7FA4AA33" w14:textId="77777777" w:rsidR="008E3648" w:rsidRPr="002C6A91" w:rsidRDefault="008E3648" w:rsidP="00732A40">
      <w:pPr>
        <w:spacing w:after="0" w:line="240" w:lineRule="auto"/>
        <w:jc w:val="left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2C6A91" w:rsidRPr="002C6A91" w14:paraId="419E0261" w14:textId="77777777" w:rsidTr="00D07E5E">
        <w:tc>
          <w:tcPr>
            <w:tcW w:w="9212" w:type="dxa"/>
          </w:tcPr>
          <w:p w14:paraId="08D33107" w14:textId="77777777" w:rsidR="00F26A4D" w:rsidRDefault="00F26A4D" w:rsidP="00D07E5E">
            <w:pPr>
              <w:jc w:val="center"/>
              <w:rPr>
                <w:rFonts w:ascii="Arial Narrow" w:hAnsi="Arial Narrow"/>
                <w:b/>
                <w:caps/>
                <w:sz w:val="28"/>
                <w:szCs w:val="28"/>
              </w:rPr>
            </w:pPr>
          </w:p>
          <w:p w14:paraId="290C8E24" w14:textId="77777777" w:rsidR="00F26A4D" w:rsidRDefault="00F26A4D" w:rsidP="00D07E5E">
            <w:pPr>
              <w:jc w:val="center"/>
              <w:rPr>
                <w:rFonts w:ascii="Arial Narrow" w:hAnsi="Arial Narrow"/>
                <w:b/>
                <w:caps/>
                <w:sz w:val="28"/>
                <w:szCs w:val="28"/>
              </w:rPr>
            </w:pPr>
          </w:p>
          <w:p w14:paraId="61B5BA8F" w14:textId="77777777" w:rsidR="00F26A4D" w:rsidRDefault="00F26A4D" w:rsidP="00D07E5E">
            <w:pPr>
              <w:jc w:val="center"/>
              <w:rPr>
                <w:rFonts w:ascii="Arial Narrow" w:hAnsi="Arial Narrow"/>
                <w:b/>
                <w:caps/>
                <w:sz w:val="28"/>
                <w:szCs w:val="28"/>
              </w:rPr>
            </w:pPr>
          </w:p>
          <w:p w14:paraId="13C2F285" w14:textId="77777777" w:rsidR="002C6A91" w:rsidRPr="008E3648" w:rsidRDefault="0075587C" w:rsidP="00D07E5E">
            <w:pPr>
              <w:jc w:val="center"/>
              <w:rPr>
                <w:rFonts w:ascii="Arial Narrow" w:eastAsia="Times New Roman" w:hAnsi="Arial Narrow" w:cs="Times New Roman"/>
                <w:sz w:val="32"/>
                <w:szCs w:val="32"/>
                <w:lang w:eastAsia="sk-SK"/>
              </w:rPr>
            </w:pPr>
            <w:r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METODICKÝ VÝKLAD </w:t>
            </w:r>
            <w:r w:rsidR="007A7CB8"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>s</w:t>
            </w:r>
            <w:r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O k </w:t>
            </w:r>
            <w:r w:rsidR="002C6A91"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>vyp</w:t>
            </w:r>
            <w:r w:rsidR="00A63698"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>RACOVANIU</w:t>
            </w:r>
          </w:p>
          <w:p w14:paraId="38DE8161" w14:textId="77777777" w:rsidR="00A63698" w:rsidRDefault="002C6A91" w:rsidP="00D07E5E">
            <w:pPr>
              <w:jc w:val="center"/>
              <w:rPr>
                <w:rFonts w:ascii="Arial Narrow" w:hAnsi="Arial Narrow"/>
                <w:b/>
                <w:caps/>
                <w:sz w:val="28"/>
                <w:szCs w:val="28"/>
              </w:rPr>
            </w:pPr>
            <w:r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>ŽIADOSti O NENÁVRATNÝ FINANČNÝ PRÍSPEVOK</w:t>
            </w:r>
            <w:r w:rsidRPr="002C6A91">
              <w:rPr>
                <w:rFonts w:ascii="Arial Narrow" w:hAnsi="Arial Narrow"/>
                <w:b/>
                <w:caps/>
                <w:sz w:val="28"/>
                <w:szCs w:val="28"/>
              </w:rPr>
              <w:t xml:space="preserve"> </w:t>
            </w:r>
          </w:p>
          <w:p w14:paraId="4B162E65" w14:textId="77777777" w:rsidR="002C6A91" w:rsidRPr="00CA64DA" w:rsidRDefault="00ED7121" w:rsidP="00D07E5E">
            <w:pPr>
              <w:jc w:val="center"/>
              <w:rPr>
                <w:rFonts w:ascii="Arial Narrow" w:hAnsi="Arial Narrow"/>
                <w:b/>
                <w:caps/>
                <w:sz w:val="20"/>
                <w:szCs w:val="20"/>
              </w:rPr>
            </w:pPr>
            <w:r w:rsidRPr="009663F6" w:rsidDel="00ED7121">
              <w:rPr>
                <w:rFonts w:ascii="Arial Narrow" w:hAnsi="Arial Narrow"/>
                <w:b/>
                <w:sz w:val="31"/>
                <w:szCs w:val="31"/>
              </w:rPr>
              <w:t xml:space="preserve"> </w:t>
            </w:r>
            <w:r w:rsidR="00CA64DA">
              <w:rPr>
                <w:rFonts w:ascii="Arial Narrow" w:hAnsi="Arial Narrow"/>
                <w:b/>
                <w:caps/>
                <w:sz w:val="20"/>
                <w:szCs w:val="20"/>
              </w:rPr>
              <w:t>(</w:t>
            </w:r>
            <w:r w:rsidR="006B455F">
              <w:rPr>
                <w:rFonts w:ascii="Arial Narrow" w:hAnsi="Arial Narrow"/>
                <w:b/>
                <w:caps/>
                <w:sz w:val="20"/>
                <w:szCs w:val="20"/>
              </w:rPr>
              <w:t>Prioritná os č. 1 Vzdelávanie</w:t>
            </w:r>
            <w:r w:rsidR="00CA64DA">
              <w:rPr>
                <w:rFonts w:ascii="Arial Narrow" w:hAnsi="Arial Narrow"/>
                <w:b/>
                <w:caps/>
                <w:sz w:val="20"/>
                <w:szCs w:val="20"/>
              </w:rPr>
              <w:t>)</w:t>
            </w:r>
          </w:p>
          <w:p w14:paraId="2CFEAF76" w14:textId="77777777" w:rsidR="00F26A4D" w:rsidRPr="002C6A91" w:rsidRDefault="00F26A4D" w:rsidP="00D07E5E">
            <w:pPr>
              <w:jc w:val="center"/>
              <w:rPr>
                <w:rFonts w:ascii="Arial Narrow" w:hAnsi="Arial Narrow"/>
                <w:b/>
                <w:caps/>
                <w:color w:val="0000FF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65CE2C23" w14:textId="77777777" w:rsidR="002C6A91" w:rsidRPr="008E3648" w:rsidRDefault="002C6A91" w:rsidP="002C6A91">
      <w:pPr>
        <w:jc w:val="center"/>
        <w:rPr>
          <w:rFonts w:ascii="Arial Narrow" w:hAnsi="Arial Narrow"/>
          <w:sz w:val="28"/>
          <w:szCs w:val="28"/>
        </w:rPr>
      </w:pPr>
      <w:bookmarkStart w:id="1" w:name="_Toc185408052"/>
      <w:r w:rsidRPr="008E3648">
        <w:rPr>
          <w:rFonts w:ascii="Arial Narrow" w:hAnsi="Arial Narrow"/>
          <w:sz w:val="28"/>
          <w:szCs w:val="28"/>
        </w:rPr>
        <w:t>Programové obdobie 2014 – 20</w:t>
      </w:r>
      <w:bookmarkEnd w:id="1"/>
      <w:r w:rsidRPr="008E3648">
        <w:rPr>
          <w:rFonts w:ascii="Arial Narrow" w:hAnsi="Arial Narrow"/>
          <w:sz w:val="28"/>
          <w:szCs w:val="28"/>
        </w:rPr>
        <w:t>20</w:t>
      </w:r>
    </w:p>
    <w:p w14:paraId="31801FF2" w14:textId="77777777" w:rsidR="006622A7" w:rsidRDefault="006622A7" w:rsidP="002C6A91">
      <w:pPr>
        <w:jc w:val="center"/>
        <w:rPr>
          <w:rFonts w:ascii="Arial Narrow" w:hAnsi="Arial Narrow"/>
          <w:sz w:val="20"/>
          <w:szCs w:val="20"/>
        </w:rPr>
      </w:pPr>
    </w:p>
    <w:p w14:paraId="1B56499A" w14:textId="77777777" w:rsidR="006622A7" w:rsidRDefault="006622A7" w:rsidP="002C6A91">
      <w:pPr>
        <w:jc w:val="center"/>
        <w:rPr>
          <w:rFonts w:ascii="Arial Narrow" w:hAnsi="Arial Narrow"/>
          <w:sz w:val="20"/>
          <w:szCs w:val="20"/>
        </w:rPr>
      </w:pPr>
    </w:p>
    <w:p w14:paraId="585265BF" w14:textId="77777777" w:rsidR="00A63698" w:rsidRDefault="00A63698" w:rsidP="002C6A91">
      <w:pPr>
        <w:jc w:val="center"/>
        <w:rPr>
          <w:rFonts w:ascii="Arial Narrow" w:hAnsi="Arial Narrow"/>
          <w:sz w:val="20"/>
          <w:szCs w:val="20"/>
        </w:rPr>
      </w:pPr>
    </w:p>
    <w:p w14:paraId="6C163131" w14:textId="77777777" w:rsidR="00EC4CC9" w:rsidRDefault="00EC4CC9" w:rsidP="002C6A91">
      <w:pPr>
        <w:jc w:val="center"/>
        <w:rPr>
          <w:rFonts w:ascii="Arial Narrow" w:hAnsi="Arial Narrow"/>
          <w:sz w:val="20"/>
          <w:szCs w:val="20"/>
        </w:rPr>
      </w:pPr>
    </w:p>
    <w:p w14:paraId="2A6A18B7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4342FE52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7C236175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745EC541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72C24346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219BCD97" w14:textId="77777777" w:rsidR="00EC4CC9" w:rsidRDefault="00EC4CC9" w:rsidP="002C6A91">
      <w:pPr>
        <w:jc w:val="center"/>
        <w:rPr>
          <w:rFonts w:ascii="Arial Narrow" w:hAnsi="Arial Narrow"/>
          <w:sz w:val="20"/>
          <w:szCs w:val="20"/>
        </w:rPr>
      </w:pPr>
    </w:p>
    <w:p w14:paraId="712AE8C1" w14:textId="77777777" w:rsidR="00EC4CC9" w:rsidRDefault="00EC4CC9" w:rsidP="002C6A91">
      <w:pPr>
        <w:jc w:val="center"/>
        <w:rPr>
          <w:rFonts w:ascii="Arial Narrow" w:hAnsi="Arial Narrow"/>
          <w:sz w:val="20"/>
          <w:szCs w:val="20"/>
        </w:rPr>
      </w:pPr>
    </w:p>
    <w:p w14:paraId="16301838" w14:textId="77777777" w:rsidR="00A63698" w:rsidRDefault="00A63698" w:rsidP="002C6A91">
      <w:pPr>
        <w:jc w:val="center"/>
        <w:rPr>
          <w:rFonts w:ascii="Arial Narrow" w:hAnsi="Arial Narrow"/>
          <w:sz w:val="20"/>
          <w:szCs w:val="20"/>
        </w:rPr>
      </w:pPr>
    </w:p>
    <w:p w14:paraId="4E1DE998" w14:textId="77777777" w:rsidR="00A63698" w:rsidRDefault="00A63698" w:rsidP="002C6A91">
      <w:pPr>
        <w:jc w:val="center"/>
        <w:rPr>
          <w:rFonts w:ascii="Arial Narrow" w:hAnsi="Arial Narrow"/>
          <w:sz w:val="20"/>
          <w:szCs w:val="20"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  <w:lang w:eastAsia="en-US"/>
        </w:rPr>
        <w:id w:val="-701705761"/>
        <w:docPartObj>
          <w:docPartGallery w:val="Table of Contents"/>
          <w:docPartUnique/>
        </w:docPartObj>
      </w:sdtPr>
      <w:sdtEndPr/>
      <w:sdtContent>
        <w:p w14:paraId="6C975078" w14:textId="77777777" w:rsidR="005B1F0C" w:rsidRPr="000A427D" w:rsidRDefault="005B1F0C">
          <w:pPr>
            <w:pStyle w:val="Hlavikaobsahu"/>
            <w:rPr>
              <w:rFonts w:ascii="Arial Narrow" w:hAnsi="Arial Narrow"/>
              <w:color w:val="auto"/>
            </w:rPr>
          </w:pPr>
          <w:r w:rsidRPr="000A427D">
            <w:rPr>
              <w:rFonts w:ascii="Arial Narrow" w:hAnsi="Arial Narrow"/>
              <w:color w:val="auto"/>
            </w:rPr>
            <w:t>Obsah</w:t>
          </w:r>
        </w:p>
        <w:p w14:paraId="03F70D26" w14:textId="77777777" w:rsidR="000A427D" w:rsidRPr="000A427D" w:rsidRDefault="000A427D" w:rsidP="000A427D">
          <w:pPr>
            <w:spacing w:after="0"/>
            <w:rPr>
              <w:lang w:eastAsia="sk-SK"/>
            </w:rPr>
          </w:pPr>
        </w:p>
        <w:p w14:paraId="69CF7B57" w14:textId="2F820558" w:rsidR="001D28B2" w:rsidRDefault="005B1F0C">
          <w:pPr>
            <w:pStyle w:val="Obsah1"/>
            <w:rPr>
              <w:rFonts w:asciiTheme="minorHAnsi" w:hAnsiTheme="minorHAns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7409242" w:history="1">
            <w:r w:rsidR="001D28B2" w:rsidRPr="00DC6C6C">
              <w:rPr>
                <w:rStyle w:val="Hypertextovprepojenie"/>
                <w:noProof/>
              </w:rPr>
              <w:t>Úvod</w:t>
            </w:r>
            <w:r w:rsidR="001D28B2">
              <w:rPr>
                <w:noProof/>
                <w:webHidden/>
              </w:rPr>
              <w:tab/>
            </w:r>
          </w:hyperlink>
        </w:p>
        <w:p w14:paraId="57BB98AA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43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Žiadosť o poskytnutie nenávratného finančného príspevku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_Toc437409243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3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2DC865A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44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1.  Identifikácia žiadateľa: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_Toc437409244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3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711B074E" w14:textId="50397DF4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45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2.  Identifikácia organizačnej zložky zodpovednej za realizáciu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_Toc437409245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4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34F428A8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46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3.  Komunikácia vo  veci žiadosti: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_Toc437409246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4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15C88F79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47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4.  Identifikácia partnera: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_Toc437409247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4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A34D1A6" w14:textId="48A1DA13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48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5. Identifikácia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_Toc437409248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5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675BAC16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49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6. Miesto realizácie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_Toc437409249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6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2E5BF94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50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 Popis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_Toc437409250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6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2F366B6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51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7.1 Popis východiskovej situácie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_Toc437409251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7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EB814B4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52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7.2 Spôsob realizácie aktivít projektu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_Toc437409252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7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6FF2D44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53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7.3 Situácia po realizácii projektu a udržateľnosť projektu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_Toc437409253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8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6783517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54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7.4 Administratívna a prevádzková kapacita žiadateľa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_Toc437409254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8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C996D59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55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8.      Popis cieľovej skupiny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_Toc437409255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10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3504DFCD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56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9.  Harmonogram realizácie aktivít: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_Toc437409256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10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170A879A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57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10.1.    Aktivity projektu a očakávané merateľné ukazovatele: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_Toc437409257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12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A00E768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58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10.2. Prehľad merateľných ukazovateľov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_Toc437409258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12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FBA26B2" w14:textId="77777777" w:rsidR="001D28B2" w:rsidRDefault="00C50FD4">
          <w:pPr>
            <w:pStyle w:val="Obsah1"/>
            <w:rPr>
              <w:rFonts w:asciiTheme="minorHAnsi" w:hAnsiTheme="minorHAns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"_Toc437409259" </w:instrText>
          </w:r>
          <w:r>
            <w:rPr>
              <w:noProof/>
            </w:rPr>
            <w:fldChar w:fldCharType="separate"/>
          </w:r>
          <w:r w:rsidR="001D28B2" w:rsidRPr="00DC6C6C">
            <w:rPr>
              <w:rStyle w:val="Hypertextovprepojenie"/>
              <w:rFonts w:eastAsiaTheme="minorHAnsi"/>
              <w:noProof/>
            </w:rPr>
            <w:t>11.  Rozpočet projektu:</w:t>
          </w:r>
          <w:r w:rsidR="001D28B2">
            <w:rPr>
              <w:noProof/>
              <w:webHidden/>
            </w:rPr>
            <w:tab/>
          </w:r>
          <w:r w:rsidR="001D28B2">
            <w:rPr>
              <w:noProof/>
              <w:webHidden/>
            </w:rPr>
            <w:fldChar w:fldCharType="begin"/>
          </w:r>
          <w:r w:rsidR="001D28B2">
            <w:rPr>
              <w:noProof/>
              <w:webHidden/>
            </w:rPr>
            <w:instrText xml:space="preserve"> PAGEREF _Toc437409259 \h </w:instrText>
          </w:r>
          <w:r w:rsidR="001D28B2">
            <w:rPr>
              <w:noProof/>
              <w:webHidden/>
            </w:rPr>
          </w:r>
          <w:r w:rsidR="001D28B2">
            <w:rPr>
              <w:noProof/>
              <w:webHidden/>
            </w:rPr>
            <w:fldChar w:fldCharType="separate"/>
          </w:r>
          <w:ins w:id="2" w:author="Autor">
            <w:r w:rsidR="00370BBD">
              <w:rPr>
                <w:noProof/>
                <w:webHidden/>
              </w:rPr>
              <w:t>13</w:t>
            </w:r>
          </w:ins>
          <w:del w:id="3" w:author="Autor">
            <w:r w:rsidR="00055984" w:rsidDel="00370BBD">
              <w:rPr>
                <w:noProof/>
                <w:webHidden/>
              </w:rPr>
              <w:delText>12</w:delText>
            </w:r>
          </w:del>
          <w:r w:rsidR="001D28B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036B510F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60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12. Verejné obstarávanie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_Toc437409260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14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711707C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61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13. Identifikácia rizík a prostriedky na ich elimináciu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_Toc437409261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15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3151C31" w14:textId="0437DBFB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62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Logický rámec projektu ako podporný nástroj pri tvorbe žiadosti o NFP / projektového zámeru.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_Toc437409262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16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BE740CB" w14:textId="77777777" w:rsidR="001D28B2" w:rsidRDefault="00087EB8">
          <w:pPr>
            <w:pStyle w:val="Obsah1"/>
            <w:rPr>
              <w:rFonts w:asciiTheme="minorHAnsi" w:hAnsiTheme="minorHAnsi"/>
              <w:noProof/>
            </w:rPr>
          </w:pPr>
          <w:hyperlink w:anchor="_Toc437409263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14.  Zoznam povinných príloh žiadosti o NFP: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_Toc437409263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370BBD">
              <w:rPr>
                <w:noProof/>
                <w:webHidden/>
              </w:rPr>
              <w:t>17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1AD800B" w14:textId="77777777" w:rsidR="001D28B2" w:rsidRDefault="00C50FD4">
          <w:pPr>
            <w:pStyle w:val="Obsah1"/>
            <w:rPr>
              <w:rFonts w:asciiTheme="minorHAnsi" w:hAnsiTheme="minorHAns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"_Toc437409264" </w:instrText>
          </w:r>
          <w:r>
            <w:rPr>
              <w:noProof/>
            </w:rPr>
            <w:fldChar w:fldCharType="separate"/>
          </w:r>
          <w:r w:rsidR="001D28B2" w:rsidRPr="00DC6C6C">
            <w:rPr>
              <w:rStyle w:val="Hypertextovprepojenie"/>
              <w:rFonts w:eastAsiaTheme="minorHAnsi"/>
              <w:noProof/>
            </w:rPr>
            <w:t>15.  Čestné vyhlásenie žiadateľa:</w:t>
          </w:r>
          <w:r w:rsidR="001D28B2">
            <w:rPr>
              <w:noProof/>
              <w:webHidden/>
            </w:rPr>
            <w:tab/>
          </w:r>
          <w:r w:rsidR="001D28B2">
            <w:rPr>
              <w:noProof/>
              <w:webHidden/>
            </w:rPr>
            <w:fldChar w:fldCharType="begin"/>
          </w:r>
          <w:r w:rsidR="001D28B2">
            <w:rPr>
              <w:noProof/>
              <w:webHidden/>
            </w:rPr>
            <w:instrText xml:space="preserve"> PAGEREF _Toc437409264 \h </w:instrText>
          </w:r>
          <w:r w:rsidR="001D28B2">
            <w:rPr>
              <w:noProof/>
              <w:webHidden/>
            </w:rPr>
          </w:r>
          <w:r w:rsidR="001D28B2">
            <w:rPr>
              <w:noProof/>
              <w:webHidden/>
            </w:rPr>
            <w:fldChar w:fldCharType="separate"/>
          </w:r>
          <w:ins w:id="4" w:author="Autor">
            <w:r w:rsidR="00370BBD">
              <w:rPr>
                <w:noProof/>
                <w:webHidden/>
              </w:rPr>
              <w:t>18</w:t>
            </w:r>
          </w:ins>
          <w:del w:id="5" w:author="Autor">
            <w:r w:rsidR="00055984" w:rsidDel="00370BBD">
              <w:rPr>
                <w:noProof/>
                <w:webHidden/>
              </w:rPr>
              <w:delText>17</w:delText>
            </w:r>
          </w:del>
          <w:r w:rsidR="001D28B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5D7E4A41" w14:textId="77777777" w:rsidR="005B1F0C" w:rsidRDefault="005B1F0C">
          <w:r>
            <w:rPr>
              <w:b/>
              <w:bCs/>
            </w:rPr>
            <w:fldChar w:fldCharType="end"/>
          </w:r>
        </w:p>
      </w:sdtContent>
    </w:sdt>
    <w:p w14:paraId="50F3989F" w14:textId="77777777" w:rsidR="000A427D" w:rsidRDefault="000A427D" w:rsidP="00C60CAB">
      <w:pPr>
        <w:rPr>
          <w:rFonts w:ascii="Arial Narrow" w:hAnsi="Arial Narrow"/>
        </w:rPr>
      </w:pPr>
    </w:p>
    <w:p w14:paraId="39A19F78" w14:textId="77777777" w:rsidR="000A427D" w:rsidRDefault="000A427D" w:rsidP="00C60CAB">
      <w:pPr>
        <w:rPr>
          <w:rFonts w:ascii="Arial Narrow" w:hAnsi="Arial Narrow"/>
        </w:rPr>
      </w:pPr>
    </w:p>
    <w:p w14:paraId="3AD61BE7" w14:textId="6A9EDA27" w:rsidR="00791C22" w:rsidRDefault="00791C22">
      <w:pPr>
        <w:jc w:val="left"/>
      </w:pPr>
      <w:r>
        <w:br w:type="page"/>
      </w:r>
    </w:p>
    <w:p w14:paraId="42F94E7A" w14:textId="77777777" w:rsidR="000A427D" w:rsidRPr="000C03D4" w:rsidRDefault="000C03D4" w:rsidP="000C03D4">
      <w:pPr>
        <w:pStyle w:val="Nadpis1"/>
        <w:jc w:val="center"/>
        <w:rPr>
          <w:rFonts w:ascii="Arial Narrow" w:hAnsi="Arial Narrow"/>
        </w:rPr>
      </w:pPr>
      <w:bookmarkStart w:id="6" w:name="_Toc437409242"/>
      <w:r w:rsidRPr="000C03D4">
        <w:rPr>
          <w:rFonts w:ascii="Arial Narrow" w:hAnsi="Arial Narrow"/>
        </w:rPr>
        <w:lastRenderedPageBreak/>
        <w:t>Úvod</w:t>
      </w:r>
      <w:bookmarkEnd w:id="6"/>
    </w:p>
    <w:p w14:paraId="714464D3" w14:textId="390933FA" w:rsidR="000A427D" w:rsidRDefault="0050737B" w:rsidP="000C03D4">
      <w:pPr>
        <w:spacing w:before="240" w:after="12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</w:t>
      </w:r>
      <w:r w:rsidR="000A427D" w:rsidRPr="003B1108">
        <w:rPr>
          <w:rFonts w:ascii="Arial Narrow" w:hAnsi="Arial Narrow"/>
          <w:sz w:val="20"/>
          <w:szCs w:val="20"/>
        </w:rPr>
        <w:t xml:space="preserve">O </w:t>
      </w:r>
      <w:r w:rsidR="000A427D">
        <w:rPr>
          <w:rFonts w:ascii="Arial Narrow" w:hAnsi="Arial Narrow"/>
          <w:sz w:val="20"/>
          <w:szCs w:val="20"/>
        </w:rPr>
        <w:t xml:space="preserve">týmto výkladom poskytuje žiadateľom o NFP </w:t>
      </w:r>
      <w:r w:rsidR="000A427D" w:rsidRPr="003B1108">
        <w:rPr>
          <w:rFonts w:ascii="Arial Narrow" w:hAnsi="Arial Narrow"/>
          <w:sz w:val="20"/>
          <w:szCs w:val="20"/>
        </w:rPr>
        <w:t>bližšie</w:t>
      </w:r>
      <w:r w:rsidR="000A427D">
        <w:rPr>
          <w:rFonts w:ascii="Arial Narrow" w:hAnsi="Arial Narrow"/>
          <w:sz w:val="20"/>
          <w:szCs w:val="20"/>
        </w:rPr>
        <w:t xml:space="preserve"> </w:t>
      </w:r>
      <w:r w:rsidR="000A427D" w:rsidRPr="003B1108">
        <w:rPr>
          <w:rFonts w:ascii="Arial Narrow" w:hAnsi="Arial Narrow"/>
          <w:sz w:val="20"/>
          <w:szCs w:val="20"/>
        </w:rPr>
        <w:t>informáci</w:t>
      </w:r>
      <w:r w:rsidR="000A427D">
        <w:rPr>
          <w:rFonts w:ascii="Arial Narrow" w:hAnsi="Arial Narrow"/>
          <w:sz w:val="20"/>
          <w:szCs w:val="20"/>
        </w:rPr>
        <w:t>e</w:t>
      </w:r>
      <w:r w:rsidR="000A427D" w:rsidRPr="001B7ED2">
        <w:rPr>
          <w:rFonts w:ascii="Arial Narrow" w:hAnsi="Arial Narrow"/>
          <w:sz w:val="20"/>
          <w:szCs w:val="20"/>
        </w:rPr>
        <w:t xml:space="preserve"> </w:t>
      </w:r>
      <w:r w:rsidR="000A427D">
        <w:rPr>
          <w:rFonts w:ascii="Arial Narrow" w:hAnsi="Arial Narrow"/>
          <w:sz w:val="20"/>
          <w:szCs w:val="20"/>
        </w:rPr>
        <w:t xml:space="preserve">pre správne vyplnenie formulára žiadosti o NFP, ktoré sú </w:t>
      </w:r>
      <w:r w:rsidR="000A427D" w:rsidRPr="003B1108">
        <w:rPr>
          <w:rFonts w:ascii="Arial Narrow" w:hAnsi="Arial Narrow"/>
          <w:sz w:val="20"/>
          <w:szCs w:val="20"/>
        </w:rPr>
        <w:t>potre</w:t>
      </w:r>
      <w:r w:rsidR="000A427D">
        <w:rPr>
          <w:rFonts w:ascii="Arial Narrow" w:hAnsi="Arial Narrow"/>
          <w:sz w:val="20"/>
          <w:szCs w:val="20"/>
        </w:rPr>
        <w:t>bné najmä pre účely posúdenia</w:t>
      </w:r>
      <w:r w:rsidR="000A427D" w:rsidRPr="003B1108">
        <w:rPr>
          <w:rFonts w:ascii="Arial Narrow" w:hAnsi="Arial Narrow"/>
          <w:sz w:val="20"/>
          <w:szCs w:val="20"/>
        </w:rPr>
        <w:t xml:space="preserve"> </w:t>
      </w:r>
      <w:r w:rsidR="000A427D" w:rsidRPr="00B10CCB">
        <w:rPr>
          <w:rFonts w:ascii="Arial Narrow" w:hAnsi="Arial Narrow"/>
          <w:sz w:val="20"/>
          <w:szCs w:val="20"/>
        </w:rPr>
        <w:t>splnenia všetkých podmienok poskytnutia</w:t>
      </w:r>
      <w:r w:rsidR="000A427D">
        <w:rPr>
          <w:rFonts w:ascii="Arial Narrow" w:hAnsi="Arial Narrow"/>
          <w:sz w:val="20"/>
          <w:szCs w:val="20"/>
        </w:rPr>
        <w:t xml:space="preserve"> </w:t>
      </w:r>
      <w:r w:rsidR="000A427D" w:rsidRPr="00B10CCB">
        <w:rPr>
          <w:rFonts w:ascii="Arial Narrow" w:hAnsi="Arial Narrow"/>
          <w:sz w:val="20"/>
          <w:szCs w:val="20"/>
        </w:rPr>
        <w:t>príspevku</w:t>
      </w:r>
      <w:r w:rsidR="000A427D">
        <w:rPr>
          <w:rFonts w:ascii="Arial Narrow" w:hAnsi="Arial Narrow"/>
          <w:sz w:val="20"/>
          <w:szCs w:val="20"/>
        </w:rPr>
        <w:t>,</w:t>
      </w:r>
      <w:r w:rsidR="000A427D" w:rsidRPr="00B10CCB">
        <w:rPr>
          <w:rFonts w:ascii="Arial Narrow" w:hAnsi="Arial Narrow"/>
          <w:sz w:val="20"/>
          <w:szCs w:val="20"/>
        </w:rPr>
        <w:t xml:space="preserve"> uvedených vo </w:t>
      </w:r>
      <w:r w:rsidR="00EB6899">
        <w:rPr>
          <w:rFonts w:ascii="Arial Narrow" w:hAnsi="Arial Narrow"/>
          <w:sz w:val="20"/>
          <w:szCs w:val="20"/>
        </w:rPr>
        <w:t>výzve</w:t>
      </w:r>
      <w:r w:rsidR="00D23761">
        <w:rPr>
          <w:rFonts w:ascii="Arial Narrow" w:hAnsi="Arial Narrow"/>
          <w:sz w:val="20"/>
          <w:szCs w:val="20"/>
        </w:rPr>
        <w:t>/vyzvaní</w:t>
      </w:r>
      <w:r w:rsidR="000A427D" w:rsidRPr="003B1108">
        <w:rPr>
          <w:rFonts w:ascii="Arial Narrow" w:hAnsi="Arial Narrow"/>
          <w:sz w:val="20"/>
          <w:szCs w:val="20"/>
        </w:rPr>
        <w:t>.</w:t>
      </w:r>
      <w:r w:rsidR="000A427D">
        <w:rPr>
          <w:rFonts w:ascii="Arial Narrow" w:hAnsi="Arial Narrow"/>
          <w:sz w:val="20"/>
          <w:szCs w:val="20"/>
        </w:rPr>
        <w:t xml:space="preserve"> Výklad k vypracovaniu bližšie popisuje postupy a východiská k vypracovaniu jednotlivých častí v žiadosti o NFP </w:t>
      </w:r>
      <w:r w:rsidR="000A427D" w:rsidRPr="00B10CCB">
        <w:rPr>
          <w:rFonts w:ascii="Arial Narrow" w:hAnsi="Arial Narrow"/>
          <w:sz w:val="20"/>
          <w:szCs w:val="20"/>
        </w:rPr>
        <w:t>v nadväznosti na špecifiká OP</w:t>
      </w:r>
      <w:r w:rsidR="000A427D">
        <w:rPr>
          <w:rFonts w:ascii="Arial Narrow" w:hAnsi="Arial Narrow"/>
          <w:sz w:val="20"/>
          <w:szCs w:val="20"/>
        </w:rPr>
        <w:t xml:space="preserve"> ĽZ</w:t>
      </w:r>
      <w:r w:rsidR="000A427D" w:rsidRPr="00B10CCB">
        <w:rPr>
          <w:rFonts w:ascii="Arial Narrow" w:hAnsi="Arial Narrow"/>
          <w:sz w:val="20"/>
          <w:szCs w:val="20"/>
        </w:rPr>
        <w:t xml:space="preserve">, </w:t>
      </w:r>
      <w:r w:rsidR="000A427D">
        <w:rPr>
          <w:rFonts w:ascii="Arial Narrow" w:hAnsi="Arial Narrow"/>
          <w:sz w:val="20"/>
          <w:szCs w:val="20"/>
        </w:rPr>
        <w:t xml:space="preserve">pričom </w:t>
      </w:r>
      <w:r w:rsidR="000A427D" w:rsidRPr="00B10CCB">
        <w:rPr>
          <w:rFonts w:ascii="Arial Narrow" w:hAnsi="Arial Narrow"/>
          <w:sz w:val="20"/>
          <w:szCs w:val="20"/>
        </w:rPr>
        <w:t>rešpekt</w:t>
      </w:r>
      <w:r w:rsidR="000A427D">
        <w:rPr>
          <w:rFonts w:ascii="Arial Narrow" w:hAnsi="Arial Narrow"/>
          <w:sz w:val="20"/>
          <w:szCs w:val="20"/>
        </w:rPr>
        <w:t>uje</w:t>
      </w:r>
      <w:r w:rsidR="000A427D" w:rsidRPr="00B10CCB">
        <w:rPr>
          <w:rFonts w:ascii="Arial Narrow" w:hAnsi="Arial Narrow"/>
          <w:sz w:val="20"/>
          <w:szCs w:val="20"/>
        </w:rPr>
        <w:t xml:space="preserve"> </w:t>
      </w:r>
      <w:r w:rsidR="000A427D">
        <w:rPr>
          <w:rFonts w:ascii="Arial Narrow" w:hAnsi="Arial Narrow"/>
          <w:sz w:val="20"/>
          <w:szCs w:val="20"/>
        </w:rPr>
        <w:t>ich</w:t>
      </w:r>
      <w:r w:rsidR="000A427D" w:rsidRPr="00B10CCB">
        <w:rPr>
          <w:rFonts w:ascii="Arial Narrow" w:hAnsi="Arial Narrow"/>
          <w:sz w:val="20"/>
          <w:szCs w:val="20"/>
        </w:rPr>
        <w:t xml:space="preserve"> </w:t>
      </w:r>
      <w:r w:rsidR="000A427D">
        <w:rPr>
          <w:rFonts w:ascii="Arial Narrow" w:hAnsi="Arial Narrow"/>
          <w:sz w:val="20"/>
          <w:szCs w:val="20"/>
        </w:rPr>
        <w:t xml:space="preserve">vzájomnú </w:t>
      </w:r>
      <w:r w:rsidR="000A427D" w:rsidRPr="00B10CCB">
        <w:rPr>
          <w:rFonts w:ascii="Arial Narrow" w:hAnsi="Arial Narrow"/>
          <w:sz w:val="20"/>
          <w:szCs w:val="20"/>
        </w:rPr>
        <w:t>logick</w:t>
      </w:r>
      <w:r w:rsidR="000A427D">
        <w:rPr>
          <w:rFonts w:ascii="Arial Narrow" w:hAnsi="Arial Narrow"/>
          <w:sz w:val="20"/>
          <w:szCs w:val="20"/>
        </w:rPr>
        <w:t>ú</w:t>
      </w:r>
      <w:r w:rsidR="000A427D" w:rsidRPr="00B10CCB">
        <w:rPr>
          <w:rFonts w:ascii="Arial Narrow" w:hAnsi="Arial Narrow"/>
          <w:sz w:val="20"/>
          <w:szCs w:val="20"/>
        </w:rPr>
        <w:t xml:space="preserve"> súvzťažnos</w:t>
      </w:r>
      <w:r w:rsidR="000A427D">
        <w:rPr>
          <w:rFonts w:ascii="Arial Narrow" w:hAnsi="Arial Narrow"/>
          <w:sz w:val="20"/>
          <w:szCs w:val="20"/>
        </w:rPr>
        <w:t xml:space="preserve">ť. </w:t>
      </w:r>
      <w:ins w:id="7" w:author="Autor">
        <w:r w:rsidR="00B278AC" w:rsidRPr="00FC71CC">
          <w:rPr>
            <w:rFonts w:ascii="Arial Narrow" w:hAnsi="Arial Narrow"/>
            <w:sz w:val="20"/>
            <w:szCs w:val="20"/>
          </w:rPr>
          <w:t>Definícia základných pojmov</w:t>
        </w:r>
        <w:r w:rsidR="00B278AC">
          <w:rPr>
            <w:rFonts w:ascii="Arial Narrow" w:hAnsi="Arial Narrow"/>
            <w:sz w:val="20"/>
            <w:szCs w:val="20"/>
          </w:rPr>
          <w:t>, p</w:t>
        </w:r>
        <w:r w:rsidR="00B278AC" w:rsidRPr="00FC71CC">
          <w:rPr>
            <w:rFonts w:ascii="Arial Narrow" w:hAnsi="Arial Narrow"/>
            <w:sz w:val="20"/>
            <w:szCs w:val="20"/>
          </w:rPr>
          <w:t>oužité skratky a skrátené formy niektorých slovných spojení</w:t>
        </w:r>
        <w:r w:rsidR="00B278AC">
          <w:rPr>
            <w:rFonts w:ascii="Arial Narrow" w:hAnsi="Arial Narrow"/>
            <w:sz w:val="20"/>
            <w:szCs w:val="20"/>
          </w:rPr>
          <w:t xml:space="preserve"> sú uvedené v Príručke pre žiadateľa.</w:t>
        </w:r>
      </w:ins>
    </w:p>
    <w:p w14:paraId="67DCEFEE" w14:textId="77777777" w:rsidR="00297396" w:rsidRPr="007A1D3E" w:rsidRDefault="00297396" w:rsidP="000C03D4">
      <w:pPr>
        <w:pStyle w:val="Nadpis1"/>
        <w:shd w:val="clear" w:color="auto" w:fill="CCC0D9" w:themeFill="accent4" w:themeFillTint="66"/>
        <w:spacing w:before="240"/>
        <w:jc w:val="center"/>
        <w:rPr>
          <w:rFonts w:ascii="Arial Narrow" w:eastAsiaTheme="minorHAnsi" w:hAnsi="Arial Narrow" w:cstheme="minorBidi"/>
          <w:bCs w:val="0"/>
          <w:color w:val="auto"/>
          <w:sz w:val="24"/>
          <w:szCs w:val="24"/>
        </w:rPr>
      </w:pPr>
      <w:bookmarkStart w:id="8" w:name="_Toc437409243"/>
      <w:r w:rsidRPr="007A1D3E">
        <w:rPr>
          <w:rFonts w:ascii="Arial Narrow" w:eastAsiaTheme="minorHAnsi" w:hAnsi="Arial Narrow" w:cstheme="minorBidi"/>
          <w:bCs w:val="0"/>
          <w:color w:val="auto"/>
          <w:sz w:val="24"/>
          <w:szCs w:val="24"/>
        </w:rPr>
        <w:t>Žiadosť o poskytnutie nenávratného finančného príspevku</w:t>
      </w:r>
      <w:bookmarkEnd w:id="8"/>
    </w:p>
    <w:p w14:paraId="21ED7247" w14:textId="77777777" w:rsidR="00297396" w:rsidRDefault="00297396" w:rsidP="000A427D">
      <w:pPr>
        <w:spacing w:after="0"/>
        <w:jc w:val="center"/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481"/>
        <w:gridCol w:w="4699"/>
      </w:tblGrid>
      <w:tr w:rsidR="00231C62" w:rsidRPr="002C6A91" w14:paraId="1FCBE11A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2D45C817" w14:textId="77777777" w:rsidR="00231C62" w:rsidRPr="002C6A91" w:rsidRDefault="00231C62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Operačný program:</w:t>
            </w:r>
          </w:p>
        </w:tc>
        <w:tc>
          <w:tcPr>
            <w:tcW w:w="4716" w:type="dxa"/>
          </w:tcPr>
          <w:p w14:paraId="6919D9F8" w14:textId="77777777" w:rsidR="00231C62" w:rsidRPr="002C6A91" w:rsidRDefault="00FD4243" w:rsidP="00B4260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Ľudské zdroje</w:t>
            </w:r>
          </w:p>
        </w:tc>
      </w:tr>
      <w:tr w:rsidR="00231C62" w:rsidRPr="002C6A91" w14:paraId="1F1E5686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6B876C66" w14:textId="77777777" w:rsidR="00231C62" w:rsidRPr="002C6A91" w:rsidRDefault="00231C62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Žiadateľ:</w:t>
            </w:r>
          </w:p>
        </w:tc>
        <w:tc>
          <w:tcPr>
            <w:tcW w:w="4716" w:type="dxa"/>
          </w:tcPr>
          <w:p w14:paraId="4556699C" w14:textId="77777777" w:rsidR="00231C62" w:rsidRPr="002C6A91" w:rsidRDefault="00231C62" w:rsidP="00B4260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D6ABB" w:rsidRPr="002C6A91" w14:paraId="7D96D8D3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69EA05C7" w14:textId="77777777" w:rsidR="00FD6ABB" w:rsidRPr="002C6A91" w:rsidRDefault="00FD6ABB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Názov projektu:</w:t>
            </w:r>
          </w:p>
        </w:tc>
        <w:tc>
          <w:tcPr>
            <w:tcW w:w="4716" w:type="dxa"/>
          </w:tcPr>
          <w:p w14:paraId="51EC9ED9" w14:textId="5860D8DE" w:rsidR="00FD6ABB" w:rsidRPr="002C6A91" w:rsidRDefault="003E58AC" w:rsidP="00187776">
            <w:pPr>
              <w:rPr>
                <w:rFonts w:ascii="Arial Narrow" w:hAnsi="Arial Narrow"/>
                <w:sz w:val="20"/>
                <w:szCs w:val="20"/>
              </w:rPr>
            </w:pPr>
            <w:ins w:id="9" w:author="Autor">
              <w:r w:rsidRPr="00F541A1">
                <w:rPr>
                  <w:rFonts w:ascii="Arial Narrow" w:hAnsi="Arial Narrow"/>
                  <w:color w:val="FF0000"/>
                  <w:sz w:val="20"/>
                  <w:szCs w:val="20"/>
                </w:rPr>
                <w:t>Žiadateľ uvedie názov projektu, ktorý má byť predmetom realizácie v prípade schválenia žiadosti o NFP</w:t>
              </w:r>
            </w:ins>
          </w:p>
        </w:tc>
      </w:tr>
      <w:tr w:rsidR="00231C62" w:rsidRPr="002C6A91" w14:paraId="34BC9960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1F09095F" w14:textId="77777777" w:rsidR="00231C62" w:rsidRPr="002C6A91" w:rsidRDefault="00231C62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Kód výzvy:</w:t>
            </w:r>
          </w:p>
        </w:tc>
        <w:tc>
          <w:tcPr>
            <w:tcW w:w="4716" w:type="dxa"/>
          </w:tcPr>
          <w:p w14:paraId="38B93896" w14:textId="34CE99EE" w:rsidR="00231C62" w:rsidRPr="002C6A91" w:rsidRDefault="003E58AC" w:rsidP="00B4260D">
            <w:pPr>
              <w:rPr>
                <w:rFonts w:ascii="Arial Narrow" w:hAnsi="Arial Narrow"/>
                <w:sz w:val="20"/>
                <w:szCs w:val="20"/>
              </w:rPr>
            </w:pPr>
            <w:ins w:id="10" w:author="Autor">
              <w:r w:rsidRPr="00050DF2">
                <w:rPr>
                  <w:rFonts w:ascii="Arial Narrow" w:hAnsi="Arial Narrow"/>
                  <w:color w:val="FF0000"/>
                  <w:sz w:val="20"/>
                  <w:szCs w:val="20"/>
                </w:rPr>
                <w:t xml:space="preserve">Žiadateľ </w:t>
              </w:r>
              <w:r>
                <w:rPr>
                  <w:rFonts w:ascii="Arial Narrow" w:hAnsi="Arial Narrow"/>
                  <w:color w:val="FF0000"/>
                  <w:sz w:val="20"/>
                  <w:szCs w:val="20"/>
                </w:rPr>
                <w:t>zvolí</w:t>
              </w:r>
              <w:r w:rsidRPr="00050DF2">
                <w:rPr>
                  <w:rFonts w:ascii="Arial Narrow" w:hAnsi="Arial Narrow"/>
                  <w:color w:val="FF0000"/>
                  <w:sz w:val="20"/>
                  <w:szCs w:val="20"/>
                </w:rPr>
                <w:t xml:space="preserve"> </w:t>
              </w:r>
              <w:r>
                <w:rPr>
                  <w:rFonts w:ascii="Arial Narrow" w:hAnsi="Arial Narrow"/>
                  <w:color w:val="FF0000"/>
                  <w:sz w:val="20"/>
                  <w:szCs w:val="20"/>
                </w:rPr>
                <w:t xml:space="preserve">pri predkladaní </w:t>
              </w:r>
              <w:proofErr w:type="spellStart"/>
              <w:r>
                <w:rPr>
                  <w:rFonts w:ascii="Arial Narrow" w:hAnsi="Arial Narrow"/>
                  <w:color w:val="FF0000"/>
                  <w:sz w:val="20"/>
                  <w:szCs w:val="20"/>
                </w:rPr>
                <w:t>ŽoNFP</w:t>
              </w:r>
              <w:proofErr w:type="spellEnd"/>
              <w:r>
                <w:rPr>
                  <w:rFonts w:ascii="Arial Narrow" w:hAnsi="Arial Narrow"/>
                  <w:color w:val="FF0000"/>
                  <w:sz w:val="20"/>
                  <w:szCs w:val="20"/>
                </w:rPr>
                <w:t xml:space="preserve"> v systéme ITMS2014+ podľa relevantnej výzvy/vyzvania</w:t>
              </w:r>
            </w:ins>
          </w:p>
        </w:tc>
      </w:tr>
      <w:tr w:rsidR="00FD6ABB" w:rsidRPr="002C6A91" w14:paraId="0822BDF7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4254CB45" w14:textId="77777777" w:rsidR="00FD6ABB" w:rsidRPr="002C6A91" w:rsidRDefault="00FD6ABB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Identifikátor žiadosti o NFP:</w:t>
            </w:r>
          </w:p>
        </w:tc>
        <w:tc>
          <w:tcPr>
            <w:tcW w:w="4716" w:type="dxa"/>
          </w:tcPr>
          <w:p w14:paraId="4A06F646" w14:textId="19904C04" w:rsidR="00FD6ABB" w:rsidRPr="002C6A91" w:rsidRDefault="00B278AC" w:rsidP="00187776">
            <w:pPr>
              <w:rPr>
                <w:rFonts w:ascii="Arial Narrow" w:hAnsi="Arial Narrow"/>
                <w:sz w:val="20"/>
                <w:szCs w:val="20"/>
              </w:rPr>
            </w:pPr>
            <w:ins w:id="11" w:author="Autor">
              <w:r>
                <w:rPr>
                  <w:rFonts w:ascii="Arial Narrow" w:hAnsi="Arial Narrow"/>
                  <w:sz w:val="20"/>
                  <w:szCs w:val="20"/>
                </w:rPr>
                <w:t>Systém automaticky vyplní</w:t>
              </w:r>
            </w:ins>
          </w:p>
        </w:tc>
      </w:tr>
      <w:tr w:rsidR="00231C62" w:rsidRPr="002C6A91" w14:paraId="3EEC0578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37DE5ABD" w14:textId="77777777" w:rsidR="00231C62" w:rsidRPr="002C6A91" w:rsidRDefault="00231C62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Celkové oprávnené výdavky projektu:</w:t>
            </w:r>
          </w:p>
        </w:tc>
        <w:tc>
          <w:tcPr>
            <w:tcW w:w="4716" w:type="dxa"/>
          </w:tcPr>
          <w:p w14:paraId="684BCC5D" w14:textId="77777777" w:rsidR="00231C62" w:rsidRPr="002C6A91" w:rsidRDefault="00231C62" w:rsidP="00B4260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D6ABB" w:rsidRPr="002C6A91" w14:paraId="18BEDE0E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7F9AA5D4" w14:textId="77777777" w:rsidR="00FD6ABB" w:rsidRPr="002C6A91" w:rsidRDefault="00FD6ABB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Požadovaná výška NFP:</w:t>
            </w:r>
          </w:p>
        </w:tc>
        <w:tc>
          <w:tcPr>
            <w:tcW w:w="4716" w:type="dxa"/>
          </w:tcPr>
          <w:p w14:paraId="6AD8C307" w14:textId="77777777" w:rsidR="00FD6ABB" w:rsidRPr="002C6A91" w:rsidRDefault="00FD6ABB" w:rsidP="0018777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D6ABB" w:rsidRPr="002C6A91" w14:paraId="11E080F7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6D5971F6" w14:textId="77777777" w:rsidR="00FD6ABB" w:rsidRPr="002C6A91" w:rsidRDefault="00FD6ABB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Kód žiadosti o NFP:</w:t>
            </w:r>
          </w:p>
        </w:tc>
        <w:tc>
          <w:tcPr>
            <w:tcW w:w="4716" w:type="dxa"/>
          </w:tcPr>
          <w:p w14:paraId="1B75D106" w14:textId="75A6B5C0" w:rsidR="00FD6ABB" w:rsidRPr="002C6A91" w:rsidRDefault="00FD4243" w:rsidP="00FD424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Systém automaticky vyplní</w:t>
            </w:r>
            <w:ins w:id="12" w:author="Autor">
              <w:r w:rsidR="003E58AC" w:rsidRPr="00F541A1">
                <w:rPr>
                  <w:rFonts w:ascii="Arial Narrow" w:hAnsi="Arial Narrow"/>
                  <w:color w:val="FF0000"/>
                  <w:sz w:val="20"/>
                  <w:szCs w:val="20"/>
                </w:rPr>
                <w:t xml:space="preserve"> po zaregistrovaní </w:t>
              </w:r>
              <w:proofErr w:type="spellStart"/>
              <w:r w:rsidR="003E58AC" w:rsidRPr="00F541A1">
                <w:rPr>
                  <w:rFonts w:ascii="Arial Narrow" w:hAnsi="Arial Narrow"/>
                  <w:color w:val="FF0000"/>
                  <w:sz w:val="20"/>
                  <w:szCs w:val="20"/>
                </w:rPr>
                <w:t>ŽoNFP</w:t>
              </w:r>
              <w:proofErr w:type="spellEnd"/>
              <w:r w:rsidR="003E58AC" w:rsidRPr="00F541A1">
                <w:rPr>
                  <w:rFonts w:ascii="Arial Narrow" w:hAnsi="Arial Narrow"/>
                  <w:color w:val="FF0000"/>
                  <w:sz w:val="20"/>
                  <w:szCs w:val="20"/>
                </w:rPr>
                <w:t xml:space="preserve"> v ITMS2014+</w:t>
              </w:r>
            </w:ins>
            <w:del w:id="13" w:author="Autor">
              <w:r w:rsidDel="003E58AC">
                <w:rPr>
                  <w:rFonts w:ascii="Arial Narrow" w:hAnsi="Arial Narrow"/>
                  <w:sz w:val="20"/>
                  <w:szCs w:val="20"/>
                </w:rPr>
                <w:delText xml:space="preserve"> </w:delText>
              </w:r>
            </w:del>
          </w:p>
        </w:tc>
      </w:tr>
    </w:tbl>
    <w:p w14:paraId="6CC03688" w14:textId="77777777" w:rsidR="00F26A4D" w:rsidRPr="002C6A91" w:rsidRDefault="00F26A4D" w:rsidP="00231C62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469"/>
        <w:gridCol w:w="2585"/>
        <w:gridCol w:w="1487"/>
        <w:gridCol w:w="2639"/>
      </w:tblGrid>
      <w:tr w:rsidR="00DE377F" w:rsidRPr="002C6A91" w14:paraId="7A934D8B" w14:textId="77777777" w:rsidTr="000A427D">
        <w:trPr>
          <w:trHeight w:val="562"/>
        </w:trPr>
        <w:tc>
          <w:tcPr>
            <w:tcW w:w="9180" w:type="dxa"/>
            <w:gridSpan w:val="4"/>
            <w:shd w:val="clear" w:color="auto" w:fill="CCC0D9" w:themeFill="accent4" w:themeFillTint="66"/>
            <w:vAlign w:val="center"/>
            <w:hideMark/>
          </w:tcPr>
          <w:p w14:paraId="24F8DF17" w14:textId="77777777" w:rsidR="00DE377F" w:rsidRPr="002C6A91" w:rsidRDefault="00DE377F" w:rsidP="00272A1B">
            <w:pPr>
              <w:pStyle w:val="Nadpis1"/>
              <w:spacing w:before="0"/>
              <w:jc w:val="center"/>
              <w:outlineLvl w:val="0"/>
            </w:pPr>
            <w:bookmarkStart w:id="14" w:name="_Toc437409244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1.  Identifikácia žiadateľa:</w:t>
            </w:r>
            <w:bookmarkEnd w:id="14"/>
          </w:p>
        </w:tc>
      </w:tr>
      <w:tr w:rsidR="00DE377F" w:rsidRPr="002C6A91" w14:paraId="6B368B89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0012C5AF" w14:textId="77777777" w:rsidR="00DE377F" w:rsidRPr="002C6A91" w:rsidRDefault="00DE377F" w:rsidP="006670F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Obchodné meno/názov:</w:t>
            </w:r>
            <w:r w:rsidR="00F13119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E377F" w:rsidRPr="002C6A91" w14:paraId="14E2A031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2693F31E" w14:textId="77777777" w:rsidR="00DE377F" w:rsidRPr="002C6A91" w:rsidRDefault="00DE377F" w:rsidP="006670F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Sídlo: </w:t>
            </w:r>
            <w:r w:rsidRPr="002C6A91">
              <w:rPr>
                <w:rFonts w:ascii="Arial Narrow" w:hAnsi="Arial Narrow"/>
                <w:sz w:val="20"/>
                <w:szCs w:val="20"/>
              </w:rPr>
              <w:t>Obec, ulica, číslo, PSČ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F13119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AE353F" w:rsidRPr="002C6A91" w14:paraId="005BFC9E" w14:textId="77777777" w:rsidTr="000A427D">
        <w:trPr>
          <w:trHeight w:val="330"/>
        </w:trPr>
        <w:tc>
          <w:tcPr>
            <w:tcW w:w="9180" w:type="dxa"/>
            <w:gridSpan w:val="4"/>
          </w:tcPr>
          <w:p w14:paraId="5528268E" w14:textId="77777777" w:rsidR="00AE353F" w:rsidRPr="002C6A91" w:rsidRDefault="00AE353F" w:rsidP="006670F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Štát:</w:t>
            </w:r>
            <w:r w:rsidR="00F13119"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</w:tc>
      </w:tr>
      <w:tr w:rsidR="00DE377F" w:rsidRPr="002C6A91" w14:paraId="1182CF38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63F6E382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IČO:</w:t>
            </w:r>
          </w:p>
        </w:tc>
      </w:tr>
      <w:tr w:rsidR="00DE377F" w:rsidRPr="002C6A91" w14:paraId="559399CC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625442CD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DIČ:</w:t>
            </w:r>
          </w:p>
        </w:tc>
      </w:tr>
      <w:tr w:rsidR="00DE377F" w:rsidRPr="002C6A91" w14:paraId="3E773C02" w14:textId="77777777" w:rsidTr="000C03D4">
        <w:trPr>
          <w:trHeight w:val="667"/>
        </w:trPr>
        <w:tc>
          <w:tcPr>
            <w:tcW w:w="9180" w:type="dxa"/>
            <w:gridSpan w:val="4"/>
            <w:hideMark/>
          </w:tcPr>
          <w:p w14:paraId="1A801375" w14:textId="77777777" w:rsidR="00DE377F" w:rsidRPr="002C6A91" w:rsidRDefault="00DE377F" w:rsidP="00692BE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IČZ: </w:t>
            </w:r>
            <w:r w:rsidR="00182943" w:rsidRPr="00182943">
              <w:rPr>
                <w:rFonts w:ascii="Arial Narrow" w:hAnsi="Arial Narrow"/>
                <w:bCs/>
                <w:sz w:val="20"/>
                <w:szCs w:val="20"/>
              </w:rPr>
              <w:t>žiadateľ vyplní</w:t>
            </w:r>
            <w:r w:rsidR="0018294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identifikačné číslo zamestnávateľa pridelené Sociálnou poisťovňou </w:t>
            </w: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>(</w:t>
            </w:r>
            <w:r w:rsidR="00182943">
              <w:rPr>
                <w:rFonts w:ascii="Arial Narrow" w:hAnsi="Arial Narrow"/>
                <w:bCs/>
                <w:sz w:val="20"/>
                <w:szCs w:val="20"/>
              </w:rPr>
              <w:t xml:space="preserve">platí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v prípade, ak je žiadateľ  </w:t>
            </w:r>
            <w:r w:rsidR="00692BE9" w:rsidRPr="00692BE9">
              <w:rPr>
                <w:rFonts w:ascii="Arial Narrow" w:hAnsi="Arial Narrow"/>
                <w:bCs/>
                <w:sz w:val="20"/>
                <w:szCs w:val="20"/>
              </w:rPr>
              <w:t>prihlásený v registri zamestnávateľov v príslušnej pobočke Sociálnej poisťovne</w:t>
            </w:r>
            <w:r w:rsidR="00692BE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>ako zamestnávateľ na účely sociálneho  poistenia)</w:t>
            </w:r>
          </w:p>
        </w:tc>
      </w:tr>
      <w:tr w:rsidR="00DE377F" w:rsidRPr="002C6A91" w14:paraId="0846A64E" w14:textId="77777777" w:rsidTr="000A427D">
        <w:trPr>
          <w:trHeight w:val="480"/>
        </w:trPr>
        <w:tc>
          <w:tcPr>
            <w:tcW w:w="5054" w:type="dxa"/>
            <w:gridSpan w:val="2"/>
            <w:hideMark/>
          </w:tcPr>
          <w:p w14:paraId="7F45DDA8" w14:textId="77777777" w:rsidR="00DE377F" w:rsidRPr="002C6A91" w:rsidRDefault="00DE377F" w:rsidP="00A2689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36557A6E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 DPH:</w:t>
            </w:r>
          </w:p>
        </w:tc>
      </w:tr>
      <w:tr w:rsidR="00DE377F" w:rsidRPr="002C6A91" w14:paraId="14A36005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1966B7BC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Právna forma:</w:t>
            </w:r>
          </w:p>
        </w:tc>
      </w:tr>
      <w:tr w:rsidR="00DE377F" w:rsidRPr="002C6A91" w14:paraId="6315F4AE" w14:textId="77777777" w:rsidTr="000A427D">
        <w:trPr>
          <w:trHeight w:val="775"/>
        </w:trPr>
        <w:tc>
          <w:tcPr>
            <w:tcW w:w="9180" w:type="dxa"/>
            <w:gridSpan w:val="4"/>
            <w:hideMark/>
          </w:tcPr>
          <w:p w14:paraId="5AA7668C" w14:textId="65690ADD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Štatutárny orgán: </w:t>
            </w:r>
            <w:r w:rsidR="004E60E8" w:rsidRPr="002C6A91">
              <w:rPr>
                <w:rFonts w:ascii="Arial Narrow" w:hAnsi="Arial Narrow"/>
                <w:sz w:val="20"/>
                <w:szCs w:val="20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</w:t>
            </w:r>
            <w:r w:rsidR="00D23761">
              <w:rPr>
                <w:rFonts w:ascii="Arial Narrow" w:hAnsi="Arial Narrow"/>
                <w:sz w:val="20"/>
                <w:szCs w:val="20"/>
              </w:rPr>
              <w:t>oby</w:t>
            </w:r>
            <w:ins w:id="15" w:author="Autor">
              <w:r w:rsidR="00B278AC">
                <w:rPr>
                  <w:rFonts w:ascii="Arial Narrow" w:hAnsi="Arial Narrow"/>
                  <w:sz w:val="20"/>
                  <w:szCs w:val="20"/>
                </w:rPr>
                <w:t xml:space="preserve"> </w:t>
              </w:r>
              <w:r w:rsidR="00B278AC" w:rsidRPr="00A0183F">
                <w:rPr>
                  <w:rFonts w:ascii="Arial Narrow" w:hAnsi="Arial Narrow"/>
                  <w:sz w:val="20"/>
                  <w:szCs w:val="20"/>
                </w:rPr>
                <w:t>tak ako je uvedené v aktuálnom výpise z obchodného registra</w:t>
              </w:r>
              <w:r w:rsidR="00B278AC">
                <w:rPr>
                  <w:rFonts w:ascii="Arial Narrow" w:hAnsi="Arial Narrow"/>
                  <w:sz w:val="20"/>
                  <w:szCs w:val="20"/>
                </w:rPr>
                <w:t>.</w:t>
              </w:r>
            </w:ins>
          </w:p>
        </w:tc>
      </w:tr>
      <w:tr w:rsidR="00DE377F" w:rsidRPr="002C6A91" w14:paraId="13A30245" w14:textId="77777777" w:rsidTr="000A427D">
        <w:trPr>
          <w:trHeight w:val="330"/>
        </w:trPr>
        <w:tc>
          <w:tcPr>
            <w:tcW w:w="2469" w:type="dxa"/>
            <w:hideMark/>
          </w:tcPr>
          <w:p w14:paraId="5C589FA9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85" w:type="dxa"/>
            <w:hideMark/>
          </w:tcPr>
          <w:p w14:paraId="4EF1F82D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487" w:type="dxa"/>
            <w:hideMark/>
          </w:tcPr>
          <w:p w14:paraId="33CAB1C3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  <w:hideMark/>
          </w:tcPr>
          <w:p w14:paraId="02125066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</w:tr>
      <w:tr w:rsidR="00DE377F" w:rsidRPr="002C6A91" w14:paraId="790338DE" w14:textId="77777777" w:rsidTr="000A427D">
        <w:trPr>
          <w:trHeight w:val="330"/>
        </w:trPr>
        <w:tc>
          <w:tcPr>
            <w:tcW w:w="2469" w:type="dxa"/>
            <w:hideMark/>
          </w:tcPr>
          <w:p w14:paraId="6F9AC0CC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14:paraId="1EE337A4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7" w:type="dxa"/>
            <w:hideMark/>
          </w:tcPr>
          <w:p w14:paraId="0DDA46DA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  <w:hideMark/>
          </w:tcPr>
          <w:p w14:paraId="09DCDC7C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DE377F" w:rsidRPr="002C6A91" w14:paraId="60253121" w14:textId="77777777" w:rsidTr="000A427D">
        <w:trPr>
          <w:trHeight w:val="330"/>
        </w:trPr>
        <w:tc>
          <w:tcPr>
            <w:tcW w:w="2469" w:type="dxa"/>
            <w:hideMark/>
          </w:tcPr>
          <w:p w14:paraId="0BA982DB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85" w:type="dxa"/>
            <w:hideMark/>
          </w:tcPr>
          <w:p w14:paraId="010DB5BF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487" w:type="dxa"/>
            <w:hideMark/>
          </w:tcPr>
          <w:p w14:paraId="06021DFB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hideMark/>
          </w:tcPr>
          <w:p w14:paraId="1A44E580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0DDAA074" w14:textId="77777777" w:rsidR="00DE377F" w:rsidRDefault="00DE377F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2C6A91" w14:paraId="17F45DAC" w14:textId="77777777" w:rsidTr="00272A1B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vAlign w:val="center"/>
            <w:hideMark/>
          </w:tcPr>
          <w:p w14:paraId="174A498D" w14:textId="77777777" w:rsidR="00DE377F" w:rsidRPr="002C6A91" w:rsidRDefault="00DE377F" w:rsidP="00272A1B">
            <w:pPr>
              <w:pStyle w:val="Nadpis1"/>
              <w:spacing w:before="120" w:after="120"/>
              <w:jc w:val="center"/>
              <w:outlineLvl w:val="0"/>
            </w:pPr>
            <w:bookmarkStart w:id="16" w:name="_Toc437409245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2.  Identifikácia organizačnej zložky zodpovednej za realizáciu projektu:</w:t>
            </w:r>
            <w:bookmarkEnd w:id="16"/>
          </w:p>
        </w:tc>
      </w:tr>
      <w:tr w:rsidR="00DE377F" w:rsidRPr="002C6A91" w14:paraId="4B090D9F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14BA52D9" w14:textId="77777777" w:rsidR="00DE377F" w:rsidRPr="002C6A91" w:rsidRDefault="00DE377F" w:rsidP="006A19B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Názov: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vypĺňa sa </w:t>
            </w:r>
            <w:r w:rsidR="006A19B6">
              <w:rPr>
                <w:rFonts w:ascii="Arial Narrow" w:hAnsi="Arial Narrow"/>
                <w:bCs/>
                <w:sz w:val="20"/>
                <w:szCs w:val="20"/>
              </w:rPr>
              <w:t>v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prípade, ak za žiadateľa s právnou subjektivitou bude vecný výkon realizácie zabezpečovať organizačná zložka, ktorá vystupuje samostatne ale nemá vlastnú právnu subjektivitu (napr. </w:t>
            </w:r>
            <w:r w:rsidR="006A19B6">
              <w:rPr>
                <w:rFonts w:ascii="Arial Narrow" w:hAnsi="Arial Narrow"/>
                <w:bCs/>
                <w:sz w:val="20"/>
                <w:szCs w:val="20"/>
              </w:rPr>
              <w:t xml:space="preserve">úrady práce,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fakulta univerzity, </w:t>
            </w:r>
            <w:r w:rsidR="006E3561" w:rsidRPr="002C6A91">
              <w:rPr>
                <w:rFonts w:ascii="Arial Narrow" w:hAnsi="Arial Narrow"/>
                <w:bCs/>
                <w:sz w:val="20"/>
                <w:szCs w:val="20"/>
              </w:rPr>
              <w:t>odštepný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závod bez právnej subjektivity a pod.)</w:t>
            </w:r>
          </w:p>
        </w:tc>
      </w:tr>
      <w:tr w:rsidR="00DE377F" w:rsidRPr="002C6A91" w14:paraId="36152564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355C6ED8" w14:textId="77777777" w:rsidR="00DE377F" w:rsidRPr="002C6A91" w:rsidRDefault="00DE377F" w:rsidP="008D6D5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Sídlo: </w:t>
            </w:r>
            <w:r w:rsidRPr="002C6A91">
              <w:rPr>
                <w:rFonts w:ascii="Arial Narrow" w:hAnsi="Arial Narrow"/>
                <w:sz w:val="20"/>
                <w:szCs w:val="20"/>
              </w:rPr>
              <w:t>Obec, ulica, číslo</w:t>
            </w:r>
            <w:r w:rsidR="00C213B4" w:rsidRPr="002C6A91">
              <w:rPr>
                <w:rFonts w:ascii="Arial Narrow" w:hAnsi="Arial Narrow"/>
                <w:sz w:val="20"/>
                <w:szCs w:val="20"/>
              </w:rPr>
              <w:t>, PSČ</w:t>
            </w:r>
          </w:p>
        </w:tc>
      </w:tr>
      <w:tr w:rsidR="00DE377F" w:rsidRPr="002C6A91" w14:paraId="44DC02EA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64484DC2" w14:textId="77777777" w:rsidR="00DE377F" w:rsidRPr="002C6A91" w:rsidRDefault="006E3561" w:rsidP="0002095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Identifikácia </w:t>
            </w:r>
            <w:r w:rsidR="00020955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zástupcov</w:t>
            </w:r>
            <w:r w:rsidR="00DE377F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vyplnia sa údaje o osobe/osobách oprávnen</w:t>
            </w:r>
            <w:r w:rsidR="00736C40" w:rsidRPr="002C6A91">
              <w:rPr>
                <w:rFonts w:ascii="Arial Narrow" w:hAnsi="Arial Narrow"/>
                <w:sz w:val="20"/>
                <w:szCs w:val="20"/>
              </w:rPr>
              <w:t>ej/oprávnen</w:t>
            </w:r>
            <w:r w:rsidRPr="002C6A91">
              <w:rPr>
                <w:rFonts w:ascii="Arial Narrow" w:hAnsi="Arial Narrow"/>
                <w:sz w:val="20"/>
                <w:szCs w:val="20"/>
              </w:rPr>
              <w:t>ých konať v mene organizačnej zložky zodpovednej za realizáciu projektu</w:t>
            </w:r>
          </w:p>
        </w:tc>
      </w:tr>
      <w:tr w:rsidR="00DE377F" w:rsidRPr="002C6A91" w14:paraId="3D2DF90A" w14:textId="77777777" w:rsidTr="00187776">
        <w:trPr>
          <w:trHeight w:val="330"/>
        </w:trPr>
        <w:tc>
          <w:tcPr>
            <w:tcW w:w="2577" w:type="dxa"/>
            <w:hideMark/>
          </w:tcPr>
          <w:p w14:paraId="47689304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85" w:type="dxa"/>
            <w:hideMark/>
          </w:tcPr>
          <w:p w14:paraId="11DCC949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487" w:type="dxa"/>
            <w:hideMark/>
          </w:tcPr>
          <w:p w14:paraId="5E22BE46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  <w:hideMark/>
          </w:tcPr>
          <w:p w14:paraId="75EA6B94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</w:tr>
      <w:tr w:rsidR="00DE377F" w:rsidRPr="002C6A91" w14:paraId="677368DA" w14:textId="77777777" w:rsidTr="00187776">
        <w:trPr>
          <w:trHeight w:val="330"/>
        </w:trPr>
        <w:tc>
          <w:tcPr>
            <w:tcW w:w="2577" w:type="dxa"/>
            <w:hideMark/>
          </w:tcPr>
          <w:p w14:paraId="27B7BA3E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14:paraId="4E70AC8C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7" w:type="dxa"/>
            <w:hideMark/>
          </w:tcPr>
          <w:p w14:paraId="53985066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  <w:hideMark/>
          </w:tcPr>
          <w:p w14:paraId="15513538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14:paraId="518A6649" w14:textId="77777777" w:rsidR="00DE377F" w:rsidRPr="002C6A91" w:rsidRDefault="00DE377F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CD6015" w:rsidRPr="002C6A91" w14:paraId="47B31318" w14:textId="77777777" w:rsidTr="004D25E1">
        <w:trPr>
          <w:trHeight w:val="328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4582D85C" w14:textId="77777777" w:rsidR="00CD6015" w:rsidRPr="002C6A91" w:rsidRDefault="00CD6015" w:rsidP="00272A1B">
            <w:pPr>
              <w:pStyle w:val="Nadpis1"/>
              <w:spacing w:before="120" w:after="120"/>
              <w:jc w:val="center"/>
              <w:outlineLvl w:val="0"/>
            </w:pPr>
            <w:bookmarkStart w:id="17" w:name="_Toc437409246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3. </w:t>
            </w:r>
            <w:r w:rsid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Komunikácia vo  veci žiadosti:</w:t>
            </w:r>
            <w:bookmarkEnd w:id="17"/>
          </w:p>
        </w:tc>
      </w:tr>
      <w:tr w:rsidR="00CD6015" w:rsidRPr="002C6A91" w14:paraId="0E975566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3BF0591C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Kontaktné údaje  a adresa na doručovanie písomností: </w:t>
            </w:r>
            <w:r w:rsidRPr="002C6A91">
              <w:rPr>
                <w:rFonts w:ascii="Arial Narrow" w:hAnsi="Arial Narrow"/>
                <w:sz w:val="20"/>
                <w:szCs w:val="20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CD6015" w:rsidRPr="002C6A91" w14:paraId="38E9D22D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5EB3F5CE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Kontaktná osoba: </w:t>
            </w:r>
            <w:r w:rsidRPr="002C6A91">
              <w:rPr>
                <w:rFonts w:ascii="Arial Narrow" w:hAnsi="Arial Narrow"/>
                <w:sz w:val="20"/>
                <w:szCs w:val="20"/>
              </w:rPr>
              <w:t>možnosť uvedenia viacerých kontaktných osôb a viacerých údajov v tabuľke</w:t>
            </w:r>
          </w:p>
        </w:tc>
      </w:tr>
      <w:tr w:rsidR="00CD6015" w:rsidRPr="002C6A91" w14:paraId="2BE52CA6" w14:textId="77777777" w:rsidTr="00CD6015">
        <w:trPr>
          <w:trHeight w:val="330"/>
        </w:trPr>
        <w:tc>
          <w:tcPr>
            <w:tcW w:w="2470" w:type="dxa"/>
            <w:hideMark/>
          </w:tcPr>
          <w:p w14:paraId="7D30E93A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30" w:type="dxa"/>
            <w:hideMark/>
          </w:tcPr>
          <w:p w14:paraId="587050F4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531" w:type="dxa"/>
            <w:hideMark/>
          </w:tcPr>
          <w:p w14:paraId="67DE7648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1740" w:type="dxa"/>
            <w:hideMark/>
          </w:tcPr>
          <w:p w14:paraId="5C6C9999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  <w:tc>
          <w:tcPr>
            <w:tcW w:w="1017" w:type="dxa"/>
          </w:tcPr>
          <w:p w14:paraId="4D4D5C92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Subjekt</w:t>
            </w:r>
          </w:p>
        </w:tc>
      </w:tr>
      <w:tr w:rsidR="00CD6015" w:rsidRPr="002C6A91" w14:paraId="28ED701D" w14:textId="77777777" w:rsidTr="00CD6015">
        <w:trPr>
          <w:trHeight w:val="330"/>
        </w:trPr>
        <w:tc>
          <w:tcPr>
            <w:tcW w:w="2470" w:type="dxa"/>
            <w:hideMark/>
          </w:tcPr>
          <w:p w14:paraId="11EEAD75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C810A1E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1" w:type="dxa"/>
            <w:hideMark/>
          </w:tcPr>
          <w:p w14:paraId="4D6DE59B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0" w:type="dxa"/>
            <w:hideMark/>
          </w:tcPr>
          <w:p w14:paraId="0C0E5ACE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7" w:type="dxa"/>
          </w:tcPr>
          <w:p w14:paraId="1DBE4F1B" w14:textId="77777777" w:rsidR="00CD6015" w:rsidRPr="002C6A91" w:rsidRDefault="00CD6015" w:rsidP="00B4260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Prijímateľ alebo partner</w:t>
            </w:r>
          </w:p>
        </w:tc>
      </w:tr>
      <w:tr w:rsidR="00CD6015" w:rsidRPr="002C6A91" w14:paraId="79202E5C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37F2CFF1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Adresa na doručovanie písomností:</w:t>
            </w:r>
            <w:r w:rsidRPr="002C6A91">
              <w:rPr>
                <w:rFonts w:ascii="Arial Narrow" w:hAnsi="Arial Narrow"/>
                <w:sz w:val="20"/>
                <w:szCs w:val="20"/>
              </w:rPr>
              <w:t> Obec, PSČ, ulica, číslo</w:t>
            </w:r>
          </w:p>
        </w:tc>
      </w:tr>
      <w:tr w:rsidR="00CD6015" w:rsidRPr="002C6A91" w14:paraId="2427AA2C" w14:textId="77777777" w:rsidTr="00CD6015">
        <w:trPr>
          <w:trHeight w:val="330"/>
        </w:trPr>
        <w:tc>
          <w:tcPr>
            <w:tcW w:w="5000" w:type="dxa"/>
            <w:gridSpan w:val="2"/>
            <w:hideMark/>
          </w:tcPr>
          <w:p w14:paraId="629F6925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4288" w:type="dxa"/>
            <w:gridSpan w:val="3"/>
            <w:hideMark/>
          </w:tcPr>
          <w:p w14:paraId="189195AC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telefón</w:t>
            </w:r>
          </w:p>
        </w:tc>
      </w:tr>
    </w:tbl>
    <w:p w14:paraId="20B826CA" w14:textId="77777777" w:rsidR="00CD6015" w:rsidRPr="002C6A91" w:rsidRDefault="00CD6015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F13119" w:rsidRPr="002C6A91" w14:paraId="5A490B91" w14:textId="77777777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53B4CDD3" w14:textId="77777777" w:rsidR="00F13119" w:rsidRPr="002C6A91" w:rsidRDefault="00CD6015" w:rsidP="00EC4CC9">
            <w:pPr>
              <w:pStyle w:val="Nadpis1"/>
              <w:spacing w:before="120" w:after="120"/>
              <w:jc w:val="center"/>
              <w:outlineLvl w:val="0"/>
            </w:pPr>
            <w:bookmarkStart w:id="18" w:name="_Toc437409247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4</w:t>
            </w:r>
            <w:r w:rsidR="00F13119"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.  Identifikácia partnera</w:t>
            </w:r>
            <w:r w:rsidR="005206F0" w:rsidRPr="00272A1B">
              <w:rPr>
                <w:rFonts w:eastAsiaTheme="minorHAnsi" w:cstheme="minorBidi"/>
                <w:color w:val="auto"/>
                <w:sz w:val="24"/>
                <w:szCs w:val="24"/>
                <w:vertAlign w:val="superscript"/>
              </w:rPr>
              <w:footnoteReference w:id="1"/>
            </w:r>
            <w:r w:rsidR="00EC4CC9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:</w:t>
            </w:r>
            <w:bookmarkEnd w:id="18"/>
          </w:p>
        </w:tc>
      </w:tr>
      <w:tr w:rsidR="00F13119" w:rsidRPr="002C6A91" w14:paraId="1E1E20C2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3F4D9371" w14:textId="77777777" w:rsidR="00F13119" w:rsidRPr="002C6A91" w:rsidRDefault="00F13119" w:rsidP="005206F0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Obchodné meno/názov: </w:t>
            </w:r>
          </w:p>
        </w:tc>
      </w:tr>
      <w:tr w:rsidR="00F13119" w:rsidRPr="002C6A91" w14:paraId="706FECF9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DB69A1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Sídlo: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Obec, ulica, číslo, PSČ, </w:t>
            </w:r>
          </w:p>
        </w:tc>
      </w:tr>
      <w:tr w:rsidR="00F13119" w:rsidRPr="002C6A91" w14:paraId="6FD43373" w14:textId="77777777" w:rsidTr="00F13119">
        <w:trPr>
          <w:trHeight w:val="330"/>
        </w:trPr>
        <w:tc>
          <w:tcPr>
            <w:tcW w:w="9288" w:type="dxa"/>
            <w:gridSpan w:val="4"/>
          </w:tcPr>
          <w:p w14:paraId="10E30219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Štát:</w:t>
            </w:r>
          </w:p>
        </w:tc>
      </w:tr>
      <w:tr w:rsidR="00F13119" w:rsidRPr="002C6A91" w14:paraId="73502A3D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3AC6AFB9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IČO:</w:t>
            </w:r>
          </w:p>
        </w:tc>
      </w:tr>
      <w:tr w:rsidR="00F13119" w:rsidRPr="002C6A91" w14:paraId="4A347253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657164C9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DIČ:</w:t>
            </w:r>
          </w:p>
        </w:tc>
      </w:tr>
      <w:tr w:rsidR="00F13119" w:rsidRPr="002C6A91" w14:paraId="3B4E22F1" w14:textId="77777777" w:rsidTr="00F13119">
        <w:trPr>
          <w:trHeight w:val="750"/>
        </w:trPr>
        <w:tc>
          <w:tcPr>
            <w:tcW w:w="9288" w:type="dxa"/>
            <w:gridSpan w:val="4"/>
            <w:hideMark/>
          </w:tcPr>
          <w:p w14:paraId="5912A4EE" w14:textId="77777777" w:rsidR="00F13119" w:rsidRPr="002C6A91" w:rsidRDefault="00F13119" w:rsidP="00692BE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IČZ: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identifikačné číslo zamestnávateľa pridelené Sociálnou poisťovňou </w:t>
            </w: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(v prípade, ak je žiadateľ </w:t>
            </w:r>
            <w:r w:rsidR="00692BE9" w:rsidRPr="00692BE9">
              <w:rPr>
                <w:rFonts w:ascii="Arial Narrow" w:hAnsi="Arial Narrow"/>
                <w:bCs/>
                <w:sz w:val="20"/>
                <w:szCs w:val="20"/>
              </w:rPr>
              <w:t>prihlásený v registri zamestnávateľov v príslušnej pobočke Sociálnej poisťovne</w:t>
            </w:r>
            <w:r w:rsidR="00692BE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>ako zamestnávateľ na účely sociálneho  poistenia)</w:t>
            </w:r>
          </w:p>
        </w:tc>
      </w:tr>
      <w:tr w:rsidR="00F13119" w:rsidRPr="002C6A91" w14:paraId="797B59E5" w14:textId="77777777" w:rsidTr="00F13119">
        <w:trPr>
          <w:trHeight w:val="597"/>
        </w:trPr>
        <w:tc>
          <w:tcPr>
            <w:tcW w:w="5162" w:type="dxa"/>
            <w:gridSpan w:val="2"/>
            <w:hideMark/>
          </w:tcPr>
          <w:p w14:paraId="3F9F4148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5B9836CE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 DPH:</w:t>
            </w:r>
          </w:p>
        </w:tc>
      </w:tr>
      <w:tr w:rsidR="00F13119" w:rsidRPr="002C6A91" w14:paraId="58901D14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C3496F6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Právna forma:</w:t>
            </w:r>
          </w:p>
        </w:tc>
      </w:tr>
      <w:tr w:rsidR="00F13119" w:rsidRPr="002C6A91" w14:paraId="5D5043B1" w14:textId="77777777" w:rsidTr="00F13119">
        <w:trPr>
          <w:trHeight w:val="945"/>
        </w:trPr>
        <w:tc>
          <w:tcPr>
            <w:tcW w:w="9288" w:type="dxa"/>
            <w:gridSpan w:val="4"/>
            <w:hideMark/>
          </w:tcPr>
          <w:p w14:paraId="2BB86D92" w14:textId="77777777" w:rsidR="00F13119" w:rsidRPr="002C6A91" w:rsidRDefault="00F13119" w:rsidP="006A19B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Štatutárny orgán: </w:t>
            </w:r>
            <w:r w:rsidRPr="002C6A91">
              <w:rPr>
                <w:rFonts w:ascii="Arial Narrow" w:hAnsi="Arial Narrow"/>
                <w:sz w:val="20"/>
                <w:szCs w:val="20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</w:t>
            </w:r>
            <w:r w:rsidR="006A19B6">
              <w:rPr>
                <w:rFonts w:ascii="Arial Narrow" w:hAnsi="Arial Narrow"/>
                <w:sz w:val="20"/>
                <w:szCs w:val="20"/>
              </w:rPr>
              <w:t>o</w:t>
            </w:r>
            <w:r w:rsidRPr="002C6A91">
              <w:rPr>
                <w:rFonts w:ascii="Arial Narrow" w:hAnsi="Arial Narrow"/>
                <w:sz w:val="20"/>
                <w:szCs w:val="20"/>
              </w:rPr>
              <w:t>b</w:t>
            </w:r>
            <w:r w:rsidR="006A19B6"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  <w:tr w:rsidR="00F13119" w:rsidRPr="002C6A91" w14:paraId="3A3ECE68" w14:textId="77777777" w:rsidTr="00F13119">
        <w:trPr>
          <w:trHeight w:val="330"/>
        </w:trPr>
        <w:tc>
          <w:tcPr>
            <w:tcW w:w="2577" w:type="dxa"/>
            <w:hideMark/>
          </w:tcPr>
          <w:p w14:paraId="6B41CC58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85" w:type="dxa"/>
            <w:hideMark/>
          </w:tcPr>
          <w:p w14:paraId="56492D26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487" w:type="dxa"/>
            <w:hideMark/>
          </w:tcPr>
          <w:p w14:paraId="5055FB45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  <w:hideMark/>
          </w:tcPr>
          <w:p w14:paraId="0D95788F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</w:tr>
      <w:tr w:rsidR="00F13119" w:rsidRPr="002C6A91" w14:paraId="3E88D8B8" w14:textId="77777777" w:rsidTr="00F13119">
        <w:trPr>
          <w:trHeight w:val="330"/>
        </w:trPr>
        <w:tc>
          <w:tcPr>
            <w:tcW w:w="2577" w:type="dxa"/>
            <w:hideMark/>
          </w:tcPr>
          <w:p w14:paraId="16813810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14:paraId="76506DD7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7" w:type="dxa"/>
            <w:hideMark/>
          </w:tcPr>
          <w:p w14:paraId="0692BB82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  <w:hideMark/>
          </w:tcPr>
          <w:p w14:paraId="46301B01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F13119" w:rsidRPr="002C6A91" w14:paraId="2E412944" w14:textId="77777777" w:rsidTr="00F13119">
        <w:trPr>
          <w:trHeight w:val="330"/>
        </w:trPr>
        <w:tc>
          <w:tcPr>
            <w:tcW w:w="2577" w:type="dxa"/>
            <w:hideMark/>
          </w:tcPr>
          <w:p w14:paraId="22EEDF24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85" w:type="dxa"/>
            <w:hideMark/>
          </w:tcPr>
          <w:p w14:paraId="40F328D1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487" w:type="dxa"/>
            <w:hideMark/>
          </w:tcPr>
          <w:p w14:paraId="4B71B15E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hideMark/>
          </w:tcPr>
          <w:p w14:paraId="63AE3C03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14D8D7F1" w14:textId="77777777" w:rsidR="00DE377F" w:rsidRDefault="00DE377F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2C6A91" w14:paraId="1C12F474" w14:textId="77777777" w:rsidTr="00345A3F">
        <w:trPr>
          <w:trHeight w:val="330"/>
        </w:trPr>
        <w:tc>
          <w:tcPr>
            <w:tcW w:w="9288" w:type="dxa"/>
            <w:shd w:val="clear" w:color="auto" w:fill="CCC0D9" w:themeFill="accent4" w:themeFillTint="66"/>
            <w:vAlign w:val="center"/>
            <w:hideMark/>
          </w:tcPr>
          <w:p w14:paraId="5DE101E7" w14:textId="77777777" w:rsidR="00DE377F" w:rsidRPr="002C6A91" w:rsidRDefault="00DE377F" w:rsidP="00345A3F">
            <w:pPr>
              <w:pStyle w:val="Nadpis1"/>
              <w:spacing w:before="120" w:after="120"/>
              <w:jc w:val="center"/>
              <w:outlineLvl w:val="0"/>
            </w:pPr>
            <w:bookmarkStart w:id="19" w:name="_Toc437409248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5. Identifikácia projektu:</w:t>
            </w:r>
            <w:bookmarkEnd w:id="19"/>
          </w:p>
        </w:tc>
      </w:tr>
      <w:tr w:rsidR="006A1AFD" w:rsidRPr="002C6A91" w14:paraId="04C7CAF3" w14:textId="77777777" w:rsidTr="002A6EF9">
        <w:trPr>
          <w:trHeight w:val="315"/>
        </w:trPr>
        <w:tc>
          <w:tcPr>
            <w:tcW w:w="9288" w:type="dxa"/>
          </w:tcPr>
          <w:p w14:paraId="1E38D172" w14:textId="77777777" w:rsidR="006A1AFD" w:rsidRPr="002C6A91" w:rsidRDefault="006A1AF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Názov projektu:</w:t>
            </w:r>
          </w:p>
        </w:tc>
      </w:tr>
      <w:tr w:rsidR="006A1AFD" w:rsidRPr="002C6A91" w14:paraId="3C51EC2B" w14:textId="77777777" w:rsidTr="002A6EF9">
        <w:trPr>
          <w:trHeight w:val="315"/>
        </w:trPr>
        <w:tc>
          <w:tcPr>
            <w:tcW w:w="9288" w:type="dxa"/>
          </w:tcPr>
          <w:p w14:paraId="7FC17928" w14:textId="77777777" w:rsidR="006A1AFD" w:rsidRPr="002C6A91" w:rsidRDefault="00345A3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Ž</w:t>
            </w:r>
            <w:r w:rsidR="006A1AFD" w:rsidRPr="002C6A91">
              <w:rPr>
                <w:rFonts w:ascii="Arial Narrow" w:hAnsi="Arial Narrow"/>
                <w:sz w:val="20"/>
                <w:szCs w:val="20"/>
              </w:rPr>
              <w:t>iadateľ uvedie názov projektu, ktorý má byť predmetom realizácie v prípade schválenia žiadosti o NFP</w:t>
            </w:r>
          </w:p>
        </w:tc>
      </w:tr>
      <w:tr w:rsidR="006A1AFD" w:rsidRPr="002C6A91" w14:paraId="36A0B045" w14:textId="77777777" w:rsidTr="002A6EF9">
        <w:trPr>
          <w:trHeight w:val="315"/>
        </w:trPr>
        <w:tc>
          <w:tcPr>
            <w:tcW w:w="9288" w:type="dxa"/>
          </w:tcPr>
          <w:p w14:paraId="2DDDF22F" w14:textId="77777777" w:rsidR="006A1AFD" w:rsidRPr="002C6A91" w:rsidRDefault="006A1AF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Kód </w:t>
            </w:r>
            <w:proofErr w:type="spellStart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ŽoNFP</w:t>
            </w:r>
            <w:proofErr w:type="spellEnd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6A1AFD" w:rsidRPr="002C6A91" w14:paraId="36F09752" w14:textId="77777777" w:rsidTr="002A6EF9">
        <w:trPr>
          <w:trHeight w:val="315"/>
        </w:trPr>
        <w:tc>
          <w:tcPr>
            <w:tcW w:w="9288" w:type="dxa"/>
          </w:tcPr>
          <w:p w14:paraId="4D970D93" w14:textId="768AF3D8" w:rsidR="006A1AFD" w:rsidRPr="002C6A91" w:rsidRDefault="003E58A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ins w:id="20" w:author="Autor">
              <w:r w:rsidRPr="00F541A1">
                <w:rPr>
                  <w:rFonts w:ascii="Arial Narrow" w:hAnsi="Arial Narrow"/>
                  <w:color w:val="FF0000"/>
                  <w:sz w:val="20"/>
                  <w:szCs w:val="20"/>
                </w:rPr>
                <w:t>Systém automaticky vyplní</w:t>
              </w:r>
              <w:r w:rsidRPr="00050DF2">
                <w:rPr>
                  <w:rFonts w:ascii="Arial Narrow" w:hAnsi="Arial Narrow"/>
                  <w:color w:val="FF0000"/>
                  <w:sz w:val="20"/>
                  <w:szCs w:val="20"/>
                </w:rPr>
                <w:t xml:space="preserve"> po zaregistrovaní </w:t>
              </w:r>
              <w:proofErr w:type="spellStart"/>
              <w:r w:rsidRPr="00050DF2">
                <w:rPr>
                  <w:rFonts w:ascii="Arial Narrow" w:hAnsi="Arial Narrow"/>
                  <w:color w:val="FF0000"/>
                  <w:sz w:val="20"/>
                  <w:szCs w:val="20"/>
                </w:rPr>
                <w:t>ŽoNFP</w:t>
              </w:r>
              <w:proofErr w:type="spellEnd"/>
              <w:r w:rsidRPr="00050DF2">
                <w:rPr>
                  <w:rFonts w:ascii="Arial Narrow" w:hAnsi="Arial Narrow"/>
                  <w:color w:val="FF0000"/>
                  <w:sz w:val="20"/>
                  <w:szCs w:val="20"/>
                </w:rPr>
                <w:t xml:space="preserve"> v ITMS2014+</w:t>
              </w:r>
            </w:ins>
          </w:p>
        </w:tc>
      </w:tr>
      <w:tr w:rsidR="006A1AFD" w:rsidRPr="002C6A91" w14:paraId="18254BD2" w14:textId="77777777" w:rsidTr="002A6EF9">
        <w:trPr>
          <w:trHeight w:val="315"/>
        </w:trPr>
        <w:tc>
          <w:tcPr>
            <w:tcW w:w="9288" w:type="dxa"/>
          </w:tcPr>
          <w:p w14:paraId="46E9F33D" w14:textId="77777777" w:rsidR="006A1AFD" w:rsidRPr="002C6A91" w:rsidRDefault="006A1AF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Výzva:</w:t>
            </w:r>
          </w:p>
        </w:tc>
      </w:tr>
      <w:tr w:rsidR="006A1AFD" w:rsidRPr="002C6A91" w14:paraId="7D105DEC" w14:textId="77777777" w:rsidTr="002A6EF9">
        <w:trPr>
          <w:trHeight w:val="315"/>
        </w:trPr>
        <w:tc>
          <w:tcPr>
            <w:tcW w:w="9288" w:type="dxa"/>
          </w:tcPr>
          <w:p w14:paraId="69DA76E7" w14:textId="4BB99137" w:rsidR="006A1AFD" w:rsidRPr="002C6A91" w:rsidRDefault="006A19B6" w:rsidP="00A322A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Systém a</w:t>
            </w:r>
            <w:r w:rsidR="006A1AFD" w:rsidRPr="002C6A91">
              <w:rPr>
                <w:rFonts w:ascii="Arial Narrow" w:hAnsi="Arial Narrow"/>
                <w:sz w:val="20"/>
                <w:szCs w:val="20"/>
              </w:rPr>
              <w:t>utomaticky vypln</w:t>
            </w:r>
            <w:r>
              <w:rPr>
                <w:rFonts w:ascii="Arial Narrow" w:hAnsi="Arial Narrow"/>
                <w:sz w:val="20"/>
                <w:szCs w:val="20"/>
              </w:rPr>
              <w:t>í</w:t>
            </w:r>
            <w:r w:rsidR="008A293F" w:rsidRPr="002C6A91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2"/>
            </w:r>
            <w:r w:rsidR="006A1AFD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del w:id="21" w:author="Autor">
              <w:r w:rsidR="00D23761" w:rsidDel="00A322A5">
                <w:rPr>
                  <w:rFonts w:ascii="Arial Narrow" w:hAnsi="Arial Narrow"/>
                  <w:sz w:val="20"/>
                  <w:szCs w:val="20"/>
                </w:rPr>
                <w:delText>kód</w:delText>
              </w:r>
              <w:r w:rsidR="00D23761" w:rsidRPr="002C6A91" w:rsidDel="00A322A5">
                <w:rPr>
                  <w:rFonts w:ascii="Arial Narrow" w:hAnsi="Arial Narrow"/>
                  <w:sz w:val="20"/>
                  <w:szCs w:val="20"/>
                </w:rPr>
                <w:delText xml:space="preserve"> </w:delText>
              </w:r>
            </w:del>
            <w:proofErr w:type="spellStart"/>
            <w:ins w:id="22" w:author="Autor">
              <w:r w:rsidR="00A322A5">
                <w:rPr>
                  <w:rFonts w:ascii="Arial Narrow" w:hAnsi="Arial Narrow"/>
                  <w:sz w:val="20"/>
                  <w:szCs w:val="20"/>
                </w:rPr>
                <w:t>číslo</w:t>
              </w:r>
            </w:ins>
            <w:r w:rsidR="006A1AFD" w:rsidRPr="002C6A91">
              <w:rPr>
                <w:rFonts w:ascii="Arial Narrow" w:hAnsi="Arial Narrow"/>
                <w:sz w:val="20"/>
                <w:szCs w:val="20"/>
              </w:rPr>
              <w:t>a</w:t>
            </w:r>
            <w:proofErr w:type="spellEnd"/>
            <w:r w:rsidR="006A1AFD" w:rsidRPr="002C6A91">
              <w:rPr>
                <w:rFonts w:ascii="Arial Narrow" w:hAnsi="Arial Narrow"/>
                <w:sz w:val="20"/>
                <w:szCs w:val="20"/>
              </w:rPr>
              <w:t xml:space="preserve"> názov výzvy</w:t>
            </w:r>
            <w:ins w:id="23" w:author="Autor">
              <w:r w:rsidR="003E58AC">
                <w:rPr>
                  <w:rFonts w:ascii="Arial Narrow" w:hAnsi="Arial Narrow"/>
                  <w:sz w:val="20"/>
                  <w:szCs w:val="20"/>
                </w:rPr>
                <w:t>/vyzvania</w:t>
              </w:r>
            </w:ins>
          </w:p>
        </w:tc>
      </w:tr>
      <w:tr w:rsidR="00B45824" w:rsidRPr="002C6A91" w14:paraId="50B1325A" w14:textId="77777777" w:rsidTr="00231C62">
        <w:trPr>
          <w:trHeight w:val="315"/>
        </w:trPr>
        <w:tc>
          <w:tcPr>
            <w:tcW w:w="9288" w:type="dxa"/>
          </w:tcPr>
          <w:p w14:paraId="77F0170C" w14:textId="77777777" w:rsidR="00B45824" w:rsidRPr="002C6A91" w:rsidRDefault="00B4582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Operačný program:</w:t>
            </w:r>
          </w:p>
        </w:tc>
      </w:tr>
      <w:tr w:rsidR="00B45824" w:rsidRPr="002C6A91" w14:paraId="57305D10" w14:textId="77777777" w:rsidTr="00231C62">
        <w:trPr>
          <w:trHeight w:val="315"/>
        </w:trPr>
        <w:tc>
          <w:tcPr>
            <w:tcW w:w="9288" w:type="dxa"/>
          </w:tcPr>
          <w:p w14:paraId="38E57E70" w14:textId="729E509A" w:rsidR="00B45824" w:rsidRPr="002C6A91" w:rsidRDefault="00B278AC" w:rsidP="003E58A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ins w:id="24" w:author="Autor">
              <w:r>
                <w:rPr>
                  <w:rFonts w:ascii="Arial Narrow" w:hAnsi="Arial Narrow"/>
                  <w:sz w:val="20"/>
                  <w:szCs w:val="20"/>
                </w:rPr>
                <w:t>Systém a</w:t>
              </w:r>
              <w:r w:rsidRPr="002C6A91">
                <w:rPr>
                  <w:rFonts w:ascii="Arial Narrow" w:hAnsi="Arial Narrow"/>
                  <w:sz w:val="20"/>
                  <w:szCs w:val="20"/>
                </w:rPr>
                <w:t>utomaticky vypln</w:t>
              </w:r>
              <w:r>
                <w:rPr>
                  <w:rFonts w:ascii="Arial Narrow" w:hAnsi="Arial Narrow"/>
                  <w:sz w:val="20"/>
                  <w:szCs w:val="20"/>
                </w:rPr>
                <w:t>í</w:t>
              </w:r>
              <w:r w:rsidR="003E58AC">
                <w:rPr>
                  <w:rFonts w:ascii="Arial Narrow" w:hAnsi="Arial Narrow"/>
                  <w:sz w:val="20"/>
                  <w:szCs w:val="20"/>
                </w:rPr>
                <w:t xml:space="preserve"> Ľudské zdroje</w:t>
              </w:r>
            </w:ins>
          </w:p>
        </w:tc>
      </w:tr>
      <w:tr w:rsidR="00340992" w:rsidRPr="002C6A91" w14:paraId="3FA60099" w14:textId="77777777" w:rsidTr="002A6EF9">
        <w:trPr>
          <w:trHeight w:val="315"/>
        </w:trPr>
        <w:tc>
          <w:tcPr>
            <w:tcW w:w="9288" w:type="dxa"/>
          </w:tcPr>
          <w:p w14:paraId="756F0880" w14:textId="77777777" w:rsidR="00340992" w:rsidRPr="002C6A91" w:rsidRDefault="00340992" w:rsidP="00892D5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Prioritná os</w:t>
            </w:r>
            <w:bookmarkStart w:id="25" w:name="_Ref422471775"/>
            <w:r w:rsidR="00892D51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3"/>
            </w:r>
            <w:bookmarkEnd w:id="25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="00892D51">
              <w:rPr>
                <w:rStyle w:val="Odkaznapoznmkupodiarou"/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340992" w:rsidRPr="002C6A91" w14:paraId="4F273E75" w14:textId="77777777" w:rsidTr="002A6EF9">
        <w:trPr>
          <w:trHeight w:val="315"/>
        </w:trPr>
        <w:tc>
          <w:tcPr>
            <w:tcW w:w="9288" w:type="dxa"/>
          </w:tcPr>
          <w:p w14:paraId="5E71CF36" w14:textId="77777777" w:rsidR="00340992" w:rsidRPr="002C6A91" w:rsidRDefault="006A19B6" w:rsidP="00892D5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Systém </w:t>
            </w:r>
            <w:r w:rsidR="00447E97">
              <w:rPr>
                <w:rFonts w:ascii="Arial Narrow" w:hAnsi="Arial Narrow"/>
                <w:sz w:val="20"/>
                <w:szCs w:val="20"/>
              </w:rPr>
              <w:t>a</w:t>
            </w:r>
            <w:r w:rsidR="00340992" w:rsidRPr="002C6A91">
              <w:rPr>
                <w:rFonts w:ascii="Arial Narrow" w:hAnsi="Arial Narrow"/>
                <w:sz w:val="20"/>
                <w:szCs w:val="20"/>
              </w:rPr>
              <w:t>utomaticky vypln</w:t>
            </w:r>
            <w:r w:rsidR="00447E97">
              <w:rPr>
                <w:rFonts w:ascii="Arial Narrow" w:hAnsi="Arial Narrow"/>
                <w:sz w:val="20"/>
                <w:szCs w:val="20"/>
              </w:rPr>
              <w:t>í</w:t>
            </w:r>
            <w:r w:rsidR="00892D51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</w:tr>
      <w:tr w:rsidR="00340992" w:rsidRPr="002C6A91" w14:paraId="573715CC" w14:textId="77777777" w:rsidTr="002A6EF9">
        <w:trPr>
          <w:trHeight w:val="315"/>
        </w:trPr>
        <w:tc>
          <w:tcPr>
            <w:tcW w:w="9288" w:type="dxa"/>
          </w:tcPr>
          <w:p w14:paraId="2F93E14D" w14:textId="77777777" w:rsidR="00340992" w:rsidRPr="002C6A91" w:rsidRDefault="00340992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Špecifický cieľ</w:t>
            </w:r>
            <w:r w:rsidR="00892D51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340992" w:rsidRPr="002C6A91" w14:paraId="3C181242" w14:textId="77777777" w:rsidTr="002A6EF9">
        <w:trPr>
          <w:trHeight w:val="315"/>
        </w:trPr>
        <w:tc>
          <w:tcPr>
            <w:tcW w:w="9288" w:type="dxa"/>
          </w:tcPr>
          <w:p w14:paraId="774C103E" w14:textId="4A5C432C" w:rsidR="00340992" w:rsidRPr="002C6A91" w:rsidRDefault="00340992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si vyberie špecifický cieľ v nadväznosti na výzvu</w:t>
            </w:r>
            <w:r w:rsidR="00D23761">
              <w:rPr>
                <w:rFonts w:ascii="Arial Narrow" w:hAnsi="Arial Narrow"/>
                <w:sz w:val="20"/>
                <w:szCs w:val="20"/>
              </w:rPr>
              <w:t>/vyzvanie</w:t>
            </w:r>
            <w:r w:rsidR="00447E97">
              <w:rPr>
                <w:rFonts w:ascii="Arial Narrow" w:hAnsi="Arial Narrow"/>
                <w:sz w:val="20"/>
                <w:szCs w:val="20"/>
              </w:rPr>
              <w:t>.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V prípade, ak je 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 xml:space="preserve"> relevantná k viacerým špecifickým cieľom, údaje za celú tabuľku č. 5 sa opakujú za každý špecifický cieľ</w:t>
            </w:r>
            <w:r w:rsidR="00447E97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3633DD03" w14:textId="77777777" w:rsidTr="00231C62">
        <w:trPr>
          <w:trHeight w:val="315"/>
        </w:trPr>
        <w:tc>
          <w:tcPr>
            <w:tcW w:w="9288" w:type="dxa"/>
            <w:hideMark/>
          </w:tcPr>
          <w:p w14:paraId="02815203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Kategórie regiónov:</w:t>
            </w:r>
          </w:p>
        </w:tc>
      </w:tr>
      <w:tr w:rsidR="00DE377F" w:rsidRPr="002C6A91" w14:paraId="2BB70494" w14:textId="77777777" w:rsidTr="00231C62">
        <w:trPr>
          <w:trHeight w:val="330"/>
        </w:trPr>
        <w:tc>
          <w:tcPr>
            <w:tcW w:w="9288" w:type="dxa"/>
            <w:hideMark/>
          </w:tcPr>
          <w:p w14:paraId="7EB27E1A" w14:textId="6B036047" w:rsidR="00554D63" w:rsidRDefault="00AF780C" w:rsidP="00B9021E">
            <w:pPr>
              <w:rPr>
                <w:rFonts w:ascii="Arial Narrow" w:hAnsi="Arial Narrow"/>
                <w:sz w:val="20"/>
                <w:szCs w:val="20"/>
              </w:rPr>
            </w:pPr>
            <w:del w:id="33" w:author="Autor">
              <w:r w:rsidDel="00A322A5">
                <w:rPr>
                  <w:rFonts w:ascii="Arial Narrow" w:hAnsi="Arial Narrow"/>
                  <w:sz w:val="20"/>
                  <w:szCs w:val="20"/>
                </w:rPr>
                <w:delText>Viac r</w:delText>
              </w:r>
            </w:del>
            <w:ins w:id="34" w:author="Autor">
              <w:r w:rsidR="00A322A5">
                <w:rPr>
                  <w:rFonts w:ascii="Arial Narrow" w:hAnsi="Arial Narrow"/>
                  <w:sz w:val="20"/>
                  <w:szCs w:val="20"/>
                </w:rPr>
                <w:t>R</w:t>
              </w:r>
            </w:ins>
            <w:r w:rsidR="00DE377F" w:rsidRPr="002C6A91">
              <w:rPr>
                <w:rFonts w:ascii="Arial Narrow" w:hAnsi="Arial Narrow"/>
                <w:sz w:val="20"/>
                <w:szCs w:val="20"/>
              </w:rPr>
              <w:t>ozvinuté / Menej rozvinuté</w:t>
            </w:r>
            <w:r w:rsidR="002F393A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Pri vyplňovaní elektronického formuláru </w:t>
            </w:r>
            <w:proofErr w:type="spellStart"/>
            <w:r w:rsidR="00554D63" w:rsidRPr="00554D63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prostredníctvom verejnej časti ITMS</w:t>
            </w:r>
            <w:r w:rsidR="00E37599">
              <w:rPr>
                <w:rFonts w:ascii="Arial Narrow" w:hAnsi="Arial Narrow"/>
                <w:sz w:val="20"/>
                <w:szCs w:val="20"/>
              </w:rPr>
              <w:t>2014+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(Portál ITMS) kód kategórie „Umiestnenie </w:t>
            </w:r>
            <w:r w:rsidR="00E37599">
              <w:rPr>
                <w:rFonts w:ascii="Arial Narrow" w:hAnsi="Arial Narrow"/>
                <w:sz w:val="20"/>
                <w:szCs w:val="20"/>
              </w:rPr>
              <w:t>regiónov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“ </w:t>
            </w:r>
            <w:r w:rsidR="00E37599">
              <w:rPr>
                <w:rFonts w:ascii="Arial Narrow" w:hAnsi="Arial Narrow"/>
                <w:sz w:val="20"/>
                <w:szCs w:val="20"/>
              </w:rPr>
              <w:t xml:space="preserve">žiadateľ 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>vyplní na základe definície mie</w:t>
            </w:r>
            <w:r w:rsidR="00B56178">
              <w:rPr>
                <w:rFonts w:ascii="Arial Narrow" w:hAnsi="Arial Narrow"/>
                <w:sz w:val="20"/>
                <w:szCs w:val="20"/>
              </w:rPr>
              <w:t xml:space="preserve">sta užívania výsledkov projektu podľa 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>najnižš</w:t>
            </w:r>
            <w:r w:rsidR="00B56178">
              <w:rPr>
                <w:rFonts w:ascii="Arial Narrow" w:hAnsi="Arial Narrow"/>
                <w:sz w:val="20"/>
                <w:szCs w:val="20"/>
              </w:rPr>
              <w:t>ej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možn</w:t>
            </w:r>
            <w:r w:rsidR="00B56178">
              <w:rPr>
                <w:rFonts w:ascii="Arial Narrow" w:hAnsi="Arial Narrow"/>
                <w:sz w:val="20"/>
                <w:szCs w:val="20"/>
              </w:rPr>
              <w:t>ej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spoločn</w:t>
            </w:r>
            <w:r w:rsidR="00B56178">
              <w:rPr>
                <w:rFonts w:ascii="Arial Narrow" w:hAnsi="Arial Narrow"/>
                <w:sz w:val="20"/>
                <w:szCs w:val="20"/>
              </w:rPr>
              <w:t>ej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lokalizáci</w:t>
            </w:r>
            <w:r w:rsidR="00B56178">
              <w:rPr>
                <w:rFonts w:ascii="Arial Narrow" w:hAnsi="Arial Narrow"/>
                <w:sz w:val="20"/>
                <w:szCs w:val="20"/>
              </w:rPr>
              <w:t>e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všetkých miest užívania výsledkov projektu</w:t>
            </w:r>
            <w:r w:rsidR="00B56178">
              <w:rPr>
                <w:rFonts w:ascii="Arial Narrow" w:hAnsi="Arial Narrow"/>
                <w:sz w:val="20"/>
                <w:szCs w:val="20"/>
              </w:rPr>
              <w:t xml:space="preserve">, v súlade s podmienkami poskytnutia </w:t>
            </w:r>
            <w:del w:id="35" w:author="Autor">
              <w:r w:rsidR="00B56178" w:rsidDel="00A322A5">
                <w:rPr>
                  <w:rFonts w:ascii="Arial Narrow" w:hAnsi="Arial Narrow"/>
                  <w:sz w:val="20"/>
                  <w:szCs w:val="20"/>
                </w:rPr>
                <w:delText>pomoci</w:delText>
              </w:r>
            </w:del>
            <w:ins w:id="36" w:author="Autor">
              <w:r w:rsidR="00A322A5">
                <w:rPr>
                  <w:rFonts w:ascii="Arial Narrow" w:hAnsi="Arial Narrow"/>
                  <w:sz w:val="20"/>
                  <w:szCs w:val="20"/>
                </w:rPr>
                <w:t>príspevku</w:t>
              </w:r>
            </w:ins>
            <w:r w:rsidR="00B56178">
              <w:rPr>
                <w:rFonts w:ascii="Arial Narrow" w:hAnsi="Arial Narrow"/>
                <w:sz w:val="20"/>
                <w:szCs w:val="20"/>
              </w:rPr>
              <w:t xml:space="preserve"> vo </w:t>
            </w:r>
            <w:r w:rsidR="00EB6899">
              <w:rPr>
                <w:rFonts w:ascii="Arial Narrow" w:hAnsi="Arial Narrow"/>
                <w:sz w:val="20"/>
                <w:szCs w:val="20"/>
              </w:rPr>
              <w:t>výzve</w:t>
            </w:r>
            <w:r w:rsidR="00D23761">
              <w:rPr>
                <w:rFonts w:ascii="Arial Narrow" w:hAnsi="Arial Narrow"/>
                <w:sz w:val="20"/>
                <w:szCs w:val="20"/>
              </w:rPr>
              <w:t>/vyzvaní</w:t>
            </w:r>
            <w:r w:rsidR="00B56178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209C9D43" w14:textId="65A21366" w:rsidR="008B04C7" w:rsidRPr="00554D63" w:rsidRDefault="00AF780C" w:rsidP="00B9021E">
            <w:pPr>
              <w:rPr>
                <w:rFonts w:ascii="Arial Narrow" w:hAnsi="Arial Narrow"/>
                <w:b/>
                <w:sz w:val="20"/>
                <w:szCs w:val="20"/>
              </w:rPr>
            </w:pPr>
            <w:del w:id="37" w:author="Autor">
              <w:r w:rsidDel="00A322A5">
                <w:rPr>
                  <w:rFonts w:ascii="Arial Narrow" w:hAnsi="Arial Narrow"/>
                  <w:b/>
                  <w:sz w:val="20"/>
                  <w:szCs w:val="20"/>
                </w:rPr>
                <w:delText>Viac r</w:delText>
              </w:r>
            </w:del>
            <w:ins w:id="38" w:author="Autor">
              <w:r w:rsidR="00A322A5">
                <w:rPr>
                  <w:rFonts w:ascii="Arial Narrow" w:hAnsi="Arial Narrow"/>
                  <w:b/>
                  <w:sz w:val="20"/>
                  <w:szCs w:val="20"/>
                </w:rPr>
                <w:t>R</w:t>
              </w:r>
            </w:ins>
            <w:r>
              <w:rPr>
                <w:rFonts w:ascii="Arial Narrow" w:hAnsi="Arial Narrow"/>
                <w:b/>
                <w:sz w:val="20"/>
                <w:szCs w:val="20"/>
              </w:rPr>
              <w:t xml:space="preserve">ozvinuté </w:t>
            </w:r>
            <w:r w:rsidR="00B56178">
              <w:rPr>
                <w:rFonts w:ascii="Arial Narrow" w:hAnsi="Arial Narrow"/>
                <w:b/>
                <w:sz w:val="20"/>
                <w:szCs w:val="20"/>
              </w:rPr>
              <w:t>regióny</w:t>
            </w:r>
            <w:r w:rsidR="008B04C7" w:rsidRPr="00554D63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3349E9E2" w14:textId="77777777" w:rsidR="008B04C7" w:rsidRPr="00EC4CC9" w:rsidRDefault="008B04C7" w:rsidP="00B56178">
            <w:pPr>
              <w:rPr>
                <w:rFonts w:ascii="Arial Narrow" w:hAnsi="Arial Narrow"/>
                <w:sz w:val="20"/>
                <w:szCs w:val="20"/>
              </w:rPr>
            </w:pPr>
            <w:r w:rsidRPr="008B04C7">
              <w:rPr>
                <w:rFonts w:ascii="Arial Narrow" w:hAnsi="Arial Narrow"/>
                <w:sz w:val="20"/>
                <w:szCs w:val="20"/>
              </w:rPr>
              <w:t xml:space="preserve">Regióny </w:t>
            </w:r>
            <w:r w:rsidRPr="00EC4CC9">
              <w:rPr>
                <w:rFonts w:ascii="Arial Narrow" w:hAnsi="Arial Narrow"/>
                <w:sz w:val="20"/>
                <w:szCs w:val="20"/>
              </w:rPr>
              <w:t xml:space="preserve">úrovne NUTS 2, ktorých HDP 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>na obyvateľa je vyšší ako 90 % priemerného HDP v EÚ-27.</w:t>
            </w:r>
            <w:r w:rsidR="00554D63" w:rsidRPr="00EC4CC9">
              <w:rPr>
                <w:rFonts w:ascii="Arial Narrow" w:hAnsi="Arial Narrow"/>
                <w:sz w:val="20"/>
                <w:szCs w:val="20"/>
              </w:rPr>
              <w:t xml:space="preserve"> Patrí sem územná oblasť Bratislavského kraja.</w:t>
            </w:r>
          </w:p>
          <w:p w14:paraId="359E5513" w14:textId="77777777" w:rsidR="00554D63" w:rsidRPr="00EC4CC9" w:rsidRDefault="00554D63" w:rsidP="008B04C7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C4CC9">
              <w:rPr>
                <w:rFonts w:ascii="Arial Narrow" w:hAnsi="Arial Narrow"/>
                <w:b/>
                <w:sz w:val="20"/>
                <w:szCs w:val="20"/>
              </w:rPr>
              <w:t>Menej rozvinuté</w:t>
            </w:r>
            <w:r w:rsidR="00B56178" w:rsidRPr="00EC4CC9">
              <w:rPr>
                <w:rFonts w:ascii="Arial Narrow" w:hAnsi="Arial Narrow"/>
                <w:b/>
                <w:sz w:val="20"/>
                <w:szCs w:val="20"/>
              </w:rPr>
              <w:t xml:space="preserve"> regióny</w:t>
            </w:r>
            <w:r w:rsidRPr="00EC4CC9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163288CE" w14:textId="77777777" w:rsidR="00554D63" w:rsidRPr="002C6A91" w:rsidRDefault="00554D63" w:rsidP="00B56178">
            <w:pPr>
              <w:rPr>
                <w:rFonts w:ascii="Arial Narrow" w:hAnsi="Arial Narrow"/>
                <w:sz w:val="20"/>
                <w:szCs w:val="20"/>
              </w:rPr>
            </w:pPr>
            <w:r w:rsidRPr="00EC4CC9">
              <w:rPr>
                <w:rFonts w:ascii="Arial Narrow" w:hAnsi="Arial Narrow"/>
                <w:sz w:val="20"/>
                <w:szCs w:val="20"/>
              </w:rPr>
              <w:t>Regióny úrovne NUTS 2, ktorých HDP na obyvateľa je menej než 75% priemer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>ného HDP v</w:t>
            </w:r>
            <w:r w:rsidRPr="00EC4CC9">
              <w:rPr>
                <w:rFonts w:ascii="Arial Narrow" w:hAnsi="Arial Narrow"/>
                <w:sz w:val="20"/>
                <w:szCs w:val="20"/>
              </w:rPr>
              <w:t xml:space="preserve"> EÚ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>-27</w:t>
            </w:r>
            <w:r w:rsidRPr="00EC4CC9">
              <w:rPr>
                <w:rFonts w:ascii="Arial Narrow" w:hAnsi="Arial Narrow"/>
                <w:sz w:val="20"/>
                <w:szCs w:val="20"/>
              </w:rPr>
              <w:t>. Patria sem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>:</w:t>
            </w:r>
            <w:r w:rsidRPr="00EC4CC9">
              <w:rPr>
                <w:rFonts w:ascii="Arial Narrow" w:hAnsi="Arial Narrow"/>
                <w:sz w:val="20"/>
                <w:szCs w:val="20"/>
              </w:rPr>
              <w:t xml:space="preserve"> Západné Slovensko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 xml:space="preserve"> okrem Bratislavského kraja</w:t>
            </w:r>
            <w:r w:rsidRPr="00EC4CC9">
              <w:rPr>
                <w:rFonts w:ascii="Arial Narrow" w:hAnsi="Arial Narrow"/>
                <w:sz w:val="20"/>
                <w:szCs w:val="20"/>
              </w:rPr>
              <w:t>, Stredn</w:t>
            </w:r>
            <w:r w:rsidR="00EC4CC9" w:rsidRPr="00EC4CC9">
              <w:rPr>
                <w:rFonts w:ascii="Arial Narrow" w:hAnsi="Arial Narrow"/>
                <w:sz w:val="20"/>
                <w:szCs w:val="20"/>
              </w:rPr>
              <w:t>é Slovensko, Východné Slovensko</w:t>
            </w:r>
            <w:r w:rsidRPr="00EC4CC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14AAD0B6" w14:textId="77777777" w:rsidTr="00231C62">
        <w:trPr>
          <w:trHeight w:val="315"/>
        </w:trPr>
        <w:tc>
          <w:tcPr>
            <w:tcW w:w="9288" w:type="dxa"/>
            <w:hideMark/>
          </w:tcPr>
          <w:p w14:paraId="27376F05" w14:textId="77777777" w:rsidR="00DE377F" w:rsidRPr="002C6A91" w:rsidRDefault="00DE377F" w:rsidP="008D6D5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Oblasť </w:t>
            </w:r>
            <w:r w:rsidR="008D6D59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intervencie:</w:t>
            </w:r>
          </w:p>
        </w:tc>
      </w:tr>
      <w:tr w:rsidR="00DE377F" w:rsidRPr="002C6A91" w14:paraId="45BD4F4B" w14:textId="77777777" w:rsidTr="00231C62">
        <w:trPr>
          <w:trHeight w:val="330"/>
        </w:trPr>
        <w:tc>
          <w:tcPr>
            <w:tcW w:w="9288" w:type="dxa"/>
            <w:hideMark/>
          </w:tcPr>
          <w:p w14:paraId="78158AF0" w14:textId="77777777" w:rsidR="00554D63" w:rsidRDefault="00447E97" w:rsidP="00447E97">
            <w:pPr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t xml:space="preserve">Žiadateľ vyberá </w:t>
            </w:r>
            <w:r w:rsidR="002F393A" w:rsidRPr="00601361">
              <w:rPr>
                <w:rFonts w:ascii="Arial Narrow" w:hAnsi="Arial Narrow"/>
                <w:sz w:val="20"/>
                <w:szCs w:val="20"/>
              </w:rPr>
              <w:t>z</w:t>
            </w:r>
            <w:r w:rsidRPr="00601361">
              <w:rPr>
                <w:rFonts w:ascii="Arial Narrow" w:hAnsi="Arial Narrow"/>
                <w:sz w:val="20"/>
                <w:szCs w:val="20"/>
              </w:rPr>
              <w:t xml:space="preserve"> ponúkaného </w:t>
            </w:r>
            <w:r w:rsidR="002F393A" w:rsidRPr="00601361">
              <w:rPr>
                <w:rFonts w:ascii="Arial Narrow" w:hAnsi="Arial Narrow"/>
                <w:sz w:val="20"/>
                <w:szCs w:val="20"/>
              </w:rPr>
              <w:t>číselníka</w:t>
            </w:r>
            <w:r w:rsidR="00892D51" w:rsidRPr="00892D5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D801B8F" w14:textId="77777777" w:rsidR="00DE377F" w:rsidRDefault="00892D51" w:rsidP="00554D63">
            <w:pPr>
              <w:rPr>
                <w:rFonts w:ascii="Arial Narrow" w:hAnsi="Arial Narrow"/>
                <w:sz w:val="20"/>
                <w:szCs w:val="20"/>
              </w:rPr>
            </w:pPr>
            <w:r w:rsidRPr="00892D51">
              <w:rPr>
                <w:rFonts w:ascii="Arial Narrow" w:hAnsi="Arial Narrow"/>
                <w:sz w:val="20"/>
                <w:szCs w:val="20"/>
              </w:rPr>
              <w:t xml:space="preserve">Pri vyplňovaní elektronického formulára </w:t>
            </w:r>
            <w:proofErr w:type="spellStart"/>
            <w:r w:rsidRPr="00892D5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892D51">
              <w:rPr>
                <w:rFonts w:ascii="Arial Narrow" w:hAnsi="Arial Narrow"/>
                <w:sz w:val="20"/>
                <w:szCs w:val="20"/>
              </w:rPr>
              <w:t xml:space="preserve"> prostredníctvom verejnej časti ITMS</w:t>
            </w:r>
            <w:r>
              <w:rPr>
                <w:rFonts w:ascii="Arial Narrow" w:hAnsi="Arial Narrow"/>
                <w:sz w:val="20"/>
                <w:szCs w:val="20"/>
              </w:rPr>
              <w:t>2014+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(Portál ITMS) je v ponuke rolovacie pole, z ktorého žiadateľ vyberá prislúchajúci kód </w:t>
            </w:r>
            <w:r w:rsidR="00554D63">
              <w:rPr>
                <w:rFonts w:ascii="Arial Narrow" w:hAnsi="Arial Narrow"/>
                <w:sz w:val="20"/>
                <w:szCs w:val="20"/>
              </w:rPr>
              <w:t>oblasti intervencie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podľa charakteru projektu. Žiadateľ je povinný vybrať len tú </w:t>
            </w:r>
            <w:r w:rsidR="00554D63">
              <w:rPr>
                <w:rFonts w:ascii="Arial Narrow" w:hAnsi="Arial Narrow"/>
                <w:sz w:val="20"/>
                <w:szCs w:val="20"/>
              </w:rPr>
              <w:t xml:space="preserve">oblasť intervencie, </w:t>
            </w:r>
            <w:r w:rsidRPr="00892D51">
              <w:rPr>
                <w:rFonts w:ascii="Arial Narrow" w:hAnsi="Arial Narrow"/>
                <w:sz w:val="20"/>
                <w:szCs w:val="20"/>
              </w:rPr>
              <w:t>ktorá je oprávnená pre príslušnú skupinu aktivít.</w:t>
            </w:r>
          </w:p>
          <w:p w14:paraId="66AE3F3F" w14:textId="584F0A94" w:rsidR="00E37599" w:rsidRPr="002C6A91" w:rsidRDefault="00E37599" w:rsidP="00A322A5">
            <w:pPr>
              <w:rPr>
                <w:rFonts w:ascii="Arial Narrow" w:hAnsi="Arial Narrow"/>
                <w:sz w:val="20"/>
                <w:szCs w:val="20"/>
              </w:rPr>
            </w:pPr>
            <w:r w:rsidRPr="00E37599">
              <w:rPr>
                <w:rFonts w:ascii="Arial Narrow" w:hAnsi="Arial Narrow"/>
                <w:sz w:val="20"/>
                <w:szCs w:val="20"/>
              </w:rPr>
              <w:t xml:space="preserve">Kódy pre </w:t>
            </w:r>
            <w:r>
              <w:rPr>
                <w:rFonts w:ascii="Arial Narrow" w:hAnsi="Arial Narrow"/>
                <w:sz w:val="20"/>
                <w:szCs w:val="20"/>
              </w:rPr>
              <w:t>dimenziu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 „</w:t>
            </w:r>
            <w:r>
              <w:rPr>
                <w:rFonts w:ascii="Arial Narrow" w:hAnsi="Arial Narrow"/>
                <w:sz w:val="20"/>
                <w:szCs w:val="20"/>
              </w:rPr>
              <w:t>Oblasť intervencie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“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vychádzajú z indikatívneho členenia podpory EÚ </w:t>
            </w:r>
            <w:r w:rsidR="00B07FFC">
              <w:rPr>
                <w:rFonts w:ascii="Arial Narrow" w:hAnsi="Arial Narrow"/>
                <w:sz w:val="20"/>
                <w:szCs w:val="20"/>
              </w:rPr>
              <w:t xml:space="preserve">podľa fondu a kategórie intervencie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v tabuľke č. 7 v </w:t>
            </w:r>
            <w:r w:rsidR="00B56178">
              <w:rPr>
                <w:rFonts w:ascii="Arial Narrow" w:hAnsi="Arial Narrow"/>
                <w:sz w:val="20"/>
                <w:szCs w:val="20"/>
              </w:rPr>
              <w:t>OP ĽZ</w:t>
            </w:r>
            <w:r w:rsidR="00B07FFC">
              <w:rPr>
                <w:rFonts w:ascii="Arial Narrow" w:hAnsi="Arial Narrow"/>
                <w:sz w:val="20"/>
                <w:szCs w:val="20"/>
              </w:rPr>
              <w:t xml:space="preserve"> a prílohy č. 4 k OP ĽZ, </w:t>
            </w:r>
            <w:r w:rsidR="007A2842">
              <w:rPr>
                <w:rFonts w:ascii="Arial Narrow" w:hAnsi="Arial Narrow"/>
                <w:sz w:val="20"/>
                <w:szCs w:val="20"/>
              </w:rPr>
              <w:t>a</w:t>
            </w:r>
            <w:r w:rsidR="00B5617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V</w:t>
            </w:r>
            <w:r>
              <w:rPr>
                <w:rFonts w:ascii="Arial Narrow" w:hAnsi="Arial Narrow"/>
                <w:sz w:val="20"/>
                <w:szCs w:val="20"/>
              </w:rPr>
              <w:t xml:space="preserve">ykonávacím nariadením </w:t>
            </w:r>
            <w:ins w:id="39" w:author="Autor">
              <w:r w:rsidR="00A322A5">
                <w:rPr>
                  <w:rFonts w:ascii="Arial Narrow" w:hAnsi="Arial Narrow"/>
                  <w:sz w:val="20"/>
                  <w:szCs w:val="20"/>
                </w:rPr>
                <w:t>K</w:t>
              </w:r>
            </w:ins>
            <w:del w:id="40" w:author="Autor">
              <w:r w:rsidDel="00A322A5">
                <w:rPr>
                  <w:rFonts w:ascii="Arial Narrow" w:hAnsi="Arial Narrow"/>
                  <w:sz w:val="20"/>
                  <w:szCs w:val="20"/>
                </w:rPr>
                <w:delText>k</w:delText>
              </w:r>
            </w:del>
            <w:r>
              <w:rPr>
                <w:rFonts w:ascii="Arial Narrow" w:hAnsi="Arial Narrow"/>
                <w:sz w:val="20"/>
                <w:szCs w:val="20"/>
              </w:rPr>
              <w:t xml:space="preserve">omisie </w:t>
            </w:r>
            <w:r w:rsidRPr="00E37599">
              <w:rPr>
                <w:rFonts w:ascii="Arial Narrow" w:hAnsi="Arial Narrow"/>
                <w:sz w:val="20"/>
                <w:szCs w:val="20"/>
              </w:rPr>
              <w:t>(EÚ) č. 215/2014</w:t>
            </w:r>
            <w:r w:rsidR="00FD2F7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zo 7. marca 2014</w:t>
            </w:r>
            <w:bookmarkStart w:id="41" w:name="_Ref422420329"/>
            <w:r w:rsidR="00FD2F76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5"/>
            </w:r>
            <w:bookmarkEnd w:id="41"/>
            <w:r w:rsidRPr="00E37599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v Prílohe </w:t>
            </w:r>
            <w:r w:rsidRPr="00E37599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>, tabuľka 1 podľa kategorizácii relevantných oblastí</w:t>
            </w:r>
            <w:r w:rsidR="00FD2F76">
              <w:rPr>
                <w:rFonts w:ascii="Arial Narrow" w:hAnsi="Arial Narrow"/>
                <w:sz w:val="20"/>
                <w:szCs w:val="20"/>
              </w:rPr>
              <w:t xml:space="preserve"> stanovených v podmienkach poskytnutia </w:t>
            </w:r>
            <w:del w:id="43" w:author="Autor">
              <w:r w:rsidR="00FD2F76" w:rsidDel="00A322A5">
                <w:rPr>
                  <w:rFonts w:ascii="Arial Narrow" w:hAnsi="Arial Narrow"/>
                  <w:sz w:val="20"/>
                  <w:szCs w:val="20"/>
                </w:rPr>
                <w:delText>pomoci</w:delText>
              </w:r>
            </w:del>
            <w:ins w:id="44" w:author="Autor">
              <w:r w:rsidR="00A322A5">
                <w:rPr>
                  <w:rFonts w:ascii="Arial Narrow" w:hAnsi="Arial Narrow"/>
                  <w:sz w:val="20"/>
                  <w:szCs w:val="20"/>
                </w:rPr>
                <w:t>príspevku</w:t>
              </w:r>
            </w:ins>
            <w:r w:rsidR="00FD2F7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7D1F14ED" w14:textId="77777777" w:rsidTr="00231C62">
        <w:trPr>
          <w:trHeight w:val="315"/>
        </w:trPr>
        <w:tc>
          <w:tcPr>
            <w:tcW w:w="9288" w:type="dxa"/>
            <w:hideMark/>
          </w:tcPr>
          <w:p w14:paraId="0A97D04F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Hospodárska činnosť:</w:t>
            </w:r>
          </w:p>
        </w:tc>
      </w:tr>
      <w:tr w:rsidR="00DE377F" w:rsidRPr="002C6A91" w14:paraId="0E65E49C" w14:textId="77777777" w:rsidTr="00231C62">
        <w:trPr>
          <w:trHeight w:val="330"/>
        </w:trPr>
        <w:tc>
          <w:tcPr>
            <w:tcW w:w="9288" w:type="dxa"/>
            <w:hideMark/>
          </w:tcPr>
          <w:p w14:paraId="2C72CB13" w14:textId="77777777" w:rsidR="00DE377F" w:rsidRDefault="00447E97" w:rsidP="00447E97">
            <w:pPr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t xml:space="preserve">Žiadateľ vyberá </w:t>
            </w:r>
            <w:r w:rsidR="00DE377F" w:rsidRPr="00601361">
              <w:rPr>
                <w:rFonts w:ascii="Arial Narrow" w:hAnsi="Arial Narrow"/>
                <w:sz w:val="20"/>
                <w:szCs w:val="20"/>
              </w:rPr>
              <w:t>z číselníka Hospodárskych činností</w:t>
            </w:r>
          </w:p>
          <w:p w14:paraId="4AE55EDC" w14:textId="77777777" w:rsidR="00FD2F76" w:rsidRDefault="00FD2F76" w:rsidP="00FD2F76">
            <w:pPr>
              <w:rPr>
                <w:rFonts w:ascii="Arial Narrow" w:hAnsi="Arial Narrow"/>
                <w:sz w:val="20"/>
                <w:szCs w:val="20"/>
              </w:rPr>
            </w:pPr>
            <w:r w:rsidRPr="00892D51">
              <w:rPr>
                <w:rFonts w:ascii="Arial Narrow" w:hAnsi="Arial Narrow"/>
                <w:sz w:val="20"/>
                <w:szCs w:val="20"/>
              </w:rPr>
              <w:t xml:space="preserve">Pri vyplňovaní elektronického formulára </w:t>
            </w:r>
            <w:proofErr w:type="spellStart"/>
            <w:r w:rsidRPr="00892D5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892D51">
              <w:rPr>
                <w:rFonts w:ascii="Arial Narrow" w:hAnsi="Arial Narrow"/>
                <w:sz w:val="20"/>
                <w:szCs w:val="20"/>
              </w:rPr>
              <w:t xml:space="preserve"> prostredníctvom verejnej časti ITMS</w:t>
            </w:r>
            <w:r>
              <w:rPr>
                <w:rFonts w:ascii="Arial Narrow" w:hAnsi="Arial Narrow"/>
                <w:sz w:val="20"/>
                <w:szCs w:val="20"/>
              </w:rPr>
              <w:t>2014+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(Portál ITMS) je v ponuke rolovacie pole, z ktorého žiadateľ vyberá prislúchajúci kód </w:t>
            </w:r>
            <w:r>
              <w:rPr>
                <w:rFonts w:ascii="Arial Narrow" w:hAnsi="Arial Narrow"/>
                <w:sz w:val="20"/>
                <w:szCs w:val="20"/>
              </w:rPr>
              <w:t>hospodárskej činnosti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podľa charakteru projektu. Žiadateľ je povinný vybrať len tú </w:t>
            </w:r>
            <w:r w:rsidR="005520B1">
              <w:rPr>
                <w:rFonts w:ascii="Arial Narrow" w:hAnsi="Arial Narrow"/>
                <w:sz w:val="20"/>
                <w:szCs w:val="20"/>
              </w:rPr>
              <w:t>hospodársku činnosť</w:t>
            </w:r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ktorá je </w:t>
            </w:r>
            <w:r w:rsidR="005520B1">
              <w:rPr>
                <w:rFonts w:ascii="Arial Narrow" w:hAnsi="Arial Narrow"/>
                <w:sz w:val="20"/>
                <w:szCs w:val="20"/>
              </w:rPr>
              <w:t>relevantná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pre pr</w:t>
            </w:r>
            <w:r w:rsidR="005520B1">
              <w:rPr>
                <w:rFonts w:ascii="Arial Narrow" w:hAnsi="Arial Narrow"/>
                <w:sz w:val="20"/>
                <w:szCs w:val="20"/>
              </w:rPr>
              <w:t xml:space="preserve">ojekt </w:t>
            </w:r>
            <w:r>
              <w:rPr>
                <w:rFonts w:ascii="Arial Narrow" w:hAnsi="Arial Narrow"/>
                <w:sz w:val="20"/>
                <w:szCs w:val="20"/>
              </w:rPr>
              <w:t>a </w:t>
            </w:r>
            <w:r w:rsidRPr="00892D51">
              <w:rPr>
                <w:rFonts w:ascii="Arial Narrow" w:hAnsi="Arial Narrow"/>
                <w:sz w:val="20"/>
                <w:szCs w:val="20"/>
              </w:rPr>
              <w:t>skupinu aktivít.</w:t>
            </w:r>
          </w:p>
          <w:p w14:paraId="5C74F849" w14:textId="62A10C65" w:rsidR="00FD2F76" w:rsidRPr="002C6A91" w:rsidRDefault="00FD2F76" w:rsidP="00A322A5">
            <w:pPr>
              <w:rPr>
                <w:rFonts w:ascii="Arial Narrow" w:hAnsi="Arial Narrow"/>
                <w:sz w:val="20"/>
                <w:szCs w:val="20"/>
              </w:rPr>
            </w:pPr>
            <w:r w:rsidRPr="00E37599">
              <w:rPr>
                <w:rFonts w:ascii="Arial Narrow" w:hAnsi="Arial Narrow"/>
                <w:sz w:val="20"/>
                <w:szCs w:val="20"/>
              </w:rPr>
              <w:t xml:space="preserve">Kódy pre </w:t>
            </w:r>
            <w:r>
              <w:rPr>
                <w:rFonts w:ascii="Arial Narrow" w:hAnsi="Arial Narrow"/>
                <w:sz w:val="20"/>
                <w:szCs w:val="20"/>
              </w:rPr>
              <w:t>dimenziu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 „</w:t>
            </w:r>
            <w:r>
              <w:rPr>
                <w:rFonts w:ascii="Arial Narrow" w:hAnsi="Arial Narrow"/>
                <w:sz w:val="20"/>
                <w:szCs w:val="20"/>
              </w:rPr>
              <w:t>Hospodárska činnosť</w:t>
            </w:r>
            <w:r w:rsidRPr="00E37599">
              <w:rPr>
                <w:rFonts w:ascii="Arial Narrow" w:hAnsi="Arial Narrow"/>
                <w:sz w:val="20"/>
                <w:szCs w:val="20"/>
              </w:rPr>
              <w:t>“ sú dané V</w:t>
            </w:r>
            <w:r>
              <w:rPr>
                <w:rFonts w:ascii="Arial Narrow" w:hAnsi="Arial Narrow"/>
                <w:sz w:val="20"/>
                <w:szCs w:val="20"/>
              </w:rPr>
              <w:t xml:space="preserve">ykonávacím nariadením komisie </w:t>
            </w:r>
            <w:r w:rsidRPr="00E37599">
              <w:rPr>
                <w:rFonts w:ascii="Arial Narrow" w:hAnsi="Arial Narrow"/>
                <w:sz w:val="20"/>
                <w:szCs w:val="20"/>
              </w:rPr>
              <w:t>(EÚ) č. 215/2014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zo 7. marca 2014</w:t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begin"/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NOTEREF _Ref422420329 \h </w:instrTex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\* MERGEFORMAT </w:instrText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separate"/>
            </w:r>
            <w:r w:rsidR="00055984">
              <w:rPr>
                <w:rFonts w:ascii="Arial Narrow" w:hAnsi="Arial Narrow"/>
                <w:sz w:val="20"/>
                <w:szCs w:val="20"/>
                <w:vertAlign w:val="superscript"/>
              </w:rPr>
              <w:t>5</w:t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end"/>
            </w:r>
            <w:r w:rsidRPr="00E37599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v Prílohe </w:t>
            </w:r>
            <w:r w:rsidRPr="00E37599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, tabuľka 7 podľa stanovených podmienok poskytnutia </w:t>
            </w:r>
            <w:del w:id="45" w:author="Autor">
              <w:r w:rsidDel="00A322A5">
                <w:rPr>
                  <w:rFonts w:ascii="Arial Narrow" w:hAnsi="Arial Narrow"/>
                  <w:sz w:val="20"/>
                  <w:szCs w:val="20"/>
                </w:rPr>
                <w:delText>pomoci</w:delText>
              </w:r>
            </w:del>
            <w:ins w:id="46" w:author="Autor">
              <w:r w:rsidR="00A322A5">
                <w:rPr>
                  <w:rFonts w:ascii="Arial Narrow" w:hAnsi="Arial Narrow"/>
                  <w:sz w:val="20"/>
                  <w:szCs w:val="20"/>
                </w:rPr>
                <w:t>príspevku</w:t>
              </w:r>
            </w:ins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76D59BD3" w14:textId="77777777" w:rsidTr="00231C62">
        <w:trPr>
          <w:trHeight w:val="315"/>
        </w:trPr>
        <w:tc>
          <w:tcPr>
            <w:tcW w:w="9288" w:type="dxa"/>
            <w:hideMark/>
          </w:tcPr>
          <w:p w14:paraId="75FFF136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územia:</w:t>
            </w:r>
          </w:p>
        </w:tc>
      </w:tr>
      <w:tr w:rsidR="00DE377F" w:rsidRPr="002C6A91" w14:paraId="238101D4" w14:textId="77777777" w:rsidTr="00231C62">
        <w:trPr>
          <w:trHeight w:val="330"/>
        </w:trPr>
        <w:tc>
          <w:tcPr>
            <w:tcW w:w="9288" w:type="dxa"/>
            <w:hideMark/>
          </w:tcPr>
          <w:p w14:paraId="7BC7ED8D" w14:textId="77777777" w:rsidR="00DE377F" w:rsidRDefault="00447E97" w:rsidP="00447E97">
            <w:pPr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lastRenderedPageBreak/>
              <w:t xml:space="preserve">Žiadateľ vyberá </w:t>
            </w:r>
            <w:r w:rsidR="00DE377F" w:rsidRPr="00601361">
              <w:rPr>
                <w:rFonts w:ascii="Arial Narrow" w:hAnsi="Arial Narrow"/>
                <w:sz w:val="20"/>
                <w:szCs w:val="20"/>
              </w:rPr>
              <w:t>z číselníka Území (mestská, horská...)</w:t>
            </w:r>
          </w:p>
          <w:p w14:paraId="3FF13CD3" w14:textId="77777777" w:rsidR="005520B1" w:rsidRDefault="005520B1" w:rsidP="005520B1">
            <w:pPr>
              <w:rPr>
                <w:rFonts w:ascii="Arial Narrow" w:hAnsi="Arial Narrow"/>
                <w:sz w:val="20"/>
                <w:szCs w:val="20"/>
              </w:rPr>
            </w:pPr>
            <w:r w:rsidRPr="00892D51">
              <w:rPr>
                <w:rFonts w:ascii="Arial Narrow" w:hAnsi="Arial Narrow"/>
                <w:sz w:val="20"/>
                <w:szCs w:val="20"/>
              </w:rPr>
              <w:t xml:space="preserve">Pri vyplňovaní elektronického formulára </w:t>
            </w:r>
            <w:proofErr w:type="spellStart"/>
            <w:r w:rsidRPr="00892D5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892D51">
              <w:rPr>
                <w:rFonts w:ascii="Arial Narrow" w:hAnsi="Arial Narrow"/>
                <w:sz w:val="20"/>
                <w:szCs w:val="20"/>
              </w:rPr>
              <w:t xml:space="preserve"> prostredníctvom verejnej časti ITMS</w:t>
            </w:r>
            <w:r>
              <w:rPr>
                <w:rFonts w:ascii="Arial Narrow" w:hAnsi="Arial Narrow"/>
                <w:sz w:val="20"/>
                <w:szCs w:val="20"/>
              </w:rPr>
              <w:t>2014+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(Portál ITMS) je v ponuke rolovacie pole, z ktorého žiadateľ vyberá prislúchajúci kód </w:t>
            </w:r>
            <w:r>
              <w:rPr>
                <w:rFonts w:ascii="Arial Narrow" w:hAnsi="Arial Narrow"/>
                <w:sz w:val="20"/>
                <w:szCs w:val="20"/>
              </w:rPr>
              <w:t>územia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. Žiadateľ je povinný vybrať </w:t>
            </w:r>
            <w:r>
              <w:rPr>
                <w:rFonts w:ascii="Arial Narrow" w:hAnsi="Arial Narrow"/>
                <w:sz w:val="20"/>
                <w:szCs w:val="20"/>
              </w:rPr>
              <w:t xml:space="preserve">územie, </w:t>
            </w:r>
            <w:r w:rsidRPr="00892D51">
              <w:rPr>
                <w:rFonts w:ascii="Arial Narrow" w:hAnsi="Arial Narrow"/>
                <w:sz w:val="20"/>
                <w:szCs w:val="20"/>
              </w:rPr>
              <w:t>ktor</w:t>
            </w:r>
            <w:r>
              <w:rPr>
                <w:rFonts w:ascii="Arial Narrow" w:hAnsi="Arial Narrow"/>
                <w:sz w:val="20"/>
                <w:szCs w:val="20"/>
              </w:rPr>
              <w:t>é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je </w:t>
            </w:r>
            <w:r>
              <w:rPr>
                <w:rFonts w:ascii="Arial Narrow" w:hAnsi="Arial Narrow"/>
                <w:sz w:val="20"/>
                <w:szCs w:val="20"/>
              </w:rPr>
              <w:t>relevantné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pre </w:t>
            </w:r>
            <w:r>
              <w:rPr>
                <w:rFonts w:ascii="Arial Narrow" w:hAnsi="Arial Narrow"/>
                <w:sz w:val="20"/>
                <w:szCs w:val="20"/>
              </w:rPr>
              <w:t>projekt a </w:t>
            </w:r>
            <w:r w:rsidRPr="00892D51">
              <w:rPr>
                <w:rFonts w:ascii="Arial Narrow" w:hAnsi="Arial Narrow"/>
                <w:sz w:val="20"/>
                <w:szCs w:val="20"/>
              </w:rPr>
              <w:t>skupinu aktivít.</w:t>
            </w:r>
          </w:p>
          <w:p w14:paraId="0E7F633A" w14:textId="56D533FE" w:rsidR="005520B1" w:rsidRDefault="005520B1" w:rsidP="00A322A5">
            <w:pPr>
              <w:rPr>
                <w:ins w:id="47" w:author="Autor"/>
                <w:rFonts w:ascii="Arial Narrow" w:hAnsi="Arial Narrow"/>
                <w:sz w:val="20"/>
                <w:szCs w:val="20"/>
              </w:rPr>
            </w:pPr>
            <w:r w:rsidRPr="00E37599">
              <w:rPr>
                <w:rFonts w:ascii="Arial Narrow" w:hAnsi="Arial Narrow"/>
                <w:sz w:val="20"/>
                <w:szCs w:val="20"/>
              </w:rPr>
              <w:t xml:space="preserve">Kódy pre </w:t>
            </w:r>
            <w:r>
              <w:rPr>
                <w:rFonts w:ascii="Arial Narrow" w:hAnsi="Arial Narrow"/>
                <w:sz w:val="20"/>
                <w:szCs w:val="20"/>
              </w:rPr>
              <w:t>dimenziu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 „</w:t>
            </w:r>
            <w:r>
              <w:rPr>
                <w:rFonts w:ascii="Arial Narrow" w:hAnsi="Arial Narrow"/>
                <w:sz w:val="20"/>
                <w:szCs w:val="20"/>
              </w:rPr>
              <w:t>Typ územia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“ </w:t>
            </w:r>
            <w:r w:rsidR="007A2842">
              <w:rPr>
                <w:rFonts w:ascii="Arial Narrow" w:hAnsi="Arial Narrow"/>
                <w:sz w:val="20"/>
                <w:szCs w:val="20"/>
              </w:rPr>
              <w:t>vychádzajú z indikatívneho členenia podpory EÚ v tabuľke č. 9 v OP ĽZ</w:t>
            </w:r>
            <w:r w:rsidR="007A2842" w:rsidRPr="00E3759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a </w:t>
            </w:r>
            <w:r w:rsidRPr="00E37599">
              <w:rPr>
                <w:rFonts w:ascii="Arial Narrow" w:hAnsi="Arial Narrow"/>
                <w:sz w:val="20"/>
                <w:szCs w:val="20"/>
              </w:rPr>
              <w:t>sú dané V</w:t>
            </w:r>
            <w:r>
              <w:rPr>
                <w:rFonts w:ascii="Arial Narrow" w:hAnsi="Arial Narrow"/>
                <w:sz w:val="20"/>
                <w:szCs w:val="20"/>
              </w:rPr>
              <w:t xml:space="preserve">ykonávacím nariadením </w:t>
            </w:r>
            <w:del w:id="48" w:author="Autor">
              <w:r w:rsidDel="00A322A5">
                <w:rPr>
                  <w:rFonts w:ascii="Arial Narrow" w:hAnsi="Arial Narrow"/>
                  <w:sz w:val="20"/>
                  <w:szCs w:val="20"/>
                </w:rPr>
                <w:delText xml:space="preserve">komisie </w:delText>
              </w:r>
            </w:del>
            <w:ins w:id="49" w:author="Autor">
              <w:r w:rsidR="00A322A5">
                <w:rPr>
                  <w:rFonts w:ascii="Arial Narrow" w:hAnsi="Arial Narrow"/>
                  <w:sz w:val="20"/>
                  <w:szCs w:val="20"/>
                </w:rPr>
                <w:t xml:space="preserve">Komisie </w:t>
              </w:r>
            </w:ins>
            <w:r w:rsidRPr="00E37599">
              <w:rPr>
                <w:rFonts w:ascii="Arial Narrow" w:hAnsi="Arial Narrow"/>
                <w:sz w:val="20"/>
                <w:szCs w:val="20"/>
              </w:rPr>
              <w:t>(EÚ) č. 215/2014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zo 7. marca 2014</w:t>
            </w:r>
            <w:del w:id="50" w:author="Autor">
              <w:r w:rsidRPr="00FD2F76"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  <w:fldChar w:fldCharType="begin"/>
              </w:r>
              <w:r w:rsidRPr="00FD2F76"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  <w:delInstrText xml:space="preserve"> NOTEREF _Ref422420329 \h </w:delInstrText>
              </w:r>
              <w:r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  <w:delInstrText xml:space="preserve"> \* MERGEFORMAT </w:delInstrText>
              </w:r>
              <w:r w:rsidRPr="00FD2F76"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</w:r>
              <w:r w:rsidRPr="00FD2F76"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  <w:fldChar w:fldCharType="separate"/>
              </w:r>
              <w:r w:rsidR="00055984"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  <w:delText>5</w:delText>
              </w:r>
              <w:r w:rsidRPr="00FD2F76"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  <w:fldChar w:fldCharType="end"/>
              </w:r>
            </w:del>
            <w:r w:rsidRPr="00E37599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v Prílohe </w:t>
            </w:r>
            <w:r w:rsidRPr="00E37599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, tabuľka 3 podľa stanovených podmienok poskytnutia </w:t>
            </w:r>
            <w:ins w:id="51" w:author="Autor">
              <w:r w:rsidR="00A322A5">
                <w:rPr>
                  <w:rFonts w:ascii="Arial Narrow" w:hAnsi="Arial Narrow"/>
                  <w:sz w:val="20"/>
                  <w:szCs w:val="20"/>
                </w:rPr>
                <w:t>príspevku</w:t>
              </w:r>
            </w:ins>
            <w:del w:id="52" w:author="Autor">
              <w:r w:rsidDel="00A322A5">
                <w:rPr>
                  <w:rFonts w:ascii="Arial Narrow" w:hAnsi="Arial Narrow"/>
                  <w:sz w:val="20"/>
                  <w:szCs w:val="20"/>
                </w:rPr>
                <w:delText>pomoci</w:delText>
              </w:r>
            </w:del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24B73535" w14:textId="480E5268" w:rsidR="00A322A5" w:rsidRPr="002C6A91" w:rsidRDefault="00A322A5" w:rsidP="00A322A5">
            <w:pPr>
              <w:rPr>
                <w:rFonts w:ascii="Arial Narrow" w:hAnsi="Arial Narrow"/>
                <w:sz w:val="20"/>
                <w:szCs w:val="20"/>
              </w:rPr>
            </w:pPr>
            <w:ins w:id="53" w:author="Autor">
              <w:r>
                <w:rPr>
                  <w:rFonts w:ascii="Arial Narrow" w:hAnsi="Arial Narrow"/>
                  <w:sz w:val="20"/>
                  <w:szCs w:val="20"/>
                </w:rPr>
                <w:t>Žiadateľ zvolí kód 07 – Neuplatňuje sa.</w:t>
              </w:r>
            </w:ins>
          </w:p>
        </w:tc>
      </w:tr>
      <w:tr w:rsidR="008D6D59" w:rsidRPr="002C6A91" w14:paraId="764E18B2" w14:textId="77777777" w:rsidTr="00231C62">
        <w:trPr>
          <w:trHeight w:val="330"/>
        </w:trPr>
        <w:tc>
          <w:tcPr>
            <w:tcW w:w="9288" w:type="dxa"/>
          </w:tcPr>
          <w:p w14:paraId="272FF81C" w14:textId="77777777" w:rsidR="008D6D59" w:rsidRPr="002C6A91" w:rsidRDefault="008D6D5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Forma financovania:</w:t>
            </w:r>
          </w:p>
        </w:tc>
      </w:tr>
      <w:tr w:rsidR="008D6D59" w:rsidRPr="002C6A91" w14:paraId="75E44B51" w14:textId="77777777" w:rsidTr="00231C62">
        <w:trPr>
          <w:trHeight w:val="330"/>
        </w:trPr>
        <w:tc>
          <w:tcPr>
            <w:tcW w:w="9288" w:type="dxa"/>
          </w:tcPr>
          <w:p w14:paraId="2D164C4B" w14:textId="77777777" w:rsidR="008D6D59" w:rsidRDefault="00447E97" w:rsidP="00892D51">
            <w:pPr>
              <w:tabs>
                <w:tab w:val="left" w:pos="6379"/>
              </w:tabs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t>Žiadateľ vyberá</w:t>
            </w:r>
            <w:r w:rsidR="00C213B4" w:rsidRPr="00601361">
              <w:rPr>
                <w:rFonts w:ascii="Arial Narrow" w:hAnsi="Arial Narrow"/>
                <w:sz w:val="20"/>
                <w:szCs w:val="20"/>
              </w:rPr>
              <w:t xml:space="preserve"> z</w:t>
            </w:r>
            <w:r w:rsidRPr="00601361">
              <w:rPr>
                <w:rFonts w:ascii="Arial Narrow" w:hAnsi="Arial Narrow"/>
                <w:sz w:val="20"/>
                <w:szCs w:val="20"/>
              </w:rPr>
              <w:t> ponúkaných možností</w:t>
            </w:r>
          </w:p>
          <w:p w14:paraId="4B7994D0" w14:textId="77777777" w:rsidR="00366EDF" w:rsidRDefault="005520B1" w:rsidP="00366EDF">
            <w:pPr>
              <w:rPr>
                <w:rFonts w:ascii="Arial Narrow" w:hAnsi="Arial Narrow"/>
                <w:sz w:val="20"/>
                <w:szCs w:val="20"/>
              </w:rPr>
            </w:pPr>
            <w:r w:rsidRPr="00892D51">
              <w:rPr>
                <w:rFonts w:ascii="Arial Narrow" w:hAnsi="Arial Narrow"/>
                <w:sz w:val="20"/>
                <w:szCs w:val="20"/>
              </w:rPr>
              <w:t xml:space="preserve">Pri vyplňovaní elektronického formulára </w:t>
            </w:r>
            <w:proofErr w:type="spellStart"/>
            <w:r w:rsidRPr="00892D5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892D51">
              <w:rPr>
                <w:rFonts w:ascii="Arial Narrow" w:hAnsi="Arial Narrow"/>
                <w:sz w:val="20"/>
                <w:szCs w:val="20"/>
              </w:rPr>
              <w:t xml:space="preserve"> prostredníctvom verejnej časti ITMS</w:t>
            </w:r>
            <w:r>
              <w:rPr>
                <w:rFonts w:ascii="Arial Narrow" w:hAnsi="Arial Narrow"/>
                <w:sz w:val="20"/>
                <w:szCs w:val="20"/>
              </w:rPr>
              <w:t>2014+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(Portál ITMS) je v ponuke rolovacie pole, z ktorého žiadateľ vyberá prislúchajúci kód </w:t>
            </w:r>
            <w:r>
              <w:rPr>
                <w:rFonts w:ascii="Arial Narrow" w:hAnsi="Arial Narrow"/>
                <w:sz w:val="20"/>
                <w:szCs w:val="20"/>
              </w:rPr>
              <w:t>financovania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14:paraId="124ED8EA" w14:textId="3C2885C1" w:rsidR="005520B1" w:rsidRPr="002C6A91" w:rsidRDefault="005520B1" w:rsidP="0091369B">
            <w:pPr>
              <w:rPr>
                <w:rFonts w:ascii="Arial Narrow" w:hAnsi="Arial Narrow"/>
                <w:sz w:val="20"/>
                <w:szCs w:val="20"/>
              </w:rPr>
            </w:pPr>
            <w:r w:rsidRPr="00E37599">
              <w:rPr>
                <w:rFonts w:ascii="Arial Narrow" w:hAnsi="Arial Narrow"/>
                <w:sz w:val="20"/>
                <w:szCs w:val="20"/>
              </w:rPr>
              <w:t xml:space="preserve">Kódy pre </w:t>
            </w:r>
            <w:r>
              <w:rPr>
                <w:rFonts w:ascii="Arial Narrow" w:hAnsi="Arial Narrow"/>
                <w:sz w:val="20"/>
                <w:szCs w:val="20"/>
              </w:rPr>
              <w:t>dimenziu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 „</w:t>
            </w:r>
            <w:r w:rsidR="00366EDF">
              <w:rPr>
                <w:rFonts w:ascii="Arial Narrow" w:hAnsi="Arial Narrow"/>
                <w:sz w:val="20"/>
                <w:szCs w:val="20"/>
              </w:rPr>
              <w:t>Forma financovania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“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vychádzajú z indikatívneho členenia podpory EÚ v tabuľke č. 8 </w:t>
            </w:r>
            <w:r w:rsidR="00B07FFC">
              <w:rPr>
                <w:rFonts w:ascii="Arial Narrow" w:hAnsi="Arial Narrow"/>
                <w:sz w:val="20"/>
                <w:szCs w:val="20"/>
              </w:rPr>
              <w:t xml:space="preserve">podľa fondu a kategórie regiónu </w:t>
            </w:r>
            <w:r w:rsidR="007A2842">
              <w:rPr>
                <w:rFonts w:ascii="Arial Narrow" w:hAnsi="Arial Narrow"/>
                <w:sz w:val="20"/>
                <w:szCs w:val="20"/>
              </w:rPr>
              <w:t>v OP ĽZ</w:t>
            </w:r>
            <w:r w:rsidR="007A2842" w:rsidRPr="00E3759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07FFC">
              <w:rPr>
                <w:rFonts w:ascii="Arial Narrow" w:hAnsi="Arial Narrow"/>
                <w:sz w:val="20"/>
                <w:szCs w:val="20"/>
              </w:rPr>
              <w:t xml:space="preserve">a prílohy č. 4 k OP ĽZ,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a </w:t>
            </w:r>
            <w:r w:rsidRPr="00E37599">
              <w:rPr>
                <w:rFonts w:ascii="Arial Narrow" w:hAnsi="Arial Narrow"/>
                <w:sz w:val="20"/>
                <w:szCs w:val="20"/>
              </w:rPr>
              <w:t>sú dané V</w:t>
            </w:r>
            <w:r>
              <w:rPr>
                <w:rFonts w:ascii="Arial Narrow" w:hAnsi="Arial Narrow"/>
                <w:sz w:val="20"/>
                <w:szCs w:val="20"/>
              </w:rPr>
              <w:t xml:space="preserve">ykonávacím nariadením </w:t>
            </w:r>
            <w:del w:id="54" w:author="Autor">
              <w:r w:rsidDel="0091369B">
                <w:rPr>
                  <w:rFonts w:ascii="Arial Narrow" w:hAnsi="Arial Narrow"/>
                  <w:sz w:val="20"/>
                  <w:szCs w:val="20"/>
                </w:rPr>
                <w:delText xml:space="preserve">komisie </w:delText>
              </w:r>
            </w:del>
            <w:ins w:id="55" w:author="Autor">
              <w:r w:rsidR="0091369B">
                <w:rPr>
                  <w:rFonts w:ascii="Arial Narrow" w:hAnsi="Arial Narrow"/>
                  <w:sz w:val="20"/>
                  <w:szCs w:val="20"/>
                </w:rPr>
                <w:t xml:space="preserve">Komisie </w:t>
              </w:r>
            </w:ins>
            <w:r w:rsidRPr="00E37599">
              <w:rPr>
                <w:rFonts w:ascii="Arial Narrow" w:hAnsi="Arial Narrow"/>
                <w:sz w:val="20"/>
                <w:szCs w:val="20"/>
              </w:rPr>
              <w:t>(EÚ) č. 215/2014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zo 7. marca 2014</w:t>
            </w:r>
            <w:del w:id="56" w:author="Autor">
              <w:r w:rsidRPr="00FD2F76"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  <w:fldChar w:fldCharType="begin"/>
              </w:r>
              <w:r w:rsidRPr="00FD2F76"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  <w:delInstrText xml:space="preserve"> NOTEREF _Ref422420329 \h </w:delInstrText>
              </w:r>
              <w:r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  <w:delInstrText xml:space="preserve"> \* MERGEFORMAT </w:delInstrText>
              </w:r>
              <w:r w:rsidRPr="00FD2F76"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</w:r>
              <w:r w:rsidRPr="00FD2F76"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  <w:fldChar w:fldCharType="separate"/>
              </w:r>
              <w:r w:rsidR="00055984"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  <w:delText>5</w:delText>
              </w:r>
              <w:r w:rsidRPr="00FD2F76" w:rsidDel="0091369B">
                <w:rPr>
                  <w:rFonts w:ascii="Arial Narrow" w:hAnsi="Arial Narrow"/>
                  <w:sz w:val="20"/>
                  <w:szCs w:val="20"/>
                  <w:vertAlign w:val="superscript"/>
                </w:rPr>
                <w:fldChar w:fldCharType="end"/>
              </w:r>
            </w:del>
            <w:r w:rsidRPr="00E37599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v Prílohe </w:t>
            </w:r>
            <w:r w:rsidRPr="00E37599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, tabuľka 2 podľa stanovených podmienok poskytnutia </w:t>
            </w:r>
            <w:del w:id="57" w:author="Autor">
              <w:r w:rsidDel="00A322A5">
                <w:rPr>
                  <w:rFonts w:ascii="Arial Narrow" w:hAnsi="Arial Narrow"/>
                  <w:sz w:val="20"/>
                  <w:szCs w:val="20"/>
                </w:rPr>
                <w:delText>pomoci</w:delText>
              </w:r>
            </w:del>
            <w:ins w:id="58" w:author="Autor">
              <w:r w:rsidR="00A322A5">
                <w:rPr>
                  <w:rFonts w:ascii="Arial Narrow" w:hAnsi="Arial Narrow"/>
                  <w:sz w:val="20"/>
                  <w:szCs w:val="20"/>
                </w:rPr>
                <w:t>príspevku</w:t>
              </w:r>
            </w:ins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2A6EF9" w:rsidRPr="002C6A91" w14:paraId="3DA97C96" w14:textId="77777777" w:rsidTr="00231C62">
        <w:trPr>
          <w:trHeight w:val="330"/>
        </w:trPr>
        <w:tc>
          <w:tcPr>
            <w:tcW w:w="9288" w:type="dxa"/>
          </w:tcPr>
          <w:p w14:paraId="522A591D" w14:textId="77777777" w:rsidR="002A6EF9" w:rsidRPr="002C6A91" w:rsidRDefault="002A6EF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 xml:space="preserve">Projekt s relevanciou k Regionálnym investičným územným stratégiám: </w:t>
            </w:r>
            <w:r w:rsidRPr="002C6A91">
              <w:rPr>
                <w:rFonts w:ascii="Arial Narrow" w:hAnsi="Arial Narrow"/>
                <w:sz w:val="20"/>
                <w:szCs w:val="20"/>
              </w:rPr>
              <w:t>áno/nie</w:t>
            </w:r>
          </w:p>
        </w:tc>
      </w:tr>
      <w:tr w:rsidR="002A6EF9" w:rsidRPr="002C6A91" w14:paraId="41E626FE" w14:textId="77777777" w:rsidTr="00231C62">
        <w:trPr>
          <w:trHeight w:val="330"/>
        </w:trPr>
        <w:tc>
          <w:tcPr>
            <w:tcW w:w="9288" w:type="dxa"/>
          </w:tcPr>
          <w:p w14:paraId="2A1D522C" w14:textId="77777777" w:rsidR="002A6EF9" w:rsidRPr="002C6A91" w:rsidRDefault="002A6EF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Projekt s relevanciou k Udržateľnému rozvoju miest: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áno/nie</w:t>
            </w:r>
          </w:p>
        </w:tc>
      </w:tr>
      <w:tr w:rsidR="00393BEF" w:rsidRPr="002C6A91" w14:paraId="0EBA4EF1" w14:textId="77777777" w:rsidTr="002A6EF9">
        <w:trPr>
          <w:trHeight w:val="330"/>
        </w:trPr>
        <w:tc>
          <w:tcPr>
            <w:tcW w:w="9288" w:type="dxa"/>
          </w:tcPr>
          <w:p w14:paraId="3572C347" w14:textId="77777777" w:rsidR="00393BEF" w:rsidRPr="002C6A91" w:rsidRDefault="00393BEF" w:rsidP="00366ED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Identifikácia príspevku k</w:t>
            </w:r>
            <w:r w:rsidR="00447E9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 horizontálnemu 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princípu </w:t>
            </w:r>
            <w:r w:rsidR="00366EDF">
              <w:rPr>
                <w:rFonts w:ascii="Arial Narrow" w:hAnsi="Arial Narrow"/>
                <w:b/>
                <w:bCs/>
                <w:sz w:val="20"/>
                <w:szCs w:val="20"/>
              </w:rPr>
              <w:t>U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držateľn</w:t>
            </w:r>
            <w:r w:rsidR="00447E97">
              <w:rPr>
                <w:rFonts w:ascii="Arial Narrow" w:hAnsi="Arial Narrow"/>
                <w:b/>
                <w:bCs/>
                <w:sz w:val="20"/>
                <w:szCs w:val="20"/>
              </w:rPr>
              <w:t>ý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rozvoj</w:t>
            </w:r>
            <w:bookmarkStart w:id="59" w:name="_Ref422413811"/>
            <w:r w:rsidR="0049299B" w:rsidRPr="0049299B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footnoteReference w:id="6"/>
            </w:r>
            <w:bookmarkEnd w:id="59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393BEF" w:rsidRPr="002C6A91" w14:paraId="08932A62" w14:textId="77777777" w:rsidTr="002A6EF9">
        <w:trPr>
          <w:trHeight w:val="330"/>
        </w:trPr>
        <w:tc>
          <w:tcPr>
            <w:tcW w:w="9288" w:type="dxa"/>
          </w:tcPr>
          <w:p w14:paraId="1C73265B" w14:textId="77777777" w:rsidR="00393BEF" w:rsidRPr="002C6A91" w:rsidRDefault="00393BEF" w:rsidP="004929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Automaticky vypĺňané relevantné ciele horizontálneho princípu </w:t>
            </w:r>
            <w:r w:rsidR="0049299B">
              <w:rPr>
                <w:rFonts w:ascii="Arial Narrow" w:hAnsi="Arial Narrow"/>
                <w:sz w:val="20"/>
                <w:szCs w:val="20"/>
              </w:rPr>
              <w:t>U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držateľný rozvoj v nadväznosti na vybrané typy aktivít v 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</w:p>
        </w:tc>
      </w:tr>
      <w:tr w:rsidR="00393BEF" w:rsidRPr="002C6A91" w14:paraId="3C00A4EA" w14:textId="77777777" w:rsidTr="002A6EF9">
        <w:trPr>
          <w:trHeight w:val="330"/>
        </w:trPr>
        <w:tc>
          <w:tcPr>
            <w:tcW w:w="9288" w:type="dxa"/>
          </w:tcPr>
          <w:p w14:paraId="10CDA35B" w14:textId="340B8286" w:rsidR="00393BEF" w:rsidRPr="002C6A91" w:rsidRDefault="00393BEF" w:rsidP="009136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Identifikácia príspevku k princípu podpory rovnosti mužov a žien a </w:t>
            </w:r>
            <w:r w:rsidRPr="00601361">
              <w:rPr>
                <w:rFonts w:ascii="Arial Narrow" w:hAnsi="Arial Narrow"/>
                <w:b/>
                <w:bCs/>
                <w:sz w:val="20"/>
                <w:szCs w:val="20"/>
              </w:rPr>
              <w:t>nediskriminácia</w:t>
            </w:r>
            <w:del w:id="65" w:author="Autor">
              <w:r w:rsidR="0049299B" w:rsidRPr="00601361" w:rsidDel="0091369B">
                <w:rPr>
                  <w:rFonts w:ascii="Arial Narrow" w:hAnsi="Arial Narrow"/>
                  <w:bCs/>
                  <w:sz w:val="20"/>
                  <w:szCs w:val="20"/>
                  <w:vertAlign w:val="superscript"/>
                </w:rPr>
                <w:fldChar w:fldCharType="begin"/>
              </w:r>
              <w:r w:rsidR="0049299B" w:rsidRPr="00601361" w:rsidDel="0091369B">
                <w:rPr>
                  <w:rFonts w:ascii="Arial Narrow" w:hAnsi="Arial Narrow"/>
                  <w:bCs/>
                  <w:sz w:val="20"/>
                  <w:szCs w:val="20"/>
                  <w:vertAlign w:val="superscript"/>
                </w:rPr>
                <w:delInstrText xml:space="preserve"> NOTEREF _Ref422413811 \h  \* MERGEFORMAT </w:delInstrText>
              </w:r>
              <w:r w:rsidR="0049299B" w:rsidRPr="00601361" w:rsidDel="0091369B">
                <w:rPr>
                  <w:rFonts w:ascii="Arial Narrow" w:hAnsi="Arial Narrow"/>
                  <w:bCs/>
                  <w:sz w:val="20"/>
                  <w:szCs w:val="20"/>
                  <w:vertAlign w:val="superscript"/>
                </w:rPr>
              </w:r>
              <w:r w:rsidR="0049299B" w:rsidRPr="00601361" w:rsidDel="0091369B">
                <w:rPr>
                  <w:rFonts w:ascii="Arial Narrow" w:hAnsi="Arial Narrow"/>
                  <w:bCs/>
                  <w:sz w:val="20"/>
                  <w:szCs w:val="20"/>
                  <w:vertAlign w:val="superscript"/>
                </w:rPr>
                <w:fldChar w:fldCharType="separate"/>
              </w:r>
              <w:r w:rsidR="00055984" w:rsidDel="0091369B">
                <w:rPr>
                  <w:rFonts w:ascii="Arial Narrow" w:hAnsi="Arial Narrow"/>
                  <w:bCs/>
                  <w:sz w:val="20"/>
                  <w:szCs w:val="20"/>
                  <w:vertAlign w:val="superscript"/>
                </w:rPr>
                <w:delText>6</w:delText>
              </w:r>
              <w:r w:rsidR="0049299B" w:rsidRPr="00601361" w:rsidDel="0091369B">
                <w:rPr>
                  <w:rFonts w:ascii="Arial Narrow" w:hAnsi="Arial Narrow"/>
                  <w:bCs/>
                  <w:sz w:val="20"/>
                  <w:szCs w:val="20"/>
                  <w:vertAlign w:val="superscript"/>
                </w:rPr>
                <w:fldChar w:fldCharType="end"/>
              </w:r>
            </w:del>
            <w:ins w:id="66" w:author="Autor">
              <w:r w:rsidR="0091369B">
                <w:rPr>
                  <w:rStyle w:val="Odkaznapoznmkupodiarou"/>
                  <w:rFonts w:ascii="Arial Narrow" w:hAnsi="Arial Narrow"/>
                  <w:bCs/>
                  <w:sz w:val="20"/>
                  <w:szCs w:val="20"/>
                </w:rPr>
                <w:footnoteReference w:id="7"/>
              </w:r>
            </w:ins>
            <w:r w:rsidRPr="0060136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393BEF" w:rsidRPr="002C6A91" w14:paraId="78D58D89" w14:textId="77777777" w:rsidTr="002A6EF9">
        <w:trPr>
          <w:trHeight w:val="330"/>
        </w:trPr>
        <w:tc>
          <w:tcPr>
            <w:tcW w:w="9288" w:type="dxa"/>
          </w:tcPr>
          <w:p w14:paraId="7FC36A17" w14:textId="77777777" w:rsidR="00393BEF" w:rsidRPr="002C6A91" w:rsidRDefault="00393BEF" w:rsidP="00393BEF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06C9E055" w14:textId="77777777" w:rsidR="00393BEF" w:rsidRPr="002C6A91" w:rsidRDefault="00393BEF" w:rsidP="00393BEF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>Projekt je priamo zameraný na znevýhodnené skupiny.</w:t>
            </w:r>
          </w:p>
          <w:p w14:paraId="09AFC69E" w14:textId="77777777" w:rsidR="00393BEF" w:rsidRPr="002C6A91" w:rsidRDefault="00393BEF" w:rsidP="0049299B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 prípade, ak ide o projekt, ktorý nie je priamo zameraný na podporu znevýhodnených skupín, automaticky je vyplnený nasledovný text:</w:t>
            </w:r>
          </w:p>
          <w:p w14:paraId="3763558B" w14:textId="77777777" w:rsidR="00393BEF" w:rsidRPr="002C6A91" w:rsidRDefault="00393BEF" w:rsidP="00345A3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Projekt je v súlade s princípom podpory </w:t>
            </w:r>
            <w:r w:rsidR="00345A3F">
              <w:rPr>
                <w:rFonts w:ascii="Arial Narrow" w:hAnsi="Arial Narrow"/>
                <w:i/>
                <w:iCs/>
                <w:sz w:val="20"/>
                <w:szCs w:val="20"/>
              </w:rPr>
              <w:t>v rámci Horizontálneho princípu R</w:t>
            </w: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>ovnos</w:t>
            </w:r>
            <w:r w:rsidR="00345A3F">
              <w:rPr>
                <w:rFonts w:ascii="Arial Narrow" w:hAnsi="Arial Narrow"/>
                <w:i/>
                <w:iCs/>
                <w:sz w:val="20"/>
                <w:szCs w:val="20"/>
              </w:rPr>
              <w:t>ť</w:t>
            </w: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mužov a žien a</w:t>
            </w:r>
            <w:r w:rsidR="00345A3F">
              <w:rPr>
                <w:rFonts w:ascii="Arial Narrow" w:hAnsi="Arial Narrow"/>
                <w:i/>
                <w:iCs/>
                <w:sz w:val="20"/>
                <w:szCs w:val="20"/>
              </w:rPr>
              <w:t> Horizontálneho princípu N</w:t>
            </w: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>ediskriminácia.</w:t>
            </w:r>
          </w:p>
        </w:tc>
      </w:tr>
    </w:tbl>
    <w:p w14:paraId="33A3AB05" w14:textId="77777777" w:rsidR="00DE377F" w:rsidRPr="002C6A91" w:rsidRDefault="00DE377F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DE377F" w:rsidRPr="002C6A91" w14:paraId="169290D6" w14:textId="77777777" w:rsidTr="004D25E1">
        <w:trPr>
          <w:trHeight w:val="1890"/>
        </w:trPr>
        <w:tc>
          <w:tcPr>
            <w:tcW w:w="9301" w:type="dxa"/>
            <w:gridSpan w:val="5"/>
            <w:shd w:val="clear" w:color="auto" w:fill="CCC0D9" w:themeFill="accent4" w:themeFillTint="66"/>
            <w:hideMark/>
          </w:tcPr>
          <w:p w14:paraId="28E4A82C" w14:textId="77777777" w:rsidR="00DE377F" w:rsidRPr="00345A3F" w:rsidRDefault="00345A3F" w:rsidP="00345A3F">
            <w:pPr>
              <w:pStyle w:val="Nadpis1"/>
              <w:spacing w:before="120" w:after="120"/>
              <w:outlineLvl w:val="0"/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</w:pPr>
            <w:r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                                                       </w:t>
            </w:r>
            <w:bookmarkStart w:id="68" w:name="_Toc437409249"/>
            <w:r w:rsidR="00DE377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6. Miesto realizácie projektu:</w:t>
            </w:r>
            <w:bookmarkEnd w:id="68"/>
          </w:p>
          <w:p w14:paraId="67147327" w14:textId="77777777" w:rsidR="00DE377F" w:rsidRPr="002C6A91" w:rsidRDefault="002F393A" w:rsidP="002F393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>iadateľ definuje miesto realizácie projektu na najnižšiu možnú úroveň. V prípade investičných projektov sa miestom realizácie projektu rozumie</w:t>
            </w:r>
            <w:r w:rsidR="00DE377F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>miesto fyzickej realizácie, t.j. miestom realizácie projektu sa rozumie miesto, kde budú umiestnené a využívané výs</w:t>
            </w:r>
            <w:r w:rsidRPr="002C6A91">
              <w:rPr>
                <w:rFonts w:ascii="Arial Narrow" w:hAnsi="Arial Narrow"/>
                <w:sz w:val="20"/>
                <w:szCs w:val="20"/>
              </w:rPr>
              <w:t>tupy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 xml:space="preserve"> investičných aktivít projektu.</w:t>
            </w:r>
            <w:r w:rsidR="00DE377F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</w:t>
            </w:r>
            <w:r w:rsidR="007314FF" w:rsidRPr="002C6A91">
              <w:rPr>
                <w:rFonts w:ascii="Arial Narrow" w:hAnsi="Arial Narrow"/>
                <w:sz w:val="20"/>
                <w:szCs w:val="20"/>
              </w:rPr>
              <w:t>, napr. ak miesto realizácie je v dvoch obciach, je potrebné uviesť všetky obce dotknuté fyzickou realizáciou projektu.</w:t>
            </w:r>
          </w:p>
        </w:tc>
      </w:tr>
      <w:tr w:rsidR="003A67A8" w:rsidRPr="002C6A91" w14:paraId="3E6B11BA" w14:textId="77777777" w:rsidTr="00231C62">
        <w:trPr>
          <w:trHeight w:val="425"/>
        </w:trPr>
        <w:tc>
          <w:tcPr>
            <w:tcW w:w="630" w:type="dxa"/>
            <w:hideMark/>
          </w:tcPr>
          <w:p w14:paraId="0FCB2A47" w14:textId="77777777" w:rsidR="003A67A8" w:rsidRPr="002C6A91" w:rsidRDefault="003A67A8" w:rsidP="00345A3F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Štát</w:t>
            </w:r>
          </w:p>
        </w:tc>
        <w:tc>
          <w:tcPr>
            <w:tcW w:w="2158" w:type="dxa"/>
          </w:tcPr>
          <w:p w14:paraId="002192AE" w14:textId="77777777" w:rsidR="003A67A8" w:rsidRPr="002C6A91" w:rsidRDefault="003A67A8" w:rsidP="00345A3F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Región</w:t>
            </w:r>
            <w:r w:rsidR="0049299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(NUTS II):</w:t>
            </w:r>
          </w:p>
        </w:tc>
        <w:tc>
          <w:tcPr>
            <w:tcW w:w="2135" w:type="dxa"/>
          </w:tcPr>
          <w:p w14:paraId="2304C91F" w14:textId="77777777" w:rsidR="003A67A8" w:rsidRPr="002C6A91" w:rsidRDefault="003A67A8" w:rsidP="00345A3F">
            <w:pPr>
              <w:spacing w:before="120"/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Vyšší územný celok</w:t>
            </w:r>
            <w:r w:rsidR="0049299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(NUTS III):</w:t>
            </w:r>
          </w:p>
        </w:tc>
        <w:tc>
          <w:tcPr>
            <w:tcW w:w="2566" w:type="dxa"/>
            <w:hideMark/>
          </w:tcPr>
          <w:p w14:paraId="09A46EAD" w14:textId="77777777" w:rsidR="003A67A8" w:rsidRPr="002C6A91" w:rsidRDefault="003A67A8" w:rsidP="0049299B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Okres (NUTS IV):</w:t>
            </w:r>
          </w:p>
        </w:tc>
        <w:tc>
          <w:tcPr>
            <w:tcW w:w="1812" w:type="dxa"/>
          </w:tcPr>
          <w:p w14:paraId="04369E7F" w14:textId="77777777" w:rsidR="003A67A8" w:rsidRPr="002C6A91" w:rsidRDefault="003A67A8" w:rsidP="00345A3F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Obec:</w:t>
            </w:r>
          </w:p>
        </w:tc>
      </w:tr>
      <w:tr w:rsidR="003A67A8" w:rsidRPr="002C6A91" w14:paraId="74FABFFB" w14:textId="77777777" w:rsidTr="00231C62">
        <w:trPr>
          <w:trHeight w:val="330"/>
        </w:trPr>
        <w:tc>
          <w:tcPr>
            <w:tcW w:w="630" w:type="dxa"/>
            <w:hideMark/>
          </w:tcPr>
          <w:p w14:paraId="2C93F120" w14:textId="77777777" w:rsidR="003A67A8" w:rsidRPr="002C6A91" w:rsidRDefault="003A67A8" w:rsidP="003A67A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158" w:type="dxa"/>
          </w:tcPr>
          <w:p w14:paraId="42962953" w14:textId="77777777" w:rsidR="003A67A8" w:rsidRPr="002C6A91" w:rsidRDefault="003A67A8" w:rsidP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5" w:type="dxa"/>
          </w:tcPr>
          <w:p w14:paraId="15BC20AF" w14:textId="77777777" w:rsidR="003A67A8" w:rsidRPr="002C6A91" w:rsidRDefault="003A67A8" w:rsidP="0034099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6" w:type="dxa"/>
            <w:hideMark/>
          </w:tcPr>
          <w:p w14:paraId="6D3E90A5" w14:textId="77777777" w:rsidR="003A67A8" w:rsidRPr="002C6A91" w:rsidRDefault="003A67A8" w:rsidP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2" w:type="dxa"/>
          </w:tcPr>
          <w:p w14:paraId="143FF731" w14:textId="77777777" w:rsidR="003A67A8" w:rsidRPr="002C6A91" w:rsidRDefault="003A67A8" w:rsidP="0034099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52A3EE54" w14:textId="77777777" w:rsidR="000E7E7F" w:rsidRDefault="000E7E7F" w:rsidP="00A3486C">
      <w:pPr>
        <w:pStyle w:val="Default"/>
        <w:spacing w:before="240"/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2C6A91" w14:paraId="357B01B2" w14:textId="77777777" w:rsidTr="00F62840">
        <w:trPr>
          <w:trHeight w:val="330"/>
        </w:trPr>
        <w:tc>
          <w:tcPr>
            <w:tcW w:w="9322" w:type="dxa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75FAE6F3" w14:textId="77777777" w:rsidR="00DE377F" w:rsidRPr="002C6A91" w:rsidRDefault="00DE377F" w:rsidP="00345A3F">
            <w:pPr>
              <w:pStyle w:val="Nadpis1"/>
              <w:spacing w:before="120" w:after="120"/>
              <w:jc w:val="center"/>
              <w:outlineLvl w:val="0"/>
            </w:pPr>
            <w:bookmarkStart w:id="69" w:name="_Toc437409250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7. Popis projektu</w:t>
            </w:r>
            <w:r w:rsidR="00B747B7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:</w:t>
            </w:r>
            <w:bookmarkEnd w:id="69"/>
          </w:p>
        </w:tc>
      </w:tr>
      <w:tr w:rsidR="00AF6D51" w:rsidRPr="002C6A91" w14:paraId="637414BD" w14:textId="77777777" w:rsidTr="00F62840">
        <w:trPr>
          <w:trHeight w:val="330"/>
        </w:trPr>
        <w:tc>
          <w:tcPr>
            <w:tcW w:w="9322" w:type="dxa"/>
            <w:shd w:val="clear" w:color="auto" w:fill="E5DFEC" w:themeFill="accent4" w:themeFillTint="33"/>
          </w:tcPr>
          <w:p w14:paraId="4AFCE899" w14:textId="77777777" w:rsidR="00AF6D51" w:rsidRPr="002C6A91" w:rsidRDefault="00AF6D51" w:rsidP="00345A3F">
            <w:pPr>
              <w:tabs>
                <w:tab w:val="left" w:pos="5898"/>
              </w:tabs>
              <w:spacing w:before="60" w:after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Stručný popis projektu</w:t>
            </w:r>
          </w:p>
        </w:tc>
      </w:tr>
      <w:tr w:rsidR="00346F2F" w:rsidRPr="002C6A91" w14:paraId="26E61A59" w14:textId="77777777" w:rsidTr="00F62840">
        <w:trPr>
          <w:trHeight w:val="330"/>
        </w:trPr>
        <w:tc>
          <w:tcPr>
            <w:tcW w:w="9322" w:type="dxa"/>
            <w:shd w:val="clear" w:color="auto" w:fill="auto"/>
          </w:tcPr>
          <w:p w14:paraId="774C8AB9" w14:textId="77777777" w:rsidR="00346F2F" w:rsidRDefault="00346F2F" w:rsidP="000C0D6B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popíše</w:t>
            </w:r>
            <w:r w:rsidR="002F393A" w:rsidRPr="002C6A91">
              <w:rPr>
                <w:rFonts w:ascii="Arial Narrow" w:hAnsi="Arial Narrow"/>
                <w:sz w:val="20"/>
                <w:szCs w:val="20"/>
              </w:rPr>
              <w:t xml:space="preserve"> stručne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obsah projektu </w:t>
            </w:r>
            <w:r w:rsidR="002F393A" w:rsidRPr="002C6A91">
              <w:rPr>
                <w:rFonts w:ascii="Arial Narrow" w:hAnsi="Arial Narrow"/>
                <w:sz w:val="20"/>
                <w:szCs w:val="20"/>
              </w:rPr>
              <w:t>–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abstrakt</w:t>
            </w:r>
            <w:r w:rsidR="002F393A" w:rsidRPr="002C6A91">
              <w:rPr>
                <w:rFonts w:ascii="Arial Narrow" w:hAnsi="Arial Narrow"/>
                <w:sz w:val="20"/>
                <w:szCs w:val="20"/>
              </w:rPr>
              <w:t xml:space="preserve"> (v prípade schválenia bude tento rozsah podliehať zverejneniu podľa § 48 zákona č. 292/2014 </w:t>
            </w:r>
            <w:proofErr w:type="spellStart"/>
            <w:r w:rsidR="002F393A" w:rsidRPr="002C6A91">
              <w:rPr>
                <w:rFonts w:ascii="Arial Narrow" w:hAnsi="Arial Narrow"/>
                <w:sz w:val="20"/>
                <w:szCs w:val="20"/>
              </w:rPr>
              <w:t>Z.z</w:t>
            </w:r>
            <w:proofErr w:type="spellEnd"/>
            <w:r w:rsidR="002F393A" w:rsidRPr="002C6A91">
              <w:rPr>
                <w:rFonts w:ascii="Arial Narrow" w:hAnsi="Arial Narrow"/>
                <w:sz w:val="20"/>
                <w:szCs w:val="20"/>
              </w:rPr>
              <w:t>.)</w:t>
            </w:r>
            <w:r w:rsidR="00012DE2">
              <w:rPr>
                <w:rFonts w:ascii="Arial Narrow" w:hAnsi="Arial Narrow"/>
                <w:sz w:val="20"/>
                <w:szCs w:val="20"/>
              </w:rPr>
              <w:t>,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12DE2">
              <w:rPr>
                <w:rFonts w:ascii="Arial Narrow" w:hAnsi="Arial Narrow"/>
                <w:sz w:val="20"/>
                <w:szCs w:val="20"/>
              </w:rPr>
              <w:t xml:space="preserve">nakoľko táto časť je limitovaná. 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Obsah projektu obsahuje stručnú informáciu o</w:t>
            </w:r>
            <w:r w:rsidR="000937E2">
              <w:rPr>
                <w:rFonts w:ascii="Arial Narrow" w:hAnsi="Arial Narrow"/>
                <w:sz w:val="20"/>
                <w:szCs w:val="20"/>
              </w:rPr>
              <w:t xml:space="preserve"> zameraní a 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cieľoch projektu, aktivitách, cieľovej skupine (ak relevantné</w:t>
            </w:r>
            <w:r w:rsidR="004D25E1" w:rsidRPr="002C6A91">
              <w:rPr>
                <w:rFonts w:ascii="Arial Narrow" w:hAnsi="Arial Narrow"/>
                <w:sz w:val="20"/>
                <w:szCs w:val="20"/>
              </w:rPr>
              <w:t>)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, mieste realizácie a merateľných ukazovateľoch</w:t>
            </w:r>
            <w:r w:rsidR="004D25E1" w:rsidRPr="002C6A91">
              <w:rPr>
                <w:rFonts w:ascii="Arial Narrow" w:hAnsi="Arial Narrow"/>
                <w:sz w:val="20"/>
                <w:szCs w:val="20"/>
              </w:rPr>
              <w:t xml:space="preserve"> projektu</w:t>
            </w:r>
            <w:r w:rsidR="00285FFB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(</w:t>
            </w:r>
            <w:r w:rsidR="00285FFB" w:rsidRPr="002C6A91">
              <w:rPr>
                <w:rFonts w:ascii="Arial Narrow" w:hAnsi="Arial Narrow"/>
                <w:sz w:val="20"/>
                <w:szCs w:val="20"/>
              </w:rPr>
              <w:t>max. 2000 znakov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)</w:t>
            </w:r>
            <w:r w:rsidR="000937E2">
              <w:rPr>
                <w:rFonts w:ascii="Arial Narrow" w:hAnsi="Arial Narrow"/>
                <w:sz w:val="20"/>
                <w:szCs w:val="20"/>
              </w:rPr>
              <w:t>.</w:t>
            </w:r>
            <w:r w:rsidR="002C4DEF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4E72C2E8" w14:textId="77777777" w:rsidR="000937E2" w:rsidRDefault="000937E2" w:rsidP="000C0D6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3AC271C" w14:textId="5544418B" w:rsidR="006622A7" w:rsidRPr="006622A7" w:rsidRDefault="000937E2" w:rsidP="000C0D6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 w:rsidR="006622A7" w:rsidRPr="006622A7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1AE45431" w14:textId="77777777" w:rsidR="005C3CF9" w:rsidRDefault="00012DE2" w:rsidP="0091369B">
            <w:pPr>
              <w:pStyle w:val="Default"/>
              <w:spacing w:before="120" w:after="120"/>
              <w:jc w:val="both"/>
              <w:rPr>
                <w:ins w:id="70" w:author="Autor"/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Ž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iadateľom </w:t>
            </w:r>
            <w:r>
              <w:rPr>
                <w:rFonts w:ascii="Arial Narrow" w:hAnsi="Arial Narrow"/>
                <w:sz w:val="20"/>
                <w:szCs w:val="20"/>
              </w:rPr>
              <w:t>o NFP o</w:t>
            </w:r>
            <w:r w:rsidRPr="00CC4692">
              <w:rPr>
                <w:rFonts w:ascii="Arial Narrow" w:hAnsi="Arial Narrow"/>
                <w:sz w:val="20"/>
                <w:szCs w:val="20"/>
              </w:rPr>
              <w:t>dporúčame dôkladne si preštudovať</w:t>
            </w:r>
            <w:r>
              <w:rPr>
                <w:rFonts w:ascii="Arial Narrow" w:hAnsi="Arial Narrow"/>
                <w:sz w:val="20"/>
                <w:szCs w:val="20"/>
              </w:rPr>
              <w:t xml:space="preserve"> OP ĽZ, aby mali prehľad pri správnom stanovení </w:t>
            </w:r>
            <w:del w:id="71" w:author="Autor">
              <w:r w:rsidRPr="00F30489" w:rsidDel="0091369B">
                <w:rPr>
                  <w:rFonts w:ascii="Arial Narrow" w:hAnsi="Arial Narrow" w:cs="Verdana"/>
                  <w:sz w:val="20"/>
                  <w:szCs w:val="20"/>
                  <w:u w:val="single"/>
                </w:rPr>
                <w:delText>celkov</w:delText>
              </w:r>
              <w:r w:rsidDel="0091369B">
                <w:rPr>
                  <w:rFonts w:ascii="Arial Narrow" w:hAnsi="Arial Narrow" w:cs="Verdana"/>
                  <w:sz w:val="20"/>
                  <w:szCs w:val="20"/>
                  <w:u w:val="single"/>
                </w:rPr>
                <w:delText>ého</w:delText>
              </w:r>
              <w:r w:rsidRPr="00F30489" w:rsidDel="0091369B">
                <w:rPr>
                  <w:rFonts w:ascii="Arial Narrow" w:hAnsi="Arial Narrow" w:cs="Verdana"/>
                  <w:sz w:val="20"/>
                  <w:szCs w:val="20"/>
                  <w:u w:val="single"/>
                </w:rPr>
                <w:delText xml:space="preserve"> </w:delText>
              </w:r>
            </w:del>
            <w:r w:rsidRPr="00F30489">
              <w:rPr>
                <w:rFonts w:ascii="Arial Narrow" w:hAnsi="Arial Narrow" w:cs="Verdana"/>
                <w:sz w:val="20"/>
                <w:szCs w:val="20"/>
                <w:u w:val="single"/>
              </w:rPr>
              <w:t>cieľ</w:t>
            </w:r>
            <w:r>
              <w:rPr>
                <w:rFonts w:ascii="Arial Narrow" w:hAnsi="Arial Narrow" w:cs="Verdana"/>
                <w:sz w:val="20"/>
                <w:szCs w:val="20"/>
                <w:u w:val="single"/>
              </w:rPr>
              <w:t xml:space="preserve">a, ktorý musí </w:t>
            </w:r>
            <w:del w:id="72" w:author="Autor">
              <w:r w:rsidRPr="00CC4692" w:rsidDel="0091369B">
                <w:rPr>
                  <w:rFonts w:ascii="Arial Narrow" w:hAnsi="Arial Narrow" w:cs="Verdana"/>
                  <w:sz w:val="20"/>
                  <w:szCs w:val="20"/>
                </w:rPr>
                <w:delText>súvisi</w:delText>
              </w:r>
              <w:r w:rsidDel="0091369B">
                <w:rPr>
                  <w:rFonts w:ascii="Arial Narrow" w:hAnsi="Arial Narrow" w:cs="Verdana"/>
                  <w:sz w:val="20"/>
                  <w:szCs w:val="20"/>
                </w:rPr>
                <w:delText>eť</w:delText>
              </w:r>
              <w:r w:rsidRPr="00CC4692" w:rsidDel="0091369B">
                <w:rPr>
                  <w:rFonts w:ascii="Arial Narrow" w:hAnsi="Arial Narrow" w:cs="Verdana"/>
                  <w:sz w:val="20"/>
                  <w:szCs w:val="20"/>
                </w:rPr>
                <w:delText xml:space="preserve"> </w:delText>
              </w:r>
              <w:r w:rsidRPr="009C2F9E" w:rsidDel="0091369B">
                <w:rPr>
                  <w:rFonts w:ascii="Arial Narrow" w:hAnsi="Arial Narrow" w:cs="Verdana"/>
                  <w:sz w:val="20"/>
                  <w:szCs w:val="20"/>
                </w:rPr>
                <w:delText>s globálnym cieľom</w:delText>
              </w:r>
              <w:r w:rsidDel="0091369B">
                <w:rPr>
                  <w:rFonts w:ascii="Arial Narrow" w:hAnsi="Arial Narrow" w:cs="Verdana"/>
                  <w:sz w:val="20"/>
                  <w:szCs w:val="20"/>
                </w:rPr>
                <w:delText xml:space="preserve"> OP ĽZ, </w:delText>
              </w:r>
              <w:r w:rsidR="007A7CB8" w:rsidDel="0091369B">
                <w:rPr>
                  <w:rFonts w:ascii="Arial Narrow" w:hAnsi="Arial Narrow" w:cs="Verdana"/>
                  <w:sz w:val="20"/>
                  <w:szCs w:val="20"/>
                </w:rPr>
                <w:delText>tematickým cieľom č. 10, investičnými prioritami,</w:delText>
              </w:r>
            </w:del>
            <w:ins w:id="73" w:author="Autor">
              <w:r w:rsidR="0091369B">
                <w:rPr>
                  <w:rFonts w:ascii="Arial Narrow" w:hAnsi="Arial Narrow" w:cs="Verdana"/>
                  <w:sz w:val="20"/>
                  <w:szCs w:val="20"/>
                </w:rPr>
                <w:t>byť v súlade so špecifickým cieľom/</w:t>
              </w:r>
            </w:ins>
            <w:r w:rsidR="007A7CB8">
              <w:rPr>
                <w:rFonts w:ascii="Arial Narrow" w:hAnsi="Arial Narrow" w:cs="Verdana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Verdana"/>
                <w:sz w:val="20"/>
                <w:szCs w:val="20"/>
              </w:rPr>
              <w:t xml:space="preserve">so špecifickými cieľmi zodpovedajúcimi </w:t>
            </w:r>
            <w:r w:rsidR="007A7CB8">
              <w:rPr>
                <w:rFonts w:ascii="Arial Narrow" w:hAnsi="Arial Narrow" w:cs="Verdana"/>
                <w:sz w:val="20"/>
                <w:szCs w:val="20"/>
              </w:rPr>
              <w:t xml:space="preserve">prioritnej osi č. 1 Vzdelávanie a výsledkami zadefinovanými v rámci </w:t>
            </w:r>
            <w:del w:id="74" w:author="Autor">
              <w:r w:rsidR="007A7CB8" w:rsidDel="0091369B">
                <w:rPr>
                  <w:rFonts w:ascii="Arial Narrow" w:hAnsi="Arial Narrow" w:cs="Verdana"/>
                  <w:sz w:val="20"/>
                  <w:szCs w:val="20"/>
                </w:rPr>
                <w:delText xml:space="preserve">týchto </w:delText>
              </w:r>
            </w:del>
            <w:ins w:id="75" w:author="Autor">
              <w:r w:rsidR="0091369B">
                <w:rPr>
                  <w:rFonts w:ascii="Arial Narrow" w:hAnsi="Arial Narrow" w:cs="Verdana"/>
                  <w:sz w:val="20"/>
                  <w:szCs w:val="20"/>
                </w:rPr>
                <w:t xml:space="preserve">špecifického cieľa/ </w:t>
              </w:r>
            </w:ins>
            <w:r w:rsidR="007A7CB8">
              <w:rPr>
                <w:rFonts w:ascii="Arial Narrow" w:hAnsi="Arial Narrow" w:cs="Verdana"/>
                <w:sz w:val="20"/>
                <w:szCs w:val="20"/>
              </w:rPr>
              <w:t>špecifických cieľov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. </w:t>
            </w:r>
            <w:del w:id="76" w:author="Autor">
              <w:r w:rsidR="007A7CB8" w:rsidDel="0091369B">
                <w:rPr>
                  <w:rFonts w:ascii="Arial Narrow" w:hAnsi="Arial Narrow"/>
                  <w:sz w:val="20"/>
                  <w:szCs w:val="20"/>
                </w:rPr>
                <w:delText xml:space="preserve">Konkrétne </w:delText>
              </w:r>
            </w:del>
            <w:ins w:id="77" w:author="Autor">
              <w:r w:rsidR="0091369B">
                <w:rPr>
                  <w:rFonts w:ascii="Arial Narrow" w:hAnsi="Arial Narrow"/>
                  <w:sz w:val="20"/>
                  <w:szCs w:val="20"/>
                </w:rPr>
                <w:t xml:space="preserve">Konkrétny </w:t>
              </w:r>
            </w:ins>
            <w:del w:id="78" w:author="Autor">
              <w:r w:rsidDel="0091369B">
                <w:rPr>
                  <w:rFonts w:ascii="Arial Narrow" w:hAnsi="Arial Narrow"/>
                  <w:sz w:val="20"/>
                  <w:szCs w:val="20"/>
                </w:rPr>
                <w:delText xml:space="preserve">ciele </w:delText>
              </w:r>
            </w:del>
            <w:ins w:id="79" w:author="Autor">
              <w:r w:rsidR="0091369B">
                <w:rPr>
                  <w:rFonts w:ascii="Arial Narrow" w:hAnsi="Arial Narrow"/>
                  <w:sz w:val="20"/>
                  <w:szCs w:val="20"/>
                </w:rPr>
                <w:t xml:space="preserve">cieľ </w:t>
              </w:r>
            </w:ins>
            <w:r>
              <w:rPr>
                <w:rFonts w:ascii="Arial Narrow" w:hAnsi="Arial Narrow"/>
                <w:sz w:val="20"/>
                <w:szCs w:val="20"/>
              </w:rPr>
              <w:t xml:space="preserve">projektu </w:t>
            </w:r>
            <w:del w:id="80" w:author="Autor">
              <w:r w:rsidRPr="00CC4692" w:rsidDel="0091369B">
                <w:rPr>
                  <w:rFonts w:ascii="Arial Narrow" w:hAnsi="Arial Narrow"/>
                  <w:sz w:val="20"/>
                  <w:szCs w:val="20"/>
                </w:rPr>
                <w:delText xml:space="preserve">musia </w:delText>
              </w:r>
            </w:del>
            <w:ins w:id="81" w:author="Autor">
              <w:r w:rsidR="0091369B" w:rsidRPr="00CC4692">
                <w:rPr>
                  <w:rFonts w:ascii="Arial Narrow" w:hAnsi="Arial Narrow"/>
                  <w:sz w:val="20"/>
                  <w:szCs w:val="20"/>
                </w:rPr>
                <w:t>mus</w:t>
              </w:r>
              <w:r w:rsidR="0091369B">
                <w:rPr>
                  <w:rFonts w:ascii="Arial Narrow" w:hAnsi="Arial Narrow"/>
                  <w:sz w:val="20"/>
                  <w:szCs w:val="20"/>
                </w:rPr>
                <w:t>í</w:t>
              </w:r>
              <w:r w:rsidR="0091369B" w:rsidRPr="00CC4692">
                <w:rPr>
                  <w:rFonts w:ascii="Arial Narrow" w:hAnsi="Arial Narrow"/>
                  <w:sz w:val="20"/>
                  <w:szCs w:val="20"/>
                </w:rPr>
                <w:t xml:space="preserve"> </w:t>
              </w:r>
            </w:ins>
            <w:r w:rsidRPr="00CC4692">
              <w:rPr>
                <w:rFonts w:ascii="Arial Narrow" w:hAnsi="Arial Narrow"/>
                <w:sz w:val="20"/>
                <w:szCs w:val="20"/>
              </w:rPr>
              <w:t>pritom byť v priamej súvislosti s definovanými problémami, ktoré bude projekt</w:t>
            </w:r>
            <w:ins w:id="82" w:author="Autor">
              <w:r w:rsidR="0091369B">
                <w:rPr>
                  <w:rFonts w:ascii="Arial Narrow" w:hAnsi="Arial Narrow"/>
                  <w:sz w:val="20"/>
                  <w:szCs w:val="20"/>
                </w:rPr>
                <w:t xml:space="preserve"> navrhnutými aktivitami</w:t>
              </w:r>
            </w:ins>
            <w:r w:rsidRPr="00CC4692">
              <w:rPr>
                <w:rFonts w:ascii="Arial Narrow" w:hAnsi="Arial Narrow"/>
                <w:sz w:val="20"/>
                <w:szCs w:val="20"/>
              </w:rPr>
              <w:t xml:space="preserve"> riešiť. Za cieľ nie je možné považovať samotné vykonávanie konkrétnej aktivity; </w:t>
            </w:r>
            <w:r w:rsidRPr="00816926">
              <w:rPr>
                <w:rFonts w:ascii="Arial Narrow" w:hAnsi="Arial Narrow"/>
                <w:sz w:val="20"/>
                <w:szCs w:val="20"/>
              </w:rPr>
              <w:t>aktivita je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nástroj, prostriedok – cieľom je očakávaná zmena stavu po realizácii projektu. </w:t>
            </w: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ri </w:t>
            </w:r>
            <w:r>
              <w:rPr>
                <w:rFonts w:ascii="Arial Narrow" w:hAnsi="Arial Narrow"/>
                <w:sz w:val="20"/>
                <w:szCs w:val="20"/>
              </w:rPr>
              <w:t xml:space="preserve">definovaní </w:t>
            </w:r>
            <w:r w:rsidR="000937E2">
              <w:rPr>
                <w:rFonts w:ascii="Arial Narrow" w:hAnsi="Arial Narrow"/>
                <w:sz w:val="20"/>
                <w:szCs w:val="20"/>
              </w:rPr>
              <w:t>cieľa</w:t>
            </w:r>
            <w:r w:rsidR="000937E2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8"/>
            </w:r>
            <w:r w:rsidR="000937E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platí, že by mal byť </w:t>
            </w:r>
            <w:r w:rsidR="00ED7121" w:rsidRPr="00CC4692">
              <w:rPr>
                <w:rFonts w:ascii="Arial Narrow" w:hAnsi="Arial Narrow"/>
                <w:sz w:val="20"/>
                <w:szCs w:val="20"/>
              </w:rPr>
              <w:t>stručn</w:t>
            </w:r>
            <w:r w:rsidR="00ED7121">
              <w:rPr>
                <w:rFonts w:ascii="Arial Narrow" w:hAnsi="Arial Narrow"/>
                <w:sz w:val="20"/>
                <w:szCs w:val="20"/>
              </w:rPr>
              <w:t>ý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ED7121" w:rsidRPr="00CC4692">
              <w:rPr>
                <w:rFonts w:ascii="Arial Narrow" w:hAnsi="Arial Narrow"/>
                <w:sz w:val="20"/>
                <w:szCs w:val="20"/>
              </w:rPr>
              <w:t>jednoznačn</w:t>
            </w:r>
            <w:r w:rsidR="00ED7121">
              <w:rPr>
                <w:rFonts w:ascii="Arial Narrow" w:hAnsi="Arial Narrow"/>
                <w:sz w:val="20"/>
                <w:szCs w:val="20"/>
              </w:rPr>
              <w:t>ý</w:t>
            </w:r>
            <w:r w:rsidR="00ED7121"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C4692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344092">
              <w:rPr>
                <w:rFonts w:ascii="Arial Narrow" w:hAnsi="Arial Narrow"/>
                <w:sz w:val="20"/>
                <w:szCs w:val="20"/>
              </w:rPr>
              <w:t xml:space="preserve">najmä </w:t>
            </w:r>
            <w:r w:rsidR="00ED7121" w:rsidRPr="00344092">
              <w:rPr>
                <w:rFonts w:ascii="Arial Narrow" w:hAnsi="Arial Narrow"/>
                <w:sz w:val="20"/>
                <w:szCs w:val="20"/>
              </w:rPr>
              <w:t xml:space="preserve">merateľný </w:t>
            </w:r>
            <w:r w:rsidRPr="00344092">
              <w:rPr>
                <w:rFonts w:ascii="Arial Narrow" w:hAnsi="Arial Narrow"/>
                <w:sz w:val="20"/>
                <w:szCs w:val="20"/>
              </w:rPr>
              <w:t>prostredníctvom vybraných ukazovateľov.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del w:id="83" w:author="Autor">
              <w:r w:rsidRPr="00CC4692" w:rsidDel="0091369B">
                <w:rPr>
                  <w:rFonts w:ascii="Arial Narrow" w:hAnsi="Arial Narrow"/>
                  <w:sz w:val="20"/>
                  <w:szCs w:val="20"/>
                </w:rPr>
                <w:delText xml:space="preserve">Žiadateľ </w:delText>
              </w:r>
              <w:r w:rsidDel="0091369B">
                <w:rPr>
                  <w:rFonts w:ascii="Arial Narrow" w:hAnsi="Arial Narrow"/>
                  <w:sz w:val="20"/>
                  <w:szCs w:val="20"/>
                </w:rPr>
                <w:delText xml:space="preserve">si </w:delText>
              </w:r>
              <w:r w:rsidRPr="00CC4692" w:rsidDel="0091369B">
                <w:rPr>
                  <w:rFonts w:ascii="Arial Narrow" w:hAnsi="Arial Narrow"/>
                  <w:sz w:val="20"/>
                  <w:szCs w:val="20"/>
                </w:rPr>
                <w:delText xml:space="preserve">vyberie </w:delText>
              </w:r>
              <w:r w:rsidDel="0091369B">
                <w:rPr>
                  <w:rFonts w:ascii="Arial Narrow" w:hAnsi="Arial Narrow"/>
                  <w:sz w:val="20"/>
                  <w:szCs w:val="20"/>
                </w:rPr>
                <w:delText>z ponúkaných možností v</w:delText>
              </w:r>
              <w:r w:rsidRPr="00CC4692" w:rsidDel="0091369B">
                <w:rPr>
                  <w:rFonts w:ascii="Arial Narrow" w:hAnsi="Arial Narrow"/>
                  <w:bCs/>
                  <w:iCs/>
                  <w:sz w:val="20"/>
                  <w:szCs w:val="20"/>
                </w:rPr>
                <w:delText>äzbu</w:delText>
              </w:r>
              <w:r w:rsidDel="0091369B">
                <w:rPr>
                  <w:rFonts w:ascii="Arial Narrow" w:hAnsi="Arial Narrow"/>
                  <w:bCs/>
                  <w:iCs/>
                  <w:sz w:val="20"/>
                  <w:szCs w:val="20"/>
                </w:rPr>
                <w:delText xml:space="preserve"> na príslušný tematický cieľ</w:delText>
              </w:r>
              <w:r w:rsidRPr="00CC4692" w:rsidDel="0091369B">
                <w:rPr>
                  <w:rFonts w:ascii="Arial Narrow" w:hAnsi="Arial Narrow"/>
                  <w:bCs/>
                  <w:iCs/>
                  <w:sz w:val="20"/>
                  <w:szCs w:val="20"/>
                </w:rPr>
                <w:delText xml:space="preserve"> </w:delText>
              </w:r>
              <w:r w:rsidDel="0091369B">
                <w:rPr>
                  <w:rFonts w:ascii="Arial Narrow" w:hAnsi="Arial Narrow"/>
                  <w:bCs/>
                  <w:iCs/>
                  <w:sz w:val="20"/>
                  <w:szCs w:val="20"/>
                </w:rPr>
                <w:delText xml:space="preserve">investičnej priority </w:delText>
              </w:r>
              <w:r w:rsidRPr="00CC4692" w:rsidDel="0091369B">
                <w:rPr>
                  <w:rFonts w:ascii="Arial Narrow" w:hAnsi="Arial Narrow"/>
                  <w:sz w:val="20"/>
                  <w:szCs w:val="20"/>
                </w:rPr>
                <w:delText>a </w:delText>
              </w:r>
              <w:r w:rsidDel="0091369B">
                <w:rPr>
                  <w:rFonts w:ascii="Arial Narrow" w:hAnsi="Arial Narrow"/>
                  <w:sz w:val="20"/>
                  <w:szCs w:val="20"/>
                </w:rPr>
                <w:delText>v</w:delText>
              </w:r>
              <w:r w:rsidRPr="00CC4692" w:rsidDel="0091369B">
                <w:rPr>
                  <w:rFonts w:ascii="Arial Narrow" w:hAnsi="Arial Narrow"/>
                  <w:bCs/>
                  <w:iCs/>
                  <w:sz w:val="20"/>
                  <w:szCs w:val="20"/>
                </w:rPr>
                <w:delText xml:space="preserve">äzbu na príslušné </w:delText>
              </w:r>
              <w:r w:rsidDel="0091369B">
                <w:rPr>
                  <w:rFonts w:ascii="Arial Narrow" w:hAnsi="Arial Narrow"/>
                  <w:bCs/>
                  <w:iCs/>
                  <w:sz w:val="20"/>
                  <w:szCs w:val="20"/>
                </w:rPr>
                <w:delText>špecifické ciele zodpovedajúce investičným prioritám</w:delText>
              </w:r>
              <w:r w:rsidDel="0091369B">
                <w:rPr>
                  <w:rFonts w:ascii="Arial Narrow" w:hAnsi="Arial Narrow"/>
                  <w:sz w:val="20"/>
                  <w:szCs w:val="20"/>
                </w:rPr>
                <w:delText>.</w:delText>
              </w:r>
            </w:del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1120044" w14:textId="447EACA6" w:rsidR="006622A7" w:rsidRPr="002830AF" w:rsidRDefault="00C75179" w:rsidP="0091369B">
            <w:pPr>
              <w:pStyle w:val="Default"/>
              <w:spacing w:before="120" w:after="120"/>
              <w:jc w:val="both"/>
              <w:rPr>
                <w:ins w:id="84" w:author="Autor"/>
                <w:rFonts w:ascii="Arial Narrow" w:hAnsi="Arial Narrow"/>
                <w:b/>
                <w:sz w:val="20"/>
                <w:szCs w:val="20"/>
              </w:rPr>
            </w:pPr>
            <w:r w:rsidRPr="002830AF">
              <w:rPr>
                <w:rFonts w:ascii="Arial Narrow" w:hAnsi="Arial Narrow"/>
                <w:b/>
                <w:sz w:val="20"/>
                <w:szCs w:val="20"/>
              </w:rPr>
              <w:t xml:space="preserve">Žiadateľ uvedie podrobnú špecifikáciu cieľových skupín v zmysle OP ĽZ, ktorej oprávnenosť bola zadefinovaná vo </w:t>
            </w:r>
            <w:r w:rsidR="00EB6899" w:rsidRPr="002830AF">
              <w:rPr>
                <w:rFonts w:ascii="Arial Narrow" w:hAnsi="Arial Narrow"/>
                <w:b/>
                <w:sz w:val="20"/>
                <w:szCs w:val="20"/>
              </w:rPr>
              <w:t>výzve</w:t>
            </w:r>
            <w:r w:rsidR="00D23761" w:rsidRPr="002830AF">
              <w:rPr>
                <w:rFonts w:ascii="Arial Narrow" w:hAnsi="Arial Narrow"/>
                <w:b/>
                <w:sz w:val="20"/>
                <w:szCs w:val="20"/>
              </w:rPr>
              <w:t>/vyzvaní</w:t>
            </w:r>
            <w:r w:rsidRPr="002830AF">
              <w:rPr>
                <w:rFonts w:ascii="Arial Narrow" w:hAnsi="Arial Narrow"/>
                <w:b/>
                <w:sz w:val="20"/>
                <w:szCs w:val="20"/>
              </w:rPr>
              <w:t>, v časti "</w:t>
            </w:r>
            <w:del w:id="85" w:author="Autor">
              <w:r w:rsidRPr="002830AF" w:rsidDel="0091369B">
                <w:rPr>
                  <w:rFonts w:ascii="Arial Narrow" w:hAnsi="Arial Narrow"/>
                  <w:b/>
                  <w:sz w:val="20"/>
                  <w:szCs w:val="20"/>
                </w:rPr>
                <w:delText>Ďalšie p</w:delText>
              </w:r>
            </w:del>
            <w:ins w:id="86" w:author="Autor">
              <w:r w:rsidR="0091369B" w:rsidRPr="002830AF">
                <w:rPr>
                  <w:rFonts w:ascii="Arial Narrow" w:hAnsi="Arial Narrow"/>
                  <w:b/>
                  <w:sz w:val="20"/>
                  <w:szCs w:val="20"/>
                </w:rPr>
                <w:t>P</w:t>
              </w:r>
            </w:ins>
            <w:r w:rsidRPr="002830AF">
              <w:rPr>
                <w:rFonts w:ascii="Arial Narrow" w:hAnsi="Arial Narrow"/>
                <w:b/>
                <w:sz w:val="20"/>
                <w:szCs w:val="20"/>
              </w:rPr>
              <w:t xml:space="preserve">odmienky poskytnutia </w:t>
            </w:r>
            <w:del w:id="87" w:author="Autor">
              <w:r w:rsidRPr="002830AF" w:rsidDel="00A322A5">
                <w:rPr>
                  <w:rFonts w:ascii="Arial Narrow" w:hAnsi="Arial Narrow"/>
                  <w:b/>
                  <w:sz w:val="20"/>
                  <w:szCs w:val="20"/>
                </w:rPr>
                <w:delText>pomoci</w:delText>
              </w:r>
            </w:del>
            <w:ins w:id="88" w:author="Autor">
              <w:r w:rsidR="00A322A5" w:rsidRPr="002830AF">
                <w:rPr>
                  <w:rFonts w:ascii="Arial Narrow" w:hAnsi="Arial Narrow"/>
                  <w:b/>
                  <w:sz w:val="20"/>
                  <w:szCs w:val="20"/>
                </w:rPr>
                <w:t>príspevku</w:t>
              </w:r>
            </w:ins>
            <w:r w:rsidRPr="002830AF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  <w:p w14:paraId="1E651512" w14:textId="7C767C52" w:rsidR="0091369B" w:rsidRPr="00012DE2" w:rsidRDefault="0091369B" w:rsidP="0091369B">
            <w:pPr>
              <w:pStyle w:val="Default"/>
              <w:spacing w:before="120" w:after="120"/>
              <w:jc w:val="both"/>
              <w:rPr>
                <w:rFonts w:ascii="Arial Narrow" w:hAnsi="Arial Narrow"/>
                <w:sz w:val="20"/>
                <w:szCs w:val="20"/>
              </w:rPr>
            </w:pPr>
            <w:ins w:id="89" w:author="Autor">
              <w:r w:rsidRPr="00B77D8D">
                <w:rPr>
                  <w:rFonts w:ascii="Arial Narrow" w:hAnsi="Arial Narrow"/>
                  <w:b/>
                  <w:sz w:val="20"/>
                  <w:szCs w:val="20"/>
                </w:rPr>
                <w:t>Cieľ sa v rámci projektu stanovuje jeden</w:t>
              </w:r>
              <w:r w:rsidRPr="009D1245">
                <w:rPr>
                  <w:rFonts w:ascii="Arial Narrow" w:hAnsi="Arial Narrow"/>
                  <w:sz w:val="20"/>
                  <w:szCs w:val="20"/>
                </w:rPr>
                <w:t>. Ten môže byť napĺňaný viacerými aktivitami/</w:t>
              </w:r>
              <w:proofErr w:type="spellStart"/>
              <w:r w:rsidRPr="009D1245">
                <w:rPr>
                  <w:rFonts w:ascii="Arial Narrow" w:hAnsi="Arial Narrow"/>
                  <w:sz w:val="20"/>
                  <w:szCs w:val="20"/>
                </w:rPr>
                <w:t>podaktivitami</w:t>
              </w:r>
              <w:proofErr w:type="spellEnd"/>
              <w:r w:rsidRPr="009D1245">
                <w:rPr>
                  <w:rFonts w:ascii="Arial Narrow" w:hAnsi="Arial Narrow"/>
                  <w:sz w:val="20"/>
                  <w:szCs w:val="20"/>
                </w:rPr>
                <w:t>/činnosťami.</w:t>
              </w:r>
            </w:ins>
          </w:p>
        </w:tc>
      </w:tr>
      <w:tr w:rsidR="00DE377F" w:rsidRPr="002C6A91" w14:paraId="2690BACF" w14:textId="77777777" w:rsidTr="00F62840">
        <w:trPr>
          <w:trHeight w:val="330"/>
        </w:trPr>
        <w:tc>
          <w:tcPr>
            <w:tcW w:w="9322" w:type="dxa"/>
            <w:shd w:val="clear" w:color="auto" w:fill="E5DFEC" w:themeFill="accent4" w:themeFillTint="33"/>
            <w:hideMark/>
          </w:tcPr>
          <w:p w14:paraId="648D94C2" w14:textId="77777777" w:rsidR="00DE377F" w:rsidRPr="002C6A91" w:rsidRDefault="00AF6D51" w:rsidP="00345A3F">
            <w:pPr>
              <w:pStyle w:val="Nadpis1"/>
              <w:spacing w:before="120" w:after="120"/>
              <w:jc w:val="center"/>
              <w:outlineLvl w:val="0"/>
            </w:pPr>
            <w:bookmarkStart w:id="90" w:name="_Toc437409251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7.</w:t>
            </w:r>
            <w:r w:rsidR="00713950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</w:t>
            </w:r>
            <w:r w:rsidR="00DE377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Popis východiskovej situácie</w:t>
            </w:r>
            <w:bookmarkEnd w:id="90"/>
          </w:p>
        </w:tc>
      </w:tr>
      <w:tr w:rsidR="00DE377F" w:rsidRPr="002C6A91" w14:paraId="60E356C8" w14:textId="77777777" w:rsidTr="00F62840">
        <w:trPr>
          <w:trHeight w:val="330"/>
        </w:trPr>
        <w:tc>
          <w:tcPr>
            <w:tcW w:w="9322" w:type="dxa"/>
            <w:hideMark/>
          </w:tcPr>
          <w:p w14:paraId="195B52FF" w14:textId="77777777" w:rsidR="00DE377F" w:rsidRDefault="00DE377F" w:rsidP="002C4DEF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popíše východiskovú situáciu vo vzťahu k navrhovanému projektu</w:t>
            </w:r>
            <w:r w:rsidR="004D25E1" w:rsidRPr="002C6A91">
              <w:rPr>
                <w:rFonts w:ascii="Arial Narrow" w:hAnsi="Arial Narrow"/>
                <w:sz w:val="20"/>
                <w:szCs w:val="20"/>
              </w:rPr>
              <w:t>, resp. vstupoch</w:t>
            </w:r>
            <w:r w:rsidR="002C4DEF" w:rsidRPr="002C6A91">
              <w:rPr>
                <w:rFonts w:ascii="Arial Narrow" w:hAnsi="Arial Narrow"/>
                <w:sz w:val="20"/>
                <w:szCs w:val="20"/>
              </w:rPr>
              <w:t xml:space="preserve"> ktoré ovplyvňujú realizáciu projektu</w:t>
            </w:r>
          </w:p>
          <w:p w14:paraId="5F8BB22A" w14:textId="77777777" w:rsidR="009D1D04" w:rsidRDefault="009D1D04" w:rsidP="009D1D04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D3ED193" w14:textId="5EEE7261" w:rsidR="009D1D04" w:rsidRDefault="009D1D04" w:rsidP="009D1D0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 w:rsidRPr="006622A7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3DFA9F7D" w14:textId="77777777" w:rsidR="00225986" w:rsidRPr="006622A7" w:rsidRDefault="00225986" w:rsidP="009D1D04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52C542E5" w14:textId="77777777" w:rsidR="00DC599F" w:rsidRDefault="009D1D04" w:rsidP="00DC599F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 w:rsidRPr="00E17020">
              <w:rPr>
                <w:rFonts w:ascii="Arial Narrow" w:hAnsi="Arial Narrow"/>
                <w:sz w:val="20"/>
                <w:szCs w:val="20"/>
              </w:rPr>
              <w:t>Ž</w:t>
            </w:r>
            <w:r w:rsidRPr="00E23C56">
              <w:rPr>
                <w:rFonts w:ascii="Arial Narrow" w:hAnsi="Arial Narrow"/>
                <w:sz w:val="20"/>
                <w:szCs w:val="20"/>
              </w:rPr>
              <w:t xml:space="preserve">iadateľ o NFP </w:t>
            </w:r>
            <w:r>
              <w:rPr>
                <w:rFonts w:ascii="Arial Narrow" w:hAnsi="Arial Narrow"/>
                <w:sz w:val="20"/>
                <w:szCs w:val="20"/>
              </w:rPr>
              <w:t>zdôvodní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B5770">
              <w:rPr>
                <w:rFonts w:ascii="Arial Narrow" w:hAnsi="Arial Narrow"/>
                <w:sz w:val="20"/>
              </w:rPr>
              <w:t xml:space="preserve">prečo je realizácia projektu pre cieľovú skupinu, obec, región a pod. </w:t>
            </w:r>
            <w:r>
              <w:rPr>
                <w:rFonts w:ascii="Arial Narrow" w:hAnsi="Arial Narrow"/>
                <w:sz w:val="20"/>
              </w:rPr>
              <w:t xml:space="preserve">vhodná alebo </w:t>
            </w:r>
            <w:r w:rsidRPr="007B5770">
              <w:rPr>
                <w:rFonts w:ascii="Arial Narrow" w:hAnsi="Arial Narrow"/>
                <w:sz w:val="20"/>
              </w:rPr>
              <w:t>dôležitá</w:t>
            </w:r>
            <w:r>
              <w:rPr>
                <w:rFonts w:ascii="Arial Narrow" w:hAnsi="Arial Narrow"/>
                <w:sz w:val="20"/>
              </w:rPr>
              <w:t xml:space="preserve">, uvedie </w:t>
            </w:r>
            <w:r>
              <w:rPr>
                <w:rFonts w:ascii="Arial Narrow" w:hAnsi="Arial Narrow" w:cs="Verdana"/>
                <w:sz w:val="20"/>
                <w:szCs w:val="20"/>
              </w:rPr>
              <w:t xml:space="preserve">východiskový stav danej problematiky </w:t>
            </w:r>
            <w:r w:rsidRPr="00CC4692">
              <w:rPr>
                <w:rFonts w:ascii="Arial Narrow" w:hAnsi="Arial Narrow" w:cs="Verdana"/>
                <w:sz w:val="20"/>
                <w:szCs w:val="20"/>
              </w:rPr>
              <w:t>pred realizáciou projektu</w:t>
            </w:r>
            <w:r>
              <w:rPr>
                <w:rFonts w:ascii="Arial Narrow" w:hAnsi="Arial Narrow" w:cs="Verdana"/>
                <w:sz w:val="20"/>
                <w:szCs w:val="20"/>
              </w:rPr>
              <w:t xml:space="preserve"> z </w:t>
            </w:r>
            <w:r w:rsidRPr="00CC4692">
              <w:rPr>
                <w:rFonts w:ascii="Arial Narrow" w:hAnsi="Arial Narrow"/>
                <w:sz w:val="20"/>
                <w:szCs w:val="20"/>
              </w:rPr>
              <w:t>historick</w:t>
            </w:r>
            <w:r>
              <w:rPr>
                <w:rFonts w:ascii="Arial Narrow" w:hAnsi="Arial Narrow"/>
                <w:sz w:val="20"/>
                <w:szCs w:val="20"/>
              </w:rPr>
              <w:t>ých</w:t>
            </w:r>
            <w:r w:rsidRPr="00CC4692">
              <w:rPr>
                <w:rFonts w:ascii="Arial Narrow" w:hAnsi="Arial Narrow"/>
                <w:sz w:val="20"/>
                <w:szCs w:val="20"/>
              </w:rPr>
              <w:t>, geografick</w:t>
            </w:r>
            <w:r>
              <w:rPr>
                <w:rFonts w:ascii="Arial Narrow" w:hAnsi="Arial Narrow"/>
                <w:sz w:val="20"/>
                <w:szCs w:val="20"/>
              </w:rPr>
              <w:t>ých</w:t>
            </w:r>
            <w:r w:rsidRPr="00CC4692">
              <w:rPr>
                <w:rFonts w:ascii="Arial Narrow" w:hAnsi="Arial Narrow"/>
                <w:sz w:val="20"/>
                <w:szCs w:val="20"/>
              </w:rPr>
              <w:t>, sociálno-ekonomick</w:t>
            </w:r>
            <w:r>
              <w:rPr>
                <w:rFonts w:ascii="Arial Narrow" w:hAnsi="Arial Narrow"/>
                <w:sz w:val="20"/>
                <w:szCs w:val="20"/>
              </w:rPr>
              <w:t>ých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a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CC4692">
              <w:rPr>
                <w:rFonts w:ascii="Arial Narrow" w:hAnsi="Arial Narrow"/>
                <w:sz w:val="20"/>
                <w:szCs w:val="20"/>
              </w:rPr>
              <w:t>regionáln</w:t>
            </w:r>
            <w:r>
              <w:rPr>
                <w:rFonts w:ascii="Arial Narrow" w:hAnsi="Arial Narrow"/>
                <w:sz w:val="20"/>
                <w:szCs w:val="20"/>
              </w:rPr>
              <w:t xml:space="preserve">ych 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súvislosti, ktoré majú vplyv na súčasnú situáciu </w:t>
            </w:r>
            <w:r>
              <w:rPr>
                <w:rFonts w:ascii="Arial Narrow" w:hAnsi="Arial Narrow"/>
                <w:sz w:val="20"/>
                <w:szCs w:val="20"/>
              </w:rPr>
              <w:t xml:space="preserve">problematiky </w:t>
            </w:r>
            <w:r w:rsidRPr="00CC4692">
              <w:rPr>
                <w:rFonts w:ascii="Arial Narrow" w:hAnsi="Arial Narrow"/>
                <w:sz w:val="20"/>
                <w:szCs w:val="20"/>
              </w:rPr>
              <w:t>a cieľov</w:t>
            </w:r>
            <w:r>
              <w:rPr>
                <w:rFonts w:ascii="Arial Narrow" w:hAnsi="Arial Narrow"/>
                <w:sz w:val="20"/>
                <w:szCs w:val="20"/>
              </w:rPr>
              <w:t>ú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skupin</w:t>
            </w:r>
            <w:r>
              <w:rPr>
                <w:rFonts w:ascii="Arial Narrow" w:hAnsi="Arial Narrow"/>
                <w:sz w:val="20"/>
                <w:szCs w:val="20"/>
              </w:rPr>
              <w:t>u</w:t>
            </w:r>
            <w:r w:rsidR="000C62F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C62FA" w:rsidRPr="00CC4692">
              <w:rPr>
                <w:rFonts w:ascii="Arial Narrow" w:hAnsi="Arial Narrow"/>
                <w:sz w:val="20"/>
                <w:szCs w:val="20"/>
              </w:rPr>
              <w:t>(</w:t>
            </w:r>
            <w:r w:rsidR="000C62FA">
              <w:rPr>
                <w:rFonts w:ascii="Arial Narrow" w:hAnsi="Arial Narrow"/>
                <w:sz w:val="20"/>
                <w:szCs w:val="20"/>
              </w:rPr>
              <w:t xml:space="preserve">t.j. </w:t>
            </w:r>
            <w:r w:rsidR="000C62FA" w:rsidRPr="00CC4692">
              <w:rPr>
                <w:rFonts w:ascii="Arial Narrow" w:hAnsi="Arial Narrow"/>
                <w:sz w:val="20"/>
                <w:szCs w:val="20"/>
              </w:rPr>
              <w:t>užívateľov výsledkov projektu)</w:t>
            </w:r>
            <w:r w:rsidR="000C62FA">
              <w:rPr>
                <w:rFonts w:ascii="Arial Narrow" w:hAnsi="Arial Narrow"/>
                <w:sz w:val="20"/>
                <w:szCs w:val="20"/>
              </w:rPr>
              <w:t>.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C599F">
              <w:rPr>
                <w:rFonts w:ascii="Arial Narrow" w:hAnsi="Arial Narrow"/>
                <w:sz w:val="20"/>
                <w:szCs w:val="20"/>
              </w:rPr>
              <w:t>Je vhodné, aby žiadateľ t</w:t>
            </w:r>
            <w:r w:rsidR="00DC599F" w:rsidRPr="007B5770">
              <w:rPr>
                <w:rFonts w:ascii="Arial Narrow" w:hAnsi="Arial Narrow"/>
                <w:sz w:val="20"/>
              </w:rPr>
              <w:t xml:space="preserve">úto časť </w:t>
            </w:r>
            <w:r w:rsidR="00DC599F">
              <w:rPr>
                <w:rFonts w:ascii="Arial Narrow" w:hAnsi="Arial Narrow"/>
                <w:sz w:val="20"/>
              </w:rPr>
              <w:t>preuká</w:t>
            </w:r>
            <w:r w:rsidR="008B6F59">
              <w:rPr>
                <w:rFonts w:ascii="Arial Narrow" w:hAnsi="Arial Narrow"/>
                <w:sz w:val="20"/>
              </w:rPr>
              <w:t>zal</w:t>
            </w:r>
            <w:r w:rsidR="00DC599F">
              <w:rPr>
                <w:rFonts w:ascii="Arial Narrow" w:hAnsi="Arial Narrow"/>
                <w:sz w:val="20"/>
              </w:rPr>
              <w:t xml:space="preserve"> </w:t>
            </w:r>
            <w:r w:rsidR="007A7CB8">
              <w:rPr>
                <w:rFonts w:ascii="Arial Narrow" w:hAnsi="Arial Narrow"/>
                <w:sz w:val="20"/>
              </w:rPr>
              <w:t>analýzami a/alebo</w:t>
            </w:r>
            <w:r w:rsidR="007A7CB8" w:rsidRPr="007B5770">
              <w:rPr>
                <w:rFonts w:ascii="Arial Narrow" w:hAnsi="Arial Narrow"/>
                <w:sz w:val="20"/>
              </w:rPr>
              <w:t xml:space="preserve"> </w:t>
            </w:r>
            <w:r w:rsidR="00DC599F" w:rsidRPr="007B5770">
              <w:rPr>
                <w:rFonts w:ascii="Arial Narrow" w:hAnsi="Arial Narrow"/>
                <w:sz w:val="20"/>
              </w:rPr>
              <w:t xml:space="preserve">štatistickými údajmi (ak sú k dispozícii), z ktorých </w:t>
            </w:r>
            <w:r w:rsidR="00225986">
              <w:rPr>
                <w:rFonts w:ascii="Arial Narrow" w:hAnsi="Arial Narrow"/>
                <w:sz w:val="20"/>
              </w:rPr>
              <w:t>vychádzal a v</w:t>
            </w:r>
            <w:r w:rsidR="00DC599F" w:rsidRPr="007B5770">
              <w:rPr>
                <w:rFonts w:ascii="Arial Narrow" w:hAnsi="Arial Narrow"/>
                <w:sz w:val="20"/>
              </w:rPr>
              <w:t>yplyn</w:t>
            </w:r>
            <w:r w:rsidR="008B6F59">
              <w:rPr>
                <w:rFonts w:ascii="Arial Narrow" w:hAnsi="Arial Narrow"/>
                <w:sz w:val="20"/>
              </w:rPr>
              <w:t>ula</w:t>
            </w:r>
            <w:r w:rsidR="00DC599F" w:rsidRPr="007B5770">
              <w:rPr>
                <w:rFonts w:ascii="Arial Narrow" w:hAnsi="Arial Narrow"/>
                <w:sz w:val="20"/>
              </w:rPr>
              <w:t xml:space="preserve"> </w:t>
            </w:r>
            <w:r w:rsidR="00225986">
              <w:rPr>
                <w:rFonts w:ascii="Arial Narrow" w:hAnsi="Arial Narrow"/>
                <w:sz w:val="20"/>
              </w:rPr>
              <w:t xml:space="preserve">z nich </w:t>
            </w:r>
            <w:r w:rsidR="00DC599F" w:rsidRPr="007B5770">
              <w:rPr>
                <w:rFonts w:ascii="Arial Narrow" w:hAnsi="Arial Narrow"/>
                <w:sz w:val="20"/>
              </w:rPr>
              <w:t>potreba riešenia problémov cieľov</w:t>
            </w:r>
            <w:r w:rsidR="008B6F59">
              <w:rPr>
                <w:rFonts w:ascii="Arial Narrow" w:hAnsi="Arial Narrow"/>
                <w:sz w:val="20"/>
              </w:rPr>
              <w:t>ej skupiny</w:t>
            </w:r>
            <w:r w:rsidR="00DC599F" w:rsidRPr="007B5770">
              <w:rPr>
                <w:rFonts w:ascii="Arial Narrow" w:hAnsi="Arial Narrow"/>
                <w:sz w:val="20"/>
              </w:rPr>
              <w:t xml:space="preserve"> </w:t>
            </w:r>
            <w:r w:rsidR="00DC599F">
              <w:rPr>
                <w:rFonts w:ascii="Arial Narrow" w:hAnsi="Arial Narrow"/>
                <w:sz w:val="20"/>
              </w:rPr>
              <w:t xml:space="preserve">vrátane uvedenia </w:t>
            </w:r>
            <w:r w:rsidR="00225986">
              <w:rPr>
                <w:rFonts w:ascii="Arial Narrow" w:hAnsi="Arial Narrow"/>
                <w:sz w:val="20"/>
              </w:rPr>
              <w:t xml:space="preserve">ich </w:t>
            </w:r>
            <w:r w:rsidR="00DC599F" w:rsidRPr="007B5770">
              <w:rPr>
                <w:rFonts w:ascii="Arial Narrow" w:hAnsi="Arial Narrow"/>
                <w:sz w:val="20"/>
              </w:rPr>
              <w:t>zdroj</w:t>
            </w:r>
            <w:r w:rsidR="00DC599F">
              <w:rPr>
                <w:rFonts w:ascii="Arial Narrow" w:hAnsi="Arial Narrow"/>
                <w:sz w:val="20"/>
              </w:rPr>
              <w:t>a</w:t>
            </w:r>
            <w:r w:rsidR="00225986">
              <w:rPr>
                <w:rFonts w:ascii="Arial Narrow" w:hAnsi="Arial Narrow"/>
                <w:sz w:val="20"/>
              </w:rPr>
              <w:t>.</w:t>
            </w:r>
            <w:r w:rsidR="00DC599F" w:rsidRPr="007B5770">
              <w:rPr>
                <w:rFonts w:ascii="Arial Narrow" w:hAnsi="Arial Narrow"/>
                <w:sz w:val="20"/>
              </w:rPr>
              <w:t xml:space="preserve"> V prípade, ak </w:t>
            </w:r>
            <w:r w:rsidR="00225986">
              <w:rPr>
                <w:rFonts w:ascii="Arial Narrow" w:hAnsi="Arial Narrow"/>
                <w:sz w:val="20"/>
              </w:rPr>
              <w:t>pre</w:t>
            </w:r>
            <w:r w:rsidR="00225986" w:rsidRPr="007B5770">
              <w:rPr>
                <w:rFonts w:ascii="Arial Narrow" w:hAnsi="Arial Narrow"/>
                <w:sz w:val="20"/>
              </w:rPr>
              <w:t xml:space="preserve"> opodstatnenosť projektu</w:t>
            </w:r>
            <w:r w:rsidR="00225986">
              <w:rPr>
                <w:rFonts w:ascii="Arial Narrow" w:hAnsi="Arial Narrow"/>
                <w:sz w:val="20"/>
              </w:rPr>
              <w:t xml:space="preserve">, </w:t>
            </w:r>
            <w:r w:rsidR="00DC599F" w:rsidRPr="007B5770">
              <w:rPr>
                <w:rFonts w:ascii="Arial Narrow" w:hAnsi="Arial Narrow"/>
                <w:sz w:val="20"/>
              </w:rPr>
              <w:t>nie sú</w:t>
            </w:r>
            <w:r w:rsidR="00225986">
              <w:rPr>
                <w:rFonts w:ascii="Arial Narrow" w:hAnsi="Arial Narrow"/>
                <w:sz w:val="20"/>
              </w:rPr>
              <w:t xml:space="preserve"> </w:t>
            </w:r>
            <w:r w:rsidR="00DC599F" w:rsidRPr="007B5770">
              <w:rPr>
                <w:rFonts w:ascii="Arial Narrow" w:hAnsi="Arial Narrow"/>
                <w:sz w:val="20"/>
              </w:rPr>
              <w:t xml:space="preserve">k dispozícii </w:t>
            </w:r>
            <w:proofErr w:type="spellStart"/>
            <w:r w:rsidR="00DC599F" w:rsidRPr="007B5770">
              <w:rPr>
                <w:rFonts w:ascii="Arial Narrow" w:hAnsi="Arial Narrow"/>
                <w:sz w:val="20"/>
              </w:rPr>
              <w:t>validné</w:t>
            </w:r>
            <w:proofErr w:type="spellEnd"/>
            <w:r w:rsidR="00DC599F" w:rsidRPr="007B5770">
              <w:rPr>
                <w:rFonts w:ascii="Arial Narrow" w:hAnsi="Arial Narrow"/>
                <w:sz w:val="20"/>
              </w:rPr>
              <w:t xml:space="preserve"> štatistické údaje, žiadateľ vychádza </w:t>
            </w:r>
            <w:r w:rsidR="00DC599F">
              <w:rPr>
                <w:rFonts w:ascii="Arial Narrow" w:hAnsi="Arial Narrow"/>
                <w:sz w:val="20"/>
              </w:rPr>
              <w:t>z</w:t>
            </w:r>
            <w:r w:rsidR="00DC599F" w:rsidRPr="007B5770">
              <w:rPr>
                <w:rFonts w:ascii="Arial Narrow" w:hAnsi="Arial Narrow"/>
                <w:sz w:val="20"/>
              </w:rPr>
              <w:t>o svojich vlastných skúseností</w:t>
            </w:r>
            <w:r w:rsidR="00DC599F" w:rsidRPr="00524326">
              <w:rPr>
                <w:rFonts w:ascii="Arial Narrow" w:hAnsi="Arial Narrow"/>
                <w:sz w:val="20"/>
              </w:rPr>
              <w:t xml:space="preserve"> s realizáciou obdobných/porovnateľných projektov</w:t>
            </w:r>
            <w:r w:rsidR="00DC599F">
              <w:rPr>
                <w:rFonts w:ascii="Arial Narrow" w:hAnsi="Arial Narrow"/>
                <w:sz w:val="20"/>
              </w:rPr>
              <w:t xml:space="preserve"> (uvedie informácie identifikujúce </w:t>
            </w:r>
            <w:r w:rsidR="00225986">
              <w:rPr>
                <w:rFonts w:ascii="Arial Narrow" w:hAnsi="Arial Narrow"/>
                <w:sz w:val="20"/>
              </w:rPr>
              <w:t xml:space="preserve">takýto </w:t>
            </w:r>
            <w:r w:rsidR="00DC599F">
              <w:rPr>
                <w:rFonts w:ascii="Arial Narrow" w:hAnsi="Arial Narrow"/>
                <w:sz w:val="20"/>
              </w:rPr>
              <w:t>projekt</w:t>
            </w:r>
            <w:r w:rsidR="00225986">
              <w:rPr>
                <w:rFonts w:ascii="Arial Narrow" w:hAnsi="Arial Narrow"/>
                <w:sz w:val="20"/>
              </w:rPr>
              <w:t>/-t</w:t>
            </w:r>
            <w:r w:rsidR="00DC599F">
              <w:rPr>
                <w:rFonts w:ascii="Arial Narrow" w:hAnsi="Arial Narrow"/>
                <w:sz w:val="20"/>
              </w:rPr>
              <w:t xml:space="preserve">y), prípadne </w:t>
            </w:r>
            <w:r w:rsidR="008B6F59">
              <w:rPr>
                <w:rFonts w:ascii="Arial Narrow" w:hAnsi="Arial Narrow"/>
                <w:sz w:val="20"/>
              </w:rPr>
              <w:t xml:space="preserve">ak </w:t>
            </w:r>
            <w:r w:rsidR="00DC599F">
              <w:rPr>
                <w:rFonts w:ascii="Arial Narrow" w:hAnsi="Arial Narrow"/>
                <w:sz w:val="20"/>
              </w:rPr>
              <w:t xml:space="preserve">vychádza z vlastného prieskumu, </w:t>
            </w:r>
            <w:r w:rsidR="00DC599F" w:rsidRPr="007B5770">
              <w:rPr>
                <w:rFonts w:ascii="Arial Narrow" w:hAnsi="Arial Narrow"/>
                <w:sz w:val="20"/>
              </w:rPr>
              <w:t xml:space="preserve">zistení a odhadov, </w:t>
            </w:r>
            <w:r w:rsidR="008B6F59">
              <w:rPr>
                <w:rFonts w:ascii="Arial Narrow" w:hAnsi="Arial Narrow"/>
                <w:sz w:val="20"/>
              </w:rPr>
              <w:t xml:space="preserve">tieto </w:t>
            </w:r>
            <w:r w:rsidR="000C62FA">
              <w:rPr>
                <w:rFonts w:ascii="Arial Narrow" w:hAnsi="Arial Narrow"/>
                <w:sz w:val="20"/>
              </w:rPr>
              <w:t xml:space="preserve">uvedie a </w:t>
            </w:r>
            <w:r w:rsidR="00DC599F">
              <w:rPr>
                <w:rFonts w:ascii="Arial Narrow" w:hAnsi="Arial Narrow"/>
                <w:sz w:val="20"/>
              </w:rPr>
              <w:t>zdôvodní.</w:t>
            </w:r>
            <w:r w:rsidR="00DC599F" w:rsidRPr="00524326">
              <w:rPr>
                <w:rFonts w:ascii="Arial Narrow" w:hAnsi="Arial Narrow"/>
                <w:sz w:val="20"/>
              </w:rPr>
              <w:t xml:space="preserve"> </w:t>
            </w:r>
            <w:r w:rsidR="008B6F59">
              <w:rPr>
                <w:rFonts w:ascii="Arial Narrow" w:hAnsi="Arial Narrow"/>
                <w:sz w:val="20"/>
              </w:rPr>
              <w:t xml:space="preserve"> </w:t>
            </w:r>
          </w:p>
          <w:p w14:paraId="74A425C7" w14:textId="6ACF2F51" w:rsidR="007A7CB8" w:rsidDel="00803E6E" w:rsidRDefault="007A7CB8" w:rsidP="00DC599F">
            <w:pPr>
              <w:autoSpaceDE w:val="0"/>
              <w:autoSpaceDN w:val="0"/>
              <w:adjustRightInd w:val="0"/>
              <w:spacing w:after="120"/>
              <w:rPr>
                <w:del w:id="91" w:author="Autor"/>
                <w:rFonts w:ascii="Arial Narrow" w:hAnsi="Arial Narrow"/>
                <w:sz w:val="20"/>
                <w:szCs w:val="20"/>
              </w:rPr>
            </w:pPr>
            <w:del w:id="92" w:author="Autor">
              <w:r w:rsidDel="00803E6E">
                <w:rPr>
                  <w:rFonts w:ascii="Arial Narrow" w:hAnsi="Arial Narrow"/>
                  <w:sz w:val="20"/>
                </w:rPr>
                <w:delText>Doplnenie výkladu pre národné projekty:</w:delText>
              </w:r>
            </w:del>
          </w:p>
          <w:p w14:paraId="584A3449" w14:textId="295715BC" w:rsidR="00DC599F" w:rsidRPr="0088262D" w:rsidRDefault="00DC599F" w:rsidP="00DC599F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Ak projekt nadväzuje na výsledky už realizovaného a ukončeného projektu (napr. v prípade, ak bol predchádzajúci projekt zameraný najmä na analýzu niektorej oblasti spadajúcej pod zameranie OP ĽZ a výstupom boli navrhované odporúčania na ďalšie riešenie do budúcna</w:t>
            </w:r>
            <w:r w:rsidR="00ED7121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, žiadateľ podrobne zdôvodní opodstatnenosť realizácie navrhovaného projektu. V prípade </w:t>
            </w:r>
            <w:ins w:id="93" w:author="Autor">
              <w:r w:rsidR="00803E6E">
                <w:rPr>
                  <w:rFonts w:ascii="Arial Narrow" w:hAnsi="Arial Narrow"/>
                  <w:sz w:val="20"/>
                </w:rPr>
                <w:t xml:space="preserve">národných </w:t>
              </w:r>
            </w:ins>
            <w:r>
              <w:rPr>
                <w:rFonts w:ascii="Arial Narrow" w:hAnsi="Arial Narrow"/>
                <w:sz w:val="20"/>
              </w:rPr>
              <w:t>projektov, ktoré sú realizované výlučne na základe podmienok stanovených v legislatívnych predpisoch, namiesto zdôvodnenia opodstatnenosti realizácie navrhovaného projektu, žiadateľ uvedie odkaz na tieto predpisy.</w:t>
            </w:r>
          </w:p>
          <w:p w14:paraId="6CA1ADDB" w14:textId="77777777" w:rsidR="000C75AE" w:rsidRDefault="00DC599F" w:rsidP="00ED7121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11074">
              <w:rPr>
                <w:rFonts w:ascii="Arial Narrow" w:hAnsi="Arial Narrow"/>
                <w:sz w:val="20"/>
                <w:szCs w:val="20"/>
              </w:rPr>
              <w:t>k je projekt súčasťou väčšieho celku</w:t>
            </w:r>
            <w:r>
              <w:rPr>
                <w:rFonts w:ascii="Arial Narrow" w:hAnsi="Arial Narrow"/>
                <w:sz w:val="20"/>
                <w:szCs w:val="20"/>
              </w:rPr>
              <w:t xml:space="preserve">, žiadateľ popíše </w:t>
            </w:r>
            <w:r w:rsidR="009D1D04">
              <w:rPr>
                <w:rFonts w:ascii="Arial Narrow" w:hAnsi="Arial Narrow"/>
                <w:sz w:val="20"/>
                <w:szCs w:val="20"/>
              </w:rPr>
              <w:t xml:space="preserve">oblasť, </w:t>
            </w:r>
            <w:r w:rsidR="009D1D04" w:rsidRPr="00011074">
              <w:rPr>
                <w:rFonts w:ascii="Arial Narrow" w:hAnsi="Arial Narrow"/>
                <w:sz w:val="20"/>
                <w:szCs w:val="20"/>
              </w:rPr>
              <w:t>ktor</w:t>
            </w:r>
            <w:r w:rsidR="009D1D04">
              <w:rPr>
                <w:rFonts w:ascii="Arial Narrow" w:hAnsi="Arial Narrow"/>
                <w:sz w:val="20"/>
                <w:szCs w:val="20"/>
              </w:rPr>
              <w:t>ú</w:t>
            </w:r>
            <w:r w:rsidR="009D1D04" w:rsidRPr="00011074">
              <w:rPr>
                <w:rFonts w:ascii="Arial Narrow" w:hAnsi="Arial Narrow"/>
                <w:sz w:val="20"/>
                <w:szCs w:val="20"/>
              </w:rPr>
              <w:t xml:space="preserve"> má projekt priamo riešiť, identifikuje potreby cieľových skupín vrátane informácií o predchádzajúcich etapách a prepojení projektu s ďalšími relevantnými aktivitami/projektmi 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="009D1D04" w:rsidRPr="00011074">
              <w:rPr>
                <w:rFonts w:ascii="Arial Narrow" w:hAnsi="Arial Narrow"/>
                <w:sz w:val="20"/>
                <w:szCs w:val="20"/>
              </w:rPr>
              <w:t>regióne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31C4AB10" w14:textId="3DA41BA3" w:rsidR="00DC599F" w:rsidRPr="002C6A91" w:rsidRDefault="000C75AE" w:rsidP="00344092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0C75AE">
              <w:rPr>
                <w:rFonts w:ascii="Arial Narrow" w:hAnsi="Arial Narrow"/>
                <w:sz w:val="20"/>
                <w:szCs w:val="20"/>
              </w:rPr>
              <w:t>Odporúčame jasne a prehľadne zadefinovať problémy a negatívnu situáciu, ktoré tvoria východisko pre predmetný projekt. Na riešenie zadefinovaných problémov musia následne nadväzovať konkrétne aktivity v časti 7.2 a očakávané výsledky</w:t>
            </w:r>
            <w:ins w:id="94" w:author="Autor">
              <w:r w:rsidR="005C3CF9">
                <w:rPr>
                  <w:rFonts w:ascii="Arial Narrow" w:hAnsi="Arial Narrow"/>
                  <w:sz w:val="20"/>
                  <w:szCs w:val="20"/>
                </w:rPr>
                <w:t xml:space="preserve"> </w:t>
              </w:r>
            </w:ins>
            <w:r w:rsidRPr="000C75AE">
              <w:rPr>
                <w:rFonts w:ascii="Arial Narrow" w:hAnsi="Arial Narrow"/>
                <w:sz w:val="20"/>
                <w:szCs w:val="20"/>
              </w:rPr>
              <w:t>v časti 7.3.</w:t>
            </w:r>
          </w:p>
        </w:tc>
      </w:tr>
      <w:tr w:rsidR="00DE377F" w:rsidRPr="002C6A91" w14:paraId="6BF2BA79" w14:textId="77777777" w:rsidTr="00F62840">
        <w:trPr>
          <w:trHeight w:val="414"/>
        </w:trPr>
        <w:tc>
          <w:tcPr>
            <w:tcW w:w="9322" w:type="dxa"/>
            <w:shd w:val="clear" w:color="auto" w:fill="E5DFEC" w:themeFill="accent4" w:themeFillTint="33"/>
            <w:hideMark/>
          </w:tcPr>
          <w:p w14:paraId="0C852BEC" w14:textId="77777777" w:rsidR="00DE377F" w:rsidRPr="002C6A91" w:rsidRDefault="00AF6D51" w:rsidP="00345A3F">
            <w:pPr>
              <w:pStyle w:val="Nadpis1"/>
              <w:spacing w:before="120" w:after="120"/>
              <w:jc w:val="center"/>
              <w:outlineLvl w:val="0"/>
            </w:pPr>
            <w:bookmarkStart w:id="95" w:name="_Toc437409252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7.</w:t>
            </w:r>
            <w:r w:rsidR="00713950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2</w:t>
            </w:r>
            <w:r w:rsidR="00DE377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  <w:r w:rsidR="002C4DE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Spôsob realizácie aktivít projektu</w:t>
            </w:r>
            <w:bookmarkEnd w:id="95"/>
          </w:p>
        </w:tc>
      </w:tr>
      <w:tr w:rsidR="00DE377F" w:rsidRPr="002C6A91" w14:paraId="527A1427" w14:textId="77777777" w:rsidTr="00F62840">
        <w:trPr>
          <w:trHeight w:val="330"/>
        </w:trPr>
        <w:tc>
          <w:tcPr>
            <w:tcW w:w="9322" w:type="dxa"/>
            <w:hideMark/>
          </w:tcPr>
          <w:p w14:paraId="59E8A792" w14:textId="77777777" w:rsidR="000C62FA" w:rsidRDefault="002C4DEF" w:rsidP="00A23BE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popíše spôsob realizácie aktivít projektu, vrátane vhodnosti navrhovaných aktivít s ohľadom na očakávané výsledky</w:t>
            </w:r>
            <w:r w:rsidR="007A7CB8">
              <w:rPr>
                <w:rFonts w:ascii="Arial Narrow" w:hAnsi="Arial Narrow"/>
                <w:sz w:val="20"/>
                <w:szCs w:val="20"/>
              </w:rPr>
              <w:t xml:space="preserve"> a ciele projektu</w:t>
            </w:r>
            <w:r w:rsidR="00A23BE3" w:rsidRPr="002C6A91">
              <w:rPr>
                <w:rFonts w:ascii="Arial Narrow" w:hAnsi="Arial Narrow"/>
                <w:sz w:val="20"/>
                <w:szCs w:val="20"/>
              </w:rPr>
              <w:t>. V prípade relevantnosti, žiadateľ zahrnie do predmetnej časti aj popis súladu realizácie projektu s regionálnymi stratégiami a</w:t>
            </w:r>
            <w:r w:rsidR="000C62FA">
              <w:rPr>
                <w:rFonts w:ascii="Arial Narrow" w:hAnsi="Arial Narrow"/>
                <w:sz w:val="20"/>
                <w:szCs w:val="20"/>
              </w:rPr>
              <w:t> </w:t>
            </w:r>
            <w:r w:rsidR="00A23BE3" w:rsidRPr="002C6A91">
              <w:rPr>
                <w:rFonts w:ascii="Arial Narrow" w:hAnsi="Arial Narrow"/>
                <w:sz w:val="20"/>
                <w:szCs w:val="20"/>
              </w:rPr>
              <w:t>koncepci</w:t>
            </w:r>
            <w:r w:rsidR="000C62FA">
              <w:rPr>
                <w:rFonts w:ascii="Arial Narrow" w:hAnsi="Arial Narrow"/>
                <w:sz w:val="20"/>
                <w:szCs w:val="20"/>
              </w:rPr>
              <w:t>á</w:t>
            </w:r>
            <w:r w:rsidR="00A23BE3" w:rsidRPr="002C6A91">
              <w:rPr>
                <w:rFonts w:ascii="Arial Narrow" w:hAnsi="Arial Narrow"/>
                <w:sz w:val="20"/>
                <w:szCs w:val="20"/>
              </w:rPr>
              <w:t>m</w:t>
            </w:r>
            <w:r w:rsidR="000C62FA">
              <w:rPr>
                <w:rFonts w:ascii="Arial Narrow" w:hAnsi="Arial Narrow"/>
                <w:sz w:val="20"/>
                <w:szCs w:val="20"/>
              </w:rPr>
              <w:t xml:space="preserve"> štátu a Európskej únie</w:t>
            </w:r>
            <w:r w:rsidR="000C62FA" w:rsidRPr="00011074">
              <w:rPr>
                <w:rFonts w:ascii="Arial Narrow" w:hAnsi="Arial Narrow"/>
                <w:sz w:val="20"/>
                <w:szCs w:val="20"/>
                <w:vertAlign w:val="superscript"/>
              </w:rPr>
              <w:footnoteReference w:id="9"/>
            </w:r>
            <w:r w:rsidR="000C62FA">
              <w:rPr>
                <w:rFonts w:ascii="Arial Narrow" w:hAnsi="Arial Narrow"/>
                <w:sz w:val="20"/>
                <w:szCs w:val="20"/>
              </w:rPr>
              <w:t xml:space="preserve">, príp. iné. </w:t>
            </w:r>
          </w:p>
          <w:p w14:paraId="4D71705E" w14:textId="77777777" w:rsidR="000C62FA" w:rsidRDefault="000C62FA" w:rsidP="00A23BE3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3F0A84F" w14:textId="77777777" w:rsidR="000C62FA" w:rsidRDefault="000C62FA" w:rsidP="00A23B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C62FA">
              <w:rPr>
                <w:rFonts w:ascii="Arial Narrow" w:hAnsi="Arial Narrow"/>
                <w:b/>
                <w:sz w:val="20"/>
                <w:szCs w:val="20"/>
              </w:rPr>
              <w:t xml:space="preserve">Výklad </w:t>
            </w:r>
            <w:r w:rsidR="00ED7121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="00ED7121" w:rsidRPr="000C62FA">
              <w:rPr>
                <w:rFonts w:ascii="Arial Narrow" w:hAnsi="Arial Narrow"/>
                <w:b/>
                <w:sz w:val="20"/>
                <w:szCs w:val="20"/>
              </w:rPr>
              <w:t>O</w:t>
            </w:r>
            <w:r w:rsidRPr="000C62FA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1275903B" w14:textId="77777777" w:rsidR="0083202A" w:rsidRPr="000C62FA" w:rsidRDefault="0083202A" w:rsidP="00A23BE3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32ADD62" w14:textId="77777777" w:rsidR="000C62FA" w:rsidRDefault="000C62FA" w:rsidP="000C62FA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Jedná sa o základnú časť projektu</w:t>
            </w:r>
            <w:r w:rsidRPr="007B5770">
              <w:rPr>
                <w:rFonts w:ascii="Arial Narrow" w:hAnsi="Arial Narrow"/>
                <w:sz w:val="20"/>
              </w:rPr>
              <w:t>, keďže žiadateľ popisuje</w:t>
            </w:r>
            <w:r>
              <w:rPr>
                <w:rFonts w:ascii="Arial Narrow" w:hAnsi="Arial Narrow"/>
                <w:sz w:val="20"/>
              </w:rPr>
              <w:t xml:space="preserve">, </w:t>
            </w:r>
            <w:r w:rsidRPr="007B5770">
              <w:rPr>
                <w:rFonts w:ascii="Arial Narrow" w:hAnsi="Arial Narrow"/>
                <w:sz w:val="20"/>
              </w:rPr>
              <w:t xml:space="preserve">ako bude realizovať projekt. </w:t>
            </w:r>
          </w:p>
          <w:p w14:paraId="5E7BCA0C" w14:textId="5E12B03D" w:rsidR="000C62FA" w:rsidRDefault="000C62FA" w:rsidP="000C62FA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Verdana"/>
                <w:sz w:val="20"/>
                <w:szCs w:val="20"/>
              </w:rPr>
              <w:t>Ž</w:t>
            </w:r>
            <w:r w:rsidRPr="004A545A">
              <w:rPr>
                <w:rFonts w:ascii="Arial Narrow" w:hAnsi="Arial Narrow" w:cs="Verdana"/>
                <w:sz w:val="20"/>
                <w:szCs w:val="20"/>
              </w:rPr>
              <w:t xml:space="preserve">iadateľ </w:t>
            </w:r>
            <w:r>
              <w:rPr>
                <w:rFonts w:ascii="Arial Narrow" w:hAnsi="Arial Narrow" w:cs="Verdana"/>
                <w:sz w:val="20"/>
                <w:szCs w:val="20"/>
              </w:rPr>
              <w:t>j</w:t>
            </w:r>
            <w:r w:rsidRPr="004A545A">
              <w:rPr>
                <w:rFonts w:ascii="Arial Narrow" w:hAnsi="Arial Narrow" w:cs="Verdana"/>
                <w:sz w:val="20"/>
                <w:szCs w:val="20"/>
              </w:rPr>
              <w:t>asne d</w:t>
            </w:r>
            <w:r w:rsidRPr="004A545A">
              <w:rPr>
                <w:rFonts w:ascii="Arial Narrow" w:hAnsi="Arial Narrow"/>
                <w:sz w:val="20"/>
                <w:szCs w:val="20"/>
              </w:rPr>
              <w:t>efinuje a popíše aktivity projektu, ich organizačné a technické zabezpečenie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4A545A">
              <w:rPr>
                <w:rFonts w:ascii="Arial Narrow" w:hAnsi="Arial Narrow"/>
                <w:sz w:val="20"/>
              </w:rPr>
              <w:t xml:space="preserve"> </w:t>
            </w:r>
            <w:r w:rsidRPr="007B5770">
              <w:rPr>
                <w:rFonts w:ascii="Arial Narrow" w:hAnsi="Arial Narrow"/>
                <w:sz w:val="20"/>
              </w:rPr>
              <w:t xml:space="preserve">akým spôsobom plánuje </w:t>
            </w:r>
            <w:r w:rsidRPr="007B5770">
              <w:rPr>
                <w:rFonts w:ascii="Arial Narrow" w:hAnsi="Arial Narrow"/>
                <w:sz w:val="20"/>
              </w:rPr>
              <w:lastRenderedPageBreak/>
              <w:t xml:space="preserve">dosiahnuť predpokladaný stav </w:t>
            </w:r>
            <w:r>
              <w:rPr>
                <w:rFonts w:ascii="Arial Narrow" w:hAnsi="Arial Narrow"/>
                <w:sz w:val="20"/>
              </w:rPr>
              <w:t>na konci realizácie</w:t>
            </w:r>
            <w:r w:rsidRPr="007B5770">
              <w:rPr>
                <w:rFonts w:ascii="Arial Narrow" w:hAnsi="Arial Narrow"/>
                <w:sz w:val="20"/>
              </w:rPr>
              <w:t xml:space="preserve"> projektu</w:t>
            </w:r>
            <w:r w:rsidRPr="004A545A">
              <w:rPr>
                <w:rFonts w:ascii="Arial Narrow" w:hAnsi="Arial Narrow"/>
                <w:sz w:val="20"/>
                <w:szCs w:val="20"/>
              </w:rPr>
              <w:t>. V prípade projektov realizovaných v spolupráci s partnerom uvedie, ktoré aktivity a prostriedky zabezpečí partner</w:t>
            </w:r>
            <w:r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10"/>
            </w:r>
            <w:r w:rsidRPr="004A545A">
              <w:rPr>
                <w:rFonts w:ascii="Arial Narrow" w:hAnsi="Arial Narrow"/>
                <w:sz w:val="20"/>
                <w:szCs w:val="20"/>
              </w:rPr>
              <w:t>. Žiadateľ môže mať aj viac partnerov</w:t>
            </w:r>
            <w:ins w:id="96" w:author="Autor">
              <w:r w:rsidR="005C3CF9">
                <w:rPr>
                  <w:rStyle w:val="Odkaznapoznmkupodiarou"/>
                  <w:rFonts w:ascii="Arial Narrow" w:hAnsi="Arial Narrow"/>
                  <w:sz w:val="20"/>
                  <w:szCs w:val="20"/>
                </w:rPr>
                <w:footnoteReference w:id="11"/>
              </w:r>
              <w:r w:rsidR="005C3CF9">
                <w:rPr>
                  <w:rFonts w:ascii="Arial Narrow" w:hAnsi="Arial Narrow"/>
                  <w:sz w:val="20"/>
                  <w:szCs w:val="20"/>
                </w:rPr>
                <w:t>.</w:t>
              </w:r>
            </w:ins>
            <w:del w:id="99" w:author="Autor">
              <w:r w:rsidR="007A7CB8" w:rsidDel="005C3CF9">
                <w:rPr>
                  <w:rFonts w:ascii="Arial Narrow" w:hAnsi="Arial Narrow"/>
                  <w:sz w:val="20"/>
                  <w:szCs w:val="20"/>
                </w:rPr>
                <w:delText>, špecifické podmienky sú uvedené vo výzve.</w:delText>
              </w:r>
            </w:del>
          </w:p>
          <w:p w14:paraId="4E031935" w14:textId="77777777" w:rsidR="000937E2" w:rsidRDefault="000C62FA" w:rsidP="000C62FA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Dôležité je </w:t>
            </w:r>
            <w:r w:rsidR="0045633B">
              <w:rPr>
                <w:rFonts w:ascii="Arial Narrow" w:hAnsi="Arial Narrow"/>
                <w:sz w:val="20"/>
              </w:rPr>
              <w:t xml:space="preserve">uviesť </w:t>
            </w:r>
            <w:r>
              <w:rPr>
                <w:rFonts w:ascii="Arial Narrow" w:hAnsi="Arial Narrow"/>
                <w:sz w:val="20"/>
              </w:rPr>
              <w:t>p</w:t>
            </w:r>
            <w:r w:rsidRPr="007A2A7D">
              <w:rPr>
                <w:rFonts w:ascii="Arial Narrow" w:hAnsi="Arial Narrow"/>
                <w:sz w:val="20"/>
              </w:rPr>
              <w:t>repojeni</w:t>
            </w:r>
            <w:r>
              <w:rPr>
                <w:rFonts w:ascii="Arial Narrow" w:hAnsi="Arial Narrow"/>
                <w:sz w:val="20"/>
              </w:rPr>
              <w:t>e</w:t>
            </w:r>
            <w:r w:rsidRPr="007A2A7D">
              <w:rPr>
                <w:rFonts w:ascii="Arial Narrow" w:hAnsi="Arial Narrow"/>
                <w:sz w:val="20"/>
              </w:rPr>
              <w:t xml:space="preserve"> navrhovaných aktivít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A2A7D">
              <w:rPr>
                <w:rFonts w:ascii="Arial Narrow" w:hAnsi="Arial Narrow"/>
                <w:sz w:val="20"/>
              </w:rPr>
              <w:t>s výsledkami a cieľmi projektu, vhodnos</w:t>
            </w:r>
            <w:r>
              <w:rPr>
                <w:rFonts w:ascii="Arial Narrow" w:hAnsi="Arial Narrow"/>
                <w:sz w:val="20"/>
              </w:rPr>
              <w:t>ť</w:t>
            </w:r>
            <w:r w:rsidRPr="007A2A7D">
              <w:rPr>
                <w:rFonts w:ascii="Arial Narrow" w:hAnsi="Arial Narrow"/>
                <w:sz w:val="20"/>
              </w:rPr>
              <w:t xml:space="preserve"> navrhovaných aktivít a spôsob ich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A2A7D">
              <w:rPr>
                <w:rFonts w:ascii="Arial Narrow" w:hAnsi="Arial Narrow"/>
                <w:sz w:val="20"/>
              </w:rPr>
              <w:t>realizácie</w:t>
            </w:r>
            <w:r>
              <w:rPr>
                <w:rFonts w:ascii="Arial Narrow" w:hAnsi="Arial Narrow"/>
                <w:sz w:val="20"/>
              </w:rPr>
              <w:t>,</w:t>
            </w:r>
            <w:r w:rsidRPr="007A2A7D">
              <w:rPr>
                <w:rFonts w:ascii="Arial Narrow" w:hAnsi="Arial Narrow"/>
                <w:sz w:val="20"/>
              </w:rPr>
              <w:t xml:space="preserve"> posúdenie navrhovaných aktivít z vecného, časového hľadiska a z hľadiska ich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A2A7D">
              <w:rPr>
                <w:rFonts w:ascii="Arial Narrow" w:hAnsi="Arial Narrow"/>
                <w:sz w:val="20"/>
              </w:rPr>
              <w:t>prevádzkovej a technickej udržateľnosti (ak relevantné), reálnos</w:t>
            </w:r>
            <w:r>
              <w:rPr>
                <w:rFonts w:ascii="Arial Narrow" w:hAnsi="Arial Narrow"/>
                <w:sz w:val="20"/>
              </w:rPr>
              <w:t>ť</w:t>
            </w:r>
            <w:r w:rsidRPr="007A2A7D">
              <w:rPr>
                <w:rFonts w:ascii="Arial Narrow" w:hAnsi="Arial Narrow"/>
                <w:sz w:val="20"/>
              </w:rPr>
              <w:t xml:space="preserve"> plánovanej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A2A7D">
              <w:rPr>
                <w:rFonts w:ascii="Arial Narrow" w:hAnsi="Arial Narrow"/>
                <w:sz w:val="20"/>
              </w:rPr>
              <w:t>hodnoty merateľných ukazovateľov s ohľadom na časové, finančné a vecné hľadisko</w:t>
            </w:r>
            <w:r>
              <w:rPr>
                <w:rFonts w:ascii="Arial Narrow" w:hAnsi="Arial Narrow"/>
                <w:sz w:val="20"/>
              </w:rPr>
              <w:t>.</w:t>
            </w:r>
          </w:p>
          <w:p w14:paraId="67EAE0D7" w14:textId="77777777" w:rsidR="0045633B" w:rsidRDefault="0045633B" w:rsidP="0083202A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E7AAA">
              <w:rPr>
                <w:rFonts w:ascii="Arial Narrow" w:hAnsi="Arial Narrow"/>
                <w:b/>
                <w:sz w:val="20"/>
              </w:rPr>
              <w:t xml:space="preserve">Podrobný popis hlavných aktivít </w:t>
            </w:r>
            <w:r w:rsidR="00D21E41">
              <w:rPr>
                <w:rFonts w:ascii="Arial Narrow" w:hAnsi="Arial Narrow"/>
                <w:b/>
                <w:sz w:val="20"/>
              </w:rPr>
              <w:t xml:space="preserve">vrátene </w:t>
            </w:r>
            <w:proofErr w:type="spellStart"/>
            <w:r w:rsidRPr="000E7AAA">
              <w:rPr>
                <w:rFonts w:ascii="Arial Narrow" w:hAnsi="Arial Narrow"/>
                <w:b/>
                <w:sz w:val="20"/>
              </w:rPr>
              <w:t>podaktivít</w:t>
            </w:r>
            <w:proofErr w:type="spellEnd"/>
            <w:r w:rsidRPr="000E7AAA">
              <w:rPr>
                <w:rFonts w:ascii="Arial Narrow" w:hAnsi="Arial Narrow"/>
                <w:b/>
                <w:sz w:val="20"/>
              </w:rPr>
              <w:t xml:space="preserve"> obsahuje</w:t>
            </w:r>
            <w:r w:rsidRPr="00852A70">
              <w:rPr>
                <w:rFonts w:ascii="Arial Narrow" w:hAnsi="Arial Narrow"/>
                <w:sz w:val="20"/>
              </w:rPr>
              <w:t xml:space="preserve">: </w:t>
            </w:r>
          </w:p>
          <w:p w14:paraId="38C08919" w14:textId="77777777" w:rsidR="0045633B" w:rsidRDefault="0045633B" w:rsidP="0083202A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 Narrow" w:hAnsi="Arial Narrow"/>
                <w:sz w:val="20"/>
              </w:rPr>
            </w:pPr>
            <w:r w:rsidRPr="00C16B94">
              <w:rPr>
                <w:rFonts w:ascii="Arial Narrow" w:hAnsi="Arial Narrow"/>
                <w:sz w:val="20"/>
              </w:rPr>
              <w:t xml:space="preserve">názov </w:t>
            </w:r>
            <w:r>
              <w:rPr>
                <w:rFonts w:ascii="Arial Narrow" w:hAnsi="Arial Narrow"/>
                <w:sz w:val="20"/>
              </w:rPr>
              <w:t xml:space="preserve">a </w:t>
            </w:r>
            <w:r w:rsidRPr="00C16B94">
              <w:rPr>
                <w:rFonts w:ascii="Arial Narrow" w:hAnsi="Arial Narrow"/>
                <w:sz w:val="20"/>
              </w:rPr>
              <w:t xml:space="preserve">popis aktivity, </w:t>
            </w:r>
          </w:p>
          <w:p w14:paraId="4D585AA0" w14:textId="77777777" w:rsidR="0045633B" w:rsidRPr="0045633B" w:rsidRDefault="0045633B" w:rsidP="0045633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40" w:after="120"/>
              <w:ind w:left="284" w:hanging="284"/>
              <w:rPr>
                <w:rFonts w:ascii="Arial Narrow" w:hAnsi="Arial Narrow"/>
                <w:sz w:val="20"/>
              </w:rPr>
            </w:pPr>
            <w:r w:rsidRPr="0045633B">
              <w:rPr>
                <w:rFonts w:ascii="Arial Narrow" w:hAnsi="Arial Narrow"/>
                <w:sz w:val="20"/>
              </w:rPr>
              <w:t xml:space="preserve">ako bude zabezpečená jej realizácia, t.j. či bude využívať žiadateľ vlastné </w:t>
            </w:r>
            <w:r>
              <w:rPr>
                <w:rFonts w:ascii="Arial Narrow" w:hAnsi="Arial Narrow"/>
                <w:sz w:val="20"/>
              </w:rPr>
              <w:t xml:space="preserve">personálne, </w:t>
            </w:r>
            <w:r w:rsidRPr="0045633B">
              <w:rPr>
                <w:rFonts w:ascii="Arial Narrow" w:hAnsi="Arial Narrow"/>
                <w:sz w:val="20"/>
              </w:rPr>
              <w:t xml:space="preserve">materiálne, priestorové, technické možnosti žiadateľa, </w:t>
            </w:r>
          </w:p>
          <w:p w14:paraId="51997E19" w14:textId="77777777" w:rsidR="0045633B" w:rsidRDefault="0045633B" w:rsidP="0045633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40" w:after="120"/>
              <w:ind w:left="284" w:hanging="284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plánované</w:t>
            </w:r>
            <w:r w:rsidRPr="00C16B94">
              <w:rPr>
                <w:rFonts w:ascii="Arial Narrow" w:hAnsi="Arial Narrow"/>
                <w:sz w:val="20"/>
              </w:rPr>
              <w:t xml:space="preserve"> verejné obstarávani</w:t>
            </w:r>
            <w:r>
              <w:rPr>
                <w:rFonts w:ascii="Arial Narrow" w:hAnsi="Arial Narrow"/>
                <w:sz w:val="20"/>
              </w:rPr>
              <w:t>e</w:t>
            </w:r>
            <w:r w:rsidRPr="00C16B94">
              <w:rPr>
                <w:rFonts w:ascii="Arial Narrow" w:hAnsi="Arial Narrow"/>
                <w:sz w:val="20"/>
              </w:rPr>
              <w:t xml:space="preserve"> súvisiac</w:t>
            </w:r>
            <w:r>
              <w:rPr>
                <w:rFonts w:ascii="Arial Narrow" w:hAnsi="Arial Narrow"/>
                <w:sz w:val="20"/>
              </w:rPr>
              <w:t>e</w:t>
            </w:r>
            <w:r w:rsidRPr="00C16B94">
              <w:rPr>
                <w:rFonts w:ascii="Arial Narrow" w:hAnsi="Arial Narrow"/>
                <w:sz w:val="20"/>
              </w:rPr>
              <w:t xml:space="preserve"> s dodávkou tovarov / služieb, </w:t>
            </w:r>
          </w:p>
          <w:p w14:paraId="088753FC" w14:textId="77777777" w:rsidR="0045633B" w:rsidRPr="00C16B94" w:rsidRDefault="0045633B" w:rsidP="0045633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40" w:after="120"/>
              <w:ind w:left="284" w:hanging="284"/>
              <w:rPr>
                <w:rFonts w:ascii="Arial Narrow" w:hAnsi="Arial Narrow"/>
                <w:sz w:val="20"/>
              </w:rPr>
            </w:pPr>
            <w:r w:rsidRPr="00C16B94">
              <w:rPr>
                <w:rFonts w:ascii="Arial Narrow" w:hAnsi="Arial Narrow"/>
                <w:sz w:val="20"/>
              </w:rPr>
              <w:t>čo bude výstupom aktivity</w:t>
            </w:r>
            <w:r w:rsidR="00723441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 xml:space="preserve"> </w:t>
            </w:r>
          </w:p>
          <w:p w14:paraId="4AADA84A" w14:textId="77777777" w:rsidR="0045633B" w:rsidRDefault="0045633B" w:rsidP="0045633B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765F55">
              <w:rPr>
                <w:rFonts w:ascii="Arial Narrow" w:hAnsi="Arial Narrow"/>
                <w:sz w:val="20"/>
                <w:u w:val="single"/>
              </w:rPr>
              <w:t>Hlavné aktivity</w:t>
            </w:r>
            <w:r w:rsidRPr="000E7AAA">
              <w:rPr>
                <w:rFonts w:ascii="Arial Narrow" w:hAnsi="Arial Narrow"/>
                <w:sz w:val="20"/>
              </w:rPr>
              <w:t xml:space="preserve"> sa</w:t>
            </w:r>
            <w:r w:rsidRPr="00806A16">
              <w:rPr>
                <w:rFonts w:ascii="Arial Narrow" w:hAnsi="Arial Narrow"/>
                <w:sz w:val="20"/>
              </w:rPr>
              <w:t xml:space="preserve"> realizujú prostredníctvom konkrétnych činností</w:t>
            </w:r>
            <w:r w:rsidR="00D21E41">
              <w:rPr>
                <w:rFonts w:ascii="Arial Narrow" w:hAnsi="Arial Narrow"/>
                <w:sz w:val="20"/>
              </w:rPr>
              <w:t xml:space="preserve"> </w:t>
            </w:r>
            <w:r w:rsidRPr="00806A16">
              <w:rPr>
                <w:rFonts w:ascii="Arial Narrow" w:hAnsi="Arial Narrow"/>
                <w:sz w:val="20"/>
              </w:rPr>
              <w:t xml:space="preserve">(napr. </w:t>
            </w:r>
            <w:r w:rsidR="00ED7121">
              <w:rPr>
                <w:rFonts w:ascii="Arial Narrow" w:hAnsi="Arial Narrow"/>
                <w:sz w:val="20"/>
              </w:rPr>
              <w:t>vzdelávacie aktivity</w:t>
            </w:r>
            <w:r w:rsidRPr="00806A16">
              <w:rPr>
                <w:rFonts w:ascii="Arial Narrow" w:hAnsi="Arial Narrow"/>
                <w:sz w:val="20"/>
              </w:rPr>
              <w:t xml:space="preserve">). Pre potreby monitorovania projektov je v niektorých prípadoch vhodné hlavné aktivity deliť na menšie časti tzv. </w:t>
            </w:r>
            <w:proofErr w:type="spellStart"/>
            <w:r w:rsidRPr="00806A16">
              <w:rPr>
                <w:rFonts w:ascii="Arial Narrow" w:hAnsi="Arial Narrow"/>
                <w:sz w:val="20"/>
              </w:rPr>
              <w:t>podaktivity</w:t>
            </w:r>
            <w:proofErr w:type="spellEnd"/>
            <w:r w:rsidRPr="00806A16">
              <w:rPr>
                <w:rFonts w:ascii="Arial Narrow" w:hAnsi="Arial Narrow"/>
                <w:sz w:val="20"/>
              </w:rPr>
              <w:t xml:space="preserve"> (napr. vzdelávanie </w:t>
            </w:r>
            <w:r w:rsidR="00ED7121">
              <w:rPr>
                <w:rFonts w:ascii="Arial Narrow" w:hAnsi="Arial Narrow"/>
                <w:sz w:val="20"/>
              </w:rPr>
              <w:t xml:space="preserve"> </w:t>
            </w:r>
            <w:r w:rsidR="003A0DE0">
              <w:rPr>
                <w:rFonts w:ascii="Arial Narrow" w:hAnsi="Arial Narrow"/>
                <w:sz w:val="20"/>
              </w:rPr>
              <w:t xml:space="preserve">osôb z </w:t>
            </w:r>
            <w:r w:rsidR="00ED7121">
              <w:rPr>
                <w:rFonts w:ascii="Arial Narrow" w:hAnsi="Arial Narrow"/>
                <w:sz w:val="20"/>
              </w:rPr>
              <w:t xml:space="preserve">cieľových skupín </w:t>
            </w:r>
            <w:r w:rsidRPr="00806A16">
              <w:rPr>
                <w:rFonts w:ascii="Arial Narrow" w:hAnsi="Arial Narrow"/>
                <w:sz w:val="20"/>
              </w:rPr>
              <w:t>sa môže členiť na viaceré vzdelávania</w:t>
            </w:r>
            <w:r w:rsidR="00ED7121">
              <w:rPr>
                <w:rFonts w:ascii="Arial Narrow" w:hAnsi="Arial Narrow"/>
                <w:sz w:val="20"/>
              </w:rPr>
              <w:t xml:space="preserve"> s odlišným obsahom vzdelávania alebo účasťou iných cieľových skupín atď.</w:t>
            </w:r>
            <w:r w:rsidRPr="00806A16">
              <w:rPr>
                <w:rFonts w:ascii="Arial Narrow" w:hAnsi="Arial Narrow"/>
                <w:sz w:val="20"/>
              </w:rPr>
              <w:t xml:space="preserve">). </w:t>
            </w:r>
          </w:p>
          <w:p w14:paraId="031DEC23" w14:textId="754E40FC" w:rsidR="0045633B" w:rsidRDefault="0045633B" w:rsidP="0045633B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color w:val="244061" w:themeColor="accent1" w:themeShade="80"/>
                <w:sz w:val="20"/>
              </w:rPr>
            </w:pPr>
            <w:r w:rsidRPr="00D21E41">
              <w:rPr>
                <w:rFonts w:ascii="Arial Narrow" w:hAnsi="Arial Narrow"/>
                <w:sz w:val="20"/>
                <w:u w:val="single"/>
              </w:rPr>
              <w:t>Podporné aktivity projektu</w:t>
            </w:r>
            <w:r w:rsidRPr="00D21E41">
              <w:rPr>
                <w:rFonts w:ascii="Arial Narrow" w:hAnsi="Arial Narrow"/>
                <w:b/>
                <w:sz w:val="20"/>
              </w:rPr>
              <w:t xml:space="preserve"> </w:t>
            </w:r>
            <w:r w:rsidRPr="00D21E41">
              <w:rPr>
                <w:rFonts w:ascii="Arial Narrow" w:hAnsi="Arial Narrow"/>
                <w:sz w:val="20"/>
              </w:rPr>
              <w:t>obsahujú riadenie a administráciu projektu, a publicitu a informovanosť.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196BAC">
              <w:rPr>
                <w:rFonts w:ascii="Arial Narrow" w:hAnsi="Arial Narrow"/>
                <w:sz w:val="20"/>
              </w:rPr>
              <w:t>CKO zadefinoval kategórie</w:t>
            </w:r>
            <w:r>
              <w:rPr>
                <w:rFonts w:ascii="Arial Narrow" w:hAnsi="Arial Narrow"/>
                <w:sz w:val="20"/>
              </w:rPr>
              <w:t xml:space="preserve"> a zoznam oprávnenosti </w:t>
            </w:r>
            <w:r w:rsidRPr="00196BAC">
              <w:rPr>
                <w:rFonts w:ascii="Arial Narrow" w:hAnsi="Arial Narrow"/>
                <w:sz w:val="20"/>
              </w:rPr>
              <w:t xml:space="preserve">nepriamych výdavkov </w:t>
            </w:r>
            <w:del w:id="100" w:author="Autor">
              <w:r w:rsidDel="005C3CF9">
                <w:rPr>
                  <w:rFonts w:ascii="Arial Narrow" w:hAnsi="Arial Narrow"/>
                  <w:sz w:val="20"/>
                </w:rPr>
                <w:delText xml:space="preserve">pre </w:delText>
              </w:r>
            </w:del>
            <w:r w:rsidRPr="00196BAC">
              <w:rPr>
                <w:rFonts w:ascii="Arial Narrow" w:hAnsi="Arial Narrow"/>
                <w:sz w:val="20"/>
              </w:rPr>
              <w:t>v prílohe č. 1 k MP CKO č. 6</w:t>
            </w:r>
            <w:del w:id="101" w:author="Autor">
              <w:r w:rsidRPr="00196BAC" w:rsidDel="005C3CF9">
                <w:rPr>
                  <w:rFonts w:ascii="Arial Narrow" w:hAnsi="Arial Narrow"/>
                  <w:sz w:val="20"/>
                </w:rPr>
                <w:delText xml:space="preserve">, </w:delText>
              </w:r>
              <w:r w:rsidR="00B122BD" w:rsidDel="005C3CF9">
                <w:rPr>
                  <w:rFonts w:ascii="Arial Narrow" w:hAnsi="Arial Narrow"/>
                  <w:sz w:val="20"/>
                </w:rPr>
                <w:delText>aktuálna verzia</w:delText>
              </w:r>
            </w:del>
            <w:ins w:id="102" w:author="Autor">
              <w:r w:rsidR="005C3CF9">
                <w:rPr>
                  <w:rFonts w:ascii="Arial Narrow" w:hAnsi="Arial Narrow"/>
                  <w:sz w:val="20"/>
                </w:rPr>
                <w:t>v platnom znení</w:t>
              </w:r>
            </w:ins>
            <w:r w:rsidRPr="00196BAC">
              <w:rPr>
                <w:rFonts w:ascii="Arial Narrow" w:hAnsi="Arial Narrow"/>
                <w:sz w:val="20"/>
              </w:rPr>
              <w:t xml:space="preserve"> k pravidlám oprávnenosti pre najčastejšie sa vyskytujúce skupiny výdavkov (</w:t>
            </w:r>
            <w:del w:id="103" w:author="Autor">
              <w:r w:rsidRPr="00196BAC" w:rsidDel="005C3CF9">
                <w:rPr>
                  <w:rFonts w:ascii="Arial Narrow" w:hAnsi="Arial Narrow"/>
                  <w:sz w:val="20"/>
                </w:rPr>
                <w:delText>internet. prepojenie:</w:delText>
              </w:r>
            </w:del>
            <w:ins w:id="104" w:author="Autor">
              <w:r w:rsidR="005C3CF9">
                <w:rPr>
                  <w:rFonts w:ascii="Arial Narrow" w:hAnsi="Arial Narrow"/>
                  <w:sz w:val="20"/>
                </w:rPr>
                <w:t>dostupné na webovom sídle</w:t>
              </w:r>
            </w:ins>
            <w:r w:rsidRPr="00196BAC">
              <w:rPr>
                <w:rFonts w:ascii="Arial Narrow" w:hAnsi="Arial Narrow"/>
                <w:sz w:val="20"/>
              </w:rPr>
              <w:t xml:space="preserve"> </w:t>
            </w:r>
            <w:hyperlink r:id="rId13" w:history="1">
              <w:r w:rsidRPr="00E9045C">
                <w:rPr>
                  <w:rStyle w:val="Hypertextovprepojenie"/>
                  <w:rFonts w:ascii="Arial Narrow" w:hAnsi="Arial Narrow"/>
                  <w:sz w:val="20"/>
                  <w14:textFill>
                    <w14:solidFill>
                      <w14:srgbClr w14:val="0000FF">
                        <w14:lumMod w14:val="50000"/>
                      </w14:srgbClr>
                    </w14:solidFill>
                  </w14:textFill>
                </w:rPr>
                <w:t>http://www.partnerskadohoda.gov.sk/metodicke-pokyny-cko/</w:t>
              </w:r>
            </w:hyperlink>
            <w:r>
              <w:rPr>
                <w:rFonts w:ascii="Arial Narrow" w:hAnsi="Arial Narrow"/>
                <w:color w:val="244061" w:themeColor="accent1" w:themeShade="80"/>
                <w:sz w:val="20"/>
              </w:rPr>
              <w:t>).</w:t>
            </w:r>
          </w:p>
          <w:p w14:paraId="2DF8B89B" w14:textId="2522CF96" w:rsidR="003A0DE0" w:rsidRDefault="003A0DE0" w:rsidP="0045633B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color w:val="244061" w:themeColor="accent1" w:themeShade="80"/>
                <w:sz w:val="20"/>
              </w:rPr>
            </w:pPr>
            <w:del w:id="105" w:author="Autor">
              <w:r w:rsidDel="005C3CF9">
                <w:rPr>
                  <w:rFonts w:ascii="Arial Narrow" w:hAnsi="Arial Narrow"/>
                  <w:sz w:val="20"/>
                </w:rPr>
                <w:delText xml:space="preserve">Nepriame výdavky budú uplatňované formou zjednodušeného vykazovania výdavkov, pričom výška finančných prostriedkov na nepriame výdavky nesmie presiahnuť 15% z výšky priamych personálnych výdavkov. </w:delText>
              </w:r>
            </w:del>
          </w:p>
          <w:p w14:paraId="39CEED80" w14:textId="4382859C" w:rsidR="00723441" w:rsidRPr="00DC2561" w:rsidRDefault="00765F55" w:rsidP="00F62840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ind w:left="284" w:hanging="284"/>
              <w:rPr>
                <w:rFonts w:ascii="Arial Narrow" w:hAnsi="Arial Narrow"/>
                <w:sz w:val="20"/>
              </w:rPr>
            </w:pPr>
            <w:r w:rsidRPr="00765F55">
              <w:rPr>
                <w:rFonts w:ascii="Arial Narrow" w:hAnsi="Arial Narrow"/>
                <w:sz w:val="20"/>
              </w:rPr>
              <w:t xml:space="preserve">v prípade, ak </w:t>
            </w:r>
            <w:r w:rsidR="00EB6899">
              <w:rPr>
                <w:rFonts w:ascii="Arial Narrow" w:hAnsi="Arial Narrow"/>
                <w:sz w:val="20"/>
              </w:rPr>
              <w:t>výzva</w:t>
            </w:r>
            <w:ins w:id="106" w:author="Autor">
              <w:r w:rsidR="005C3CF9">
                <w:rPr>
                  <w:rFonts w:ascii="Arial Narrow" w:hAnsi="Arial Narrow"/>
                  <w:sz w:val="20"/>
                </w:rPr>
                <w:t>/vyzvanie</w:t>
              </w:r>
            </w:ins>
            <w:r w:rsidR="00EB6899" w:rsidRPr="00765F55">
              <w:rPr>
                <w:rFonts w:ascii="Arial Narrow" w:hAnsi="Arial Narrow"/>
                <w:sz w:val="20"/>
              </w:rPr>
              <w:t xml:space="preserve"> </w:t>
            </w:r>
            <w:r w:rsidRPr="00765F55">
              <w:rPr>
                <w:rFonts w:ascii="Arial Narrow" w:hAnsi="Arial Narrow"/>
                <w:sz w:val="20"/>
              </w:rPr>
              <w:t>umožní uplatňovanie nepriamych výdavkov paušálnou sadzbou</w:t>
            </w:r>
            <w:r>
              <w:rPr>
                <w:rFonts w:ascii="Arial Narrow" w:hAnsi="Arial Narrow"/>
                <w:sz w:val="20"/>
              </w:rPr>
              <w:t xml:space="preserve">, </w:t>
            </w:r>
            <w:r w:rsidRPr="00765F55">
              <w:rPr>
                <w:rFonts w:ascii="Arial Narrow" w:hAnsi="Arial Narrow"/>
                <w:sz w:val="20"/>
              </w:rPr>
              <w:t>v tejto časti opisu projektu žiadateľ o NFP</w:t>
            </w:r>
            <w:r>
              <w:rPr>
                <w:rFonts w:ascii="Arial Narrow" w:hAnsi="Arial Narrow"/>
                <w:sz w:val="20"/>
              </w:rPr>
              <w:t xml:space="preserve"> predkladá jednoznačné </w:t>
            </w:r>
            <w:r w:rsidRPr="00765F55">
              <w:rPr>
                <w:rFonts w:ascii="Arial Narrow" w:hAnsi="Arial Narrow"/>
                <w:sz w:val="20"/>
              </w:rPr>
              <w:t>vyjadrenie žiadateľa</w:t>
            </w:r>
            <w:r>
              <w:rPr>
                <w:rFonts w:ascii="Arial Narrow" w:hAnsi="Arial Narrow"/>
                <w:sz w:val="20"/>
              </w:rPr>
              <w:t xml:space="preserve">, že </w:t>
            </w:r>
            <w:r w:rsidRPr="00765F55">
              <w:rPr>
                <w:rFonts w:ascii="Arial Narrow" w:hAnsi="Arial Narrow"/>
                <w:sz w:val="20"/>
              </w:rPr>
              <w:t>počas celej doby realizácie projektu bude využívať možnosť uplatňovania nepriamych výdavkov paušálnou sadzbou</w:t>
            </w:r>
            <w:r w:rsidR="00DC2561">
              <w:rPr>
                <w:rFonts w:ascii="Arial Narrow" w:hAnsi="Arial Narrow"/>
                <w:sz w:val="20"/>
              </w:rPr>
              <w:t>.</w:t>
            </w:r>
          </w:p>
        </w:tc>
      </w:tr>
      <w:tr w:rsidR="00DE377F" w:rsidRPr="002C6A91" w14:paraId="04D6286E" w14:textId="77777777" w:rsidTr="00F62840">
        <w:trPr>
          <w:trHeight w:val="330"/>
        </w:trPr>
        <w:tc>
          <w:tcPr>
            <w:tcW w:w="9322" w:type="dxa"/>
            <w:shd w:val="clear" w:color="auto" w:fill="E5DFEC" w:themeFill="accent4" w:themeFillTint="33"/>
            <w:hideMark/>
          </w:tcPr>
          <w:p w14:paraId="3063EF0A" w14:textId="77777777" w:rsidR="00DE377F" w:rsidRPr="002C6A91" w:rsidRDefault="00AF6D51" w:rsidP="00345A3F">
            <w:pPr>
              <w:pStyle w:val="Nadpis1"/>
              <w:spacing w:before="120" w:after="120"/>
              <w:jc w:val="center"/>
              <w:outlineLvl w:val="0"/>
            </w:pPr>
            <w:bookmarkStart w:id="107" w:name="_Toc437409253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7.</w:t>
            </w:r>
            <w:r w:rsidR="00713950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3</w:t>
            </w:r>
            <w:r w:rsidR="00DE377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Situácia po realizácii projektu</w:t>
            </w:r>
            <w:r w:rsidR="002C4DE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a udržateľnosť projektu</w:t>
            </w:r>
            <w:bookmarkEnd w:id="107"/>
          </w:p>
        </w:tc>
      </w:tr>
      <w:tr w:rsidR="00DE377F" w:rsidRPr="002C6A91" w14:paraId="395C27B9" w14:textId="77777777" w:rsidTr="00F62840">
        <w:trPr>
          <w:trHeight w:val="330"/>
        </w:trPr>
        <w:tc>
          <w:tcPr>
            <w:tcW w:w="9322" w:type="dxa"/>
            <w:hideMark/>
          </w:tcPr>
          <w:p w14:paraId="26D9B69D" w14:textId="77777777" w:rsidR="00DE377F" w:rsidRDefault="00DE377F" w:rsidP="0005058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popíše </w:t>
            </w:r>
            <w:r w:rsidR="00050586" w:rsidRPr="002C6A91">
              <w:rPr>
                <w:rFonts w:ascii="Arial Narrow" w:hAnsi="Arial Narrow"/>
                <w:sz w:val="20"/>
                <w:szCs w:val="20"/>
              </w:rPr>
              <w:t>situáciu po realizácii projektu a čakávané výsledky a posúdenie navrhovaných aktivít z hľadiska ich prevádzkovej a technickej udržateľnosti, resp. udržateľnosti výsledkov projektu</w:t>
            </w:r>
            <w:r w:rsidR="00765F55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093F76C9" w14:textId="77777777" w:rsidR="0083202A" w:rsidRDefault="0083202A" w:rsidP="00050586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2BCB703" w14:textId="7CA6DB63" w:rsidR="00765F55" w:rsidRDefault="00765F55" w:rsidP="00050586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7CC5DE8E" w14:textId="77777777" w:rsidR="0083202A" w:rsidRDefault="0083202A" w:rsidP="0005058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2A6AAFD" w14:textId="77777777" w:rsidR="00765F55" w:rsidRDefault="00765F55" w:rsidP="005C3CF9">
            <w:pPr>
              <w:spacing w:after="120"/>
              <w:rPr>
                <w:ins w:id="108" w:author="Autor"/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V tejto časti žiadateľ uvádza očakávané výsledky navrhovaných aktivít projektu</w:t>
            </w:r>
            <w:r w:rsidRPr="00624622">
              <w:rPr>
                <w:rFonts w:ascii="Arial Narrow" w:hAnsi="Arial Narrow"/>
                <w:sz w:val="20"/>
              </w:rPr>
              <w:t>, k akým zmenám projekt prispeje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24622">
              <w:rPr>
                <w:rFonts w:ascii="Arial Narrow" w:hAnsi="Arial Narrow"/>
                <w:sz w:val="20"/>
              </w:rPr>
              <w:t>po skončení jeho realizácie</w:t>
            </w:r>
            <w:r w:rsidRPr="001C4ED8">
              <w:rPr>
                <w:rFonts w:ascii="Arial Narrow" w:hAnsi="Arial Narrow"/>
                <w:sz w:val="20"/>
              </w:rPr>
              <w:t xml:space="preserve">, t.j. po skončení financovania z prostriedkov NFP, </w:t>
            </w:r>
            <w:r>
              <w:rPr>
                <w:rFonts w:ascii="Arial Narrow" w:hAnsi="Arial Narrow"/>
                <w:sz w:val="20"/>
              </w:rPr>
              <w:t>vo vzťahu k žiadateľovi o NFP a</w:t>
            </w:r>
            <w:r w:rsidRPr="001C4ED8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dopad na riešenie identifikovaných potrieb </w:t>
            </w:r>
            <w:r w:rsidRPr="004A545A">
              <w:rPr>
                <w:rFonts w:ascii="Arial Narrow" w:hAnsi="Arial Narrow"/>
                <w:sz w:val="20"/>
                <w:szCs w:val="20"/>
              </w:rPr>
              <w:t>cieľov</w:t>
            </w:r>
            <w:r>
              <w:rPr>
                <w:rFonts w:ascii="Arial Narrow" w:hAnsi="Arial Narrow"/>
                <w:sz w:val="20"/>
                <w:szCs w:val="20"/>
              </w:rPr>
              <w:t>ej</w:t>
            </w:r>
            <w:r w:rsidRPr="004A545A">
              <w:rPr>
                <w:rFonts w:ascii="Arial Narrow" w:hAnsi="Arial Narrow"/>
                <w:sz w:val="20"/>
                <w:szCs w:val="20"/>
              </w:rPr>
              <w:t xml:space="preserve"> skup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4A545A">
              <w:rPr>
                <w:rFonts w:ascii="Arial Narrow" w:hAnsi="Arial Narrow"/>
                <w:sz w:val="20"/>
                <w:szCs w:val="20"/>
              </w:rPr>
              <w:t>n</w:t>
            </w:r>
            <w:r>
              <w:rPr>
                <w:rFonts w:ascii="Arial Narrow" w:hAnsi="Arial Narrow"/>
                <w:sz w:val="20"/>
                <w:szCs w:val="20"/>
              </w:rPr>
              <w:t>y</w:t>
            </w:r>
            <w:r w:rsidRPr="004A545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projektu</w:t>
            </w:r>
            <w:r w:rsidRPr="001C4ED8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(</w:t>
            </w:r>
            <w:r w:rsidRPr="001C4ED8">
              <w:rPr>
                <w:rFonts w:ascii="Arial Narrow" w:hAnsi="Arial Narrow"/>
                <w:sz w:val="20"/>
              </w:rPr>
              <w:t>užívateľo</w:t>
            </w:r>
            <w:r>
              <w:rPr>
                <w:rFonts w:ascii="Arial Narrow" w:hAnsi="Arial Narrow"/>
                <w:sz w:val="20"/>
              </w:rPr>
              <w:t>v</w:t>
            </w:r>
            <w:r w:rsidRPr="001C4ED8">
              <w:rPr>
                <w:rFonts w:ascii="Arial Narrow" w:hAnsi="Arial Narrow"/>
                <w:sz w:val="20"/>
              </w:rPr>
              <w:t xml:space="preserve"> výsledkov projektu</w:t>
            </w:r>
            <w:r>
              <w:rPr>
                <w:rFonts w:ascii="Arial Narrow" w:hAnsi="Arial Narrow"/>
                <w:sz w:val="20"/>
              </w:rPr>
              <w:t>).</w:t>
            </w:r>
            <w:r w:rsidR="0070097D">
              <w:rPr>
                <w:rFonts w:ascii="Arial Narrow" w:hAnsi="Arial Narrow"/>
                <w:sz w:val="20"/>
              </w:rPr>
              <w:t xml:space="preserve"> </w:t>
            </w:r>
            <w:del w:id="109" w:author="Autor">
              <w:r w:rsidR="0070097D" w:rsidRPr="0070097D" w:rsidDel="005C3CF9">
                <w:rPr>
                  <w:rFonts w:ascii="Arial Narrow" w:hAnsi="Arial Narrow"/>
                  <w:sz w:val="20"/>
                </w:rPr>
                <w:delText>Očakávané výsledky musia nadväzovať na problémy definované v časti 7.1 Popis Východiskovej situácie a jednoznačne uvádzať, ako sa realizáciou jednotlivých aktivít zmení popísaná východisková situácia.</w:delText>
              </w:r>
              <w:r w:rsidRPr="00624622" w:rsidDel="005C3CF9">
                <w:rPr>
                  <w:rFonts w:ascii="Arial Narrow" w:hAnsi="Arial Narrow"/>
                  <w:sz w:val="20"/>
                </w:rPr>
                <w:delText xml:space="preserve"> </w:delText>
              </w:r>
            </w:del>
            <w:r w:rsidRPr="00624622">
              <w:rPr>
                <w:rFonts w:ascii="Arial Narrow" w:hAnsi="Arial Narrow"/>
                <w:sz w:val="20"/>
              </w:rPr>
              <w:t>Je nevyhnutné vyhnúť sa všeobecným kritériám typu ,,príspevok projektu prispeje k cieľom OP ĽZ</w:t>
            </w:r>
            <w:r>
              <w:rPr>
                <w:rFonts w:ascii="Arial Narrow" w:hAnsi="Arial Narrow"/>
                <w:sz w:val="20"/>
              </w:rPr>
              <w:t xml:space="preserve">“. </w:t>
            </w:r>
            <w:r w:rsidR="00ED7121">
              <w:rPr>
                <w:rFonts w:ascii="Arial Narrow" w:hAnsi="Arial Narrow"/>
                <w:sz w:val="20"/>
              </w:rPr>
              <w:t>S</w:t>
            </w:r>
            <w:r>
              <w:rPr>
                <w:rFonts w:ascii="Arial Narrow" w:hAnsi="Arial Narrow"/>
                <w:sz w:val="20"/>
              </w:rPr>
              <w:t xml:space="preserve">O vyžaduje </w:t>
            </w:r>
            <w:r w:rsidRPr="00624622">
              <w:rPr>
                <w:rFonts w:ascii="Arial Narrow" w:hAnsi="Arial Narrow"/>
                <w:sz w:val="20"/>
              </w:rPr>
              <w:t>jednoznačne konkretizovať aspekt</w:t>
            </w:r>
            <w:r>
              <w:rPr>
                <w:rFonts w:ascii="Arial Narrow" w:hAnsi="Arial Narrow"/>
                <w:sz w:val="20"/>
              </w:rPr>
              <w:t>/-y</w:t>
            </w:r>
            <w:r w:rsidRPr="00624622">
              <w:rPr>
                <w:rFonts w:ascii="Arial Narrow" w:hAnsi="Arial Narrow"/>
                <w:sz w:val="20"/>
              </w:rPr>
              <w:t>, overením</w:t>
            </w:r>
            <w:r>
              <w:rPr>
                <w:rFonts w:ascii="Arial Narrow" w:hAnsi="Arial Narrow"/>
                <w:sz w:val="20"/>
              </w:rPr>
              <w:t xml:space="preserve"> ktorých</w:t>
            </w:r>
            <w:r w:rsidRPr="00624622">
              <w:rPr>
                <w:rFonts w:ascii="Arial Narrow" w:hAnsi="Arial Narrow"/>
                <w:sz w:val="20"/>
              </w:rPr>
              <w:t xml:space="preserve"> je </w:t>
            </w:r>
            <w:proofErr w:type="spellStart"/>
            <w:r w:rsidRPr="00624622">
              <w:rPr>
                <w:rFonts w:ascii="Arial Narrow" w:hAnsi="Arial Narrow"/>
                <w:sz w:val="20"/>
              </w:rPr>
              <w:t>posúditeľný</w:t>
            </w:r>
            <w:proofErr w:type="spellEnd"/>
            <w:r w:rsidRPr="00624622">
              <w:rPr>
                <w:rFonts w:ascii="Arial Narrow" w:hAnsi="Arial Narrow"/>
                <w:sz w:val="20"/>
              </w:rPr>
              <w:t xml:space="preserve"> príspevok projektu k</w:t>
            </w:r>
            <w:r>
              <w:rPr>
                <w:rFonts w:ascii="Arial Narrow" w:hAnsi="Arial Narrow"/>
                <w:sz w:val="20"/>
              </w:rPr>
              <w:t xml:space="preserve"> naplneniu jednotlivých </w:t>
            </w:r>
            <w:r w:rsidRPr="00624622">
              <w:rPr>
                <w:rFonts w:ascii="Arial Narrow" w:hAnsi="Arial Narrow"/>
                <w:sz w:val="20"/>
              </w:rPr>
              <w:t>cieľo</w:t>
            </w:r>
            <w:r>
              <w:rPr>
                <w:rFonts w:ascii="Arial Narrow" w:hAnsi="Arial Narrow"/>
                <w:sz w:val="20"/>
              </w:rPr>
              <w:t>v</w:t>
            </w:r>
            <w:r w:rsidRPr="00624622">
              <w:rPr>
                <w:rFonts w:ascii="Arial Narrow" w:hAnsi="Arial Narrow"/>
                <w:sz w:val="20"/>
              </w:rPr>
              <w:t xml:space="preserve"> OP ĽZ</w:t>
            </w:r>
            <w:r>
              <w:rPr>
                <w:rFonts w:ascii="Arial Narrow" w:hAnsi="Arial Narrow"/>
                <w:sz w:val="20"/>
              </w:rPr>
              <w:t xml:space="preserve">, prípadne </w:t>
            </w:r>
            <w:r w:rsidR="0047653F">
              <w:rPr>
                <w:rFonts w:ascii="Arial Narrow" w:hAnsi="Arial Narrow"/>
                <w:sz w:val="20"/>
              </w:rPr>
              <w:t xml:space="preserve">ak je relevantné, </w:t>
            </w:r>
            <w:r>
              <w:rPr>
                <w:rFonts w:ascii="Arial Narrow" w:hAnsi="Arial Narrow"/>
                <w:sz w:val="20"/>
              </w:rPr>
              <w:t xml:space="preserve">uviesť  odporúčania do budúcna z hľadiska udržateľnosti výsledkov projektu </w:t>
            </w:r>
            <w:r w:rsidR="000E7E7F">
              <w:rPr>
                <w:rFonts w:ascii="Arial Narrow" w:hAnsi="Arial Narrow"/>
                <w:sz w:val="20"/>
                <w:szCs w:val="20"/>
              </w:rPr>
              <w:t>z f</w:t>
            </w:r>
            <w:r w:rsidR="000E7E7F" w:rsidRPr="00CC4692">
              <w:rPr>
                <w:rFonts w:ascii="Arial Narrow" w:hAnsi="Arial Narrow"/>
                <w:sz w:val="20"/>
                <w:szCs w:val="20"/>
              </w:rPr>
              <w:t>inančného a prevádzkového hľadiska</w:t>
            </w:r>
            <w:r w:rsidR="000E7E7F" w:rsidRPr="00AE115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E7E7F" w:rsidRPr="00CC4692">
              <w:rPr>
                <w:rFonts w:ascii="Arial Narrow" w:hAnsi="Arial Narrow"/>
                <w:sz w:val="20"/>
                <w:szCs w:val="20"/>
              </w:rPr>
              <w:t>žiadateľ</w:t>
            </w:r>
            <w:r w:rsidR="000E7E7F">
              <w:rPr>
                <w:rFonts w:ascii="Arial Narrow" w:hAnsi="Arial Narrow"/>
                <w:sz w:val="20"/>
                <w:szCs w:val="20"/>
              </w:rPr>
              <w:t>a</w:t>
            </w:r>
            <w:r w:rsidR="0047653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4A545A">
              <w:rPr>
                <w:rFonts w:ascii="Arial Narrow" w:hAnsi="Arial Narrow" w:cs="Verdana"/>
                <w:sz w:val="20"/>
                <w:szCs w:val="20"/>
              </w:rPr>
              <w:t>Žiadateľ p</w:t>
            </w:r>
            <w:r w:rsidRPr="004A545A">
              <w:rPr>
                <w:rFonts w:ascii="Arial Narrow" w:hAnsi="Arial Narrow"/>
                <w:sz w:val="20"/>
                <w:szCs w:val="20"/>
              </w:rPr>
              <w:t xml:space="preserve">opíše schopnosti projektu umožniť realizáciu </w:t>
            </w:r>
            <w:r>
              <w:rPr>
                <w:rFonts w:ascii="Arial Narrow" w:hAnsi="Arial Narrow"/>
                <w:sz w:val="20"/>
                <w:szCs w:val="20"/>
              </w:rPr>
              <w:t xml:space="preserve">aj </w:t>
            </w:r>
            <w:r w:rsidRPr="004A545A">
              <w:rPr>
                <w:rFonts w:ascii="Arial Narrow" w:hAnsi="Arial Narrow"/>
                <w:sz w:val="20"/>
                <w:szCs w:val="20"/>
              </w:rPr>
              <w:t>ďalších projektov v príslušnej oblasti/regióne, ktoré sú závislé na existencii jeho výsledkov.</w:t>
            </w:r>
          </w:p>
          <w:p w14:paraId="4DF7E013" w14:textId="6EFA7EEE" w:rsidR="005C3CF9" w:rsidRPr="000E7E7F" w:rsidRDefault="005C3CF9" w:rsidP="005C3CF9">
            <w:pPr>
              <w:spacing w:after="120"/>
              <w:rPr>
                <w:rFonts w:ascii="Arial Narrow" w:hAnsi="Arial Narrow"/>
                <w:sz w:val="20"/>
              </w:rPr>
            </w:pPr>
            <w:ins w:id="110" w:author="Autor">
              <w:r w:rsidRPr="00B77D8D">
                <w:rPr>
                  <w:rFonts w:ascii="Arial Narrow" w:hAnsi="Arial Narrow"/>
                  <w:b/>
                  <w:sz w:val="20"/>
                </w:rPr>
                <w:t>Očakávané výsledky musia nadväzovať na problémy definované v časti 7.1 Popis Východiskovej situácie a jednoznačne uvádzať, ako sa realizáciou jednotlivých aktivít zmení popísaná východisková situácia a zadefinované problémy.</w:t>
              </w:r>
            </w:ins>
          </w:p>
        </w:tc>
      </w:tr>
      <w:tr w:rsidR="00520771" w:rsidRPr="002C6A91" w14:paraId="27BB5B71" w14:textId="77777777" w:rsidTr="00F62840">
        <w:trPr>
          <w:trHeight w:val="330"/>
        </w:trPr>
        <w:tc>
          <w:tcPr>
            <w:tcW w:w="9322" w:type="dxa"/>
            <w:shd w:val="clear" w:color="auto" w:fill="E5DFEC" w:themeFill="accent4" w:themeFillTint="33"/>
          </w:tcPr>
          <w:p w14:paraId="1F6CB07D" w14:textId="77777777" w:rsidR="00520771" w:rsidRPr="002C6A91" w:rsidRDefault="00520771" w:rsidP="00345A3F">
            <w:pPr>
              <w:pStyle w:val="Nadpis1"/>
              <w:spacing w:before="120" w:after="120"/>
              <w:jc w:val="center"/>
              <w:outlineLvl w:val="0"/>
            </w:pPr>
            <w:bookmarkStart w:id="111" w:name="_Toc437409254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7.4 </w:t>
            </w:r>
            <w:r w:rsidR="00050586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Administratívna a prevádzková kapacita žiadateľa</w:t>
            </w:r>
            <w:bookmarkEnd w:id="111"/>
          </w:p>
        </w:tc>
      </w:tr>
      <w:tr w:rsidR="002C4DEF" w:rsidRPr="002C6A91" w14:paraId="2F8B52DE" w14:textId="77777777" w:rsidTr="00F62840">
        <w:trPr>
          <w:trHeight w:val="330"/>
        </w:trPr>
        <w:tc>
          <w:tcPr>
            <w:tcW w:w="9322" w:type="dxa"/>
          </w:tcPr>
          <w:p w14:paraId="59AFC216" w14:textId="581861E6" w:rsidR="002C4DEF" w:rsidRDefault="0005058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uvedie popis za účelom posúdenia</w:t>
            </w:r>
            <w:r w:rsidR="002C4DEF" w:rsidRPr="002C6A91">
              <w:rPr>
                <w:rFonts w:ascii="Arial Narrow" w:hAnsi="Arial Narrow"/>
                <w:sz w:val="20"/>
                <w:szCs w:val="20"/>
              </w:rPr>
              <w:t xml:space="preserve"> dostatočných administratívnych a prípadne odborných kapacít žiadateľa </w:t>
            </w:r>
            <w:ins w:id="112" w:author="Autor">
              <w:r w:rsidR="005A4DC5">
                <w:rPr>
                  <w:rFonts w:ascii="Arial Narrow" w:hAnsi="Arial Narrow"/>
                  <w:sz w:val="20"/>
                  <w:szCs w:val="20"/>
                </w:rPr>
                <w:t>(a partnera</w:t>
              </w:r>
              <w:r w:rsidR="005A4DC5">
                <w:rPr>
                  <w:rStyle w:val="Odkaznapoznmkupodiarou"/>
                  <w:rFonts w:ascii="Arial Narrow" w:hAnsi="Arial Narrow"/>
                  <w:sz w:val="20"/>
                  <w:szCs w:val="20"/>
                </w:rPr>
                <w:footnoteReference w:id="12"/>
              </w:r>
              <w:r w:rsidR="005A4DC5">
                <w:rPr>
                  <w:rFonts w:ascii="Arial Narrow" w:hAnsi="Arial Narrow"/>
                  <w:sz w:val="20"/>
                  <w:szCs w:val="20"/>
                </w:rPr>
                <w:t>)</w:t>
              </w:r>
              <w:r w:rsidR="002830AF">
                <w:rPr>
                  <w:rFonts w:ascii="Arial Narrow" w:hAnsi="Arial Narrow"/>
                  <w:sz w:val="20"/>
                  <w:szCs w:val="20"/>
                </w:rPr>
                <w:t xml:space="preserve"> </w:t>
              </w:r>
            </w:ins>
            <w:r w:rsidR="002C4DEF" w:rsidRPr="002C6A91">
              <w:rPr>
                <w:rFonts w:ascii="Arial Narrow" w:hAnsi="Arial Narrow"/>
                <w:sz w:val="20"/>
                <w:szCs w:val="20"/>
              </w:rPr>
              <w:t>na riadenie a odbornú realizáciu projektu a zhodnotenie skúseností s realizáciou obdobných/porovnateľných projektov k originálnym aktivitám žiadateľa</w:t>
            </w:r>
            <w:r w:rsidR="000E7E7F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46B59D22" w14:textId="77777777" w:rsidR="0083202A" w:rsidRDefault="0083202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05A04B5" w14:textId="06A856C6" w:rsidR="0083202A" w:rsidRDefault="0083202A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5873680C" w14:textId="77777777" w:rsidR="0083202A" w:rsidRPr="00C53C73" w:rsidRDefault="0083202A" w:rsidP="0083202A">
            <w:pPr>
              <w:pStyle w:val="Nadpis3"/>
              <w:numPr>
                <w:ilvl w:val="0"/>
                <w:numId w:val="0"/>
              </w:numPr>
              <w:jc w:val="both"/>
              <w:rPr>
                <w:b w:val="0"/>
                <w:lang w:val="sk-SK"/>
              </w:rPr>
            </w:pPr>
            <w:r w:rsidRPr="00C53C73">
              <w:rPr>
                <w:b w:val="0"/>
                <w:lang w:val="sk-SK"/>
              </w:rPr>
              <w:t xml:space="preserve">V tejto časti žiadateľ stručne charakterizuje svoju spôsobilosť na realizáciu projektu u z hľadiska predmetu činnosti a organizačného zabezpečenia – t.j. či disponuje dostatočnými administratívnymi a odbornými personálnymi kapacitami na riadenie a odbornú realizáciu projektu. </w:t>
            </w:r>
          </w:p>
          <w:p w14:paraId="5E6B7B76" w14:textId="77777777" w:rsidR="0083202A" w:rsidRDefault="0083202A" w:rsidP="0083202A">
            <w:pPr>
              <w:rPr>
                <w:rFonts w:ascii="Arial Narrow" w:hAnsi="Arial Narrow"/>
                <w:sz w:val="20"/>
              </w:rPr>
            </w:pPr>
            <w:r w:rsidRPr="00426815">
              <w:rPr>
                <w:rFonts w:ascii="Arial Narrow" w:hAnsi="Arial Narrow"/>
                <w:sz w:val="20"/>
              </w:rPr>
              <w:t>Žiadateľ uvedie svoje odborné, technické a finančné zázemie</w:t>
            </w:r>
            <w:r>
              <w:rPr>
                <w:rFonts w:ascii="Arial Narrow" w:hAnsi="Arial Narrow"/>
                <w:sz w:val="20"/>
              </w:rPr>
              <w:t xml:space="preserve"> so zameraním na nasledovné skutočnosti</w:t>
            </w:r>
            <w:r w:rsidRPr="00426815">
              <w:rPr>
                <w:rFonts w:ascii="Arial Narrow" w:hAnsi="Arial Narrow"/>
                <w:sz w:val="20"/>
              </w:rPr>
              <w:t xml:space="preserve">: </w:t>
            </w:r>
          </w:p>
          <w:p w14:paraId="5C6C354F" w14:textId="77777777" w:rsidR="00610947" w:rsidRPr="00426815" w:rsidRDefault="0083202A" w:rsidP="006651E1">
            <w:pPr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before="120" w:after="120"/>
              <w:ind w:left="284" w:hanging="284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nadobudnuté skúsenosti </w:t>
            </w:r>
            <w:r w:rsidRPr="00610947">
              <w:rPr>
                <w:rFonts w:ascii="Arial Narrow" w:hAnsi="Arial Narrow"/>
                <w:sz w:val="20"/>
              </w:rPr>
              <w:t>s </w:t>
            </w:r>
            <w:r w:rsidR="00610947">
              <w:rPr>
                <w:rFonts w:ascii="Arial Narrow" w:hAnsi="Arial Narrow"/>
                <w:sz w:val="20"/>
              </w:rPr>
              <w:t xml:space="preserve"> </w:t>
            </w:r>
            <w:r w:rsidRPr="00610947">
              <w:rPr>
                <w:rFonts w:ascii="Arial Narrow" w:hAnsi="Arial Narrow"/>
                <w:sz w:val="20"/>
              </w:rPr>
              <w:t xml:space="preserve">realizáciou </w:t>
            </w:r>
            <w:r w:rsidR="00610947" w:rsidRPr="00610947">
              <w:rPr>
                <w:rFonts w:ascii="Arial Narrow" w:hAnsi="Arial Narrow"/>
                <w:sz w:val="20"/>
              </w:rPr>
              <w:t>projektov alebo aktivít</w:t>
            </w:r>
            <w:r w:rsidR="00610947">
              <w:rPr>
                <w:rFonts w:ascii="Arial Narrow" w:hAnsi="Arial Narrow"/>
                <w:sz w:val="20"/>
              </w:rPr>
              <w:t xml:space="preserve"> v predchádzajúcom období</w:t>
            </w:r>
            <w:r w:rsidR="00610947" w:rsidRPr="00610947">
              <w:rPr>
                <w:rFonts w:ascii="Arial Narrow" w:hAnsi="Arial Narrow"/>
                <w:sz w:val="20"/>
              </w:rPr>
              <w:t xml:space="preserve">, </w:t>
            </w:r>
            <w:r w:rsidR="00610947">
              <w:rPr>
                <w:rFonts w:ascii="Arial Narrow" w:hAnsi="Arial Narrow"/>
                <w:sz w:val="20"/>
              </w:rPr>
              <w:t xml:space="preserve">najmä v rovnakej, alebo obdobnej </w:t>
            </w:r>
            <w:r w:rsidR="00610947" w:rsidRPr="00426815">
              <w:rPr>
                <w:rFonts w:ascii="Arial Narrow" w:hAnsi="Arial Narrow"/>
                <w:sz w:val="20"/>
              </w:rPr>
              <w:t>oblasti</w:t>
            </w:r>
            <w:r w:rsidR="00610947">
              <w:rPr>
                <w:rFonts w:ascii="Arial Narrow" w:hAnsi="Arial Narrow"/>
                <w:sz w:val="20"/>
              </w:rPr>
              <w:t>,</w:t>
            </w:r>
            <w:r w:rsidR="00610947" w:rsidRPr="00610947">
              <w:rPr>
                <w:rFonts w:ascii="Arial Narrow" w:hAnsi="Arial Narrow"/>
                <w:sz w:val="20"/>
              </w:rPr>
              <w:t xml:space="preserve"> </w:t>
            </w:r>
            <w:r w:rsidR="00610947">
              <w:rPr>
                <w:rFonts w:ascii="Arial Narrow" w:hAnsi="Arial Narrow"/>
                <w:sz w:val="20"/>
              </w:rPr>
              <w:t>na ktorú</w:t>
            </w:r>
            <w:r w:rsidRPr="00610947">
              <w:rPr>
                <w:rFonts w:ascii="Arial Narrow" w:hAnsi="Arial Narrow"/>
                <w:sz w:val="20"/>
              </w:rPr>
              <w:t xml:space="preserve"> je projekt zameraný</w:t>
            </w:r>
            <w:r w:rsidRPr="00426815">
              <w:rPr>
                <w:rFonts w:ascii="Arial Narrow" w:hAnsi="Arial Narrow"/>
                <w:sz w:val="20"/>
              </w:rPr>
              <w:t xml:space="preserve">, </w:t>
            </w:r>
            <w:r w:rsidR="00610947">
              <w:rPr>
                <w:rFonts w:ascii="Arial Narrow" w:hAnsi="Arial Narrow"/>
                <w:sz w:val="20"/>
              </w:rPr>
              <w:t>prípadne či v</w:t>
            </w:r>
            <w:r w:rsidR="00610947" w:rsidRPr="00426815">
              <w:rPr>
                <w:rFonts w:ascii="Arial Narrow" w:hAnsi="Arial Narrow"/>
                <w:sz w:val="20"/>
              </w:rPr>
              <w:t> súčasnosti realizuje projekt podporený</w:t>
            </w:r>
            <w:r w:rsidR="00610947">
              <w:rPr>
                <w:rFonts w:ascii="Arial Narrow" w:hAnsi="Arial Narrow"/>
                <w:sz w:val="20"/>
              </w:rPr>
              <w:t xml:space="preserve"> </w:t>
            </w:r>
            <w:r w:rsidR="00610947" w:rsidRPr="00426815">
              <w:rPr>
                <w:rFonts w:ascii="Arial Narrow" w:hAnsi="Arial Narrow"/>
                <w:sz w:val="20"/>
              </w:rPr>
              <w:t>z verejných prostriedkov</w:t>
            </w:r>
            <w:r w:rsidR="00610947">
              <w:rPr>
                <w:rStyle w:val="Odkaznapoznmkupodiarou"/>
                <w:rFonts w:ascii="Arial Narrow" w:hAnsi="Arial Narrow"/>
                <w:sz w:val="20"/>
              </w:rPr>
              <w:footnoteReference w:id="13"/>
            </w:r>
            <w:r w:rsidR="00610947">
              <w:rPr>
                <w:rFonts w:ascii="Arial Narrow" w:hAnsi="Arial Narrow"/>
                <w:sz w:val="20"/>
              </w:rPr>
              <w:t xml:space="preserve"> (vrátane fondov EÚ), resp. iných fondov. I</w:t>
            </w:r>
            <w:r w:rsidR="00610947" w:rsidRPr="00426815">
              <w:rPr>
                <w:rFonts w:ascii="Arial Narrow" w:hAnsi="Arial Narrow"/>
                <w:sz w:val="20"/>
              </w:rPr>
              <w:t>nformácie uvedie do tabuľky</w:t>
            </w:r>
            <w:r w:rsidR="00610947">
              <w:rPr>
                <w:rFonts w:ascii="Arial Narrow" w:hAnsi="Arial Narrow"/>
                <w:sz w:val="20"/>
              </w:rPr>
              <w:t xml:space="preserve"> </w:t>
            </w:r>
            <w:r w:rsidR="00610947" w:rsidRPr="00106514">
              <w:rPr>
                <w:rFonts w:ascii="Arial Narrow" w:hAnsi="Arial Narrow"/>
                <w:b/>
                <w:sz w:val="20"/>
              </w:rPr>
              <w:t>a)</w:t>
            </w:r>
            <w:r w:rsidR="00610947" w:rsidRPr="00426815">
              <w:rPr>
                <w:rFonts w:ascii="Arial Narrow" w:hAnsi="Arial Narrow"/>
                <w:color w:val="000000"/>
                <w:sz w:val="20"/>
              </w:rPr>
              <w:t>;</w:t>
            </w:r>
          </w:p>
          <w:p w14:paraId="3E45F091" w14:textId="6307D36D" w:rsidR="0083202A" w:rsidRPr="004C752F" w:rsidRDefault="00610947" w:rsidP="000C03D4">
            <w:pPr>
              <w:spacing w:before="120" w:after="120"/>
              <w:ind w:left="284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(</w:t>
            </w:r>
            <w:r w:rsidR="0083202A">
              <w:rPr>
                <w:rFonts w:ascii="Arial Narrow" w:hAnsi="Arial Narrow"/>
                <w:sz w:val="20"/>
              </w:rPr>
              <w:t>V</w:t>
            </w:r>
            <w:r>
              <w:rPr>
                <w:rFonts w:ascii="Arial Narrow" w:hAnsi="Arial Narrow"/>
                <w:sz w:val="20"/>
              </w:rPr>
              <w:t xml:space="preserve"> prípade, ak </w:t>
            </w:r>
            <w:r w:rsidR="00411F37">
              <w:rPr>
                <w:rFonts w:ascii="Arial Narrow" w:hAnsi="Arial Narrow"/>
                <w:sz w:val="20"/>
              </w:rPr>
              <w:t xml:space="preserve">žiadateľ </w:t>
            </w:r>
            <w:r>
              <w:rPr>
                <w:rFonts w:ascii="Arial Narrow" w:hAnsi="Arial Narrow"/>
                <w:sz w:val="20"/>
              </w:rPr>
              <w:t xml:space="preserve">doteraz nemá skúsenosti s realizáciou projektov, </w:t>
            </w:r>
            <w:r w:rsidR="00411F37">
              <w:rPr>
                <w:rFonts w:ascii="Arial Narrow" w:hAnsi="Arial Narrow"/>
                <w:sz w:val="20"/>
              </w:rPr>
              <w:t xml:space="preserve">v </w:t>
            </w:r>
            <w:r w:rsidR="0083202A" w:rsidRPr="00426815">
              <w:rPr>
                <w:rFonts w:ascii="Arial Narrow" w:hAnsi="Arial Narrow"/>
                <w:sz w:val="20"/>
              </w:rPr>
              <w:t xml:space="preserve">takom prípade je potrebné </w:t>
            </w:r>
            <w:r>
              <w:rPr>
                <w:rFonts w:ascii="Arial Narrow" w:hAnsi="Arial Narrow"/>
                <w:sz w:val="20"/>
              </w:rPr>
              <w:t xml:space="preserve">uviesť garanta projektu, </w:t>
            </w:r>
            <w:r w:rsidRPr="00426815">
              <w:rPr>
                <w:rFonts w:ascii="Arial Narrow" w:hAnsi="Arial Narrow"/>
                <w:sz w:val="20"/>
              </w:rPr>
              <w:t>ktorý skúsenosti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426815">
              <w:rPr>
                <w:rFonts w:ascii="Arial Narrow" w:hAnsi="Arial Narrow"/>
                <w:sz w:val="20"/>
              </w:rPr>
              <w:t>má</w:t>
            </w:r>
            <w:r>
              <w:rPr>
                <w:rFonts w:ascii="Arial Narrow" w:hAnsi="Arial Narrow"/>
                <w:sz w:val="20"/>
              </w:rPr>
              <w:t xml:space="preserve"> (ak to podmienky poskytnutia </w:t>
            </w:r>
            <w:del w:id="115" w:author="Autor">
              <w:r w:rsidDel="00A322A5">
                <w:rPr>
                  <w:rFonts w:ascii="Arial Narrow" w:hAnsi="Arial Narrow"/>
                  <w:sz w:val="20"/>
                </w:rPr>
                <w:delText xml:space="preserve">pomoci </w:delText>
              </w:r>
            </w:del>
            <w:ins w:id="116" w:author="Autor">
              <w:r w:rsidR="00A322A5">
                <w:rPr>
                  <w:rFonts w:ascii="Arial Narrow" w:hAnsi="Arial Narrow"/>
                  <w:sz w:val="20"/>
                </w:rPr>
                <w:t xml:space="preserve">príspevku </w:t>
              </w:r>
            </w:ins>
            <w:r>
              <w:rPr>
                <w:rFonts w:ascii="Arial Narrow" w:hAnsi="Arial Narrow"/>
                <w:sz w:val="20"/>
              </w:rPr>
              <w:t xml:space="preserve">vyžadujú, v prílohe žiadateľ </w:t>
            </w:r>
            <w:r w:rsidR="0083202A" w:rsidRPr="00426815">
              <w:rPr>
                <w:rFonts w:ascii="Arial Narrow" w:hAnsi="Arial Narrow"/>
                <w:sz w:val="20"/>
              </w:rPr>
              <w:t>pripoj</w:t>
            </w:r>
            <w:r>
              <w:rPr>
                <w:rFonts w:ascii="Arial Narrow" w:hAnsi="Arial Narrow"/>
                <w:sz w:val="20"/>
              </w:rPr>
              <w:t>í</w:t>
            </w:r>
            <w:r w:rsidR="0083202A" w:rsidRPr="00426815">
              <w:rPr>
                <w:rFonts w:ascii="Arial Narrow" w:hAnsi="Arial Narrow"/>
                <w:sz w:val="20"/>
              </w:rPr>
              <w:t xml:space="preserve"> ako prílohu </w:t>
            </w:r>
            <w:r w:rsidR="0083202A" w:rsidRPr="004C752F">
              <w:rPr>
                <w:rFonts w:ascii="Arial Narrow" w:hAnsi="Arial Narrow"/>
                <w:sz w:val="20"/>
              </w:rPr>
              <w:t>životopis garanta</w:t>
            </w:r>
            <w:r w:rsidR="0083202A" w:rsidRPr="004C752F">
              <w:rPr>
                <w:rStyle w:val="Odkaznapoznmkupodiarou"/>
                <w:rFonts w:ascii="Arial Narrow" w:hAnsi="Arial Narrow"/>
                <w:sz w:val="20"/>
              </w:rPr>
              <w:footnoteReference w:id="14"/>
            </w:r>
            <w:r w:rsidR="0083202A" w:rsidRPr="004C752F">
              <w:rPr>
                <w:rFonts w:ascii="Arial Narrow" w:hAnsi="Arial Narrow"/>
                <w:sz w:val="20"/>
              </w:rPr>
              <w:t>);</w:t>
            </w:r>
          </w:p>
          <w:p w14:paraId="1C2AAE7D" w14:textId="77777777" w:rsidR="0083202A" w:rsidRPr="007A2EAE" w:rsidRDefault="00610947" w:rsidP="000C03D4">
            <w:pPr>
              <w:pStyle w:val="Odsekzoznamu"/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before="120" w:after="120"/>
              <w:ind w:left="284" w:hanging="284"/>
              <w:contextualSpacing w:val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popis, </w:t>
            </w:r>
            <w:r w:rsidR="0083202A" w:rsidRPr="007A2EAE">
              <w:rPr>
                <w:rFonts w:ascii="Arial Narrow" w:hAnsi="Arial Narrow"/>
                <w:sz w:val="20"/>
              </w:rPr>
              <w:t>aké materiálne zabezpečenie poskytne</w:t>
            </w:r>
            <w:r w:rsidR="00771452">
              <w:rPr>
                <w:rFonts w:ascii="Arial Narrow" w:hAnsi="Arial Narrow"/>
                <w:sz w:val="20"/>
              </w:rPr>
              <w:t xml:space="preserve">, či </w:t>
            </w:r>
            <w:r w:rsidR="0083202A" w:rsidRPr="007A2EAE">
              <w:rPr>
                <w:rFonts w:ascii="Arial Narrow" w:hAnsi="Arial Narrow"/>
                <w:sz w:val="20"/>
              </w:rPr>
              <w:t xml:space="preserve">využije žiadateľ </w:t>
            </w:r>
            <w:r w:rsidR="0083202A">
              <w:rPr>
                <w:rFonts w:ascii="Arial Narrow" w:hAnsi="Arial Narrow"/>
                <w:sz w:val="20"/>
              </w:rPr>
              <w:t>p</w:t>
            </w:r>
            <w:r w:rsidR="0083202A" w:rsidRPr="007A2EAE">
              <w:rPr>
                <w:rFonts w:ascii="Arial Narrow" w:hAnsi="Arial Narrow"/>
                <w:sz w:val="20"/>
              </w:rPr>
              <w:t xml:space="preserve">ri realizácii projektu </w:t>
            </w:r>
            <w:r w:rsidR="00771452">
              <w:rPr>
                <w:rFonts w:ascii="Arial Narrow" w:hAnsi="Arial Narrow"/>
                <w:sz w:val="20"/>
              </w:rPr>
              <w:t xml:space="preserve">aj prípadný </w:t>
            </w:r>
            <w:r w:rsidR="0083202A" w:rsidRPr="007A2EAE">
              <w:rPr>
                <w:rFonts w:ascii="Arial Narrow" w:hAnsi="Arial Narrow"/>
                <w:sz w:val="20"/>
              </w:rPr>
              <w:t>majet</w:t>
            </w:r>
            <w:r w:rsidR="00771452">
              <w:rPr>
                <w:rFonts w:ascii="Arial Narrow" w:hAnsi="Arial Narrow"/>
                <w:sz w:val="20"/>
              </w:rPr>
              <w:t>o</w:t>
            </w:r>
            <w:r w:rsidR="0083202A" w:rsidRPr="007A2EAE">
              <w:rPr>
                <w:rFonts w:ascii="Arial Narrow" w:hAnsi="Arial Narrow"/>
                <w:sz w:val="20"/>
              </w:rPr>
              <w:t>k</w:t>
            </w:r>
            <w:r w:rsidR="0083202A">
              <w:rPr>
                <w:rFonts w:ascii="Arial Narrow" w:hAnsi="Arial Narrow"/>
                <w:sz w:val="20"/>
              </w:rPr>
              <w:t>, ktorý</w:t>
            </w:r>
            <w:r w:rsidR="0083202A" w:rsidRPr="007A2EAE">
              <w:rPr>
                <w:rFonts w:ascii="Arial Narrow" w:hAnsi="Arial Narrow"/>
                <w:sz w:val="20"/>
              </w:rPr>
              <w:t xml:space="preserve"> získal za posledné štyri roky z fondov EÚ, resp. iných fondov</w:t>
            </w:r>
            <w:r w:rsidR="0083202A">
              <w:rPr>
                <w:rFonts w:ascii="Arial Narrow" w:hAnsi="Arial Narrow"/>
                <w:sz w:val="20"/>
              </w:rPr>
              <w:t xml:space="preserve">. Informácie uvedie do tabuľky </w:t>
            </w:r>
            <w:r w:rsidR="0083202A" w:rsidRPr="00106514">
              <w:rPr>
                <w:rFonts w:ascii="Arial Narrow" w:hAnsi="Arial Narrow"/>
                <w:b/>
                <w:sz w:val="20"/>
              </w:rPr>
              <w:t>b)</w:t>
            </w:r>
            <w:r w:rsidR="0083202A" w:rsidRPr="007A2EAE">
              <w:rPr>
                <w:rFonts w:ascii="Arial Narrow" w:hAnsi="Arial Narrow"/>
                <w:sz w:val="20"/>
              </w:rPr>
              <w:t>;</w:t>
            </w:r>
          </w:p>
          <w:p w14:paraId="2C74B3A6" w14:textId="77777777" w:rsidR="00411F37" w:rsidRPr="006651E1" w:rsidRDefault="00411F37" w:rsidP="006651E1">
            <w:pPr>
              <w:pStyle w:val="Odsekzoznamu"/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ind w:left="284" w:hanging="284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6651E1">
              <w:rPr>
                <w:rFonts w:ascii="Arial Narrow" w:hAnsi="Arial Narrow"/>
                <w:sz w:val="20"/>
                <w:szCs w:val="20"/>
              </w:rPr>
              <w:t>personálne zabezpečenie projektu, t.j. či bude projekt (t.j. hlavné aktiv</w:t>
            </w:r>
            <w:r w:rsidR="006B58B1">
              <w:rPr>
                <w:rFonts w:ascii="Arial Narrow" w:hAnsi="Arial Narrow"/>
                <w:sz w:val="20"/>
                <w:szCs w:val="20"/>
              </w:rPr>
              <w:t>i</w:t>
            </w:r>
            <w:r w:rsidRPr="006651E1">
              <w:rPr>
                <w:rFonts w:ascii="Arial Narrow" w:hAnsi="Arial Narrow"/>
                <w:sz w:val="20"/>
                <w:szCs w:val="20"/>
              </w:rPr>
              <w:t>t</w:t>
            </w:r>
            <w:r w:rsidR="006B58B1">
              <w:rPr>
                <w:rFonts w:ascii="Arial Narrow" w:hAnsi="Arial Narrow"/>
                <w:sz w:val="20"/>
                <w:szCs w:val="20"/>
              </w:rPr>
              <w:t>y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a podporné aktivity) realizovaný formou pracovnoprávnych vzťahov </w:t>
            </w:r>
            <w:r w:rsidR="006B58B1">
              <w:rPr>
                <w:rFonts w:ascii="Arial Narrow" w:hAnsi="Arial Narrow"/>
                <w:sz w:val="20"/>
                <w:szCs w:val="20"/>
              </w:rPr>
              <w:t xml:space="preserve">priamo so žiadateľom/prijímateľom, 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alebo si ho žiadateľ plánuje zabezpečiť  dodávateľsky obstaraním cez VO.  Žiadateľ </w:t>
            </w:r>
            <w:r w:rsidR="006B58B1">
              <w:rPr>
                <w:rFonts w:ascii="Arial Narrow" w:hAnsi="Arial Narrow"/>
                <w:sz w:val="20"/>
                <w:szCs w:val="20"/>
              </w:rPr>
              <w:t>i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nformácie uvedie do tabuľky </w:t>
            </w:r>
            <w:r w:rsidRPr="006651E1">
              <w:rPr>
                <w:rFonts w:ascii="Arial Narrow" w:hAnsi="Arial Narrow"/>
                <w:b/>
                <w:sz w:val="20"/>
                <w:szCs w:val="20"/>
              </w:rPr>
              <w:t>c)</w:t>
            </w:r>
            <w:r w:rsidRPr="006651E1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141CB0AA" w14:textId="77777777" w:rsidR="0083202A" w:rsidRPr="006651E1" w:rsidRDefault="0083202A" w:rsidP="006651E1">
            <w:pPr>
              <w:pStyle w:val="Odsekzoznamu"/>
              <w:spacing w:before="120"/>
              <w:ind w:left="284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6651E1">
              <w:rPr>
                <w:rFonts w:ascii="Arial Narrow" w:hAnsi="Arial Narrow"/>
                <w:sz w:val="20"/>
                <w:szCs w:val="20"/>
              </w:rPr>
              <w:t>Za</w:t>
            </w:r>
            <w:r w:rsidRPr="006651E1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6651E1">
              <w:rPr>
                <w:rFonts w:ascii="Arial Narrow" w:hAnsi="Arial Narrow"/>
                <w:sz w:val="20"/>
                <w:szCs w:val="20"/>
                <w:u w:val="single"/>
              </w:rPr>
              <w:t>odborný personál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sa</w:t>
            </w:r>
            <w:r w:rsidR="006651E1" w:rsidRPr="006651E1">
              <w:rPr>
                <w:rFonts w:ascii="Arial Narrow" w:hAnsi="Arial Narrow"/>
                <w:sz w:val="20"/>
                <w:szCs w:val="20"/>
              </w:rPr>
              <w:t xml:space="preserve"> v zmysle Systému riadenia EŠIF, vydaného CKO,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považujú osoby vykonávajúce činnosti, ktorými plánuje žiadateľ uskutočňovať hlavné aktivity projektu.</w:t>
            </w:r>
          </w:p>
          <w:p w14:paraId="11B95204" w14:textId="32E260A8" w:rsidR="006D46E9" w:rsidRDefault="006D46E9" w:rsidP="006651E1">
            <w:pPr>
              <w:pStyle w:val="Odsekzoznamu"/>
              <w:spacing w:before="120"/>
              <w:ind w:left="284"/>
              <w:contextualSpacing w:val="0"/>
              <w:rPr>
                <w:ins w:id="117" w:author="Autor"/>
                <w:rFonts w:ascii="Arial Narrow" w:hAnsi="Arial Narrow"/>
                <w:sz w:val="20"/>
                <w:szCs w:val="20"/>
                <w:u w:val="single"/>
              </w:rPr>
            </w:pPr>
            <w:ins w:id="118" w:author="Autor">
              <w:r>
                <w:rPr>
                  <w:rFonts w:ascii="Arial Narrow" w:hAnsi="Arial Narrow"/>
                  <w:sz w:val="20"/>
                  <w:szCs w:val="20"/>
                  <w:u w:val="single"/>
                </w:rPr>
                <w:t>Riadenie projektu a nepriame výdavky – sú definované v prílohe č. 1 MP CKO č. 6</w:t>
              </w:r>
              <w:r>
                <w:rPr>
                  <w:rFonts w:ascii="Arial Narrow" w:hAnsi="Arial Narrow"/>
                  <w:sz w:val="20"/>
                  <w:szCs w:val="20"/>
                </w:rPr>
                <w:t xml:space="preserve"> v platnom znení</w:t>
              </w:r>
              <w:r w:rsidRPr="006651E1">
                <w:rPr>
                  <w:rFonts w:ascii="Arial Narrow" w:hAnsi="Arial Narrow"/>
                  <w:sz w:val="20"/>
                  <w:szCs w:val="20"/>
                </w:rPr>
                <w:t xml:space="preserve"> k pravidlám oprávnenosti pre najčastejšie sa vyskytujúce skupiny výdavkov</w:t>
              </w:r>
              <w:r>
                <w:rPr>
                  <w:rFonts w:ascii="Arial Narrow" w:hAnsi="Arial Narrow"/>
                  <w:sz w:val="20"/>
                  <w:szCs w:val="20"/>
                </w:rPr>
                <w:t xml:space="preserve">, </w:t>
              </w:r>
              <w:r>
                <w:rPr>
                  <w:rFonts w:ascii="Arial Narrow" w:hAnsi="Arial Narrow"/>
                  <w:sz w:val="20"/>
                </w:rPr>
                <w:t>dostupné na webovom sídle</w:t>
              </w:r>
              <w:r w:rsidRPr="006651E1" w:rsidDel="005A4DC5">
                <w:rPr>
                  <w:rFonts w:ascii="Arial Narrow" w:hAnsi="Arial Narrow"/>
                  <w:sz w:val="20"/>
                  <w:szCs w:val="20"/>
                </w:rPr>
                <w:t xml:space="preserve"> </w:t>
              </w:r>
              <w:r>
                <w:fldChar w:fldCharType="begin"/>
              </w:r>
              <w:r>
                <w:instrText xml:space="preserve"> HYPERLINK "http://www.partnerskadohoda.gov.sk/metodicke-pokyny-cko/" </w:instrText>
              </w:r>
              <w:r>
                <w:fldChar w:fldCharType="separate"/>
              </w:r>
              <w:r w:rsidRPr="006651E1">
                <w:rPr>
                  <w:rStyle w:val="Hypertextovprepojenie"/>
                  <w:rFonts w:ascii="Arial Narrow" w:hAnsi="Arial Narrow"/>
                  <w:color w:val="auto"/>
                  <w:sz w:val="20"/>
                  <w:szCs w:val="20"/>
                </w:rPr>
                <w:t>http://www.partnerskadohoda.gov.sk/metodicke-pokyny-cko/</w:t>
              </w:r>
              <w:r>
                <w:rPr>
                  <w:rStyle w:val="Hypertextovprepojenie"/>
                  <w:rFonts w:ascii="Arial Narrow" w:hAnsi="Arial Narrow"/>
                  <w:color w:val="auto"/>
                  <w:sz w:val="20"/>
                  <w:szCs w:val="20"/>
                </w:rPr>
                <w:fldChar w:fldCharType="end"/>
              </w:r>
              <w:r>
                <w:rPr>
                  <w:rStyle w:val="Hypertextovprepojenie"/>
                  <w:rFonts w:ascii="Arial Narrow" w:hAnsi="Arial Narrow"/>
                  <w:color w:val="auto"/>
                  <w:sz w:val="20"/>
                  <w:szCs w:val="20"/>
                </w:rPr>
                <w:t xml:space="preserve">. </w:t>
              </w:r>
              <w:r w:rsidRPr="006651E1">
                <w:rPr>
                  <w:rFonts w:ascii="Arial Narrow" w:hAnsi="Arial Narrow"/>
                  <w:sz w:val="20"/>
                  <w:szCs w:val="20"/>
                </w:rPr>
                <w:t xml:space="preserve">Odporúčame v maximálnej miere zabezpečiť realizáciu projektu predovšetkým formou inštitútu vlastných  zamestnancov. </w:t>
              </w:r>
              <w:r>
                <w:rPr>
                  <w:rFonts w:ascii="Arial Narrow" w:hAnsi="Arial Narrow"/>
                  <w:sz w:val="20"/>
                  <w:szCs w:val="20"/>
                </w:rPr>
                <w:t xml:space="preserve">Žiadateľ </w:t>
              </w:r>
              <w:r w:rsidRPr="006651E1">
                <w:rPr>
                  <w:rFonts w:ascii="Arial Narrow" w:hAnsi="Arial Narrow"/>
                  <w:sz w:val="20"/>
                  <w:szCs w:val="20"/>
                </w:rPr>
                <w:t xml:space="preserve"> pri stanovení pracovných pozícií pre </w:t>
              </w:r>
              <w:r>
                <w:rPr>
                  <w:rFonts w:ascii="Arial Narrow" w:hAnsi="Arial Narrow"/>
                  <w:sz w:val="20"/>
                  <w:szCs w:val="20"/>
                </w:rPr>
                <w:t>riadenie projektu</w:t>
              </w:r>
              <w:r w:rsidRPr="006651E1">
                <w:rPr>
                  <w:rFonts w:ascii="Arial Narrow" w:hAnsi="Arial Narrow"/>
                  <w:sz w:val="20"/>
                  <w:szCs w:val="20"/>
                </w:rPr>
                <w:t xml:space="preserve"> </w:t>
              </w:r>
              <w:r>
                <w:rPr>
                  <w:rFonts w:ascii="Arial Narrow" w:hAnsi="Arial Narrow"/>
                  <w:sz w:val="20"/>
                  <w:szCs w:val="20"/>
                </w:rPr>
                <w:t>vychádza</w:t>
              </w:r>
              <w:r w:rsidRPr="006651E1">
                <w:rPr>
                  <w:rFonts w:ascii="Arial Narrow" w:hAnsi="Arial Narrow"/>
                  <w:sz w:val="20"/>
                  <w:szCs w:val="20"/>
                </w:rPr>
                <w:t xml:space="preserve"> z pravidiel stanovených v</w:t>
              </w:r>
              <w:r>
                <w:rPr>
                  <w:rFonts w:ascii="Arial Narrow" w:hAnsi="Arial Narrow"/>
                  <w:sz w:val="20"/>
                  <w:szCs w:val="20"/>
                </w:rPr>
                <w:t xml:space="preserve"> prílohe č. 1 </w:t>
              </w:r>
              <w:r w:rsidRPr="006651E1">
                <w:rPr>
                  <w:rFonts w:ascii="Arial Narrow" w:hAnsi="Arial Narrow"/>
                  <w:sz w:val="20"/>
                  <w:szCs w:val="20"/>
                </w:rPr>
                <w:t>MP CKO č. 6</w:t>
              </w:r>
            </w:ins>
          </w:p>
          <w:p w14:paraId="2BB21691" w14:textId="76DA9450" w:rsidR="0083202A" w:rsidRPr="006651E1" w:rsidRDefault="0083202A" w:rsidP="006651E1">
            <w:pPr>
              <w:pStyle w:val="Odsekzoznamu"/>
              <w:spacing w:before="120"/>
              <w:ind w:left="284"/>
              <w:contextualSpacing w:val="0"/>
              <w:rPr>
                <w:rFonts w:ascii="Arial Narrow" w:hAnsi="Arial Narrow"/>
                <w:sz w:val="20"/>
                <w:szCs w:val="20"/>
              </w:rPr>
            </w:pPr>
            <w:del w:id="119" w:author="Autor">
              <w:r w:rsidRPr="006B58B1" w:rsidDel="006D46E9">
                <w:rPr>
                  <w:rFonts w:ascii="Arial Narrow" w:hAnsi="Arial Narrow"/>
                  <w:sz w:val="20"/>
                  <w:szCs w:val="20"/>
                  <w:u w:val="single"/>
                </w:rPr>
                <w:delText>Administratívny personál</w:delText>
              </w:r>
              <w:r w:rsidRPr="006B58B1" w:rsidDel="006D46E9">
                <w:rPr>
                  <w:rFonts w:ascii="Arial Narrow" w:hAnsi="Arial Narrow"/>
                  <w:sz w:val="20"/>
                  <w:szCs w:val="20"/>
                </w:rPr>
                <w:delText xml:space="preserve"> vykonáva činnosti v rámci podporných aktivít projektu -</w:delText>
              </w:r>
              <w:r w:rsidRPr="006651E1" w:rsidDel="006D46E9">
                <w:rPr>
                  <w:rFonts w:ascii="Arial Narrow" w:hAnsi="Arial Narrow"/>
                  <w:sz w:val="20"/>
                  <w:szCs w:val="20"/>
                </w:rPr>
                <w:delText xml:space="preserve"> Riadenie projektu a Publicita a informovanosť. Odporúčame v maximálnej miere zabezpečiť realizáciu projektu predovšetkým formou inštitútu vlastných  zamestnancov. </w:delText>
              </w:r>
              <w:r w:rsidR="00EB6899" w:rsidDel="006D46E9">
                <w:rPr>
                  <w:rFonts w:ascii="Arial Narrow" w:hAnsi="Arial Narrow"/>
                  <w:sz w:val="20"/>
                  <w:szCs w:val="20"/>
                </w:rPr>
                <w:delText>S</w:delText>
              </w:r>
              <w:r w:rsidRPr="006651E1" w:rsidDel="006D46E9">
                <w:rPr>
                  <w:rFonts w:ascii="Arial Narrow" w:hAnsi="Arial Narrow"/>
                  <w:sz w:val="20"/>
                  <w:szCs w:val="20"/>
                </w:rPr>
                <w:delText xml:space="preserve">O odporúča pri stanovení pracovných pozícií pre administratívny / obslužný personál a jeho mzdy vychádzať z pravidiel stanovených v MP CKO č. 6, </w:delText>
              </w:r>
              <w:r w:rsidR="00B122BD" w:rsidDel="006D46E9">
                <w:rPr>
                  <w:rFonts w:ascii="Arial Narrow" w:hAnsi="Arial Narrow"/>
                  <w:sz w:val="20"/>
                  <w:szCs w:val="20"/>
                </w:rPr>
                <w:delText>aktuálna verzia</w:delText>
              </w:r>
            </w:del>
            <w:ins w:id="120" w:author="Autor">
              <w:del w:id="121" w:author="Autor">
                <w:r w:rsidR="005A4DC5" w:rsidDel="006D46E9">
                  <w:rPr>
                    <w:rFonts w:ascii="Arial Narrow" w:hAnsi="Arial Narrow"/>
                    <w:sz w:val="20"/>
                    <w:szCs w:val="20"/>
                  </w:rPr>
                  <w:delText xml:space="preserve"> v platnom znení</w:delText>
                </w:r>
              </w:del>
            </w:ins>
            <w:del w:id="122" w:author="Autor">
              <w:r w:rsidRPr="006651E1" w:rsidDel="006D46E9">
                <w:rPr>
                  <w:rFonts w:ascii="Arial Narrow" w:hAnsi="Arial Narrow"/>
                  <w:sz w:val="20"/>
                  <w:szCs w:val="20"/>
                </w:rPr>
                <w:delText xml:space="preserve"> k pravidlám oprávnenosti pre najčastejšie sa vyskytujúce skupiny výdavkov</w:delText>
              </w:r>
            </w:del>
            <w:ins w:id="123" w:author="Autor">
              <w:del w:id="124" w:author="Autor">
                <w:r w:rsidR="005A4DC5" w:rsidDel="006D46E9">
                  <w:rPr>
                    <w:rFonts w:ascii="Arial Narrow" w:hAnsi="Arial Narrow"/>
                    <w:sz w:val="20"/>
                    <w:szCs w:val="20"/>
                  </w:rPr>
                  <w:delText xml:space="preserve">, </w:delText>
                </w:r>
              </w:del>
            </w:ins>
            <w:del w:id="125" w:author="Autor">
              <w:r w:rsidRPr="006651E1" w:rsidDel="006D46E9">
                <w:rPr>
                  <w:rFonts w:ascii="Arial Narrow" w:hAnsi="Arial Narrow"/>
                  <w:sz w:val="20"/>
                  <w:szCs w:val="20"/>
                </w:rPr>
                <w:delText xml:space="preserve">. </w:delText>
              </w:r>
            </w:del>
            <w:ins w:id="126" w:author="Autor">
              <w:del w:id="127" w:author="Autor">
                <w:r w:rsidR="005A4DC5" w:rsidDel="006D46E9">
                  <w:rPr>
                    <w:rFonts w:ascii="Arial Narrow" w:hAnsi="Arial Narrow"/>
                    <w:sz w:val="20"/>
                  </w:rPr>
                  <w:delText>dostupné na webovom sídle</w:delText>
                </w:r>
                <w:r w:rsidR="005A4DC5" w:rsidRPr="006651E1" w:rsidDel="006D46E9">
                  <w:rPr>
                    <w:rFonts w:ascii="Arial Narrow" w:hAnsi="Arial Narrow"/>
                    <w:sz w:val="20"/>
                    <w:szCs w:val="20"/>
                  </w:rPr>
                  <w:delText xml:space="preserve"> </w:delText>
                </w:r>
              </w:del>
            </w:ins>
            <w:del w:id="128" w:author="Autor">
              <w:r w:rsidRPr="006651E1" w:rsidDel="006D46E9">
                <w:rPr>
                  <w:rFonts w:ascii="Arial Narrow" w:hAnsi="Arial Narrow"/>
                  <w:sz w:val="20"/>
                  <w:szCs w:val="20"/>
                </w:rPr>
                <w:delText xml:space="preserve">Internetové prepojenie:  </w:delText>
              </w:r>
              <w:r w:rsidR="006D46E9" w:rsidDel="006D46E9">
                <w:fldChar w:fldCharType="begin"/>
              </w:r>
              <w:r w:rsidR="006D46E9" w:rsidDel="006D46E9">
                <w:delInstrText xml:space="preserve"> HYPERLINK "http://www.partnerskadohoda.gov.sk/metodicke-pokyny-cko/" </w:delInstrText>
              </w:r>
              <w:r w:rsidR="006D46E9" w:rsidDel="006D46E9">
                <w:fldChar w:fldCharType="separate"/>
              </w:r>
              <w:r w:rsidRPr="006651E1" w:rsidDel="006D46E9">
                <w:rPr>
                  <w:rStyle w:val="Hypertextovprepojenie"/>
                  <w:rFonts w:ascii="Arial Narrow" w:hAnsi="Arial Narrow"/>
                  <w:color w:val="auto"/>
                  <w:sz w:val="20"/>
                  <w:szCs w:val="20"/>
                </w:rPr>
                <w:delText>http://www.partnerskadohoda.gov.sk/metodicke-pokyny-cko/</w:delText>
              </w:r>
              <w:r w:rsidR="006D46E9" w:rsidDel="006D46E9">
                <w:rPr>
                  <w:rStyle w:val="Hypertextovprepojenie"/>
                  <w:rFonts w:ascii="Arial Narrow" w:hAnsi="Arial Narrow"/>
                  <w:color w:val="auto"/>
                  <w:sz w:val="20"/>
                  <w:szCs w:val="20"/>
                </w:rPr>
                <w:fldChar w:fldCharType="end"/>
              </w:r>
            </w:del>
            <w:r w:rsidRPr="006651E1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6A1883FA" w14:textId="77777777" w:rsidR="000E7E7F" w:rsidRPr="006651E1" w:rsidRDefault="00411F37" w:rsidP="000C03D4">
            <w:pPr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before="120" w:after="120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6B58B1">
              <w:rPr>
                <w:rFonts w:ascii="Arial Narrow" w:hAnsi="Arial Narrow"/>
                <w:sz w:val="20"/>
                <w:szCs w:val="20"/>
              </w:rPr>
              <w:t>ako má zabezpečené vlastné zdroje na spolufinancovanie</w:t>
            </w:r>
            <w:r w:rsidR="006651E1" w:rsidRPr="006B58B1">
              <w:rPr>
                <w:rFonts w:ascii="Arial Narrow" w:hAnsi="Arial Narrow"/>
                <w:sz w:val="20"/>
                <w:szCs w:val="20"/>
              </w:rPr>
              <w:t xml:space="preserve"> projektu</w:t>
            </w:r>
            <w:r w:rsidRPr="006B58B1">
              <w:rPr>
                <w:rFonts w:ascii="Arial Narrow" w:hAnsi="Arial Narrow"/>
                <w:sz w:val="20"/>
                <w:szCs w:val="20"/>
              </w:rPr>
              <w:t>. Informácie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651E1">
              <w:rPr>
                <w:rFonts w:ascii="Arial Narrow" w:hAnsi="Arial Narrow"/>
                <w:sz w:val="20"/>
                <w:szCs w:val="20"/>
              </w:rPr>
              <w:t xml:space="preserve">o vývoji vlastnej finančnej situácie pre účely hodnotenia žiadosti o NFP, 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uvedie do tabuľky </w:t>
            </w:r>
            <w:r w:rsidRPr="006651E1">
              <w:rPr>
                <w:rFonts w:ascii="Arial Narrow" w:hAnsi="Arial Narrow"/>
                <w:b/>
                <w:sz w:val="20"/>
                <w:szCs w:val="20"/>
              </w:rPr>
              <w:t>d)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  <w:p w14:paraId="498BFCB7" w14:textId="67E715E6" w:rsidR="00411F37" w:rsidRDefault="00411F37" w:rsidP="0047653F">
            <w:pPr>
              <w:pStyle w:val="Odsekzoznamu"/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after="120"/>
              <w:ind w:left="284" w:hanging="284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C03096">
              <w:rPr>
                <w:rFonts w:ascii="Arial Narrow" w:hAnsi="Arial Narrow"/>
                <w:sz w:val="20"/>
                <w:szCs w:val="20"/>
              </w:rPr>
              <w:t xml:space="preserve">Ostatné požadované informácie v zmysle podmienok </w:t>
            </w:r>
            <w:r w:rsidR="00EB6899">
              <w:rPr>
                <w:rFonts w:ascii="Arial Narrow" w:hAnsi="Arial Narrow"/>
                <w:sz w:val="20"/>
                <w:szCs w:val="20"/>
              </w:rPr>
              <w:t>výzvy</w:t>
            </w:r>
            <w:ins w:id="129" w:author="Autor">
              <w:r w:rsidR="005A4DC5">
                <w:rPr>
                  <w:rFonts w:ascii="Arial Narrow" w:hAnsi="Arial Narrow"/>
                  <w:sz w:val="20"/>
                  <w:szCs w:val="20"/>
                </w:rPr>
                <w:t>/vyzvania</w:t>
              </w:r>
            </w:ins>
            <w:r w:rsidR="0047653F">
              <w:rPr>
                <w:rFonts w:ascii="Arial Narrow" w:hAnsi="Arial Narrow"/>
                <w:sz w:val="20"/>
                <w:szCs w:val="20"/>
              </w:rPr>
              <w:t>, ktoré je poskytovateľ oprávnený vyžadovať</w:t>
            </w:r>
            <w:r w:rsidRPr="00C03096">
              <w:rPr>
                <w:rFonts w:ascii="Arial Narrow" w:hAnsi="Arial Narrow"/>
                <w:sz w:val="20"/>
                <w:szCs w:val="20"/>
              </w:rPr>
              <w:t xml:space="preserve"> (napr. predpoklad žiadateľa, či </w:t>
            </w:r>
            <w:r w:rsidR="0047653F">
              <w:rPr>
                <w:rFonts w:ascii="Arial Narrow" w:hAnsi="Arial Narrow"/>
                <w:sz w:val="20"/>
                <w:szCs w:val="20"/>
              </w:rPr>
              <w:t xml:space="preserve">projektom bude vytvárať príjem </w:t>
            </w:r>
            <w:r w:rsidRPr="00C03096">
              <w:rPr>
                <w:rFonts w:ascii="Arial Narrow" w:hAnsi="Arial Narrow"/>
                <w:sz w:val="20"/>
                <w:szCs w:val="20"/>
              </w:rPr>
              <w:t>a iné ... )</w:t>
            </w:r>
          </w:p>
          <w:p w14:paraId="1A6ACBBA" w14:textId="77777777" w:rsidR="004E4761" w:rsidRDefault="004E4761" w:rsidP="00D6184E">
            <w:pPr>
              <w:pStyle w:val="Odsekzoznamu"/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before="120"/>
              <w:ind w:left="284" w:hanging="284"/>
              <w:rPr>
                <w:rFonts w:ascii="Arial Narrow" w:hAnsi="Arial Narrow"/>
                <w:sz w:val="20"/>
              </w:rPr>
            </w:pPr>
            <w:r w:rsidRPr="00D6184E">
              <w:rPr>
                <w:rFonts w:ascii="Arial Narrow" w:hAnsi="Arial Narrow"/>
                <w:sz w:val="20"/>
              </w:rPr>
              <w:t xml:space="preserve">Pozícia odborného personálu a administratívneho / obslužného personálu musí byť zhodná s pozíciou uvedenou v rozpočte projektu. </w:t>
            </w:r>
          </w:p>
          <w:p w14:paraId="0E1670D8" w14:textId="77777777" w:rsidR="00347A35" w:rsidRDefault="00347A35" w:rsidP="00347A35">
            <w:pPr>
              <w:pStyle w:val="Odsekzoznamu"/>
              <w:spacing w:before="120"/>
              <w:ind w:left="284"/>
              <w:rPr>
                <w:rFonts w:ascii="Arial Narrow" w:hAnsi="Arial Narrow"/>
                <w:sz w:val="20"/>
              </w:rPr>
            </w:pPr>
          </w:p>
          <w:p w14:paraId="32F80389" w14:textId="77777777" w:rsidR="001B59B7" w:rsidRDefault="00347A35" w:rsidP="00347A35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4A5864">
              <w:rPr>
                <w:rFonts w:ascii="Arial Narrow" w:hAnsi="Arial Narrow"/>
                <w:sz w:val="20"/>
                <w:szCs w:val="20"/>
              </w:rPr>
              <w:t>Pozícia odborného personálu a administratívneho / obslužného personálu musí byť zhodná s pozíciou uvedenou v rozpočte projektu.</w:t>
            </w:r>
          </w:p>
          <w:p w14:paraId="09985BAD" w14:textId="77777777" w:rsidR="001B59B7" w:rsidRDefault="001B59B7" w:rsidP="00347A35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  <w:p w14:paraId="35019F24" w14:textId="77777777" w:rsidR="001B59B7" w:rsidRDefault="001B59B7" w:rsidP="00347A35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  <w:p w14:paraId="1B65E608" w14:textId="77777777" w:rsidR="001B59B7" w:rsidRPr="00506FA5" w:rsidRDefault="001B59B7" w:rsidP="001B59B7">
            <w:pPr>
              <w:tabs>
                <w:tab w:val="num" w:pos="284"/>
              </w:tabs>
              <w:spacing w:after="120"/>
              <w:rPr>
                <w:rFonts w:ascii="Arial Narrow" w:hAnsi="Arial Narrow"/>
                <w:b/>
                <w:sz w:val="20"/>
                <w:szCs w:val="20"/>
              </w:rPr>
            </w:pPr>
            <w:r w:rsidRPr="00506FA5">
              <w:rPr>
                <w:rFonts w:ascii="Arial Narrow" w:hAnsi="Arial Narrow"/>
                <w:b/>
                <w:sz w:val="20"/>
                <w:szCs w:val="20"/>
              </w:rPr>
              <w:t>Žiadateľ v tejto časti uvedie nasledovný text:</w:t>
            </w:r>
          </w:p>
          <w:p w14:paraId="2F368983" w14:textId="77777777" w:rsidR="001B59B7" w:rsidRPr="00506FA5" w:rsidRDefault="001B59B7" w:rsidP="001B59B7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>V samostatnej časti za žiadosťou o NFP sú uvedené doplňujúce informácie:</w:t>
            </w:r>
          </w:p>
          <w:p w14:paraId="5A4640CD" w14:textId="2FBFC47C" w:rsidR="001B59B7" w:rsidRPr="00506FA5" w:rsidRDefault="001B59B7" w:rsidP="00506FA5">
            <w:pPr>
              <w:pStyle w:val="Odsekzoznamu"/>
              <w:numPr>
                <w:ilvl w:val="0"/>
                <w:numId w:val="21"/>
              </w:num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 xml:space="preserve">Realizované projekty žiadateľom o NFP za posledné štyri roky; </w:t>
            </w:r>
          </w:p>
          <w:p w14:paraId="5430ECFC" w14:textId="44BF39A2" w:rsidR="001B59B7" w:rsidRPr="00506FA5" w:rsidRDefault="001B59B7" w:rsidP="00506FA5">
            <w:pPr>
              <w:pStyle w:val="Odsekzoznamu"/>
              <w:numPr>
                <w:ilvl w:val="0"/>
                <w:numId w:val="21"/>
              </w:num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 xml:space="preserve">Prehľad obstaraného interiérového vybavenia, výpočtovej techniky, prevádzkové stroje, prístroje, zariadenie, technika a náradie, špeciálne stroje, prístroje, zariadenie technika a náradie (skupina oprávnených výdavkov 112) resp. kapitálový majetok (skupina oprávnených výdavkov 022/029) z prostriedkov fondov EÚ  za posledné štyri </w:t>
            </w:r>
            <w:r w:rsidRPr="00506FA5">
              <w:rPr>
                <w:rFonts w:ascii="Arial Narrow" w:hAnsi="Arial Narrow"/>
                <w:sz w:val="20"/>
                <w:szCs w:val="20"/>
              </w:rPr>
              <w:lastRenderedPageBreak/>
              <w:t>roky;</w:t>
            </w:r>
          </w:p>
          <w:p w14:paraId="74006AB1" w14:textId="78E2BBAD" w:rsidR="001B59B7" w:rsidRPr="00506FA5" w:rsidRDefault="001B59B7" w:rsidP="00506FA5">
            <w:pPr>
              <w:pStyle w:val="Odsekzoznamu"/>
              <w:numPr>
                <w:ilvl w:val="0"/>
                <w:numId w:val="21"/>
              </w:numPr>
              <w:shd w:val="clear" w:color="auto" w:fill="FFFFFF" w:themeFill="background1"/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bCs/>
                <w:sz w:val="20"/>
                <w:szCs w:val="20"/>
              </w:rPr>
              <w:t>Personálne zabezpečenie projektu</w:t>
            </w:r>
            <w:r w:rsidRPr="00506FA5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F09FEC3" w14:textId="5BA624B6" w:rsidR="001B59B7" w:rsidRPr="00506FA5" w:rsidRDefault="001B59B7" w:rsidP="00506FA5">
            <w:pPr>
              <w:pStyle w:val="Odsekzoznamu"/>
              <w:numPr>
                <w:ilvl w:val="0"/>
                <w:numId w:val="21"/>
              </w:numPr>
              <w:shd w:val="clear" w:color="auto" w:fill="FFFFFF" w:themeFill="background1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>Finančná situácia žiadateľa.</w:t>
            </w:r>
          </w:p>
          <w:p w14:paraId="5A6D560F" w14:textId="77777777" w:rsidR="00557510" w:rsidRPr="00347A35" w:rsidRDefault="00557510" w:rsidP="00347A35">
            <w:pPr>
              <w:tabs>
                <w:tab w:val="left" w:pos="2567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EF6EB30" w14:textId="77777777" w:rsidR="002F06AA" w:rsidRPr="00557510" w:rsidRDefault="002F06AA" w:rsidP="002F06AA">
      <w:pPr>
        <w:shd w:val="clear" w:color="auto" w:fill="FFFFFF" w:themeFill="background1"/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A6606" w:rsidRPr="002C6A91" w14:paraId="7863B557" w14:textId="77777777" w:rsidTr="00765F55">
        <w:trPr>
          <w:trHeight w:val="330"/>
        </w:trPr>
        <w:tc>
          <w:tcPr>
            <w:tcW w:w="9288" w:type="dxa"/>
            <w:shd w:val="clear" w:color="auto" w:fill="CCC0D9" w:themeFill="accent4" w:themeFillTint="66"/>
            <w:hideMark/>
          </w:tcPr>
          <w:p w14:paraId="31A9506D" w14:textId="77777777" w:rsidR="004D25E1" w:rsidRPr="00345A3F" w:rsidRDefault="00EA6606" w:rsidP="00345A3F">
            <w:pPr>
              <w:pStyle w:val="Nadpis1"/>
              <w:spacing w:before="120" w:after="120"/>
              <w:jc w:val="center"/>
              <w:outlineLvl w:val="0"/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</w:pPr>
            <w:bookmarkStart w:id="130" w:name="_Toc437409255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8.      Popis cieľovej skupiny</w:t>
            </w:r>
            <w:bookmarkEnd w:id="130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</w:p>
          <w:p w14:paraId="477F4415" w14:textId="77777777" w:rsidR="00EA6606" w:rsidRPr="002C6A91" w:rsidRDefault="00EA6606" w:rsidP="00EA660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(relevantné v prípade projektov spolufinancovaných z prostriedkov ESF):</w:t>
            </w:r>
          </w:p>
        </w:tc>
      </w:tr>
      <w:tr w:rsidR="00EA6606" w:rsidRPr="002C6A91" w14:paraId="72B431E2" w14:textId="77777777" w:rsidTr="00765F55">
        <w:trPr>
          <w:trHeight w:val="660"/>
        </w:trPr>
        <w:tc>
          <w:tcPr>
            <w:tcW w:w="9288" w:type="dxa"/>
            <w:hideMark/>
          </w:tcPr>
          <w:p w14:paraId="2430B109" w14:textId="08D146E4" w:rsidR="000927CA" w:rsidRDefault="00EA6606" w:rsidP="000927CA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</w:t>
            </w:r>
            <w:r w:rsidR="005E1820" w:rsidRPr="002C6A91">
              <w:rPr>
                <w:rFonts w:ascii="Arial Narrow" w:hAnsi="Arial Narrow"/>
                <w:sz w:val="20"/>
                <w:szCs w:val="20"/>
              </w:rPr>
              <w:t>vyberie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01361">
              <w:rPr>
                <w:rFonts w:ascii="Arial Narrow" w:hAnsi="Arial Narrow"/>
                <w:sz w:val="20"/>
                <w:szCs w:val="20"/>
              </w:rPr>
              <w:t xml:space="preserve">z ponúkaného číselníka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identifikáciu </w:t>
            </w:r>
            <w:r w:rsidR="00601361">
              <w:rPr>
                <w:rFonts w:ascii="Arial Narrow" w:hAnsi="Arial Narrow"/>
                <w:sz w:val="20"/>
                <w:szCs w:val="20"/>
              </w:rPr>
              <w:t xml:space="preserve">tej </w:t>
            </w:r>
            <w:r w:rsidRPr="002C6A91">
              <w:rPr>
                <w:rFonts w:ascii="Arial Narrow" w:hAnsi="Arial Narrow"/>
                <w:sz w:val="20"/>
                <w:szCs w:val="20"/>
              </w:rPr>
              <w:t>cieľovej skupiny, ktorá bude priamo zapojená do realizácie projektu a ktorá bude priamo profitovať z realizácie navrhovaného projektu</w:t>
            </w:r>
            <w:r w:rsidR="000927CA">
              <w:rPr>
                <w:rFonts w:ascii="Arial Narrow" w:hAnsi="Arial Narrow"/>
                <w:sz w:val="20"/>
                <w:szCs w:val="20"/>
              </w:rPr>
              <w:t>.</w:t>
            </w:r>
            <w:r w:rsidR="00C463C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927CA">
              <w:rPr>
                <w:rFonts w:ascii="Arial Narrow" w:hAnsi="Arial Narrow"/>
                <w:sz w:val="20"/>
                <w:szCs w:val="20"/>
              </w:rPr>
              <w:t>Na výber budú iba tie oprávnené cieľové skupiny/cieľová skupina, ktoré sú  zadefinované</w:t>
            </w:r>
            <w:r w:rsidR="00ED3A10">
              <w:rPr>
                <w:rFonts w:ascii="Arial Narrow" w:hAnsi="Arial Narrow"/>
                <w:sz w:val="20"/>
                <w:szCs w:val="20"/>
              </w:rPr>
              <w:t xml:space="preserve"> v podmienkach </w:t>
            </w:r>
            <w:r w:rsidR="00360BBF">
              <w:rPr>
                <w:rFonts w:ascii="Arial Narrow" w:hAnsi="Arial Narrow"/>
                <w:sz w:val="20"/>
                <w:szCs w:val="20"/>
              </w:rPr>
              <w:t xml:space="preserve">poskytnutia </w:t>
            </w:r>
            <w:del w:id="131" w:author="Autor">
              <w:r w:rsidR="00360BBF" w:rsidDel="00A322A5">
                <w:rPr>
                  <w:rFonts w:ascii="Arial Narrow" w:hAnsi="Arial Narrow"/>
                  <w:sz w:val="20"/>
                  <w:szCs w:val="20"/>
                </w:rPr>
                <w:delText xml:space="preserve">pomoci </w:delText>
              </w:r>
            </w:del>
            <w:ins w:id="132" w:author="Autor">
              <w:r w:rsidR="00A322A5">
                <w:rPr>
                  <w:rFonts w:ascii="Arial Narrow" w:hAnsi="Arial Narrow"/>
                  <w:sz w:val="20"/>
                  <w:szCs w:val="20"/>
                </w:rPr>
                <w:t xml:space="preserve">príspevku </w:t>
              </w:r>
            </w:ins>
            <w:r w:rsidR="00360BBF">
              <w:rPr>
                <w:rFonts w:ascii="Arial Narrow" w:hAnsi="Arial Narrow"/>
                <w:sz w:val="20"/>
                <w:szCs w:val="20"/>
              </w:rPr>
              <w:t xml:space="preserve">v rámci </w:t>
            </w:r>
            <w:r w:rsidR="00EB6899">
              <w:rPr>
                <w:rFonts w:ascii="Arial Narrow" w:hAnsi="Arial Narrow"/>
                <w:sz w:val="20"/>
                <w:szCs w:val="20"/>
              </w:rPr>
              <w:t>výzvy</w:t>
            </w:r>
            <w:ins w:id="133" w:author="Autor">
              <w:r w:rsidR="005A4DC5">
                <w:rPr>
                  <w:rFonts w:ascii="Arial Narrow" w:hAnsi="Arial Narrow"/>
                  <w:sz w:val="20"/>
                  <w:szCs w:val="20"/>
                </w:rPr>
                <w:t>/vyzvania</w:t>
              </w:r>
            </w:ins>
            <w:r w:rsidR="00ED3A10">
              <w:rPr>
                <w:rFonts w:ascii="Arial Narrow" w:hAnsi="Arial Narrow"/>
                <w:sz w:val="20"/>
                <w:szCs w:val="20"/>
              </w:rPr>
              <w:t>.</w:t>
            </w:r>
            <w:r w:rsidR="002419B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B04656E" w14:textId="61B89685" w:rsidR="00360BBF" w:rsidRPr="002C6A91" w:rsidRDefault="002419BC" w:rsidP="00EB6899">
            <w:pPr>
              <w:rPr>
                <w:rFonts w:ascii="Arial Narrow" w:hAnsi="Arial Narrow"/>
                <w:sz w:val="20"/>
                <w:szCs w:val="20"/>
              </w:rPr>
            </w:pPr>
            <w:del w:id="134" w:author="Autor">
              <w:r w:rsidDel="005A4DC5">
                <w:rPr>
                  <w:rFonts w:ascii="Arial Narrow" w:hAnsi="Arial Narrow"/>
                  <w:sz w:val="20"/>
                  <w:szCs w:val="20"/>
                </w:rPr>
                <w:delText xml:space="preserve">Cieľové skupiny </w:delText>
              </w:r>
              <w:r w:rsidR="000927CA" w:rsidDel="005A4DC5">
                <w:rPr>
                  <w:rFonts w:ascii="Arial Narrow" w:hAnsi="Arial Narrow"/>
                  <w:sz w:val="20"/>
                  <w:szCs w:val="20"/>
                </w:rPr>
                <w:delText xml:space="preserve">uvedené </w:delText>
              </w:r>
              <w:r w:rsidR="00360BBF" w:rsidDel="005A4DC5">
                <w:rPr>
                  <w:rFonts w:ascii="Arial Narrow" w:hAnsi="Arial Narrow"/>
                  <w:sz w:val="20"/>
                  <w:szCs w:val="20"/>
                </w:rPr>
                <w:delText xml:space="preserve">vo </w:delText>
              </w:r>
              <w:r w:rsidR="00EB6899" w:rsidDel="005A4DC5">
                <w:rPr>
                  <w:rFonts w:ascii="Arial Narrow" w:hAnsi="Arial Narrow"/>
                  <w:sz w:val="20"/>
                  <w:szCs w:val="20"/>
                </w:rPr>
                <w:delText xml:space="preserve">výzve </w:delText>
              </w:r>
              <w:r w:rsidDel="005A4DC5">
                <w:rPr>
                  <w:rFonts w:ascii="Arial Narrow" w:hAnsi="Arial Narrow"/>
                  <w:sz w:val="20"/>
                  <w:szCs w:val="20"/>
                </w:rPr>
                <w:delText xml:space="preserve">sú </w:delText>
              </w:r>
              <w:r w:rsidR="00DB516C" w:rsidDel="005A4DC5">
                <w:rPr>
                  <w:rFonts w:ascii="Arial Narrow" w:hAnsi="Arial Narrow"/>
                  <w:sz w:val="20"/>
                  <w:szCs w:val="20"/>
                </w:rPr>
                <w:delText xml:space="preserve">určené podľa </w:delText>
              </w:r>
              <w:r w:rsidDel="005A4DC5">
                <w:rPr>
                  <w:rFonts w:ascii="Arial Narrow" w:hAnsi="Arial Narrow"/>
                  <w:sz w:val="20"/>
                  <w:szCs w:val="20"/>
                </w:rPr>
                <w:delText>hlavných cieľových skupín</w:delText>
              </w:r>
              <w:r w:rsidR="00DB516C" w:rsidDel="005A4DC5">
                <w:rPr>
                  <w:rFonts w:ascii="Arial Narrow" w:hAnsi="Arial Narrow"/>
                  <w:sz w:val="20"/>
                  <w:szCs w:val="20"/>
                </w:rPr>
                <w:delText xml:space="preserve"> stanovených v príslušných častiach </w:delText>
              </w:r>
              <w:r w:rsidR="003A0DE0" w:rsidDel="005A4DC5">
                <w:rPr>
                  <w:rFonts w:ascii="Arial Narrow" w:hAnsi="Arial Narrow"/>
                  <w:sz w:val="20"/>
                  <w:szCs w:val="20"/>
                </w:rPr>
                <w:delText xml:space="preserve">prioritnej osi č. 1 Vzdelávanie OP ĽZ </w:delText>
              </w:r>
              <w:r w:rsidR="00DB516C" w:rsidRPr="002419BC" w:rsidDel="005A4DC5">
                <w:rPr>
                  <w:rFonts w:ascii="Arial Narrow" w:hAnsi="Arial Narrow"/>
                  <w:sz w:val="20"/>
                  <w:szCs w:val="20"/>
                  <w:vertAlign w:val="superscript"/>
                </w:rPr>
                <w:fldChar w:fldCharType="begin"/>
              </w:r>
              <w:r w:rsidR="00DB516C" w:rsidRPr="002419BC" w:rsidDel="005A4DC5">
                <w:rPr>
                  <w:rFonts w:ascii="Arial Narrow" w:hAnsi="Arial Narrow"/>
                  <w:sz w:val="20"/>
                  <w:szCs w:val="20"/>
                  <w:vertAlign w:val="superscript"/>
                </w:rPr>
                <w:delInstrText xml:space="preserve"> NOTEREF _Ref422471775 \h </w:delInstrText>
              </w:r>
              <w:r w:rsidR="00DB516C" w:rsidDel="005A4DC5">
                <w:rPr>
                  <w:rFonts w:ascii="Arial Narrow" w:hAnsi="Arial Narrow"/>
                  <w:sz w:val="20"/>
                  <w:szCs w:val="20"/>
                  <w:vertAlign w:val="superscript"/>
                </w:rPr>
                <w:delInstrText xml:space="preserve"> \* MERGEFORMAT </w:delInstrText>
              </w:r>
              <w:r w:rsidR="00DB516C" w:rsidRPr="002419BC" w:rsidDel="005A4DC5">
                <w:rPr>
                  <w:rFonts w:ascii="Arial Narrow" w:hAnsi="Arial Narrow"/>
                  <w:sz w:val="20"/>
                  <w:szCs w:val="20"/>
                  <w:vertAlign w:val="superscript"/>
                </w:rPr>
              </w:r>
              <w:r w:rsidR="00DB516C" w:rsidRPr="002419BC" w:rsidDel="005A4DC5">
                <w:rPr>
                  <w:rFonts w:ascii="Arial Narrow" w:hAnsi="Arial Narrow"/>
                  <w:sz w:val="20"/>
                  <w:szCs w:val="20"/>
                  <w:vertAlign w:val="superscript"/>
                </w:rPr>
                <w:fldChar w:fldCharType="separate"/>
              </w:r>
              <w:r w:rsidR="00055984" w:rsidDel="005A4DC5">
                <w:rPr>
                  <w:rFonts w:ascii="Arial Narrow" w:hAnsi="Arial Narrow"/>
                  <w:sz w:val="20"/>
                  <w:szCs w:val="20"/>
                  <w:vertAlign w:val="superscript"/>
                </w:rPr>
                <w:delText>3</w:delText>
              </w:r>
              <w:r w:rsidR="00DB516C" w:rsidRPr="002419BC" w:rsidDel="005A4DC5">
                <w:rPr>
                  <w:rFonts w:ascii="Arial Narrow" w:hAnsi="Arial Narrow"/>
                  <w:sz w:val="20"/>
                  <w:szCs w:val="20"/>
                  <w:vertAlign w:val="superscript"/>
                </w:rPr>
                <w:fldChar w:fldCharType="end"/>
              </w:r>
              <w:r w:rsidR="00DB516C" w:rsidDel="005A4DC5">
                <w:rPr>
                  <w:rFonts w:ascii="Arial Narrow" w:hAnsi="Arial Narrow"/>
                  <w:sz w:val="20"/>
                  <w:szCs w:val="20"/>
                  <w:vertAlign w:val="superscript"/>
                </w:rPr>
                <w:delText xml:space="preserve"> </w:delText>
              </w:r>
              <w:r w:rsidR="00DB516C" w:rsidDel="005A4DC5">
                <w:rPr>
                  <w:rFonts w:ascii="Arial Narrow" w:hAnsi="Arial Narrow"/>
                  <w:sz w:val="20"/>
                  <w:szCs w:val="20"/>
                </w:rPr>
                <w:delText>v dokumente .</w:delText>
              </w:r>
              <w:r w:rsidDel="005A4DC5">
                <w:rPr>
                  <w:rFonts w:ascii="Arial Narrow" w:hAnsi="Arial Narrow"/>
                  <w:sz w:val="20"/>
                  <w:szCs w:val="20"/>
                </w:rPr>
                <w:delText xml:space="preserve"> </w:delText>
              </w:r>
            </w:del>
          </w:p>
        </w:tc>
      </w:tr>
    </w:tbl>
    <w:p w14:paraId="05EA8DF0" w14:textId="77777777" w:rsidR="002F06AA" w:rsidRPr="002C6A91" w:rsidRDefault="002F06AA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18"/>
        <w:gridCol w:w="1657"/>
        <w:gridCol w:w="841"/>
        <w:gridCol w:w="1536"/>
        <w:gridCol w:w="3036"/>
      </w:tblGrid>
      <w:tr w:rsidR="00570367" w:rsidRPr="002C6A91" w14:paraId="34F05DD9" w14:textId="77777777" w:rsidTr="0061408F">
        <w:trPr>
          <w:trHeight w:val="412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1253D3C8" w14:textId="77777777" w:rsidR="00570367" w:rsidRPr="002C6A91" w:rsidRDefault="00570367" w:rsidP="00345A3F">
            <w:pPr>
              <w:pStyle w:val="Nadpis1"/>
              <w:spacing w:before="120" w:after="120"/>
              <w:jc w:val="center"/>
              <w:outlineLvl w:val="0"/>
            </w:pPr>
            <w:bookmarkStart w:id="135" w:name="_Toc437409256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9.  Harmonogram realizácie aktivít:</w:t>
            </w:r>
            <w:bookmarkEnd w:id="135"/>
          </w:p>
        </w:tc>
      </w:tr>
      <w:tr w:rsidR="00C77CC7" w:rsidRPr="002C6A91" w14:paraId="14783843" w14:textId="77777777" w:rsidTr="0061408F">
        <w:trPr>
          <w:trHeight w:val="630"/>
        </w:trPr>
        <w:tc>
          <w:tcPr>
            <w:tcW w:w="9288" w:type="dxa"/>
            <w:gridSpan w:val="5"/>
            <w:shd w:val="clear" w:color="auto" w:fill="FFFFFF" w:themeFill="background1"/>
          </w:tcPr>
          <w:p w14:paraId="044D1E89" w14:textId="77777777" w:rsidR="00C77CC7" w:rsidRDefault="00C77CC7" w:rsidP="00C77CC7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Žiadateľ v tejto časti </w:t>
            </w:r>
            <w:r w:rsidRPr="00806A16">
              <w:rPr>
                <w:rFonts w:ascii="Arial Narrow" w:hAnsi="Arial Narrow"/>
                <w:sz w:val="20"/>
              </w:rPr>
              <w:t>uvedie plánované časové obdobie</w:t>
            </w:r>
            <w:r>
              <w:rPr>
                <w:rFonts w:ascii="Arial Narrow" w:hAnsi="Arial Narrow"/>
                <w:sz w:val="20"/>
              </w:rPr>
              <w:t>,</w:t>
            </w:r>
            <w:r w:rsidRPr="00806A16">
              <w:rPr>
                <w:rFonts w:ascii="Arial Narrow" w:hAnsi="Arial Narrow"/>
                <w:sz w:val="20"/>
              </w:rPr>
              <w:t xml:space="preserve"> počas ktorého sa má hlavná aktivita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806A16">
              <w:rPr>
                <w:rFonts w:ascii="Arial Narrow" w:hAnsi="Arial Narrow"/>
                <w:sz w:val="20"/>
              </w:rPr>
              <w:t xml:space="preserve">/ </w:t>
            </w:r>
            <w:proofErr w:type="spellStart"/>
            <w:r w:rsidRPr="00806A16">
              <w:rPr>
                <w:rFonts w:ascii="Arial Narrow" w:hAnsi="Arial Narrow"/>
                <w:sz w:val="20"/>
              </w:rPr>
              <w:t>podaktivita</w:t>
            </w:r>
            <w:proofErr w:type="spellEnd"/>
            <w:r w:rsidR="00ED3A10">
              <w:rPr>
                <w:rFonts w:ascii="Arial Narrow" w:hAnsi="Arial Narrow"/>
                <w:sz w:val="20"/>
              </w:rPr>
              <w:t xml:space="preserve"> (súhrn </w:t>
            </w:r>
            <w:r w:rsidR="007F531C">
              <w:rPr>
                <w:rFonts w:ascii="Arial Narrow" w:hAnsi="Arial Narrow"/>
                <w:sz w:val="20"/>
              </w:rPr>
              <w:t xml:space="preserve">konkrétnych </w:t>
            </w:r>
            <w:r w:rsidR="00ED3A10">
              <w:rPr>
                <w:rFonts w:ascii="Arial Narrow" w:hAnsi="Arial Narrow"/>
                <w:sz w:val="20"/>
              </w:rPr>
              <w:t>činností projektu</w:t>
            </w:r>
            <w:r w:rsidR="007F531C">
              <w:rPr>
                <w:rStyle w:val="Odkaznapoznmkupodiarou"/>
                <w:rFonts w:ascii="Arial Narrow" w:hAnsi="Arial Narrow"/>
                <w:sz w:val="20"/>
              </w:rPr>
              <w:footnoteReference w:id="15"/>
            </w:r>
            <w:r w:rsidR="00ED3A10">
              <w:rPr>
                <w:rFonts w:ascii="Arial Narrow" w:hAnsi="Arial Narrow"/>
                <w:sz w:val="20"/>
              </w:rPr>
              <w:t xml:space="preserve">) </w:t>
            </w:r>
            <w:r>
              <w:rPr>
                <w:rFonts w:ascii="Arial Narrow" w:hAnsi="Arial Narrow"/>
                <w:sz w:val="20"/>
              </w:rPr>
              <w:t>zrealizovať.</w:t>
            </w:r>
          </w:p>
          <w:p w14:paraId="1D9912F0" w14:textId="44402FEB" w:rsidR="00C77CC7" w:rsidRPr="000A142D" w:rsidRDefault="00C77CC7" w:rsidP="003C0503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Žiadateľ definuje </w:t>
            </w:r>
            <w:r w:rsidR="006626FE">
              <w:rPr>
                <w:rFonts w:ascii="Arial Narrow" w:hAnsi="Arial Narrow"/>
                <w:sz w:val="20"/>
              </w:rPr>
              <w:t xml:space="preserve">hlavné aktivity projektu </w:t>
            </w:r>
            <w:r w:rsidR="001C2683">
              <w:rPr>
                <w:rFonts w:ascii="Arial Narrow" w:hAnsi="Arial Narrow"/>
                <w:sz w:val="20"/>
              </w:rPr>
              <w:t>(</w:t>
            </w:r>
            <w:r w:rsidR="006626FE">
              <w:rPr>
                <w:rFonts w:ascii="Arial Narrow" w:hAnsi="Arial Narrow"/>
                <w:sz w:val="20"/>
              </w:rPr>
              <w:t xml:space="preserve">pod ktorými sú </w:t>
            </w:r>
            <w:del w:id="136" w:author="Autor">
              <w:r w:rsidR="00EB6899" w:rsidDel="005A4DC5">
                <w:rPr>
                  <w:rFonts w:ascii="Arial Narrow" w:hAnsi="Arial Narrow"/>
                  <w:sz w:val="20"/>
                </w:rPr>
                <w:delText xml:space="preserve">zahrnuté </w:delText>
              </w:r>
            </w:del>
            <w:ins w:id="137" w:author="Autor">
              <w:r w:rsidR="005A4DC5">
                <w:rPr>
                  <w:rFonts w:ascii="Arial Narrow" w:hAnsi="Arial Narrow"/>
                  <w:sz w:val="20"/>
                </w:rPr>
                <w:t xml:space="preserve">subsumované  </w:t>
              </w:r>
            </w:ins>
            <w:r w:rsidR="006626FE">
              <w:rPr>
                <w:rFonts w:ascii="Arial Narrow" w:hAnsi="Arial Narrow"/>
                <w:sz w:val="20"/>
              </w:rPr>
              <w:t xml:space="preserve">jednotlivé </w:t>
            </w:r>
            <w:proofErr w:type="spellStart"/>
            <w:r w:rsidR="006626FE">
              <w:rPr>
                <w:rFonts w:ascii="Arial Narrow" w:hAnsi="Arial Narrow"/>
                <w:sz w:val="20"/>
              </w:rPr>
              <w:t>podaktivity</w:t>
            </w:r>
            <w:proofErr w:type="spellEnd"/>
            <w:r w:rsidR="001C2683">
              <w:rPr>
                <w:rFonts w:ascii="Arial Narrow" w:hAnsi="Arial Narrow"/>
                <w:sz w:val="20"/>
              </w:rPr>
              <w:t xml:space="preserve"> opísané v časti 7.2</w:t>
            </w:r>
            <w:r w:rsidR="006626FE">
              <w:rPr>
                <w:rFonts w:ascii="Arial Narrow" w:hAnsi="Arial Narrow"/>
                <w:sz w:val="20"/>
              </w:rPr>
              <w:t xml:space="preserve">) vo vzťahu k jednotlivým typom oprávnených aktivít stanovených v rámci </w:t>
            </w:r>
            <w:r w:rsidR="00EB6899">
              <w:rPr>
                <w:rFonts w:ascii="Arial Narrow" w:hAnsi="Arial Narrow"/>
                <w:sz w:val="20"/>
              </w:rPr>
              <w:t>výzvy</w:t>
            </w:r>
            <w:ins w:id="138" w:author="Autor">
              <w:r w:rsidR="005A4DC5">
                <w:rPr>
                  <w:rFonts w:ascii="Arial Narrow" w:hAnsi="Arial Narrow"/>
                  <w:sz w:val="20"/>
                </w:rPr>
                <w:t>/vyzvania</w:t>
              </w:r>
            </w:ins>
            <w:r w:rsidR="00EB6899">
              <w:rPr>
                <w:rFonts w:ascii="Arial Narrow" w:hAnsi="Arial Narrow"/>
                <w:sz w:val="20"/>
              </w:rPr>
              <w:t xml:space="preserve"> </w:t>
            </w:r>
            <w:r w:rsidR="00653BDE">
              <w:rPr>
                <w:rFonts w:ascii="Arial Narrow" w:hAnsi="Arial Narrow"/>
                <w:sz w:val="20"/>
              </w:rPr>
              <w:t xml:space="preserve">tak, aby </w:t>
            </w:r>
            <w:r>
              <w:rPr>
                <w:rFonts w:ascii="Arial Narrow" w:hAnsi="Arial Narrow"/>
                <w:sz w:val="20"/>
              </w:rPr>
              <w:t xml:space="preserve">ich realizáciou bolo zabezpečené dosiahnutie </w:t>
            </w:r>
            <w:del w:id="139" w:author="Autor">
              <w:r w:rsidDel="003C0503">
                <w:rPr>
                  <w:rFonts w:ascii="Arial Narrow" w:hAnsi="Arial Narrow"/>
                  <w:sz w:val="20"/>
                </w:rPr>
                <w:delText xml:space="preserve">očakávané </w:delText>
              </w:r>
            </w:del>
            <w:ins w:id="140" w:author="Autor">
              <w:r w:rsidR="003C0503">
                <w:rPr>
                  <w:rFonts w:ascii="Arial Narrow" w:hAnsi="Arial Narrow"/>
                  <w:sz w:val="20"/>
                </w:rPr>
                <w:t xml:space="preserve">očakávaných </w:t>
              </w:r>
            </w:ins>
            <w:del w:id="141" w:author="Autor">
              <w:r w:rsidDel="003C0503">
                <w:rPr>
                  <w:rFonts w:ascii="Arial Narrow" w:hAnsi="Arial Narrow"/>
                  <w:sz w:val="20"/>
                </w:rPr>
                <w:delText xml:space="preserve">výsledky </w:delText>
              </w:r>
            </w:del>
            <w:ins w:id="142" w:author="Autor">
              <w:r w:rsidR="003C0503">
                <w:rPr>
                  <w:rFonts w:ascii="Arial Narrow" w:hAnsi="Arial Narrow"/>
                  <w:sz w:val="20"/>
                </w:rPr>
                <w:t xml:space="preserve">výsledkov </w:t>
              </w:r>
            </w:ins>
            <w:r>
              <w:rPr>
                <w:rFonts w:ascii="Arial Narrow" w:hAnsi="Arial Narrow"/>
                <w:sz w:val="20"/>
              </w:rPr>
              <w:t xml:space="preserve">projektu, popísané </w:t>
            </w:r>
            <w:r w:rsidRPr="00277D2D">
              <w:rPr>
                <w:rFonts w:ascii="Arial Narrow" w:hAnsi="Arial Narrow"/>
                <w:sz w:val="20"/>
              </w:rPr>
              <w:t>v časti 7.3 žiadosti o NFP.</w:t>
            </w:r>
            <w:r>
              <w:rPr>
                <w:rFonts w:ascii="Arial Narrow" w:hAnsi="Arial Narrow"/>
                <w:sz w:val="20"/>
              </w:rPr>
              <w:t xml:space="preserve"> Podľa údajov </w:t>
            </w:r>
            <w:r w:rsidR="00653BDE">
              <w:rPr>
                <w:rFonts w:ascii="Arial Narrow" w:hAnsi="Arial Narrow"/>
                <w:sz w:val="20"/>
              </w:rPr>
              <w:t>zadaných v tejto časti budú</w:t>
            </w:r>
            <w:r>
              <w:rPr>
                <w:rFonts w:ascii="Arial Narrow" w:hAnsi="Arial Narrow"/>
                <w:sz w:val="20"/>
              </w:rPr>
              <w:t xml:space="preserve"> automaticky </w:t>
            </w:r>
            <w:r w:rsidR="00653BDE">
              <w:rPr>
                <w:rFonts w:ascii="Arial Narrow" w:hAnsi="Arial Narrow"/>
                <w:sz w:val="20"/>
              </w:rPr>
              <w:t xml:space="preserve">preklopené </w:t>
            </w:r>
            <w:r w:rsidR="007B466B">
              <w:rPr>
                <w:rFonts w:ascii="Arial Narrow" w:hAnsi="Arial Narrow"/>
                <w:sz w:val="20"/>
              </w:rPr>
              <w:t xml:space="preserve">údaje </w:t>
            </w:r>
            <w:r w:rsidR="00653BDE">
              <w:rPr>
                <w:rFonts w:ascii="Arial Narrow" w:hAnsi="Arial Narrow"/>
                <w:sz w:val="20"/>
              </w:rPr>
              <w:t xml:space="preserve">do príslušných </w:t>
            </w:r>
            <w:r>
              <w:rPr>
                <w:rFonts w:ascii="Arial Narrow" w:hAnsi="Arial Narrow"/>
                <w:sz w:val="20"/>
              </w:rPr>
              <w:t>čas</w:t>
            </w:r>
            <w:r w:rsidR="00653BDE">
              <w:rPr>
                <w:rFonts w:ascii="Arial Narrow" w:hAnsi="Arial Narrow"/>
                <w:sz w:val="20"/>
              </w:rPr>
              <w:t xml:space="preserve">tí tabuľky </w:t>
            </w:r>
            <w:r>
              <w:rPr>
                <w:rFonts w:ascii="Arial Narrow" w:hAnsi="Arial Narrow"/>
                <w:sz w:val="20"/>
              </w:rPr>
              <w:t xml:space="preserve">10.1 </w:t>
            </w:r>
            <w:r w:rsidR="00C74981">
              <w:rPr>
                <w:rFonts w:ascii="Arial Narrow" w:hAnsi="Arial Narrow"/>
                <w:sz w:val="20"/>
              </w:rPr>
              <w:t xml:space="preserve">a 10.2 </w:t>
            </w:r>
            <w:r>
              <w:rPr>
                <w:rFonts w:ascii="Arial Narrow" w:hAnsi="Arial Narrow"/>
                <w:sz w:val="20"/>
              </w:rPr>
              <w:t>žiadosti o poskytnutie NFP</w:t>
            </w:r>
            <w:r w:rsidR="007B466B">
              <w:rPr>
                <w:rFonts w:ascii="Arial Narrow" w:hAnsi="Arial Narrow"/>
                <w:sz w:val="20"/>
              </w:rPr>
              <w:t xml:space="preserve">, kde ku každému typu </w:t>
            </w:r>
            <w:r w:rsidR="000A142D">
              <w:rPr>
                <w:rFonts w:ascii="Arial Narrow" w:hAnsi="Arial Narrow"/>
                <w:sz w:val="20"/>
              </w:rPr>
              <w:t xml:space="preserve">zvolených </w:t>
            </w:r>
            <w:r w:rsidR="007B466B">
              <w:rPr>
                <w:rFonts w:ascii="Arial Narrow" w:hAnsi="Arial Narrow"/>
                <w:sz w:val="20"/>
              </w:rPr>
              <w:t xml:space="preserve">aktivít </w:t>
            </w:r>
            <w:r w:rsidR="000A142D">
              <w:rPr>
                <w:rFonts w:ascii="Arial Narrow" w:hAnsi="Arial Narrow"/>
                <w:sz w:val="20"/>
              </w:rPr>
              <w:t>bude p</w:t>
            </w:r>
            <w:r w:rsidR="000A142D" w:rsidRPr="000A142D">
              <w:rPr>
                <w:rFonts w:ascii="Arial Narrow" w:hAnsi="Arial Narrow"/>
                <w:sz w:val="20"/>
              </w:rPr>
              <w:t>riraden</w:t>
            </w:r>
            <w:r w:rsidR="000A142D">
              <w:rPr>
                <w:rFonts w:ascii="Arial Narrow" w:hAnsi="Arial Narrow"/>
                <w:sz w:val="20"/>
              </w:rPr>
              <w:t xml:space="preserve">ý </w:t>
            </w:r>
            <w:r w:rsidR="000A142D" w:rsidRPr="000A142D">
              <w:rPr>
                <w:rFonts w:ascii="Arial Narrow" w:hAnsi="Arial Narrow"/>
                <w:sz w:val="20"/>
              </w:rPr>
              <w:t>merateľný ukazovateľ z hľadiska spôsobu dosahovania</w:t>
            </w:r>
            <w:r w:rsidR="000A142D">
              <w:rPr>
                <w:rFonts w:ascii="Arial Narrow" w:hAnsi="Arial Narrow"/>
                <w:sz w:val="20"/>
              </w:rPr>
              <w:t xml:space="preserve"> </w:t>
            </w:r>
            <w:r w:rsidR="000A142D" w:rsidRPr="000A142D">
              <w:rPr>
                <w:rFonts w:ascii="Arial Narrow" w:hAnsi="Arial Narrow"/>
                <w:sz w:val="20"/>
              </w:rPr>
              <w:t>plánovaných hodnôt merateľného ukazovateľa</w:t>
            </w:r>
            <w:r w:rsidR="000A142D">
              <w:rPr>
                <w:rFonts w:ascii="Arial Narrow" w:hAnsi="Arial Narrow"/>
                <w:sz w:val="20"/>
              </w:rPr>
              <w:t>.</w:t>
            </w:r>
          </w:p>
        </w:tc>
      </w:tr>
      <w:tr w:rsidR="00570367" w:rsidRPr="002C6A91" w14:paraId="24181CA8" w14:textId="77777777" w:rsidTr="0061408F">
        <w:trPr>
          <w:trHeight w:val="402"/>
        </w:trPr>
        <w:tc>
          <w:tcPr>
            <w:tcW w:w="4644" w:type="dxa"/>
            <w:gridSpan w:val="3"/>
            <w:shd w:val="clear" w:color="auto" w:fill="CCC0D9" w:themeFill="accent4" w:themeFillTint="66"/>
          </w:tcPr>
          <w:p w14:paraId="63132938" w14:textId="77777777" w:rsidR="00570367" w:rsidRPr="002C6A91" w:rsidRDefault="00570367" w:rsidP="0057036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Celková dĺžka realizácie aktivít projektu </w:t>
            </w:r>
            <w:r w:rsidRPr="002C6A91">
              <w:rPr>
                <w:rFonts w:ascii="Arial Narrow" w:hAnsi="Arial Narrow"/>
                <w:sz w:val="20"/>
                <w:szCs w:val="20"/>
              </w:rPr>
              <w:t>(v mesiacoch)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644" w:type="dxa"/>
            <w:gridSpan w:val="2"/>
            <w:shd w:val="clear" w:color="auto" w:fill="FFFFFF" w:themeFill="background1"/>
          </w:tcPr>
          <w:p w14:paraId="71214319" w14:textId="77777777" w:rsidR="00570367" w:rsidRPr="002C6A91" w:rsidRDefault="00570367" w:rsidP="00570367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Automaticky vyplnené </w:t>
            </w:r>
          </w:p>
        </w:tc>
      </w:tr>
      <w:tr w:rsidR="00570367" w:rsidRPr="002C6A91" w14:paraId="3E905443" w14:textId="77777777" w:rsidTr="0061408F">
        <w:trPr>
          <w:trHeight w:val="630"/>
        </w:trPr>
        <w:tc>
          <w:tcPr>
            <w:tcW w:w="9288" w:type="dxa"/>
            <w:gridSpan w:val="5"/>
            <w:shd w:val="clear" w:color="auto" w:fill="E5DFEC" w:themeFill="accent4" w:themeFillTint="33"/>
          </w:tcPr>
          <w:p w14:paraId="4C101533" w14:textId="77777777" w:rsidR="00570367" w:rsidRPr="002C6A91" w:rsidRDefault="00570367" w:rsidP="0057036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Subjekt: </w:t>
            </w:r>
          </w:p>
          <w:p w14:paraId="200A19E6" w14:textId="77777777" w:rsidR="002F06AA" w:rsidRPr="002F06AA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(žiadateľ, resp. partner – v závislosti od relevancie; tabuľka sa opakuje za počet relevantných subjektov)</w:t>
            </w:r>
          </w:p>
        </w:tc>
      </w:tr>
      <w:tr w:rsidR="00570367" w:rsidRPr="002C6A91" w14:paraId="2137AD27" w14:textId="77777777" w:rsidTr="0061408F">
        <w:trPr>
          <w:trHeight w:val="618"/>
        </w:trPr>
        <w:tc>
          <w:tcPr>
            <w:tcW w:w="2222" w:type="dxa"/>
            <w:shd w:val="clear" w:color="auto" w:fill="E5DFEC" w:themeFill="accent4" w:themeFillTint="33"/>
            <w:hideMark/>
          </w:tcPr>
          <w:p w14:paraId="41FD61A9" w14:textId="77777777" w:rsidR="00570367" w:rsidRPr="002C6A91" w:rsidRDefault="00570367" w:rsidP="00570367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Hlavné aktivity projektu</w:t>
            </w:r>
          </w:p>
        </w:tc>
        <w:tc>
          <w:tcPr>
            <w:tcW w:w="1572" w:type="dxa"/>
            <w:shd w:val="clear" w:color="auto" w:fill="E5DFEC" w:themeFill="accent4" w:themeFillTint="33"/>
          </w:tcPr>
          <w:p w14:paraId="309869A3" w14:textId="77777777" w:rsidR="00570367" w:rsidRPr="002C6A91" w:rsidRDefault="00570367" w:rsidP="0057036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aktivity</w:t>
            </w:r>
          </w:p>
        </w:tc>
        <w:tc>
          <w:tcPr>
            <w:tcW w:w="2410" w:type="dxa"/>
            <w:gridSpan w:val="2"/>
            <w:shd w:val="clear" w:color="auto" w:fill="E5DFEC" w:themeFill="accent4" w:themeFillTint="33"/>
            <w:hideMark/>
          </w:tcPr>
          <w:p w14:paraId="62195280" w14:textId="77777777" w:rsidR="00570367" w:rsidRPr="002C6A91" w:rsidRDefault="00570367" w:rsidP="00570367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Začiatok realizácie aktivity </w:t>
            </w:r>
          </w:p>
        </w:tc>
        <w:tc>
          <w:tcPr>
            <w:tcW w:w="3084" w:type="dxa"/>
            <w:shd w:val="clear" w:color="auto" w:fill="E5DFEC" w:themeFill="accent4" w:themeFillTint="33"/>
            <w:hideMark/>
          </w:tcPr>
          <w:p w14:paraId="007EF2DD" w14:textId="77777777" w:rsidR="00570367" w:rsidRPr="002C6A91" w:rsidRDefault="00570367" w:rsidP="0057036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Koniec realizácie aktivity</w:t>
            </w:r>
          </w:p>
        </w:tc>
      </w:tr>
      <w:tr w:rsidR="00570367" w:rsidRPr="002C6A91" w14:paraId="3B72BF53" w14:textId="77777777" w:rsidTr="00152B21">
        <w:trPr>
          <w:trHeight w:val="983"/>
        </w:trPr>
        <w:tc>
          <w:tcPr>
            <w:tcW w:w="2222" w:type="dxa"/>
            <w:hideMark/>
          </w:tcPr>
          <w:p w14:paraId="6FFA72BB" w14:textId="77777777" w:rsidR="00570367" w:rsidRPr="002C6A91" w:rsidRDefault="00570367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uvedie hlavné aktivity projektu.</w:t>
            </w:r>
          </w:p>
          <w:p w14:paraId="761052CC" w14:textId="77777777" w:rsidR="00570367" w:rsidRPr="002C6A91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B45630E" w14:textId="77777777" w:rsidR="00570367" w:rsidRDefault="00570367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Jedna hlavná aktivita projektu môže byť priradená iba k jednému </w:t>
            </w:r>
            <w:r w:rsidRPr="002C6A91">
              <w:rPr>
                <w:rFonts w:ascii="Arial Narrow" w:hAnsi="Arial Narrow"/>
                <w:b/>
                <w:sz w:val="20"/>
                <w:szCs w:val="20"/>
              </w:rPr>
              <w:t>typu aktivít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. Jeden </w:t>
            </w:r>
            <w:r w:rsidRPr="002C6A91">
              <w:rPr>
                <w:rFonts w:ascii="Arial Narrow" w:hAnsi="Arial Narrow"/>
                <w:b/>
                <w:sz w:val="20"/>
                <w:szCs w:val="20"/>
              </w:rPr>
              <w:t>typ aktivity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môže byť priradený k viacerým hlavným aktivitám projektu</w:t>
            </w:r>
          </w:p>
          <w:p w14:paraId="5FF5EF2B" w14:textId="77777777" w:rsidR="0061408F" w:rsidRDefault="0061408F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78E531CA" w14:textId="77777777" w:rsidR="00601361" w:rsidRDefault="00601361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0BB4052D" w14:textId="77777777" w:rsidR="00B47877" w:rsidRDefault="00B47877" w:rsidP="00C463C2">
            <w:pPr>
              <w:jc w:val="left"/>
              <w:rPr>
                <w:rFonts w:ascii="Arial Narrow" w:hAnsi="Arial Narrow"/>
                <w:b/>
                <w:color w:val="244061" w:themeColor="accent1" w:themeShade="80"/>
                <w:sz w:val="20"/>
                <w:szCs w:val="20"/>
              </w:rPr>
            </w:pPr>
          </w:p>
          <w:p w14:paraId="14374D51" w14:textId="77777777" w:rsidR="00B47877" w:rsidRDefault="00B47877" w:rsidP="00C463C2">
            <w:pPr>
              <w:jc w:val="left"/>
              <w:rPr>
                <w:rFonts w:ascii="Arial Narrow" w:hAnsi="Arial Narrow"/>
                <w:b/>
                <w:color w:val="244061" w:themeColor="accent1" w:themeShade="80"/>
                <w:sz w:val="20"/>
                <w:szCs w:val="20"/>
              </w:rPr>
            </w:pPr>
          </w:p>
          <w:p w14:paraId="289DD838" w14:textId="77777777" w:rsidR="00B47877" w:rsidRDefault="00B47877" w:rsidP="00C463C2">
            <w:pPr>
              <w:jc w:val="left"/>
              <w:rPr>
                <w:rFonts w:ascii="Arial Narrow" w:hAnsi="Arial Narrow"/>
                <w:b/>
                <w:color w:val="244061" w:themeColor="accent1" w:themeShade="80"/>
                <w:sz w:val="20"/>
                <w:szCs w:val="20"/>
              </w:rPr>
            </w:pPr>
          </w:p>
          <w:p w14:paraId="4A7CB43C" w14:textId="77777777" w:rsidR="00B47877" w:rsidRDefault="00B47877" w:rsidP="00C463C2">
            <w:pPr>
              <w:jc w:val="left"/>
              <w:rPr>
                <w:rFonts w:ascii="Arial Narrow" w:hAnsi="Arial Narrow"/>
                <w:b/>
                <w:color w:val="244061" w:themeColor="accent1" w:themeShade="80"/>
                <w:sz w:val="20"/>
                <w:szCs w:val="20"/>
              </w:rPr>
            </w:pPr>
          </w:p>
          <w:p w14:paraId="2D1B3E1C" w14:textId="77777777" w:rsidR="00B47877" w:rsidRDefault="00B47877" w:rsidP="00C463C2">
            <w:pPr>
              <w:jc w:val="left"/>
              <w:rPr>
                <w:rFonts w:ascii="Arial Narrow" w:hAnsi="Arial Narrow"/>
                <w:b/>
                <w:color w:val="244061" w:themeColor="accent1" w:themeShade="80"/>
                <w:sz w:val="20"/>
                <w:szCs w:val="20"/>
              </w:rPr>
            </w:pPr>
          </w:p>
          <w:p w14:paraId="092A899F" w14:textId="77777777" w:rsidR="00B47877" w:rsidRDefault="00B47877" w:rsidP="00C463C2">
            <w:pPr>
              <w:jc w:val="left"/>
              <w:rPr>
                <w:rFonts w:ascii="Arial Narrow" w:hAnsi="Arial Narrow"/>
                <w:b/>
                <w:color w:val="244061" w:themeColor="accent1" w:themeShade="80"/>
                <w:sz w:val="20"/>
                <w:szCs w:val="20"/>
              </w:rPr>
            </w:pPr>
          </w:p>
          <w:p w14:paraId="3FEE5D3F" w14:textId="77777777" w:rsidR="0061408F" w:rsidRPr="00EE2D66" w:rsidRDefault="0061408F" w:rsidP="00C463C2">
            <w:pPr>
              <w:jc w:val="left"/>
              <w:rPr>
                <w:rFonts w:ascii="Arial Narrow" w:hAnsi="Arial Narrow"/>
                <w:b/>
                <w:color w:val="244061" w:themeColor="accent1" w:themeShade="80"/>
                <w:sz w:val="20"/>
                <w:szCs w:val="20"/>
              </w:rPr>
            </w:pPr>
            <w:r w:rsidRPr="00EE2D66">
              <w:rPr>
                <w:rFonts w:ascii="Arial Narrow" w:hAnsi="Arial Narrow"/>
                <w:b/>
                <w:color w:val="244061" w:themeColor="accent1" w:themeShade="80"/>
                <w:sz w:val="20"/>
                <w:szCs w:val="20"/>
              </w:rPr>
              <w:t>Príklad vyplnenia:</w:t>
            </w:r>
          </w:p>
          <w:p w14:paraId="2389667C" w14:textId="692D62F5" w:rsidR="00152B21" w:rsidRDefault="0061408F" w:rsidP="00152B21">
            <w:pPr>
              <w:jc w:val="left"/>
              <w:rPr>
                <w:ins w:id="143" w:author="Autor"/>
                <w:rFonts w:ascii="Arial Narrow" w:hAnsi="Arial Narrow"/>
                <w:color w:val="244061" w:themeColor="accent1" w:themeShade="80"/>
                <w:sz w:val="20"/>
              </w:rPr>
            </w:pPr>
            <w:r w:rsidRPr="00A324AD">
              <w:rPr>
                <w:rFonts w:ascii="Arial Narrow" w:hAnsi="Arial Narrow"/>
                <w:color w:val="244061" w:themeColor="accent1" w:themeShade="80"/>
                <w:sz w:val="20"/>
              </w:rPr>
              <w:t>Aktivita</w:t>
            </w:r>
            <w:r>
              <w:rPr>
                <w:rFonts w:ascii="Arial Narrow" w:hAnsi="Arial Narrow"/>
                <w:color w:val="244061" w:themeColor="accent1" w:themeShade="80"/>
                <w:sz w:val="20"/>
              </w:rPr>
              <w:t xml:space="preserve"> 1 </w:t>
            </w:r>
            <w:r w:rsidRPr="00A324AD">
              <w:rPr>
                <w:rFonts w:ascii="Arial Narrow" w:hAnsi="Arial Narrow"/>
                <w:color w:val="244061" w:themeColor="accent1" w:themeShade="80"/>
                <w:sz w:val="20"/>
              </w:rPr>
              <w:t xml:space="preserve">– </w:t>
            </w:r>
            <w:r w:rsidR="003A0DE0">
              <w:rPr>
                <w:rFonts w:ascii="Arial Narrow" w:hAnsi="Arial Narrow"/>
                <w:color w:val="244061" w:themeColor="accent1" w:themeShade="80"/>
                <w:sz w:val="20"/>
              </w:rPr>
              <w:t xml:space="preserve"> </w:t>
            </w:r>
            <w:ins w:id="144" w:author="Autor">
              <w:r w:rsidR="00152B21">
                <w:rPr>
                  <w:rFonts w:ascii="Arial Narrow" w:hAnsi="Arial Narrow"/>
                  <w:color w:val="244061" w:themeColor="accent1" w:themeShade="80"/>
                  <w:sz w:val="20"/>
                </w:rPr>
                <w:t xml:space="preserve"> Vzdelávanie detí/žiakov</w:t>
              </w:r>
            </w:ins>
          </w:p>
          <w:p w14:paraId="367C147A" w14:textId="6DF65188" w:rsidR="0061408F" w:rsidRDefault="003A0DE0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  <w:del w:id="145" w:author="Autor">
              <w:r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>P</w:delText>
              </w:r>
              <w:r w:rsidRPr="002260C6"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 xml:space="preserve">odpora rozvoja a </w:delText>
              </w:r>
              <w:r w:rsidRPr="002260C6"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lastRenderedPageBreak/>
                <w:delText>overovanie kľúčových kompetencií a gramotnosti detí/žiakov</w:delText>
              </w:r>
            </w:del>
          </w:p>
          <w:p w14:paraId="512A56F3" w14:textId="77777777" w:rsidR="00A82A97" w:rsidRDefault="00A82A97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0ABEB9F9" w14:textId="77777777" w:rsidR="00152B21" w:rsidRDefault="00152B21" w:rsidP="00152B21">
            <w:pPr>
              <w:jc w:val="left"/>
              <w:rPr>
                <w:ins w:id="146" w:author="Autor"/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51F14718" w14:textId="77777777" w:rsidR="00152B21" w:rsidRDefault="00152B21" w:rsidP="00152B21">
            <w:pPr>
              <w:jc w:val="left"/>
              <w:rPr>
                <w:ins w:id="147" w:author="Autor"/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3041420E" w14:textId="77777777" w:rsidR="00152B21" w:rsidRDefault="00152B21" w:rsidP="00152B21">
            <w:pPr>
              <w:jc w:val="left"/>
              <w:rPr>
                <w:ins w:id="148" w:author="Autor"/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528FE0DC" w14:textId="77777777" w:rsidR="00152B21" w:rsidRDefault="00152B21" w:rsidP="00152B21">
            <w:pPr>
              <w:jc w:val="left"/>
              <w:rPr>
                <w:ins w:id="149" w:author="Autor"/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74B24697" w14:textId="77777777" w:rsidR="00152B21" w:rsidRDefault="00152B21" w:rsidP="00152B21">
            <w:pPr>
              <w:jc w:val="left"/>
              <w:rPr>
                <w:ins w:id="150" w:author="Autor"/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66778739" w14:textId="128B72C5" w:rsidR="00152B21" w:rsidRDefault="00A82A97" w:rsidP="00152B21">
            <w:pPr>
              <w:jc w:val="left"/>
              <w:rPr>
                <w:ins w:id="151" w:author="Autor"/>
                <w:rFonts w:ascii="Arial Narrow" w:hAnsi="Arial Narrow"/>
                <w:color w:val="244061" w:themeColor="accent1" w:themeShade="80"/>
                <w:sz w:val="20"/>
              </w:rPr>
            </w:pPr>
            <w:r>
              <w:rPr>
                <w:rFonts w:ascii="Arial Narrow" w:hAnsi="Arial Narrow"/>
                <w:color w:val="244061" w:themeColor="accent1" w:themeShade="80"/>
                <w:sz w:val="20"/>
              </w:rPr>
              <w:t xml:space="preserve">Aktivita 2 – </w:t>
            </w:r>
            <w:r>
              <w:t xml:space="preserve"> </w:t>
            </w:r>
            <w:ins w:id="152" w:author="Autor">
              <w:r w:rsidR="00152B21">
                <w:rPr>
                  <w:rFonts w:ascii="Arial Narrow" w:hAnsi="Arial Narrow"/>
                  <w:color w:val="244061" w:themeColor="accent1" w:themeShade="80"/>
                  <w:sz w:val="20"/>
                </w:rPr>
                <w:t xml:space="preserve"> Doučovanie žiakov so ŠVVP</w:t>
              </w:r>
            </w:ins>
          </w:p>
          <w:p w14:paraId="60567ED1" w14:textId="024B13A5" w:rsidR="00A82A97" w:rsidRDefault="00A82A97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del w:id="153" w:author="Autor">
              <w:r w:rsidDel="00152B21">
                <w:delText>A</w:delText>
              </w:r>
              <w:r w:rsidRPr="002260C6"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>ktivity prispievajúce k vyrovnávaniu znevýhodnenia žiakov a zabezpečeniu rovnosti príležitostí vo výchovno-vzdelávacom procese</w:delText>
              </w:r>
            </w:del>
          </w:p>
          <w:p w14:paraId="714C1042" w14:textId="77777777" w:rsidR="0061408F" w:rsidRDefault="0061408F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6C902380" w14:textId="77777777" w:rsidR="00152B21" w:rsidRDefault="00152B21" w:rsidP="00152B21">
            <w:pPr>
              <w:jc w:val="left"/>
              <w:rPr>
                <w:ins w:id="154" w:author="Autor"/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70AEDEF5" w14:textId="77777777" w:rsidR="00152B21" w:rsidRDefault="00152B21" w:rsidP="00152B21">
            <w:pPr>
              <w:jc w:val="left"/>
              <w:rPr>
                <w:ins w:id="155" w:author="Autor"/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405B7A69" w14:textId="1073F21A" w:rsidR="00152B21" w:rsidRDefault="0061408F" w:rsidP="00152B21">
            <w:pPr>
              <w:jc w:val="left"/>
              <w:rPr>
                <w:ins w:id="156" w:author="Autor"/>
                <w:rFonts w:ascii="Arial Narrow" w:hAnsi="Arial Narrow"/>
                <w:color w:val="244061" w:themeColor="accent1" w:themeShade="80"/>
                <w:sz w:val="20"/>
              </w:rPr>
            </w:pPr>
            <w:r>
              <w:rPr>
                <w:rFonts w:ascii="Arial Narrow" w:hAnsi="Arial Narrow"/>
                <w:color w:val="244061" w:themeColor="accent1" w:themeShade="80"/>
                <w:sz w:val="20"/>
              </w:rPr>
              <w:t xml:space="preserve">Aktivita </w:t>
            </w:r>
            <w:r w:rsidR="00A82A97">
              <w:rPr>
                <w:rFonts w:ascii="Arial Narrow" w:hAnsi="Arial Narrow"/>
                <w:color w:val="244061" w:themeColor="accent1" w:themeShade="80"/>
                <w:sz w:val="20"/>
              </w:rPr>
              <w:t>3</w:t>
            </w:r>
            <w:r>
              <w:rPr>
                <w:rFonts w:ascii="Arial Narrow" w:hAnsi="Arial Narrow"/>
                <w:color w:val="244061" w:themeColor="accent1" w:themeShade="80"/>
                <w:sz w:val="20"/>
              </w:rPr>
              <w:t xml:space="preserve"> – </w:t>
            </w:r>
            <w:ins w:id="157" w:author="Autor">
              <w:r w:rsidR="00152B21">
                <w:rPr>
                  <w:rFonts w:ascii="Arial Narrow" w:hAnsi="Arial Narrow"/>
                  <w:color w:val="244061" w:themeColor="accent1" w:themeShade="80"/>
                  <w:sz w:val="20"/>
                </w:rPr>
                <w:t xml:space="preserve"> Vzdelávanie pedagogických a odborných zamestnancov</w:t>
              </w:r>
            </w:ins>
          </w:p>
          <w:p w14:paraId="31A2D138" w14:textId="77777777" w:rsidR="0061408F" w:rsidRDefault="0061408F" w:rsidP="00152B21">
            <w:pPr>
              <w:jc w:val="left"/>
              <w:rPr>
                <w:ins w:id="158" w:author="Autor"/>
                <w:rFonts w:ascii="Arial Narrow" w:hAnsi="Arial Narrow"/>
                <w:color w:val="244061" w:themeColor="accent1" w:themeShade="80"/>
                <w:sz w:val="20"/>
              </w:rPr>
            </w:pPr>
            <w:del w:id="159" w:author="Autor">
              <w:r w:rsidRPr="00A324AD"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>P</w:delText>
              </w:r>
              <w:r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 xml:space="preserve">odpora </w:delText>
              </w:r>
              <w:r w:rsidR="00EB6899"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>zvyšovania profesijných kompetencií pedagogických a odborných zamestnancov</w:delText>
              </w:r>
              <w:r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 xml:space="preserve"> </w:delText>
              </w:r>
            </w:del>
          </w:p>
          <w:p w14:paraId="4E41100F" w14:textId="77777777" w:rsidR="006D46E9" w:rsidRDefault="006D46E9" w:rsidP="00152B21">
            <w:pPr>
              <w:jc w:val="left"/>
              <w:rPr>
                <w:ins w:id="160" w:author="Autor"/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0E18A93E" w14:textId="6C27A6CC" w:rsidR="006D46E9" w:rsidRPr="0061408F" w:rsidRDefault="006D46E9" w:rsidP="00152B21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  <w:ins w:id="161" w:author="Autor">
              <w:r>
                <w:rPr>
                  <w:rFonts w:ascii="Arial Narrow" w:hAnsi="Arial Narrow"/>
                  <w:color w:val="244061" w:themeColor="accent1" w:themeShade="80"/>
                  <w:sz w:val="20"/>
                </w:rPr>
                <w:t>Aktivita 4</w:t>
              </w:r>
              <w:r w:rsidR="003C0503">
                <w:rPr>
                  <w:rFonts w:ascii="Arial Narrow" w:hAnsi="Arial Narrow"/>
                  <w:color w:val="244061" w:themeColor="accent1" w:themeShade="80"/>
                  <w:sz w:val="20"/>
                </w:rPr>
                <w:t xml:space="preserve"> – </w:t>
              </w:r>
              <w:r>
                <w:rPr>
                  <w:rFonts w:ascii="Arial Narrow" w:hAnsi="Arial Narrow"/>
                  <w:color w:val="244061" w:themeColor="accent1" w:themeShade="80"/>
                  <w:sz w:val="20"/>
                </w:rPr>
                <w:t xml:space="preserve"> Koordinácia/riadenie projektu </w:t>
              </w:r>
            </w:ins>
          </w:p>
        </w:tc>
        <w:tc>
          <w:tcPr>
            <w:tcW w:w="1572" w:type="dxa"/>
          </w:tcPr>
          <w:p w14:paraId="63216D56" w14:textId="53DE92B1" w:rsidR="00570367" w:rsidRDefault="00601361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Žiadateľ vyberá z preddefinovaného číselníka v</w:t>
            </w:r>
            <w:r w:rsidR="00570367" w:rsidRPr="002C6A91">
              <w:rPr>
                <w:rFonts w:ascii="Arial Narrow" w:hAnsi="Arial Narrow"/>
                <w:sz w:val="20"/>
                <w:szCs w:val="20"/>
              </w:rPr>
              <w:t xml:space="preserve"> súlade s podmienkami oprávnenosti aktivít vo výzve</w:t>
            </w:r>
            <w:ins w:id="162" w:author="Autor">
              <w:r w:rsidR="005A4DC5">
                <w:rPr>
                  <w:rFonts w:ascii="Arial Narrow" w:hAnsi="Arial Narrow"/>
                  <w:sz w:val="20"/>
                  <w:szCs w:val="20"/>
                </w:rPr>
                <w:t>/vyzvaní</w:t>
              </w:r>
            </w:ins>
            <w:r w:rsidR="00B47877">
              <w:rPr>
                <w:rFonts w:ascii="Arial Narrow" w:hAnsi="Arial Narrow"/>
                <w:sz w:val="20"/>
                <w:szCs w:val="20"/>
              </w:rPr>
              <w:t xml:space="preserve">, ktorý vychádza z typov aktivít zadefinovaných v príslušných častiach </w:t>
            </w:r>
            <w:r w:rsidR="003A0DE0">
              <w:rPr>
                <w:rFonts w:ascii="Arial Narrow" w:hAnsi="Arial Narrow"/>
                <w:sz w:val="20"/>
                <w:szCs w:val="20"/>
              </w:rPr>
              <w:t xml:space="preserve"> prioritnej osi č. 1 Vzdelávanie OP ĽZ</w:t>
            </w:r>
            <w:r w:rsidR="003A0DE0" w:rsidDel="007B620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47877" w:rsidRPr="002419BC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begin"/>
            </w:r>
            <w:r w:rsidR="00B47877" w:rsidRPr="002419BC"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NOTEREF _Ref422471775 \h </w:instrText>
            </w:r>
            <w:r w:rsidR="00B47877"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\* MERGEFORMAT </w:instrText>
            </w:r>
            <w:r w:rsidR="00B47877" w:rsidRPr="002419BC">
              <w:rPr>
                <w:rFonts w:ascii="Arial Narrow" w:hAnsi="Arial Narrow"/>
                <w:sz w:val="20"/>
                <w:szCs w:val="20"/>
                <w:vertAlign w:val="superscript"/>
              </w:rPr>
            </w:r>
            <w:r w:rsidR="00B47877" w:rsidRPr="002419BC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separate"/>
            </w:r>
            <w:r w:rsidR="00055984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="00B47877" w:rsidRPr="002419BC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end"/>
            </w:r>
            <w:r w:rsidR="00B47877"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 </w:t>
            </w:r>
            <w:r w:rsidR="00B47877">
              <w:rPr>
                <w:rFonts w:ascii="Arial Narrow" w:hAnsi="Arial Narrow"/>
                <w:sz w:val="20"/>
                <w:szCs w:val="20"/>
              </w:rPr>
              <w:t>v dokumente OP ĽZ (ako príklady aktivít).</w:t>
            </w:r>
          </w:p>
          <w:p w14:paraId="146C76D4" w14:textId="77777777" w:rsidR="0061408F" w:rsidRDefault="0061408F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20175CCA" w14:textId="77777777" w:rsidR="0061408F" w:rsidRDefault="0061408F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3B4F6695" w14:textId="32CDFDAB" w:rsidR="0061408F" w:rsidDel="00152B21" w:rsidRDefault="00EB6899" w:rsidP="00C463C2">
            <w:pPr>
              <w:jc w:val="left"/>
              <w:rPr>
                <w:del w:id="163" w:author="Autor"/>
                <w:rFonts w:ascii="Arial Narrow" w:hAnsi="Arial Narrow"/>
                <w:color w:val="244061" w:themeColor="accent1" w:themeShade="80"/>
                <w:sz w:val="20"/>
              </w:rPr>
            </w:pPr>
            <w:del w:id="164" w:author="Autor">
              <w:r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 xml:space="preserve">Vzdelávanie </w:delText>
              </w:r>
              <w:r w:rsidR="003A0DE0"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>detí/</w:delText>
              </w:r>
              <w:r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>žiakov</w:delText>
              </w:r>
            </w:del>
          </w:p>
          <w:p w14:paraId="701F3A9E" w14:textId="1DA2B13D" w:rsidR="0061408F" w:rsidRDefault="00152B21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  <w:ins w:id="165" w:author="Autor">
              <w:r>
                <w:rPr>
                  <w:rFonts w:ascii="Arial Narrow" w:hAnsi="Arial Narrow"/>
                  <w:color w:val="244061" w:themeColor="accent1" w:themeShade="80"/>
                  <w:sz w:val="20"/>
                </w:rPr>
                <w:t>P</w:t>
              </w:r>
              <w:r w:rsidRPr="002260C6">
                <w:rPr>
                  <w:rFonts w:ascii="Arial Narrow" w:hAnsi="Arial Narrow"/>
                  <w:color w:val="244061" w:themeColor="accent1" w:themeShade="80"/>
                  <w:sz w:val="20"/>
                </w:rPr>
                <w:t xml:space="preserve">odpora rozvoja a overovanie </w:t>
              </w:r>
              <w:r w:rsidRPr="002260C6">
                <w:rPr>
                  <w:rFonts w:ascii="Arial Narrow" w:hAnsi="Arial Narrow"/>
                  <w:color w:val="244061" w:themeColor="accent1" w:themeShade="80"/>
                  <w:sz w:val="20"/>
                </w:rPr>
                <w:lastRenderedPageBreak/>
                <w:t>kľúčových kompetencií a gramotnosti detí/žiakov</w:t>
              </w:r>
            </w:ins>
          </w:p>
          <w:p w14:paraId="7918AD17" w14:textId="77777777" w:rsidR="0061408F" w:rsidRDefault="0061408F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42B54890" w14:textId="77777777" w:rsidR="0061408F" w:rsidRDefault="0061408F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3FAD83DF" w14:textId="77777777" w:rsidR="0061408F" w:rsidRDefault="0061408F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2BF64F2D" w14:textId="77777777" w:rsidR="0061408F" w:rsidRDefault="0061408F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234830F7" w14:textId="153D4596" w:rsidR="0061408F" w:rsidRDefault="00152B21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  <w:ins w:id="166" w:author="Autor">
              <w:r>
                <w:t>A</w:t>
              </w:r>
              <w:r w:rsidRPr="002260C6">
                <w:rPr>
                  <w:rFonts w:ascii="Arial Narrow" w:hAnsi="Arial Narrow"/>
                  <w:color w:val="244061" w:themeColor="accent1" w:themeShade="80"/>
                  <w:sz w:val="20"/>
                </w:rPr>
                <w:t>ktivity prispievajúce k vyrovnávaniu znevýhodnenia žiakov a zabezpečeniu rovnosti príležitostí vo výchovno-vzdelávacom procese</w:t>
              </w:r>
            </w:ins>
          </w:p>
          <w:p w14:paraId="238B2F60" w14:textId="77777777" w:rsidR="0021594C" w:rsidRDefault="0021594C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2DA53FD5" w14:textId="77777777" w:rsidR="00A82A97" w:rsidRDefault="00A82A97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378E8C92" w14:textId="51C4236E" w:rsidR="00A82A97" w:rsidRDefault="00152B21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  <w:ins w:id="167" w:author="Autor">
              <w:r w:rsidRPr="00A324AD">
                <w:rPr>
                  <w:rFonts w:ascii="Arial Narrow" w:hAnsi="Arial Narrow"/>
                  <w:color w:val="244061" w:themeColor="accent1" w:themeShade="80"/>
                  <w:sz w:val="20"/>
                </w:rPr>
                <w:t>P</w:t>
              </w:r>
              <w:r>
                <w:rPr>
                  <w:rFonts w:ascii="Arial Narrow" w:hAnsi="Arial Narrow"/>
                  <w:color w:val="244061" w:themeColor="accent1" w:themeShade="80"/>
                  <w:sz w:val="20"/>
                </w:rPr>
                <w:t>odpora zvyšovania profesijných kompetencií pedagogických a odborných zamestnancov</w:t>
              </w:r>
            </w:ins>
          </w:p>
          <w:p w14:paraId="72B38DBC" w14:textId="77777777" w:rsidR="00A82A97" w:rsidRDefault="00A82A97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6D51572F" w14:textId="77777777" w:rsidR="00A82A97" w:rsidRDefault="00A82A97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648AA9DF" w14:textId="4ECE96AF" w:rsidR="0061408F" w:rsidDel="00152B21" w:rsidRDefault="00A82A97" w:rsidP="00C463C2">
            <w:pPr>
              <w:jc w:val="left"/>
              <w:rPr>
                <w:del w:id="168" w:author="Autor"/>
                <w:rFonts w:ascii="Arial Narrow" w:hAnsi="Arial Narrow"/>
                <w:color w:val="244061" w:themeColor="accent1" w:themeShade="80"/>
                <w:sz w:val="20"/>
              </w:rPr>
            </w:pPr>
            <w:del w:id="169" w:author="Autor">
              <w:r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>Doučovanie žiakov so ŠVVP</w:delText>
              </w:r>
            </w:del>
          </w:p>
          <w:p w14:paraId="36A3BD55" w14:textId="77777777" w:rsidR="0061408F" w:rsidRDefault="0061408F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42A3403E" w14:textId="77777777" w:rsidR="0061408F" w:rsidRDefault="0061408F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0BE4669D" w14:textId="77777777" w:rsidR="0061408F" w:rsidRDefault="0061408F" w:rsidP="00C463C2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54415194" w14:textId="77777777" w:rsidR="00A82A97" w:rsidRDefault="00A82A97" w:rsidP="00A82A97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68E36B9C" w14:textId="0F295982" w:rsidR="00A82A97" w:rsidDel="00152B21" w:rsidRDefault="00A82A97" w:rsidP="00A82A97">
            <w:pPr>
              <w:jc w:val="left"/>
              <w:rPr>
                <w:del w:id="170" w:author="Autor"/>
                <w:rFonts w:ascii="Arial Narrow" w:hAnsi="Arial Narrow"/>
                <w:color w:val="244061" w:themeColor="accent1" w:themeShade="80"/>
                <w:sz w:val="20"/>
              </w:rPr>
            </w:pPr>
            <w:del w:id="171" w:author="Autor">
              <w:r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>Vzdelávanie pedagogických a odborných zamestnancov</w:delText>
              </w:r>
            </w:del>
          </w:p>
          <w:p w14:paraId="77A43F7F" w14:textId="77777777" w:rsidR="00A82A97" w:rsidRDefault="00A82A97" w:rsidP="00A82A97">
            <w:pPr>
              <w:jc w:val="left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7324E6B1" w14:textId="77777777" w:rsidR="0061408F" w:rsidRPr="0061408F" w:rsidRDefault="0061408F" w:rsidP="0061408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hideMark/>
          </w:tcPr>
          <w:p w14:paraId="69B3025E" w14:textId="77777777" w:rsidR="00570367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lastRenderedPageBreak/>
              <w:t>Žiadateľ uvedie mesiac a rok začiatku každej aktivity projektu</w:t>
            </w:r>
          </w:p>
          <w:p w14:paraId="136EC9E9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44A97E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2702F2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0A8ABEC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1D84472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C6765F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8B7F3C1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40F0A69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0F02B5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AE7CC2B" w14:textId="77777777" w:rsidR="00B47877" w:rsidRDefault="00B47877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59907578" w14:textId="77777777" w:rsidR="00B47877" w:rsidRDefault="00B47877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15F77382" w14:textId="77777777" w:rsidR="00B47877" w:rsidRDefault="00B47877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5116FFD1" w14:textId="77777777" w:rsidR="00B47877" w:rsidRDefault="00B47877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7A60DA9A" w14:textId="77777777" w:rsidR="00B47877" w:rsidRDefault="00B47877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70AF3270" w14:textId="77777777" w:rsidR="00B47877" w:rsidRDefault="00B47877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0C2EF37E" w14:textId="5F95012F" w:rsidR="0061408F" w:rsidRDefault="00EB6899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  <w:del w:id="172" w:author="Autor">
              <w:r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 xml:space="preserve">september </w:delText>
              </w:r>
            </w:del>
            <w:ins w:id="173" w:author="Autor">
              <w:r w:rsidR="00152B21">
                <w:rPr>
                  <w:rFonts w:ascii="Arial Narrow" w:hAnsi="Arial Narrow"/>
                  <w:color w:val="244061" w:themeColor="accent1" w:themeShade="80"/>
                  <w:sz w:val="20"/>
                </w:rPr>
                <w:t xml:space="preserve">marec </w:t>
              </w:r>
            </w:ins>
            <w:r w:rsidR="0021594C">
              <w:rPr>
                <w:rFonts w:ascii="Arial Narrow" w:hAnsi="Arial Narrow"/>
                <w:color w:val="244061" w:themeColor="accent1" w:themeShade="80"/>
                <w:sz w:val="20"/>
              </w:rPr>
              <w:t>201</w:t>
            </w:r>
            <w:ins w:id="174" w:author="Autor">
              <w:r w:rsidR="00152B21">
                <w:rPr>
                  <w:rFonts w:ascii="Arial Narrow" w:hAnsi="Arial Narrow"/>
                  <w:color w:val="244061" w:themeColor="accent1" w:themeShade="80"/>
                  <w:sz w:val="20"/>
                </w:rPr>
                <w:t>7</w:t>
              </w:r>
            </w:ins>
            <w:del w:id="175" w:author="Autor">
              <w:r w:rsidR="0021594C"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>5</w:delText>
              </w:r>
            </w:del>
          </w:p>
          <w:p w14:paraId="003FE58B" w14:textId="77777777" w:rsidR="0061408F" w:rsidRDefault="0061408F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2E55C4E3" w14:textId="77777777" w:rsidR="0061408F" w:rsidRDefault="0061408F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2B6F0592" w14:textId="77777777" w:rsidR="0061408F" w:rsidRDefault="0061408F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5D357061" w14:textId="77777777" w:rsidR="0061408F" w:rsidRDefault="0061408F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662517DF" w14:textId="77777777" w:rsidR="0061408F" w:rsidRDefault="0061408F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3811AFA9" w14:textId="77777777" w:rsidR="0061408F" w:rsidRDefault="0061408F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198CC495" w14:textId="77777777" w:rsidR="0061408F" w:rsidRDefault="0061408F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485E47F8" w14:textId="77777777" w:rsidR="00B47877" w:rsidRDefault="00B47877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63FBC5A4" w14:textId="77777777" w:rsidR="0021594C" w:rsidRDefault="0021594C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4CDA0888" w14:textId="77777777" w:rsidR="0061408F" w:rsidRDefault="0061408F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63862F15" w14:textId="77777777" w:rsidR="0061408F" w:rsidRDefault="0061408F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2DC92520" w14:textId="77777777" w:rsidR="0061408F" w:rsidRDefault="0061408F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18A21711" w14:textId="503DAFCA" w:rsidR="00A82A97" w:rsidRDefault="00152B21" w:rsidP="00A82A9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  <w:ins w:id="176" w:author="Autor">
              <w:r>
                <w:rPr>
                  <w:rFonts w:ascii="Arial Narrow" w:hAnsi="Arial Narrow"/>
                  <w:color w:val="244061" w:themeColor="accent1" w:themeShade="80"/>
                  <w:sz w:val="20"/>
                </w:rPr>
                <w:t>máj</w:t>
              </w:r>
            </w:ins>
            <w:del w:id="177" w:author="Autor">
              <w:r w:rsidR="00A82A97"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>jún 2015</w:delText>
              </w:r>
            </w:del>
            <w:ins w:id="178" w:author="Autor">
              <w:r>
                <w:rPr>
                  <w:rFonts w:ascii="Arial Narrow" w:hAnsi="Arial Narrow"/>
                  <w:color w:val="244061" w:themeColor="accent1" w:themeShade="80"/>
                  <w:sz w:val="20"/>
                </w:rPr>
                <w:t>2017</w:t>
              </w:r>
            </w:ins>
          </w:p>
          <w:p w14:paraId="1D5BA3DF" w14:textId="77777777" w:rsidR="0061408F" w:rsidRDefault="0061408F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5FAA5A6E" w14:textId="77777777" w:rsidR="0061408F" w:rsidRDefault="0061408F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255C258C" w14:textId="77777777" w:rsidR="0061408F" w:rsidRDefault="0061408F" w:rsidP="00570367">
            <w:pPr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5B1941CD" w14:textId="77777777" w:rsidR="00D056C0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72FE3C6C" w14:textId="77777777" w:rsidR="00D056C0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1E60EB1B" w14:textId="77777777" w:rsidR="00D056C0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072825A2" w14:textId="77777777" w:rsidR="00D056C0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2A385B85" w14:textId="77777777" w:rsidR="00D056C0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4B1B8EC2" w14:textId="77777777" w:rsidR="00152B21" w:rsidRDefault="00152B21" w:rsidP="00D056C0">
            <w:pPr>
              <w:tabs>
                <w:tab w:val="left" w:pos="977"/>
              </w:tabs>
              <w:rPr>
                <w:ins w:id="179" w:author="Autor"/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7B4094F8" w14:textId="77777777" w:rsidR="00152B21" w:rsidRDefault="00152B21" w:rsidP="00D056C0">
            <w:pPr>
              <w:tabs>
                <w:tab w:val="left" w:pos="977"/>
              </w:tabs>
              <w:rPr>
                <w:ins w:id="180" w:author="Autor"/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58DFE3CA" w14:textId="77777777" w:rsidR="00152B21" w:rsidRDefault="00152B21" w:rsidP="00D056C0">
            <w:pPr>
              <w:tabs>
                <w:tab w:val="left" w:pos="977"/>
              </w:tabs>
              <w:rPr>
                <w:ins w:id="181" w:author="Autor"/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4F1BC27A" w14:textId="14D87850" w:rsidR="00D056C0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  <w:del w:id="182" w:author="Autor">
              <w:r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 xml:space="preserve">október </w:delText>
              </w:r>
            </w:del>
            <w:ins w:id="183" w:author="Autor">
              <w:r w:rsidR="00152B21">
                <w:rPr>
                  <w:rFonts w:ascii="Arial Narrow" w:hAnsi="Arial Narrow"/>
                  <w:color w:val="244061" w:themeColor="accent1" w:themeShade="80"/>
                  <w:sz w:val="20"/>
                </w:rPr>
                <w:t xml:space="preserve">jún  </w:t>
              </w:r>
            </w:ins>
            <w:del w:id="184" w:author="Autor">
              <w:r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>2016</w:delText>
              </w:r>
            </w:del>
            <w:ins w:id="185" w:author="Autor">
              <w:r w:rsidR="00152B21">
                <w:rPr>
                  <w:rFonts w:ascii="Arial Narrow" w:hAnsi="Arial Narrow"/>
                  <w:color w:val="244061" w:themeColor="accent1" w:themeShade="80"/>
                  <w:sz w:val="20"/>
                </w:rPr>
                <w:t>2017</w:t>
              </w:r>
            </w:ins>
          </w:p>
          <w:p w14:paraId="77008EE5" w14:textId="77777777" w:rsidR="0061408F" w:rsidRPr="0061408F" w:rsidRDefault="0061408F" w:rsidP="0061408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84" w:type="dxa"/>
            <w:hideMark/>
          </w:tcPr>
          <w:p w14:paraId="6B76D974" w14:textId="77777777" w:rsidR="00570367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lastRenderedPageBreak/>
              <w:t>Žiadateľ uvedie mesiac a rok konca každej aktivity projektu</w:t>
            </w:r>
          </w:p>
          <w:p w14:paraId="4981377E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3ABC74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5CAC9E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B571A9D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7A4E47C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DE2ECE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5B672CB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5ECD67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6FAEBC5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33A814" w14:textId="77777777" w:rsidR="0061408F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C3D3FE" w14:textId="77777777" w:rsidR="00B47877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76A8911C" w14:textId="77777777" w:rsidR="00B47877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3BD3D735" w14:textId="77777777" w:rsidR="00B47877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48F3E5CB" w14:textId="77777777" w:rsidR="00B47877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4FC378E8" w14:textId="77777777" w:rsidR="00B47877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19024628" w14:textId="77777777" w:rsidR="00B47877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074A3943" w14:textId="77777777" w:rsidR="0061408F" w:rsidRDefault="00EB6899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  <w:r>
              <w:rPr>
                <w:rFonts w:ascii="Arial Narrow" w:hAnsi="Arial Narrow"/>
                <w:color w:val="244061" w:themeColor="accent1" w:themeShade="80"/>
                <w:sz w:val="20"/>
              </w:rPr>
              <w:t xml:space="preserve">máj </w:t>
            </w:r>
            <w:r w:rsidR="0061408F">
              <w:rPr>
                <w:rFonts w:ascii="Arial Narrow" w:hAnsi="Arial Narrow"/>
                <w:color w:val="244061" w:themeColor="accent1" w:themeShade="80"/>
                <w:sz w:val="20"/>
              </w:rPr>
              <w:t>2018</w:t>
            </w:r>
            <w:r w:rsidR="0061408F">
              <w:rPr>
                <w:rFonts w:ascii="Arial Narrow" w:hAnsi="Arial Narrow"/>
                <w:color w:val="244061" w:themeColor="accent1" w:themeShade="80"/>
                <w:sz w:val="20"/>
              </w:rPr>
              <w:tab/>
            </w:r>
          </w:p>
          <w:p w14:paraId="458372D1" w14:textId="77777777" w:rsidR="0061408F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5ED88D99" w14:textId="77777777" w:rsidR="0061408F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34BCFFF9" w14:textId="77777777" w:rsidR="0061408F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51B4C1AE" w14:textId="77777777" w:rsidR="0061408F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1E772254" w14:textId="77777777" w:rsidR="0061408F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5B6CBC7E" w14:textId="77777777" w:rsidR="0061408F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75880EA7" w14:textId="77777777" w:rsidR="0061408F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7FA7178C" w14:textId="77777777" w:rsidR="00B47877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483F51DE" w14:textId="77777777" w:rsidR="0021594C" w:rsidRDefault="0021594C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40347CCD" w14:textId="77777777" w:rsidR="0061408F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38A4A56E" w14:textId="77777777" w:rsidR="0061408F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1F6B4873" w14:textId="77777777" w:rsidR="0061408F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71C7354C" w14:textId="2247FB33" w:rsidR="00A82A97" w:rsidRDefault="00A82A97" w:rsidP="00A82A97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  <w:r>
              <w:rPr>
                <w:rFonts w:ascii="Arial Narrow" w:hAnsi="Arial Narrow"/>
                <w:color w:val="244061" w:themeColor="accent1" w:themeShade="80"/>
                <w:sz w:val="20"/>
              </w:rPr>
              <w:t xml:space="preserve">október </w:t>
            </w:r>
            <w:del w:id="186" w:author="Autor">
              <w:r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>2016</w:delText>
              </w:r>
            </w:del>
            <w:ins w:id="187" w:author="Autor">
              <w:r w:rsidR="00152B21">
                <w:rPr>
                  <w:rFonts w:ascii="Arial Narrow" w:hAnsi="Arial Narrow"/>
                  <w:color w:val="244061" w:themeColor="accent1" w:themeShade="80"/>
                  <w:sz w:val="20"/>
                </w:rPr>
                <w:t>2017</w:t>
              </w:r>
            </w:ins>
          </w:p>
          <w:p w14:paraId="0254966E" w14:textId="77777777" w:rsidR="0061408F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021BAA25" w14:textId="77777777" w:rsidR="0061408F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7A5AF90C" w14:textId="77777777" w:rsidR="0061408F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0F114DA0" w14:textId="77777777" w:rsidR="0061408F" w:rsidRDefault="0061408F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DBA04F" w14:textId="77777777" w:rsidR="00D056C0" w:rsidRDefault="00D056C0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5A1BE7A" w14:textId="77777777" w:rsidR="00D056C0" w:rsidRDefault="00D056C0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9154EF9" w14:textId="77777777" w:rsidR="00D056C0" w:rsidRDefault="00D056C0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1837BA7" w14:textId="77777777" w:rsidR="00D056C0" w:rsidRDefault="00D056C0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9CAA52" w14:textId="77777777" w:rsidR="00152B21" w:rsidRDefault="00152B21" w:rsidP="0061408F">
            <w:pPr>
              <w:rPr>
                <w:ins w:id="188" w:author="Autor"/>
                <w:rFonts w:ascii="Arial Narrow" w:hAnsi="Arial Narrow"/>
                <w:sz w:val="20"/>
                <w:szCs w:val="20"/>
              </w:rPr>
            </w:pPr>
          </w:p>
          <w:p w14:paraId="0E3EF19F" w14:textId="77777777" w:rsidR="00152B21" w:rsidRDefault="00152B21" w:rsidP="0061408F">
            <w:pPr>
              <w:rPr>
                <w:ins w:id="189" w:author="Autor"/>
                <w:rFonts w:ascii="Arial Narrow" w:hAnsi="Arial Narrow"/>
                <w:sz w:val="20"/>
                <w:szCs w:val="20"/>
              </w:rPr>
            </w:pPr>
          </w:p>
          <w:p w14:paraId="1FC80E78" w14:textId="77777777" w:rsidR="00152B21" w:rsidRDefault="00152B21" w:rsidP="0061408F">
            <w:pPr>
              <w:rPr>
                <w:ins w:id="190" w:author="Autor"/>
                <w:rFonts w:ascii="Arial Narrow" w:hAnsi="Arial Narrow"/>
                <w:sz w:val="20"/>
                <w:szCs w:val="20"/>
              </w:rPr>
            </w:pPr>
          </w:p>
          <w:p w14:paraId="4C2B7D4D" w14:textId="77777777" w:rsidR="00D056C0" w:rsidRPr="0061408F" w:rsidRDefault="00D056C0" w:rsidP="006140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máj 2018</w:t>
            </w:r>
          </w:p>
        </w:tc>
      </w:tr>
      <w:tr w:rsidR="00570367" w:rsidRPr="002C6A91" w14:paraId="325DC618" w14:textId="77777777" w:rsidTr="0061408F">
        <w:trPr>
          <w:trHeight w:val="328"/>
        </w:trPr>
        <w:tc>
          <w:tcPr>
            <w:tcW w:w="3794" w:type="dxa"/>
            <w:gridSpan w:val="2"/>
            <w:shd w:val="clear" w:color="auto" w:fill="E5DFEC" w:themeFill="accent4" w:themeFillTint="33"/>
          </w:tcPr>
          <w:p w14:paraId="3C22B083" w14:textId="77777777" w:rsidR="00570367" w:rsidRPr="002C6A91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lastRenderedPageBreak/>
              <w:t>Podporné aktivity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</w:tcPr>
          <w:p w14:paraId="19DA77DF" w14:textId="77777777" w:rsidR="00570367" w:rsidRPr="002C6A91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84" w:type="dxa"/>
            <w:shd w:val="clear" w:color="auto" w:fill="DBE5F1" w:themeFill="accent1" w:themeFillTint="33"/>
          </w:tcPr>
          <w:p w14:paraId="6D35572A" w14:textId="77777777" w:rsidR="00570367" w:rsidRPr="002C6A91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0367" w:rsidRPr="002C6A91" w14:paraId="6D44AEF4" w14:textId="77777777" w:rsidTr="0061408F">
        <w:trPr>
          <w:trHeight w:val="712"/>
        </w:trPr>
        <w:tc>
          <w:tcPr>
            <w:tcW w:w="3794" w:type="dxa"/>
            <w:gridSpan w:val="2"/>
          </w:tcPr>
          <w:p w14:paraId="5285467B" w14:textId="77777777" w:rsidR="00570367" w:rsidRPr="002C6A91" w:rsidRDefault="00570367" w:rsidP="00C463C2">
            <w:pPr>
              <w:jc w:val="left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2C6A91">
              <w:rPr>
                <w:rFonts w:ascii="Arial Narrow" w:hAnsi="Arial Narrow"/>
                <w:color w:val="000000"/>
                <w:sz w:val="20"/>
                <w:szCs w:val="20"/>
              </w:rPr>
              <w:t>Predvyplnená</w:t>
            </w:r>
            <w:proofErr w:type="spellEnd"/>
            <w:r w:rsidRPr="002C6A91">
              <w:rPr>
                <w:rFonts w:ascii="Arial Narrow" w:hAnsi="Arial Narrow"/>
                <w:color w:val="000000"/>
                <w:sz w:val="20"/>
                <w:szCs w:val="20"/>
              </w:rPr>
              <w:t xml:space="preserve"> len 1 Aktivita - "Podporné aktivity" </w:t>
            </w:r>
          </w:p>
          <w:p w14:paraId="5DEDCCA0" w14:textId="77777777" w:rsidR="00570367" w:rsidRDefault="00570367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v rámci podporných aktivít zahŕňa aktivity financované z </w:t>
            </w:r>
            <w:r w:rsidRPr="00C74981">
              <w:rPr>
                <w:rFonts w:ascii="Arial Narrow" w:hAnsi="Arial Narrow"/>
                <w:sz w:val="20"/>
                <w:szCs w:val="20"/>
              </w:rPr>
              <w:t xml:space="preserve">nepriamych výdavkov </w:t>
            </w:r>
            <w:r w:rsidRPr="002C6A91">
              <w:rPr>
                <w:rFonts w:ascii="Arial Narrow" w:hAnsi="Arial Narrow"/>
                <w:sz w:val="20"/>
                <w:szCs w:val="20"/>
              </w:rPr>
              <w:t>projektu</w:t>
            </w:r>
          </w:p>
          <w:p w14:paraId="06CFFE34" w14:textId="77777777" w:rsidR="00C74981" w:rsidRDefault="00C74981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7457CFD4" w14:textId="03D0074B" w:rsidR="00C74981" w:rsidRDefault="00C74981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ins w:id="191" w:author="Autor">
              <w:r w:rsidR="00152B21">
                <w:rPr>
                  <w:rFonts w:ascii="Arial Narrow" w:hAnsi="Arial Narrow"/>
                  <w:b/>
                  <w:sz w:val="20"/>
                  <w:szCs w:val="20"/>
                </w:rPr>
                <w:t xml:space="preserve"> SO</w:t>
              </w:r>
            </w:ins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67CCE808" w14:textId="6D7B12C0" w:rsidR="00C74981" w:rsidRDefault="00C74981" w:rsidP="00C74981">
            <w:pPr>
              <w:shd w:val="clear" w:color="auto" w:fill="FFFFFF" w:themeFill="background1"/>
              <w:spacing w:before="120" w:after="120"/>
              <w:rPr>
                <w:rFonts w:ascii="Arial Narrow" w:hAnsi="Arial Narrow"/>
                <w:color w:val="244061" w:themeColor="accent1" w:themeShade="80"/>
                <w:sz w:val="20"/>
              </w:rPr>
            </w:pPr>
            <w:r w:rsidRPr="00C74981">
              <w:rPr>
                <w:rFonts w:ascii="Arial Narrow" w:hAnsi="Arial Narrow"/>
                <w:sz w:val="20"/>
              </w:rPr>
              <w:t>Žiadateľ v tejto časti uvedie aktivity zadefinované CKO v rámci Kategórií nepriamych výdavkov v prílohe č. 1 k MP CKO č. 6</w:t>
            </w:r>
            <w:del w:id="192" w:author="Autor">
              <w:r w:rsidRPr="00C74981" w:rsidDel="00152B21">
                <w:rPr>
                  <w:rFonts w:ascii="Arial Narrow" w:hAnsi="Arial Narrow"/>
                  <w:sz w:val="20"/>
                </w:rPr>
                <w:delText xml:space="preserve">, </w:delText>
              </w:r>
              <w:r w:rsidR="00B122BD" w:rsidDel="00152B21">
                <w:rPr>
                  <w:rFonts w:ascii="Arial Narrow" w:hAnsi="Arial Narrow"/>
                  <w:sz w:val="20"/>
                </w:rPr>
                <w:delText>aktuálna verzia</w:delText>
              </w:r>
            </w:del>
            <w:ins w:id="193" w:author="Autor">
              <w:r w:rsidR="003C0503">
                <w:rPr>
                  <w:rFonts w:ascii="Arial Narrow" w:hAnsi="Arial Narrow"/>
                  <w:sz w:val="20"/>
                </w:rPr>
                <w:t xml:space="preserve"> </w:t>
              </w:r>
              <w:r w:rsidR="00152B21">
                <w:rPr>
                  <w:rFonts w:ascii="Arial Narrow" w:hAnsi="Arial Narrow"/>
                  <w:sz w:val="20"/>
                </w:rPr>
                <w:t>v platnom znení</w:t>
              </w:r>
            </w:ins>
            <w:r w:rsidRPr="00C74981">
              <w:rPr>
                <w:rFonts w:ascii="Arial Narrow" w:hAnsi="Arial Narrow"/>
                <w:sz w:val="20"/>
              </w:rPr>
              <w:t xml:space="preserve"> k pravidlám oprávnenosti pre najčastejšie sa vyskytujúce skupiny výdavkov (</w:t>
            </w:r>
            <w:del w:id="194" w:author="Autor">
              <w:r w:rsidRPr="00C74981" w:rsidDel="00152B21">
                <w:rPr>
                  <w:rFonts w:ascii="Arial Narrow" w:hAnsi="Arial Narrow"/>
                  <w:sz w:val="20"/>
                </w:rPr>
                <w:delText>internet. prepojenie:</w:delText>
              </w:r>
            </w:del>
            <w:ins w:id="195" w:author="Autor">
              <w:r w:rsidR="00152B21">
                <w:rPr>
                  <w:rFonts w:ascii="Arial Narrow" w:hAnsi="Arial Narrow"/>
                  <w:sz w:val="20"/>
                </w:rPr>
                <w:t>dostupné na webovom sídle</w:t>
              </w:r>
            </w:ins>
            <w:r w:rsidRPr="00C74981">
              <w:rPr>
                <w:rFonts w:ascii="Arial Narrow" w:hAnsi="Arial Narrow"/>
                <w:sz w:val="20"/>
              </w:rPr>
              <w:t xml:space="preserve"> </w:t>
            </w:r>
            <w:hyperlink r:id="rId14" w:history="1">
              <w:r w:rsidRPr="00E9045C">
                <w:rPr>
                  <w:rStyle w:val="Hypertextovprepojenie"/>
                  <w:rFonts w:ascii="Arial Narrow" w:hAnsi="Arial Narrow"/>
                  <w:sz w:val="20"/>
                  <w14:textFill>
                    <w14:solidFill>
                      <w14:srgbClr w14:val="0000FF">
                        <w14:lumMod w14:val="50000"/>
                      </w14:srgbClr>
                    </w14:solidFill>
                  </w14:textFill>
                </w:rPr>
                <w:t>http://www.partnerskadohoda.gov.sk/metodicke-pokyny-cko/</w:t>
              </w:r>
            </w:hyperlink>
            <w:r>
              <w:rPr>
                <w:rFonts w:ascii="Arial Narrow" w:hAnsi="Arial Narrow"/>
                <w:color w:val="244061" w:themeColor="accent1" w:themeShade="80"/>
                <w:sz w:val="20"/>
              </w:rPr>
              <w:t xml:space="preserve">) </w:t>
            </w:r>
          </w:p>
          <w:p w14:paraId="3AEE6A07" w14:textId="77777777" w:rsidR="00C74981" w:rsidRPr="00DB516C" w:rsidRDefault="00C74981" w:rsidP="00DB516C">
            <w:pPr>
              <w:rPr>
                <w:rFonts w:ascii="Arial Narrow" w:hAnsi="Arial Narrow"/>
                <w:b/>
                <w:color w:val="244061" w:themeColor="accent1" w:themeShade="80"/>
                <w:sz w:val="20"/>
              </w:rPr>
            </w:pPr>
            <w:r w:rsidRPr="00DB516C">
              <w:rPr>
                <w:rFonts w:ascii="Arial Narrow" w:hAnsi="Arial Narrow"/>
                <w:b/>
                <w:color w:val="244061" w:themeColor="accent1" w:themeShade="80"/>
                <w:sz w:val="20"/>
              </w:rPr>
              <w:t>Príklad</w:t>
            </w:r>
            <w:r w:rsidR="00DB516C" w:rsidRPr="00DB516C">
              <w:rPr>
                <w:rFonts w:ascii="Arial Narrow" w:hAnsi="Arial Narrow"/>
                <w:b/>
                <w:color w:val="244061" w:themeColor="accent1" w:themeShade="80"/>
                <w:sz w:val="20"/>
              </w:rPr>
              <w:t xml:space="preserve"> vyplnenia</w:t>
            </w:r>
            <w:r w:rsidRPr="00DB516C">
              <w:rPr>
                <w:rFonts w:ascii="Arial Narrow" w:hAnsi="Arial Narrow"/>
                <w:b/>
                <w:color w:val="244061" w:themeColor="accent1" w:themeShade="80"/>
                <w:sz w:val="20"/>
              </w:rPr>
              <w:t>:</w:t>
            </w:r>
          </w:p>
          <w:p w14:paraId="67665054" w14:textId="4F4793CF" w:rsidR="00C74981" w:rsidRPr="00C74981" w:rsidRDefault="00C74981" w:rsidP="00DB516C">
            <w:pPr>
              <w:rPr>
                <w:rFonts w:ascii="Arial Narrow" w:hAnsi="Arial Narrow"/>
                <w:b/>
                <w:sz w:val="20"/>
                <w:szCs w:val="20"/>
              </w:rPr>
            </w:pPr>
            <w:del w:id="196" w:author="Autor">
              <w:r w:rsidRPr="00DB516C"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 xml:space="preserve">riadenie projektu, </w:delText>
              </w:r>
            </w:del>
            <w:r w:rsidRPr="00DB516C">
              <w:rPr>
                <w:rFonts w:ascii="Arial Narrow" w:hAnsi="Arial Narrow"/>
                <w:color w:val="244061" w:themeColor="accent1" w:themeShade="80"/>
                <w:sz w:val="20"/>
              </w:rPr>
              <w:t>informovanosť a publicita projektu</w:t>
            </w:r>
          </w:p>
        </w:tc>
        <w:tc>
          <w:tcPr>
            <w:tcW w:w="2410" w:type="dxa"/>
            <w:gridSpan w:val="2"/>
          </w:tcPr>
          <w:p w14:paraId="5B2492C9" w14:textId="77777777" w:rsidR="00570367" w:rsidRDefault="00570367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/>
                <w:color w:val="000000"/>
                <w:sz w:val="20"/>
                <w:szCs w:val="20"/>
              </w:rPr>
              <w:t>Žiadateľ uvedie mesiac a rok začiatku podporných aktivít projektu</w:t>
            </w:r>
          </w:p>
          <w:p w14:paraId="252014EB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5ACF446D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5C80E742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5834AAC3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7787E83B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33E52721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791AF507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1A36F7CB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49CCF01A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5623E89D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3A9FC0B4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1DB081EC" w14:textId="034BEEE8" w:rsidR="00C74981" w:rsidRPr="002C6A91" w:rsidRDefault="00EB6899" w:rsidP="00152B21">
            <w:pPr>
              <w:rPr>
                <w:rFonts w:ascii="Arial Narrow" w:hAnsi="Arial Narrow"/>
                <w:sz w:val="20"/>
                <w:szCs w:val="20"/>
              </w:rPr>
            </w:pPr>
            <w:del w:id="197" w:author="Autor">
              <w:r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 xml:space="preserve">september </w:delText>
              </w:r>
            </w:del>
            <w:ins w:id="198" w:author="Autor">
              <w:r w:rsidR="00152B21">
                <w:rPr>
                  <w:rFonts w:ascii="Arial Narrow" w:hAnsi="Arial Narrow"/>
                  <w:color w:val="244061" w:themeColor="accent1" w:themeShade="80"/>
                  <w:sz w:val="20"/>
                </w:rPr>
                <w:t xml:space="preserve">marec </w:t>
              </w:r>
            </w:ins>
            <w:r w:rsidR="00C74981" w:rsidRPr="00DB516C">
              <w:rPr>
                <w:rFonts w:ascii="Arial Narrow" w:hAnsi="Arial Narrow"/>
                <w:color w:val="244061" w:themeColor="accent1" w:themeShade="80"/>
                <w:sz w:val="20"/>
              </w:rPr>
              <w:t>201</w:t>
            </w:r>
            <w:ins w:id="199" w:author="Autor">
              <w:r w:rsidR="00152B21">
                <w:rPr>
                  <w:rFonts w:ascii="Arial Narrow" w:hAnsi="Arial Narrow"/>
                  <w:color w:val="244061" w:themeColor="accent1" w:themeShade="80"/>
                  <w:sz w:val="20"/>
                </w:rPr>
                <w:t>7</w:t>
              </w:r>
            </w:ins>
            <w:del w:id="200" w:author="Autor">
              <w:r w:rsidR="00C74981" w:rsidRPr="00DB516C" w:rsidDel="00152B21">
                <w:rPr>
                  <w:rFonts w:ascii="Arial Narrow" w:hAnsi="Arial Narrow"/>
                  <w:color w:val="244061" w:themeColor="accent1" w:themeShade="80"/>
                  <w:sz w:val="20"/>
                </w:rPr>
                <w:delText>5</w:delText>
              </w:r>
            </w:del>
          </w:p>
        </w:tc>
        <w:tc>
          <w:tcPr>
            <w:tcW w:w="3084" w:type="dxa"/>
          </w:tcPr>
          <w:p w14:paraId="17750DFC" w14:textId="77777777" w:rsidR="00570367" w:rsidRDefault="00570367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/>
                <w:color w:val="000000"/>
                <w:sz w:val="20"/>
                <w:szCs w:val="20"/>
              </w:rPr>
              <w:t>Žiadateľ uvedie mesiac a rok konca podporných aktivít projektu</w:t>
            </w:r>
          </w:p>
          <w:p w14:paraId="00A62876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016AD4EB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7A76E8A0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3EC742BD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7D581A82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37FDE2DD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21F51905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52CD9B66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34CF75F1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15EC68E2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298060C6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3D0D4806" w14:textId="77777777" w:rsidR="00C74981" w:rsidRDefault="00C74981" w:rsidP="00570367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4190DB95" w14:textId="77777777" w:rsidR="00C74981" w:rsidRPr="002C6A91" w:rsidRDefault="00EB6899" w:rsidP="0021594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244061" w:themeColor="accent1" w:themeShade="80"/>
                <w:sz w:val="20"/>
              </w:rPr>
              <w:t xml:space="preserve">jún </w:t>
            </w:r>
            <w:r w:rsidR="00C74981" w:rsidRPr="00DB516C">
              <w:rPr>
                <w:rFonts w:ascii="Arial Narrow" w:hAnsi="Arial Narrow"/>
                <w:color w:val="244061" w:themeColor="accent1" w:themeShade="80"/>
                <w:sz w:val="20"/>
              </w:rPr>
              <w:t>201</w:t>
            </w:r>
            <w:r w:rsidR="00DB516C">
              <w:rPr>
                <w:rFonts w:ascii="Arial Narrow" w:hAnsi="Arial Narrow"/>
                <w:color w:val="244061" w:themeColor="accent1" w:themeShade="80"/>
                <w:sz w:val="20"/>
              </w:rPr>
              <w:t>8</w:t>
            </w:r>
          </w:p>
        </w:tc>
      </w:tr>
    </w:tbl>
    <w:p w14:paraId="7EF8BFF2" w14:textId="77777777" w:rsidR="00570367" w:rsidRPr="002C6A91" w:rsidRDefault="00570367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1159"/>
        <w:gridCol w:w="1257"/>
        <w:gridCol w:w="1520"/>
        <w:gridCol w:w="1559"/>
        <w:gridCol w:w="1718"/>
        <w:gridCol w:w="2109"/>
      </w:tblGrid>
      <w:tr w:rsidR="007E285C" w:rsidRPr="002C6A91" w14:paraId="23D2F679" w14:textId="77777777" w:rsidTr="00CF6680">
        <w:trPr>
          <w:trHeight w:val="146"/>
        </w:trPr>
        <w:tc>
          <w:tcPr>
            <w:tcW w:w="9322" w:type="dxa"/>
            <w:gridSpan w:val="6"/>
            <w:shd w:val="clear" w:color="auto" w:fill="CCC0D9" w:themeFill="accent4" w:themeFillTint="66"/>
          </w:tcPr>
          <w:p w14:paraId="27E8AA1E" w14:textId="77777777" w:rsidR="007E285C" w:rsidRPr="002C6A91" w:rsidRDefault="007E285C" w:rsidP="00345A3F">
            <w:pPr>
              <w:pStyle w:val="Nadpis1"/>
              <w:spacing w:before="120" w:after="120"/>
              <w:jc w:val="center"/>
              <w:outlineLvl w:val="0"/>
            </w:pPr>
            <w:bookmarkStart w:id="201" w:name="_Toc437409257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10.</w:t>
            </w:r>
            <w:r w:rsidR="00A154A6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1.</w:t>
            </w:r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    Aktivity projektu a očakávané </w:t>
            </w:r>
            <w:r w:rsidR="00545797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merateľné ukazovatele</w:t>
            </w:r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:</w:t>
            </w:r>
            <w:bookmarkEnd w:id="201"/>
          </w:p>
        </w:tc>
      </w:tr>
      <w:tr w:rsidR="003F1257" w:rsidRPr="002C6A91" w14:paraId="1FAFC73B" w14:textId="77777777" w:rsidTr="00CF6680">
        <w:trPr>
          <w:trHeight w:val="630"/>
        </w:trPr>
        <w:tc>
          <w:tcPr>
            <w:tcW w:w="9322" w:type="dxa"/>
            <w:gridSpan w:val="6"/>
          </w:tcPr>
          <w:p w14:paraId="6F4654EC" w14:textId="77777777" w:rsidR="003F1257" w:rsidRPr="002C6A91" w:rsidRDefault="003F1257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Subjekt: </w:t>
            </w:r>
          </w:p>
          <w:p w14:paraId="7834E12F" w14:textId="77777777" w:rsidR="003F1257" w:rsidRPr="002C6A91" w:rsidRDefault="003F1257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(žiadateľ, resp. partner – v závislosti od relevancie; tabuľka sa opakuje za počet relevantných subjektov)</w:t>
            </w:r>
          </w:p>
        </w:tc>
      </w:tr>
      <w:tr w:rsidR="00B10209" w:rsidRPr="002C6A91" w14:paraId="45D74D05" w14:textId="77777777" w:rsidTr="00CF6680">
        <w:trPr>
          <w:trHeight w:val="76"/>
        </w:trPr>
        <w:tc>
          <w:tcPr>
            <w:tcW w:w="9322" w:type="dxa"/>
            <w:gridSpan w:val="6"/>
            <w:shd w:val="clear" w:color="auto" w:fill="FFFFFF" w:themeFill="background1"/>
          </w:tcPr>
          <w:p w14:paraId="357ADF5A" w14:textId="1318DA81" w:rsidR="00B10209" w:rsidRPr="002C6A91" w:rsidRDefault="00B10209" w:rsidP="00EB689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aktivity:</w:t>
            </w:r>
            <w:r w:rsidR="00F00752" w:rsidRPr="002C6A91">
              <w:rPr>
                <w:rFonts w:ascii="Arial Narrow" w:hAnsi="Arial Narrow"/>
                <w:sz w:val="20"/>
                <w:szCs w:val="20"/>
              </w:rPr>
              <w:t xml:space="preserve"> v súlade s podmienkami oprávnenosti aktivít vo výzve</w:t>
            </w:r>
            <w:ins w:id="202" w:author="Autor">
              <w:r w:rsidR="00152B21">
                <w:rPr>
                  <w:rFonts w:ascii="Arial Narrow" w:hAnsi="Arial Narrow"/>
                  <w:sz w:val="20"/>
                  <w:szCs w:val="20"/>
                </w:rPr>
                <w:t>/vyzvaní</w:t>
              </w:r>
            </w:ins>
            <w:r w:rsidR="00CF668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E1820" w:rsidRPr="002C6A91">
              <w:rPr>
                <w:rFonts w:ascii="Arial Narrow" w:hAnsi="Arial Narrow"/>
                <w:sz w:val="20"/>
                <w:szCs w:val="20"/>
              </w:rPr>
              <w:t xml:space="preserve">(automaticky </w:t>
            </w:r>
            <w:r w:rsidR="00CE28B6" w:rsidRPr="002C6A91">
              <w:rPr>
                <w:rFonts w:ascii="Arial Narrow" w:hAnsi="Arial Narrow"/>
                <w:sz w:val="20"/>
                <w:szCs w:val="20"/>
              </w:rPr>
              <w:t xml:space="preserve">vyplnené </w:t>
            </w:r>
            <w:r w:rsidR="005E1820" w:rsidRPr="002C6A91">
              <w:rPr>
                <w:rFonts w:ascii="Arial Narrow" w:hAnsi="Arial Narrow"/>
                <w:sz w:val="20"/>
                <w:szCs w:val="20"/>
              </w:rPr>
              <w:t>podľa údajov zadaných v tab. č. 9)</w:t>
            </w:r>
          </w:p>
        </w:tc>
      </w:tr>
      <w:tr w:rsidR="007E285C" w:rsidRPr="002C6A91" w14:paraId="334BEAB3" w14:textId="77777777" w:rsidTr="00CF6680">
        <w:trPr>
          <w:trHeight w:val="76"/>
        </w:trPr>
        <w:tc>
          <w:tcPr>
            <w:tcW w:w="9322" w:type="dxa"/>
            <w:gridSpan w:val="6"/>
            <w:shd w:val="clear" w:color="auto" w:fill="FFFFFF" w:themeFill="background1"/>
            <w:hideMark/>
          </w:tcPr>
          <w:p w14:paraId="6FB2A409" w14:textId="77777777" w:rsidR="00076D9B" w:rsidRPr="00F51E2C" w:rsidRDefault="007E285C" w:rsidP="00C74981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Názov hlavnej aktivity projektu</w:t>
            </w:r>
            <w:r w:rsidR="005F3DBD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č. 1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sz w:val="20"/>
                <w:szCs w:val="20"/>
              </w:rPr>
              <w:t>Žiadateľ uvedie hlavné aktivity projektu, ktoré navrhuje realizovať</w:t>
            </w:r>
            <w:r w:rsidR="00713950" w:rsidRPr="002C6A9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2C6A91">
              <w:rPr>
                <w:rFonts w:ascii="Arial Narrow" w:hAnsi="Arial Narrow"/>
                <w:sz w:val="20"/>
                <w:szCs w:val="20"/>
              </w:rPr>
              <w:t>Žiadateľ definuje aktivity v takej štruktúre, aby ich realizáciou bolo zabezpečené dosiahnutie konkrétnych merateľných ukazovateľov výstupu, ktoré sú k týmto aktivitám priraďované</w:t>
            </w:r>
            <w:r w:rsidR="00F01634" w:rsidRPr="002C6A91">
              <w:rPr>
                <w:rFonts w:ascii="Arial Narrow" w:hAnsi="Arial Narrow"/>
                <w:sz w:val="20"/>
                <w:szCs w:val="20"/>
              </w:rPr>
              <w:t xml:space="preserve"> (automaticky </w:t>
            </w:r>
            <w:r w:rsidR="00CE28B6" w:rsidRPr="002C6A91">
              <w:rPr>
                <w:rFonts w:ascii="Arial Narrow" w:hAnsi="Arial Narrow"/>
                <w:sz w:val="20"/>
                <w:szCs w:val="20"/>
              </w:rPr>
              <w:t xml:space="preserve">vyplnené </w:t>
            </w:r>
            <w:r w:rsidR="00F01634" w:rsidRPr="002C6A91">
              <w:rPr>
                <w:rFonts w:ascii="Arial Narrow" w:hAnsi="Arial Narrow"/>
                <w:sz w:val="20"/>
                <w:szCs w:val="20"/>
              </w:rPr>
              <w:t>podľa údajov zadaných v tab. č. 9)</w:t>
            </w:r>
          </w:p>
        </w:tc>
      </w:tr>
      <w:tr w:rsidR="007E285C" w:rsidRPr="002C6A91" w14:paraId="716FA33E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0277B191" w14:textId="77777777" w:rsidR="007E285C" w:rsidRDefault="007E285C" w:rsidP="00F254B2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Špecifický cieľ: </w:t>
            </w:r>
            <w:r w:rsidRPr="002C6A91">
              <w:rPr>
                <w:rFonts w:ascii="Arial Narrow" w:hAnsi="Arial Narrow"/>
                <w:sz w:val="20"/>
                <w:szCs w:val="20"/>
              </w:rPr>
              <w:t>Automatic</w:t>
            </w:r>
            <w:r w:rsidR="00F00752" w:rsidRPr="002C6A91">
              <w:rPr>
                <w:rFonts w:ascii="Arial Narrow" w:hAnsi="Arial Narrow"/>
                <w:sz w:val="20"/>
                <w:szCs w:val="20"/>
              </w:rPr>
              <w:t xml:space="preserve">ky 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 xml:space="preserve">vyplnené </w:t>
            </w:r>
            <w:r w:rsidR="00F00752" w:rsidRPr="002C6A91">
              <w:rPr>
                <w:rFonts w:ascii="Arial Narrow" w:hAnsi="Arial Narrow"/>
                <w:sz w:val="20"/>
                <w:szCs w:val="20"/>
              </w:rPr>
              <w:t>s ohľadom na vybraný typ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aktivity</w:t>
            </w:r>
            <w:r w:rsidR="00F254B2">
              <w:rPr>
                <w:rFonts w:ascii="Arial Narrow" w:hAnsi="Arial Narrow"/>
                <w:sz w:val="20"/>
                <w:szCs w:val="20"/>
              </w:rPr>
              <w:t xml:space="preserve"> v tab. č. 9)</w:t>
            </w:r>
          </w:p>
          <w:p w14:paraId="44E3C7AA" w14:textId="14108CFD" w:rsidR="00F254B2" w:rsidRPr="002C6A91" w:rsidRDefault="00F254B2" w:rsidP="00152B21">
            <w:pPr>
              <w:spacing w:after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Špecifický cieľ/ciele uvedené vo </w:t>
            </w:r>
            <w:r w:rsidR="00EB6899">
              <w:rPr>
                <w:rFonts w:ascii="Arial Narrow" w:hAnsi="Arial Narrow"/>
                <w:sz w:val="20"/>
                <w:szCs w:val="20"/>
              </w:rPr>
              <w:t>výzve</w:t>
            </w:r>
            <w:ins w:id="203" w:author="Autor">
              <w:r w:rsidR="00152B21">
                <w:rPr>
                  <w:rFonts w:ascii="Arial Narrow" w:hAnsi="Arial Narrow"/>
                  <w:sz w:val="20"/>
                  <w:szCs w:val="20"/>
                </w:rPr>
                <w:t>/vyzvaní</w:t>
              </w:r>
            </w:ins>
            <w:r w:rsidR="00EB689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sú určené podľa príslušných špecifických cieľov zodpovedajúci</w:t>
            </w:r>
            <w:r w:rsidR="00C11355">
              <w:rPr>
                <w:rFonts w:ascii="Arial Narrow" w:hAnsi="Arial Narrow"/>
                <w:sz w:val="20"/>
                <w:szCs w:val="20"/>
              </w:rPr>
              <w:t xml:space="preserve">ch </w:t>
            </w:r>
            <w:r>
              <w:rPr>
                <w:rFonts w:ascii="Arial Narrow" w:hAnsi="Arial Narrow"/>
                <w:sz w:val="20"/>
                <w:szCs w:val="20"/>
              </w:rPr>
              <w:t>jednotlivým investičným prioritám v tab. č. 2 a</w:t>
            </w:r>
            <w:r w:rsidR="00C11355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bližšie</w:t>
            </w:r>
            <w:r w:rsidR="00C11355">
              <w:rPr>
                <w:rFonts w:ascii="Arial Narrow" w:hAnsi="Arial Narrow"/>
                <w:sz w:val="20"/>
                <w:szCs w:val="20"/>
              </w:rPr>
              <w:t xml:space="preserve"> sú </w:t>
            </w:r>
            <w:r>
              <w:rPr>
                <w:rFonts w:ascii="Arial Narrow" w:hAnsi="Arial Narrow"/>
                <w:sz w:val="20"/>
                <w:szCs w:val="20"/>
              </w:rPr>
              <w:t>identifikovan</w:t>
            </w:r>
            <w:r w:rsidR="00C11355">
              <w:rPr>
                <w:rFonts w:ascii="Arial Narrow" w:hAnsi="Arial Narrow"/>
                <w:sz w:val="20"/>
                <w:szCs w:val="20"/>
              </w:rPr>
              <w:t>é</w:t>
            </w:r>
            <w:r>
              <w:rPr>
                <w:rFonts w:ascii="Arial Narrow" w:hAnsi="Arial Narrow"/>
                <w:sz w:val="20"/>
                <w:szCs w:val="20"/>
              </w:rPr>
              <w:t xml:space="preserve"> v príslušných častiach jednotlivých </w:t>
            </w:r>
            <w:r w:rsidR="00C11355">
              <w:rPr>
                <w:rFonts w:ascii="Arial Narrow" w:hAnsi="Arial Narrow"/>
                <w:sz w:val="20"/>
                <w:szCs w:val="20"/>
              </w:rPr>
              <w:t xml:space="preserve">investičných priorít </w:t>
            </w:r>
            <w:r>
              <w:rPr>
                <w:rFonts w:ascii="Arial Narrow" w:hAnsi="Arial Narrow"/>
                <w:sz w:val="20"/>
                <w:szCs w:val="20"/>
              </w:rPr>
              <w:t>prioritných osí</w:t>
            </w:r>
            <w:del w:id="204" w:author="Autor">
              <w:r w:rsidRPr="002419BC" w:rsidDel="00152B21">
                <w:rPr>
                  <w:rFonts w:ascii="Arial Narrow" w:hAnsi="Arial Narrow"/>
                  <w:sz w:val="20"/>
                  <w:szCs w:val="20"/>
                  <w:vertAlign w:val="superscript"/>
                </w:rPr>
                <w:fldChar w:fldCharType="begin"/>
              </w:r>
              <w:r w:rsidRPr="002419BC" w:rsidDel="00152B21">
                <w:rPr>
                  <w:rFonts w:ascii="Arial Narrow" w:hAnsi="Arial Narrow"/>
                  <w:sz w:val="20"/>
                  <w:szCs w:val="20"/>
                  <w:vertAlign w:val="superscript"/>
                </w:rPr>
                <w:delInstrText xml:space="preserve"> NOTEREF _Ref422471775 \h </w:delInstrText>
              </w:r>
              <w:r w:rsidDel="00152B21">
                <w:rPr>
                  <w:rFonts w:ascii="Arial Narrow" w:hAnsi="Arial Narrow"/>
                  <w:sz w:val="20"/>
                  <w:szCs w:val="20"/>
                  <w:vertAlign w:val="superscript"/>
                </w:rPr>
                <w:delInstrText xml:space="preserve"> \* MERGEFORMAT </w:delInstrText>
              </w:r>
              <w:r w:rsidRPr="002419BC" w:rsidDel="00152B21">
                <w:rPr>
                  <w:rFonts w:ascii="Arial Narrow" w:hAnsi="Arial Narrow"/>
                  <w:sz w:val="20"/>
                  <w:szCs w:val="20"/>
                  <w:vertAlign w:val="superscript"/>
                </w:rPr>
              </w:r>
              <w:r w:rsidRPr="002419BC" w:rsidDel="00152B21">
                <w:rPr>
                  <w:rFonts w:ascii="Arial Narrow" w:hAnsi="Arial Narrow"/>
                  <w:sz w:val="20"/>
                  <w:szCs w:val="20"/>
                  <w:vertAlign w:val="superscript"/>
                </w:rPr>
                <w:fldChar w:fldCharType="separate"/>
              </w:r>
              <w:r w:rsidR="00055984" w:rsidDel="00152B21">
                <w:rPr>
                  <w:rFonts w:ascii="Arial Narrow" w:hAnsi="Arial Narrow"/>
                  <w:sz w:val="20"/>
                  <w:szCs w:val="20"/>
                  <w:vertAlign w:val="superscript"/>
                </w:rPr>
                <w:delText>3</w:delText>
              </w:r>
              <w:r w:rsidRPr="002419BC" w:rsidDel="00152B21">
                <w:rPr>
                  <w:rFonts w:ascii="Arial Narrow" w:hAnsi="Arial Narrow"/>
                  <w:sz w:val="20"/>
                  <w:szCs w:val="20"/>
                  <w:vertAlign w:val="superscript"/>
                </w:rPr>
                <w:fldChar w:fldCharType="end"/>
              </w:r>
              <w:r w:rsidDel="00152B21">
                <w:rPr>
                  <w:rFonts w:ascii="Arial Narrow" w:hAnsi="Arial Narrow"/>
                  <w:sz w:val="20"/>
                  <w:szCs w:val="20"/>
                  <w:vertAlign w:val="superscript"/>
                </w:rPr>
                <w:delText xml:space="preserve"> </w:delText>
              </w:r>
            </w:del>
            <w:r>
              <w:rPr>
                <w:rFonts w:ascii="Arial Narrow" w:hAnsi="Arial Narrow"/>
                <w:sz w:val="20"/>
                <w:szCs w:val="20"/>
              </w:rPr>
              <w:t>v dokumente OP ĽZ.</w:t>
            </w:r>
          </w:p>
        </w:tc>
      </w:tr>
      <w:tr w:rsidR="007E285C" w:rsidRPr="002C6A91" w14:paraId="6A5C7268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62D6743D" w14:textId="77777777" w:rsidR="00076D9B" w:rsidRDefault="00545797" w:rsidP="006118BF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Merateľný ukazovateľ</w:t>
            </w:r>
            <w:r w:rsidR="007E285C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  Žiadateľ vyberie relevantné </w:t>
            </w:r>
            <w:r w:rsidR="00B107D1" w:rsidRPr="002C6A91">
              <w:rPr>
                <w:rFonts w:ascii="Arial Narrow" w:hAnsi="Arial Narrow"/>
                <w:sz w:val="20"/>
                <w:szCs w:val="20"/>
              </w:rPr>
              <w:t xml:space="preserve">projektové 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ukazovatele, ktoré majú byť realizáciou navrhovaných aktivít dosiahnuté a ktorými sa majú dosiahnuť ciele projektu popísané v časti 7. Každá hlavná aktivita musí mať priradený minimálne jeden </w:t>
            </w:r>
            <w:r w:rsidR="00B107D1" w:rsidRPr="002C6A91">
              <w:rPr>
                <w:rFonts w:ascii="Arial Narrow" w:hAnsi="Arial Narrow"/>
                <w:sz w:val="20"/>
                <w:szCs w:val="20"/>
              </w:rPr>
              <w:t>merateľný ukazovateľ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. Rovnaký </w:t>
            </w:r>
            <w:r w:rsidR="00E26D11" w:rsidRPr="002C6A91">
              <w:rPr>
                <w:rFonts w:ascii="Arial Narrow" w:hAnsi="Arial Narrow"/>
                <w:sz w:val="20"/>
                <w:szCs w:val="20"/>
              </w:rPr>
              <w:t xml:space="preserve">merateľný ukazovateľ 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môže byť priradený k viacerým aktivitám v prípade, ak sa má dosiahnuť realizáciou viacerých aktivít. </w:t>
            </w:r>
            <w:r w:rsidR="006118BF" w:rsidRPr="002C6A91">
              <w:rPr>
                <w:rFonts w:ascii="Arial Narrow" w:hAnsi="Arial Narrow"/>
                <w:sz w:val="20"/>
                <w:szCs w:val="20"/>
              </w:rPr>
              <w:t>Hodnotu merateľných ukazovateľov následne pomerne vo vzťahu k jednotlivým aktivitám určí žiadateľ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>. Kaž</w:t>
            </w:r>
            <w:r w:rsidR="00B107D1" w:rsidRPr="002C6A91">
              <w:rPr>
                <w:rFonts w:ascii="Arial Narrow" w:hAnsi="Arial Narrow"/>
                <w:sz w:val="20"/>
                <w:szCs w:val="20"/>
              </w:rPr>
              <w:t>dý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 merateľný ukazovateľ musí mať priradenú</w:t>
            </w:r>
            <w:r w:rsidR="00007732" w:rsidRPr="002C6A91">
              <w:rPr>
                <w:rFonts w:ascii="Arial Narrow" w:hAnsi="Arial Narrow"/>
                <w:sz w:val="20"/>
                <w:szCs w:val="20"/>
              </w:rPr>
              <w:t xml:space="preserve"> cieľovú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 hodnotu</w:t>
            </w:r>
            <w:r w:rsidR="00076D9B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58362598" w14:textId="77777777" w:rsidR="00076D9B" w:rsidRDefault="00076D9B" w:rsidP="006118B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04D2577" w14:textId="03159398" w:rsidR="007F531C" w:rsidRPr="007F531C" w:rsidRDefault="007F531C" w:rsidP="006118B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F531C"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 w:rsidRPr="007F531C">
              <w:rPr>
                <w:rFonts w:ascii="Arial Narrow" w:hAnsi="Arial Narrow"/>
                <w:b/>
                <w:sz w:val="20"/>
                <w:szCs w:val="20"/>
              </w:rPr>
              <w:t xml:space="preserve">: </w:t>
            </w:r>
          </w:p>
          <w:p w14:paraId="1AA319A1" w14:textId="5AB7B30C" w:rsidR="00B34CEF" w:rsidRDefault="007F531C" w:rsidP="007F531C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806A16">
              <w:rPr>
                <w:rFonts w:ascii="Arial Narrow" w:hAnsi="Arial Narrow"/>
                <w:sz w:val="20"/>
              </w:rPr>
              <w:t xml:space="preserve">Pre potrebu monitorovania projektu </w:t>
            </w:r>
            <w:r>
              <w:rPr>
                <w:rFonts w:ascii="Arial Narrow" w:hAnsi="Arial Narrow"/>
                <w:sz w:val="20"/>
              </w:rPr>
              <w:t xml:space="preserve">poskytovateľ v podmienkach poskytnutia </w:t>
            </w:r>
            <w:del w:id="205" w:author="Autor">
              <w:r w:rsidDel="00A322A5">
                <w:rPr>
                  <w:rFonts w:ascii="Arial Narrow" w:hAnsi="Arial Narrow"/>
                  <w:sz w:val="20"/>
                </w:rPr>
                <w:delText xml:space="preserve">pomoci </w:delText>
              </w:r>
            </w:del>
            <w:ins w:id="206" w:author="Autor">
              <w:r w:rsidR="00A322A5">
                <w:rPr>
                  <w:rFonts w:ascii="Arial Narrow" w:hAnsi="Arial Narrow"/>
                  <w:sz w:val="20"/>
                </w:rPr>
                <w:t xml:space="preserve">príspevku </w:t>
              </w:r>
            </w:ins>
            <w:r>
              <w:rPr>
                <w:rFonts w:ascii="Arial Narrow" w:hAnsi="Arial Narrow"/>
                <w:sz w:val="20"/>
              </w:rPr>
              <w:t xml:space="preserve">vo </w:t>
            </w:r>
            <w:r w:rsidR="00EB6899">
              <w:rPr>
                <w:rFonts w:ascii="Arial Narrow" w:hAnsi="Arial Narrow"/>
                <w:sz w:val="20"/>
              </w:rPr>
              <w:t>výzve</w:t>
            </w:r>
            <w:ins w:id="207" w:author="Autor">
              <w:r w:rsidR="00152B21">
                <w:rPr>
                  <w:rFonts w:ascii="Arial Narrow" w:hAnsi="Arial Narrow"/>
                  <w:sz w:val="20"/>
                </w:rPr>
                <w:t>/vyzvaní</w:t>
              </w:r>
            </w:ins>
            <w:r>
              <w:rPr>
                <w:rFonts w:ascii="Arial Narrow" w:hAnsi="Arial Narrow"/>
                <w:sz w:val="20"/>
              </w:rPr>
              <w:t xml:space="preserve">, </w:t>
            </w:r>
            <w:r w:rsidR="00076D9B">
              <w:rPr>
                <w:rFonts w:ascii="Arial Narrow" w:hAnsi="Arial Narrow"/>
                <w:sz w:val="20"/>
                <w:szCs w:val="20"/>
              </w:rPr>
              <w:t>d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efinuje vo vzťahu k jednotlivým typom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aktivít zodpovedajúce merateľné ukazovatele projektu, ktoré bude musieť žiadateľ priradiť k hlavným aktivitám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projektu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Používanie merateľných ukazovateľov projektu pri predkladaní žiadosti o 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NFP popisuje časť 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2.4.6.1.1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 Systému riadenia EŠIF (</w:t>
            </w:r>
            <w:del w:id="208" w:author="Autor">
              <w:r w:rsidR="00076D9B" w:rsidDel="00152B21">
                <w:rPr>
                  <w:rFonts w:ascii="Arial Narrow" w:hAnsi="Arial Narrow"/>
                  <w:sz w:val="20"/>
                  <w:szCs w:val="20"/>
                </w:rPr>
                <w:delText>internet. prepojenie:</w:delText>
              </w:r>
            </w:del>
            <w:ins w:id="209" w:author="Autor">
              <w:r w:rsidR="00152B21">
                <w:rPr>
                  <w:rFonts w:ascii="Arial Narrow" w:hAnsi="Arial Narrow"/>
                  <w:sz w:val="20"/>
                  <w:szCs w:val="20"/>
                </w:rPr>
                <w:t>dostupné na webovom sídle</w:t>
              </w:r>
            </w:ins>
            <w:r w:rsidR="00076D9B">
              <w:rPr>
                <w:rFonts w:ascii="Arial Narrow" w:hAnsi="Arial Narrow"/>
                <w:sz w:val="20"/>
                <w:szCs w:val="20"/>
              </w:rPr>
              <w:t xml:space="preserve"> </w:t>
            </w:r>
            <w:ins w:id="210" w:author="Autor">
              <w:r w:rsidR="00152B21" w:rsidRPr="00BF5407">
                <w:rPr>
                  <w:rFonts w:ascii="Arial Narrow" w:hAnsi="Arial Narrow"/>
                  <w:sz w:val="22"/>
                </w:rPr>
                <w:t>http://www.partnerskadohoda.gov.sk/zakladne-dokumenty/</w:t>
              </w:r>
            </w:ins>
            <w:del w:id="211" w:author="Autor">
              <w:r w:rsidR="00D12B25" w:rsidDel="00152B21">
                <w:fldChar w:fldCharType="begin"/>
              </w:r>
              <w:r w:rsidR="00D12B25" w:rsidDel="00152B21">
                <w:delInstrText xml:space="preserve"> HYPERLINK "http://www.partnerskadohoda.gov.sk/data/files/5780_system-riadenia-esif_web_final.pdf" </w:delInstrText>
              </w:r>
              <w:r w:rsidR="00D12B25" w:rsidDel="00152B21">
                <w:fldChar w:fldCharType="separate"/>
              </w:r>
              <w:r w:rsidR="00076D9B" w:rsidRPr="00E9045C" w:rsidDel="00152B21">
                <w:rPr>
                  <w:rStyle w:val="Hypertextovprepojenie"/>
                  <w:rFonts w:ascii="Arial Narrow" w:hAnsi="Arial Narrow" w:cstheme="minorBidi"/>
                  <w:sz w:val="20"/>
                  <w:szCs w:val="20"/>
                </w:rPr>
                <w:delText>http://www.partnerskadohoda.gov.sk/data/files/5780_system-riadenia-esif_web_final.pdf</w:delText>
              </w:r>
              <w:r w:rsidR="00D12B25" w:rsidDel="00152B21">
                <w:rPr>
                  <w:rStyle w:val="Hypertextovprepojenie"/>
                  <w:rFonts w:ascii="Arial Narrow" w:hAnsi="Arial Narrow" w:cstheme="minorBidi"/>
                  <w:sz w:val="20"/>
                  <w:szCs w:val="20"/>
                </w:rPr>
                <w:fldChar w:fldCharType="end"/>
              </w:r>
            </w:del>
            <w:r w:rsidR="00076D9B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1CB00D0" w14:textId="77777777" w:rsidR="007F531C" w:rsidRDefault="007F531C" w:rsidP="00F51E2C">
            <w:pPr>
              <w:autoSpaceDE w:val="0"/>
              <w:autoSpaceDN w:val="0"/>
              <w:adjustRightInd w:val="0"/>
              <w:spacing w:after="120"/>
              <w:rPr>
                <w:ins w:id="212" w:author="Autor"/>
                <w:rFonts w:ascii="Arial Narrow" w:hAnsi="Arial Narrow"/>
                <w:sz w:val="20"/>
              </w:rPr>
            </w:pPr>
            <w:r w:rsidRPr="00F51E2C">
              <w:rPr>
                <w:rFonts w:ascii="Arial Narrow" w:hAnsi="Arial Narrow"/>
                <w:sz w:val="20"/>
              </w:rPr>
              <w:t>Táto tabuľka môže mať niekoľko opakovaní v závislosti od relevancie – t.j. druhu zvolených merateľných ukazovateľov a počtu zapojených subjektov (napr. žiadateľ, resp. partner), pričom tabuľka 10.2 automaticky vytvor</w:t>
            </w:r>
            <w:r w:rsidR="00F51E2C">
              <w:rPr>
                <w:rFonts w:ascii="Arial Narrow" w:hAnsi="Arial Narrow"/>
                <w:sz w:val="20"/>
              </w:rPr>
              <w:t>í</w:t>
            </w:r>
            <w:r w:rsidRPr="00F51E2C">
              <w:rPr>
                <w:rFonts w:ascii="Arial Narrow" w:hAnsi="Arial Narrow"/>
                <w:sz w:val="20"/>
              </w:rPr>
              <w:t xml:space="preserve"> sumár údajov uvedených v časti 10.1 žiadosti o NFP.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F51E2C">
              <w:rPr>
                <w:rFonts w:ascii="Arial Narrow" w:hAnsi="Arial Narrow"/>
                <w:sz w:val="20"/>
              </w:rPr>
              <w:t xml:space="preserve">V prípade, ak tento sumár aplikácia ITMS2014+ neumožňuje, žiadateľ </w:t>
            </w:r>
            <w:r w:rsidR="00F51E2C" w:rsidRPr="00F51E2C">
              <w:rPr>
                <w:rFonts w:ascii="Arial Narrow" w:hAnsi="Arial Narrow"/>
                <w:sz w:val="20"/>
              </w:rPr>
              <w:t>uvádza aj kumulovanú hodnotu ukazovateľa za projekt, aj príznak rizika pre ukazovateľ.</w:t>
            </w:r>
          </w:p>
          <w:p w14:paraId="33EAF418" w14:textId="77777777" w:rsidR="000241D7" w:rsidRDefault="000241D7" w:rsidP="00F51E2C">
            <w:pPr>
              <w:autoSpaceDE w:val="0"/>
              <w:autoSpaceDN w:val="0"/>
              <w:adjustRightInd w:val="0"/>
              <w:spacing w:after="120"/>
              <w:rPr>
                <w:ins w:id="213" w:author="Autor"/>
                <w:rFonts w:ascii="Arial Narrow" w:hAnsi="Arial Narrow"/>
                <w:sz w:val="20"/>
              </w:rPr>
            </w:pPr>
          </w:p>
          <w:p w14:paraId="7E1AEF54" w14:textId="53CD8919" w:rsidR="000241D7" w:rsidRPr="000241D7" w:rsidRDefault="000241D7" w:rsidP="000241D7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  <w:szCs w:val="20"/>
              </w:rPr>
            </w:pPr>
            <w:ins w:id="214" w:author="Autor">
              <w:r w:rsidRPr="000241D7">
                <w:rPr>
                  <w:rFonts w:ascii="Arial Narrow" w:hAnsi="Arial Narrow"/>
                  <w:sz w:val="20"/>
                  <w:szCs w:val="20"/>
                </w:rPr>
                <w:t>V</w:t>
              </w:r>
              <w:r>
                <w:rPr>
                  <w:rFonts w:ascii="Arial Narrow" w:hAnsi="Arial Narrow"/>
                  <w:sz w:val="20"/>
                  <w:szCs w:val="20"/>
                </w:rPr>
                <w:t> </w:t>
              </w:r>
              <w:r w:rsidRPr="000241D7">
                <w:rPr>
                  <w:rFonts w:ascii="Arial Narrow" w:hAnsi="Arial Narrow"/>
                  <w:sz w:val="20"/>
                  <w:szCs w:val="20"/>
                </w:rPr>
                <w:t>prípade</w:t>
              </w:r>
              <w:r>
                <w:rPr>
                  <w:rFonts w:ascii="Arial Narrow" w:hAnsi="Arial Narrow"/>
                  <w:sz w:val="20"/>
                  <w:szCs w:val="20"/>
                </w:rPr>
                <w:t xml:space="preserve"> ak</w:t>
              </w:r>
              <w:r w:rsidRPr="000241D7">
                <w:rPr>
                  <w:rFonts w:ascii="Arial Narrow" w:hAnsi="Arial Narrow"/>
                  <w:sz w:val="20"/>
                  <w:szCs w:val="20"/>
                </w:rPr>
                <w:t xml:space="preserve"> výdavky na riadenie projektu budú</w:t>
              </w:r>
              <w:r>
                <w:rPr>
                  <w:rFonts w:ascii="Arial Narrow" w:hAnsi="Arial Narrow"/>
                  <w:sz w:val="20"/>
                  <w:szCs w:val="20"/>
                </w:rPr>
                <w:t>/sú</w:t>
              </w:r>
              <w:r w:rsidRPr="000241D7">
                <w:rPr>
                  <w:rFonts w:ascii="Arial Narrow" w:hAnsi="Arial Narrow"/>
                  <w:sz w:val="20"/>
                  <w:szCs w:val="20"/>
                </w:rPr>
                <w:t xml:space="preserve"> samostatnou hlavnou aktivitou v projekte (Riadenie/koordinácia projektu), žiadateľ musí </w:t>
              </w:r>
              <w:r>
                <w:rPr>
                  <w:rFonts w:ascii="Arial Narrow" w:hAnsi="Arial Narrow"/>
                  <w:sz w:val="20"/>
                  <w:szCs w:val="20"/>
                </w:rPr>
                <w:t xml:space="preserve">k tejto aktivite priradiť všetky merateľné ukazovatele projektu. </w:t>
              </w:r>
            </w:ins>
          </w:p>
        </w:tc>
      </w:tr>
      <w:tr w:rsidR="007E285C" w:rsidRPr="002C6A91" w14:paraId="02A34189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779DFA96" w14:textId="77777777" w:rsidR="007E285C" w:rsidRPr="002C6A91" w:rsidRDefault="007E285C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Merná jednotka:</w:t>
            </w:r>
            <w:r w:rsidR="00F13119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340992"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7E285C" w:rsidRPr="002C6A91" w14:paraId="7B834CAA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4C15CDC1" w14:textId="44C82B80" w:rsidR="007E285C" w:rsidRPr="002C6A91" w:rsidRDefault="007E285C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Cieľová hodnota:</w:t>
            </w:r>
            <w:ins w:id="215" w:author="Autor">
              <w:r w:rsidR="00AD4CA7">
                <w:rPr>
                  <w:rFonts w:ascii="Arial Narrow" w:hAnsi="Arial Narrow"/>
                  <w:b/>
                  <w:bCs/>
                  <w:sz w:val="20"/>
                  <w:szCs w:val="20"/>
                </w:rPr>
                <w:t xml:space="preserve"> </w:t>
              </w:r>
              <w:r w:rsidR="00AD4CA7" w:rsidRPr="00F541A1">
                <w:rPr>
                  <w:rFonts w:ascii="Arial Narrow" w:hAnsi="Arial Narrow"/>
                  <w:color w:val="FF0000"/>
                  <w:sz w:val="20"/>
                </w:rPr>
                <w:t>Žiadateľ uvedie plánovanú cieľovú hodnotu merateľných ukazovateľov, ktorá má byť dosiahnutá realizáciou projektu</w:t>
              </w:r>
            </w:ins>
          </w:p>
        </w:tc>
      </w:tr>
      <w:tr w:rsidR="007E285C" w:rsidRPr="002C6A91" w14:paraId="492F48BD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772107A5" w14:textId="77777777" w:rsidR="007E285C" w:rsidRPr="002C6A91" w:rsidRDefault="00187776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Čas plnenia</w:t>
            </w:r>
            <w:r w:rsidR="007E285C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187776" w:rsidRPr="002C6A91" w14:paraId="2ECFE28C" w14:textId="77777777" w:rsidTr="00CF6680">
        <w:trPr>
          <w:trHeight w:val="76"/>
        </w:trPr>
        <w:tc>
          <w:tcPr>
            <w:tcW w:w="9322" w:type="dxa"/>
            <w:gridSpan w:val="6"/>
          </w:tcPr>
          <w:p w14:paraId="360667FB" w14:textId="77777777" w:rsidR="00187776" w:rsidRPr="002C6A91" w:rsidDel="00187776" w:rsidRDefault="00187776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87776" w:rsidRPr="002C6A91" w14:paraId="555256D2" w14:textId="77777777" w:rsidTr="00CF6680">
        <w:trPr>
          <w:trHeight w:val="76"/>
        </w:trPr>
        <w:tc>
          <w:tcPr>
            <w:tcW w:w="9322" w:type="dxa"/>
            <w:gridSpan w:val="6"/>
            <w:shd w:val="clear" w:color="auto" w:fill="CCC0D9" w:themeFill="accent4" w:themeFillTint="66"/>
          </w:tcPr>
          <w:p w14:paraId="7832F0F1" w14:textId="77777777" w:rsidR="00187776" w:rsidRPr="002C6A91" w:rsidDel="00187776" w:rsidRDefault="00A154A6" w:rsidP="005B1F0C">
            <w:pPr>
              <w:pStyle w:val="Nadpis1"/>
              <w:spacing w:before="120" w:after="120"/>
              <w:jc w:val="center"/>
              <w:outlineLvl w:val="0"/>
            </w:pPr>
            <w:bookmarkStart w:id="216" w:name="_Toc437409258"/>
            <w:r w:rsidRPr="005B1F0C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10.2. </w:t>
            </w:r>
            <w:r w:rsidR="00187776" w:rsidRPr="005B1F0C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Prehľad merateľných ukazovateľov projektu:</w:t>
            </w:r>
            <w:bookmarkEnd w:id="216"/>
          </w:p>
        </w:tc>
      </w:tr>
      <w:tr w:rsidR="00F13119" w:rsidRPr="002C6A91" w14:paraId="752A9306" w14:textId="77777777" w:rsidTr="00CF6680">
        <w:trPr>
          <w:trHeight w:val="76"/>
        </w:trPr>
        <w:tc>
          <w:tcPr>
            <w:tcW w:w="1159" w:type="dxa"/>
          </w:tcPr>
          <w:p w14:paraId="52D98723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1257" w:type="dxa"/>
          </w:tcPr>
          <w:p w14:paraId="7E22232D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Názov</w:t>
            </w:r>
          </w:p>
        </w:tc>
        <w:tc>
          <w:tcPr>
            <w:tcW w:w="1520" w:type="dxa"/>
          </w:tcPr>
          <w:p w14:paraId="7EAC70E7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Merná jednotka</w:t>
            </w:r>
          </w:p>
        </w:tc>
        <w:tc>
          <w:tcPr>
            <w:tcW w:w="1559" w:type="dxa"/>
          </w:tcPr>
          <w:p w14:paraId="38743BFD" w14:textId="77777777" w:rsidR="00F13119" w:rsidRPr="002C6A91" w:rsidDel="00187776" w:rsidRDefault="00F13119" w:rsidP="00231C62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Celková cieľová hodnota</w:t>
            </w:r>
          </w:p>
        </w:tc>
        <w:tc>
          <w:tcPr>
            <w:tcW w:w="1718" w:type="dxa"/>
          </w:tcPr>
          <w:p w14:paraId="5E2E2C4E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Príznak</w:t>
            </w:r>
            <w:r w:rsidR="00CD6015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rizika</w:t>
            </w:r>
          </w:p>
        </w:tc>
        <w:tc>
          <w:tcPr>
            <w:tcW w:w="2109" w:type="dxa"/>
          </w:tcPr>
          <w:p w14:paraId="2C668C8C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Relevancia k HP</w:t>
            </w:r>
          </w:p>
        </w:tc>
      </w:tr>
      <w:tr w:rsidR="00F13119" w:rsidRPr="002C6A91" w14:paraId="4F05B1D1" w14:textId="77777777" w:rsidTr="00CF6680">
        <w:trPr>
          <w:trHeight w:val="76"/>
        </w:trPr>
        <w:tc>
          <w:tcPr>
            <w:tcW w:w="1159" w:type="dxa"/>
          </w:tcPr>
          <w:p w14:paraId="7D5747E9" w14:textId="77777777" w:rsidR="00F13119" w:rsidRPr="002C6A91" w:rsidRDefault="00340992" w:rsidP="00231C62">
            <w:pPr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257" w:type="dxa"/>
          </w:tcPr>
          <w:p w14:paraId="186EA3DE" w14:textId="77777777" w:rsidR="00F13119" w:rsidRPr="002C6A91" w:rsidRDefault="00340992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520" w:type="dxa"/>
          </w:tcPr>
          <w:p w14:paraId="6791369D" w14:textId="77777777" w:rsidR="00F13119" w:rsidRPr="002C6A91" w:rsidRDefault="00340992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559" w:type="dxa"/>
          </w:tcPr>
          <w:p w14:paraId="48E9235D" w14:textId="77777777" w:rsidR="00F13119" w:rsidRPr="002C6A91" w:rsidRDefault="00340992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718" w:type="dxa"/>
          </w:tcPr>
          <w:p w14:paraId="32FE8A11" w14:textId="77777777" w:rsidR="00F13119" w:rsidRDefault="00563B37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  <w:p w14:paraId="6A037B80" w14:textId="545CCC11" w:rsidR="00076D9B" w:rsidRPr="002C6A91" w:rsidRDefault="007F531C" w:rsidP="00EB689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</w:rPr>
              <w:t>(p</w:t>
            </w:r>
            <w:r w:rsidR="00076D9B" w:rsidRPr="0010150B">
              <w:rPr>
                <w:rFonts w:ascii="Arial Narrow" w:hAnsi="Arial Narrow"/>
                <w:i/>
                <w:sz w:val="20"/>
              </w:rPr>
              <w:t>oskytovateľ</w:t>
            </w:r>
            <w:r w:rsidR="00076D9B">
              <w:rPr>
                <w:rFonts w:ascii="Arial Narrow" w:hAnsi="Arial Narrow"/>
                <w:i/>
                <w:sz w:val="20"/>
              </w:rPr>
              <w:t xml:space="preserve"> definuje</w:t>
            </w:r>
            <w:r w:rsidR="00076D9B" w:rsidRPr="0010150B">
              <w:rPr>
                <w:rFonts w:ascii="Arial Narrow" w:hAnsi="Arial Narrow"/>
                <w:i/>
                <w:sz w:val="20"/>
              </w:rPr>
              <w:t xml:space="preserve"> vo </w:t>
            </w:r>
            <w:r w:rsidR="00EB6899">
              <w:rPr>
                <w:rFonts w:ascii="Arial Narrow" w:hAnsi="Arial Narrow"/>
                <w:i/>
                <w:sz w:val="20"/>
              </w:rPr>
              <w:t>výzve</w:t>
            </w:r>
            <w:ins w:id="217" w:author="Autor">
              <w:r w:rsidR="00152B21">
                <w:rPr>
                  <w:rFonts w:ascii="Arial Narrow" w:hAnsi="Arial Narrow"/>
                  <w:i/>
                  <w:sz w:val="20"/>
                </w:rPr>
                <w:t>/vyzvaní</w:t>
              </w:r>
            </w:ins>
            <w:r>
              <w:rPr>
                <w:rFonts w:ascii="Arial Narrow" w:hAnsi="Arial Narrow"/>
                <w:i/>
                <w:sz w:val="20"/>
              </w:rPr>
              <w:t>)</w:t>
            </w:r>
          </w:p>
        </w:tc>
        <w:tc>
          <w:tcPr>
            <w:tcW w:w="2109" w:type="dxa"/>
          </w:tcPr>
          <w:p w14:paraId="22A5C8B9" w14:textId="77777777" w:rsidR="00F13119" w:rsidRDefault="00563B37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  <w:p w14:paraId="4D123846" w14:textId="070D99EC" w:rsidR="007F531C" w:rsidRPr="002C6A91" w:rsidRDefault="007F531C" w:rsidP="00EB689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</w:rPr>
              <w:t>(ú</w:t>
            </w:r>
            <w:r w:rsidRPr="0010150B">
              <w:rPr>
                <w:rFonts w:ascii="Arial Narrow" w:hAnsi="Arial Narrow"/>
                <w:i/>
                <w:sz w:val="20"/>
              </w:rPr>
              <w:t>daj bude súčasťou číselníka merateľných ukazovateľov</w:t>
            </w:r>
            <w:r w:rsidR="00CF6680">
              <w:rPr>
                <w:rFonts w:ascii="Arial Narrow" w:hAnsi="Arial Narrow"/>
                <w:i/>
                <w:sz w:val="20"/>
              </w:rPr>
              <w:t xml:space="preserve"> vo </w:t>
            </w:r>
            <w:r w:rsidR="00EB6899">
              <w:rPr>
                <w:rFonts w:ascii="Arial Narrow" w:hAnsi="Arial Narrow"/>
                <w:i/>
                <w:sz w:val="20"/>
              </w:rPr>
              <w:t>výzve</w:t>
            </w:r>
            <w:ins w:id="218" w:author="Autor">
              <w:r w:rsidR="00152B21">
                <w:rPr>
                  <w:rFonts w:ascii="Arial Narrow" w:hAnsi="Arial Narrow"/>
                  <w:i/>
                  <w:sz w:val="20"/>
                </w:rPr>
                <w:t>/vyzvaní</w:t>
              </w:r>
            </w:ins>
            <w:r>
              <w:rPr>
                <w:rFonts w:ascii="Arial Narrow" w:hAnsi="Arial Narrow"/>
                <w:i/>
                <w:sz w:val="20"/>
              </w:rPr>
              <w:t>)</w:t>
            </w:r>
          </w:p>
        </w:tc>
      </w:tr>
    </w:tbl>
    <w:p w14:paraId="28837758" w14:textId="77777777" w:rsidR="00D36A28" w:rsidRPr="002C6A91" w:rsidRDefault="00D36A28" w:rsidP="00D03613">
      <w:pPr>
        <w:tabs>
          <w:tab w:val="left" w:pos="180"/>
        </w:tabs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02"/>
        <w:gridCol w:w="5220"/>
      </w:tblGrid>
      <w:tr w:rsidR="00B10209" w:rsidRPr="002C6A91" w14:paraId="743936D7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CCC0D9" w:themeFill="accent4" w:themeFillTint="66"/>
            <w:hideMark/>
          </w:tcPr>
          <w:p w14:paraId="56862B55" w14:textId="77777777" w:rsidR="00B10209" w:rsidRPr="002C6A91" w:rsidRDefault="00B10209" w:rsidP="00345A3F">
            <w:pPr>
              <w:pStyle w:val="Nadpis1"/>
              <w:spacing w:before="120" w:after="120"/>
              <w:jc w:val="center"/>
              <w:outlineLvl w:val="0"/>
            </w:pPr>
            <w:bookmarkStart w:id="219" w:name="_Toc437409259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11.  Rozpočet projektu:</w:t>
            </w:r>
            <w:bookmarkEnd w:id="219"/>
          </w:p>
        </w:tc>
      </w:tr>
      <w:tr w:rsidR="00760313" w:rsidRPr="002C6A91" w14:paraId="28D9E423" w14:textId="77777777" w:rsidTr="00B47877">
        <w:trPr>
          <w:trHeight w:val="630"/>
        </w:trPr>
        <w:tc>
          <w:tcPr>
            <w:tcW w:w="9322" w:type="dxa"/>
            <w:gridSpan w:val="2"/>
          </w:tcPr>
          <w:p w14:paraId="51F9C393" w14:textId="77777777" w:rsidR="00760313" w:rsidRPr="002C6A91" w:rsidRDefault="00760313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Subjekt: </w:t>
            </w:r>
          </w:p>
          <w:p w14:paraId="75D0C6C6" w14:textId="77777777" w:rsidR="00760313" w:rsidRDefault="00760313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(žiadateľ, resp. partner – v závislosti od relevancie; tabuľka sa opakuje za počet relevantných subjektov)</w:t>
            </w:r>
          </w:p>
          <w:p w14:paraId="65669B1B" w14:textId="77777777" w:rsidR="00F51E2C" w:rsidRDefault="00F51E2C" w:rsidP="00187776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593A58" w14:textId="09A964C4" w:rsidR="00F51E2C" w:rsidRDefault="00F51E2C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F51E2C">
              <w:rPr>
                <w:rFonts w:ascii="Arial Narrow" w:hAnsi="Arial Narrow"/>
                <w:b/>
                <w:sz w:val="20"/>
                <w:szCs w:val="20"/>
              </w:rPr>
              <w:t xml:space="preserve">Výklad 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="00D23761" w:rsidRPr="00F51E2C">
              <w:rPr>
                <w:rFonts w:ascii="Arial Narrow" w:hAnsi="Arial Narrow"/>
                <w:b/>
                <w:sz w:val="20"/>
                <w:szCs w:val="20"/>
              </w:rPr>
              <w:t>O</w:t>
            </w:r>
            <w:r w:rsidRPr="00F51E2C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76200C25" w14:textId="77777777" w:rsidR="00F51E2C" w:rsidRPr="00F51E2C" w:rsidRDefault="00F51E2C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67EE0E6" w14:textId="52649A02" w:rsidR="003E6AD5" w:rsidRPr="00852A70" w:rsidRDefault="00F51E2C" w:rsidP="003E6AD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Pre účely konania o žiadosti o NFP v procese </w:t>
            </w:r>
            <w:r w:rsidR="003B2E57">
              <w:rPr>
                <w:rFonts w:ascii="Arial Narrow" w:hAnsi="Arial Narrow"/>
                <w:sz w:val="20"/>
              </w:rPr>
              <w:t>jej odborného hodnotenia</w:t>
            </w:r>
            <w:r w:rsidR="003E6AD5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D056C0">
              <w:rPr>
                <w:rFonts w:ascii="Arial Narrow" w:hAnsi="Arial Narrow"/>
                <w:sz w:val="20"/>
              </w:rPr>
              <w:t>S</w:t>
            </w:r>
            <w:r w:rsidR="003E6AD5">
              <w:rPr>
                <w:rFonts w:ascii="Arial Narrow" w:hAnsi="Arial Narrow"/>
                <w:sz w:val="20"/>
              </w:rPr>
              <w:t xml:space="preserve">O stanovil povinnú prílohu k žiadosti o NFP – </w:t>
            </w:r>
            <w:r w:rsidR="003E6AD5" w:rsidRPr="00511830">
              <w:rPr>
                <w:rFonts w:ascii="Arial Narrow" w:hAnsi="Arial Narrow"/>
                <w:b/>
                <w:sz w:val="20"/>
              </w:rPr>
              <w:t>samostatnú tabuľku Rozpočet projektu s podrobným komentárom</w:t>
            </w:r>
            <w:r w:rsidR="003E6AD5">
              <w:rPr>
                <w:rFonts w:ascii="Arial Narrow" w:hAnsi="Arial Narrow"/>
                <w:sz w:val="20"/>
              </w:rPr>
              <w:t xml:space="preserve"> (</w:t>
            </w:r>
            <w:r w:rsidR="003E6AD5" w:rsidRPr="001939AC">
              <w:rPr>
                <w:rFonts w:ascii="Arial Narrow" w:hAnsi="Arial Narrow"/>
                <w:sz w:val="20"/>
              </w:rPr>
              <w:t>príloha č. 1a</w:t>
            </w:r>
            <w:r w:rsidR="003E6AD5">
              <w:rPr>
                <w:rFonts w:ascii="Arial Narrow" w:hAnsi="Arial Narrow"/>
                <w:sz w:val="20"/>
              </w:rPr>
              <w:t xml:space="preserve"> </w:t>
            </w:r>
            <w:del w:id="220" w:author="Autor">
              <w:r w:rsidR="008A1952" w:rsidDel="00C02604">
                <w:rPr>
                  <w:rFonts w:ascii="Arial Narrow" w:hAnsi="Arial Narrow"/>
                  <w:sz w:val="20"/>
                </w:rPr>
                <w:delText xml:space="preserve">Metodického výkladu </w:delText>
              </w:r>
              <w:r w:rsidR="00B122BD" w:rsidDel="00C02604">
                <w:rPr>
                  <w:rFonts w:ascii="Arial Narrow" w:hAnsi="Arial Narrow"/>
                  <w:sz w:val="20"/>
                </w:rPr>
                <w:delText xml:space="preserve">SO </w:delText>
              </w:r>
              <w:r w:rsidR="008A1952" w:rsidDel="00C02604">
                <w:rPr>
                  <w:rFonts w:ascii="Arial Narrow" w:hAnsi="Arial Narrow"/>
                  <w:sz w:val="20"/>
                </w:rPr>
                <w:delText>k vypracovaniu žiadosti o NFP/projektového zámeru</w:delText>
              </w:r>
            </w:del>
            <w:ins w:id="221" w:author="Autor">
              <w:r w:rsidR="00C02604">
                <w:rPr>
                  <w:rFonts w:ascii="Arial Narrow" w:hAnsi="Arial Narrow"/>
                  <w:sz w:val="20"/>
                </w:rPr>
                <w:t>Príručky pre žiadateľa</w:t>
              </w:r>
            </w:ins>
            <w:r w:rsidR="003E6AD5">
              <w:rPr>
                <w:rFonts w:ascii="Arial Narrow" w:hAnsi="Arial Narrow"/>
                <w:sz w:val="20"/>
              </w:rPr>
              <w:t>). Ži</w:t>
            </w:r>
            <w:r w:rsidR="003E6AD5" w:rsidRPr="00852A70">
              <w:rPr>
                <w:rFonts w:ascii="Arial Narrow" w:hAnsi="Arial Narrow"/>
                <w:sz w:val="20"/>
              </w:rPr>
              <w:t xml:space="preserve">adateľ o NFP </w:t>
            </w:r>
            <w:r w:rsidR="003B2E57">
              <w:rPr>
                <w:rFonts w:ascii="Arial Narrow" w:hAnsi="Arial Narrow"/>
                <w:sz w:val="20"/>
              </w:rPr>
              <w:t xml:space="preserve">v nej </w:t>
            </w:r>
            <w:r w:rsidR="003E6AD5" w:rsidRPr="00852A70">
              <w:rPr>
                <w:rFonts w:ascii="Arial Narrow" w:hAnsi="Arial Narrow"/>
                <w:sz w:val="20"/>
              </w:rPr>
              <w:t>podrobne rozpíše všetky oprávnené výdavky podľa jednotlivých skupín výdavkov vo väzbe na aktivity projektu tak, aby bolo možné jednoznačným spôsobom identifikovať príslušnosť každého výdavku projektu k </w:t>
            </w:r>
            <w:proofErr w:type="spellStart"/>
            <w:ins w:id="222" w:author="Autor">
              <w:r w:rsidR="00C02604" w:rsidRPr="00C02604">
                <w:rPr>
                  <w:rFonts w:ascii="Arial Narrow" w:hAnsi="Arial Narrow"/>
                  <w:sz w:val="20"/>
                </w:rPr>
                <w:t>aktiviteuskutočneniu</w:t>
              </w:r>
              <w:proofErr w:type="spellEnd"/>
              <w:r w:rsidR="00C02604" w:rsidRPr="00C02604">
                <w:rPr>
                  <w:rFonts w:ascii="Arial Narrow" w:hAnsi="Arial Narrow"/>
                  <w:sz w:val="20"/>
                </w:rPr>
                <w:t xml:space="preserve"> činností preukázateľne priamo súvisiacich s konkrétnou činnosťou</w:t>
              </w:r>
            </w:ins>
            <w:del w:id="223" w:author="Autor">
              <w:r w:rsidR="003E6AD5" w:rsidRPr="00852A70" w:rsidDel="00C02604">
                <w:rPr>
                  <w:rFonts w:ascii="Arial Narrow" w:hAnsi="Arial Narrow"/>
                  <w:sz w:val="20"/>
                </w:rPr>
                <w:delText>príslušnej hlavnej aktivite</w:delText>
              </w:r>
            </w:del>
            <w:r w:rsidR="003E6AD5" w:rsidRPr="00852A70">
              <w:rPr>
                <w:rFonts w:ascii="Arial Narrow" w:hAnsi="Arial Narrow"/>
                <w:sz w:val="20"/>
              </w:rPr>
              <w:t xml:space="preserve"> projektu (priame výdavky) alebo podpornej aktivite projektu (nepriame výdavky). </w:t>
            </w:r>
            <w:r w:rsidR="003E6AD5">
              <w:rPr>
                <w:rFonts w:ascii="Arial Narrow" w:hAnsi="Arial Narrow"/>
                <w:sz w:val="20"/>
              </w:rPr>
              <w:t xml:space="preserve">Žiadateľ pri tvorbe </w:t>
            </w:r>
            <w:r w:rsidR="003E6AD5" w:rsidRPr="00694773">
              <w:rPr>
                <w:rFonts w:ascii="Arial Narrow" w:hAnsi="Arial Narrow"/>
                <w:sz w:val="20"/>
              </w:rPr>
              <w:t xml:space="preserve">rozpočtu </w:t>
            </w:r>
            <w:r w:rsidR="003E6AD5">
              <w:rPr>
                <w:rFonts w:ascii="Arial Narrow" w:hAnsi="Arial Narrow"/>
                <w:sz w:val="20"/>
              </w:rPr>
              <w:t xml:space="preserve">vychádza z podmienok poskytnutia </w:t>
            </w:r>
            <w:del w:id="224" w:author="Autor">
              <w:r w:rsidR="003E6AD5" w:rsidDel="00A322A5">
                <w:rPr>
                  <w:rFonts w:ascii="Arial Narrow" w:hAnsi="Arial Narrow"/>
                  <w:sz w:val="20"/>
                </w:rPr>
                <w:delText>pomoci</w:delText>
              </w:r>
              <w:r w:rsidR="003E6AD5" w:rsidRPr="00B72EB7" w:rsidDel="00A322A5">
                <w:rPr>
                  <w:rFonts w:ascii="Arial Narrow" w:hAnsi="Arial Narrow"/>
                  <w:sz w:val="20"/>
                </w:rPr>
                <w:delText xml:space="preserve"> </w:delText>
              </w:r>
            </w:del>
            <w:ins w:id="225" w:author="Autor">
              <w:r w:rsidR="00A322A5">
                <w:rPr>
                  <w:rFonts w:ascii="Arial Narrow" w:hAnsi="Arial Narrow"/>
                  <w:sz w:val="20"/>
                </w:rPr>
                <w:t>príspevku</w:t>
              </w:r>
              <w:r w:rsidR="00A322A5" w:rsidRPr="00B72EB7">
                <w:rPr>
                  <w:rFonts w:ascii="Arial Narrow" w:hAnsi="Arial Narrow"/>
                  <w:sz w:val="20"/>
                </w:rPr>
                <w:t xml:space="preserve"> </w:t>
              </w:r>
            </w:ins>
            <w:r w:rsidR="003E6AD5">
              <w:rPr>
                <w:rFonts w:ascii="Arial Narrow" w:hAnsi="Arial Narrow"/>
                <w:sz w:val="20"/>
              </w:rPr>
              <w:t xml:space="preserve">v oblasti oprávnenosti výdavkov, ktorý je uvedený </w:t>
            </w:r>
            <w:r w:rsidR="003E6AD5" w:rsidRPr="00852A70">
              <w:rPr>
                <w:rFonts w:ascii="Arial Narrow" w:hAnsi="Arial Narrow"/>
                <w:sz w:val="20"/>
              </w:rPr>
              <w:t>v</w:t>
            </w:r>
            <w:r w:rsidR="003E6AD5">
              <w:rPr>
                <w:rFonts w:ascii="Arial Narrow" w:hAnsi="Arial Narrow"/>
                <w:sz w:val="20"/>
              </w:rPr>
              <w:t xml:space="preserve"> podmienkach </w:t>
            </w:r>
            <w:r w:rsidR="00EB6899">
              <w:rPr>
                <w:rFonts w:ascii="Arial Narrow" w:hAnsi="Arial Narrow"/>
                <w:sz w:val="20"/>
              </w:rPr>
              <w:t>výzvy</w:t>
            </w:r>
            <w:ins w:id="226" w:author="Autor">
              <w:r w:rsidR="00C02604">
                <w:rPr>
                  <w:rFonts w:ascii="Arial Narrow" w:hAnsi="Arial Narrow"/>
                  <w:sz w:val="20"/>
                </w:rPr>
                <w:t>/vyzvania</w:t>
              </w:r>
            </w:ins>
            <w:r w:rsidR="003E6AD5" w:rsidRPr="00852A70">
              <w:rPr>
                <w:rFonts w:ascii="Arial Narrow" w:hAnsi="Arial Narrow"/>
                <w:sz w:val="20"/>
              </w:rPr>
              <w:t xml:space="preserve">. </w:t>
            </w:r>
            <w:r w:rsidR="003E6AD5">
              <w:rPr>
                <w:rFonts w:ascii="Arial Narrow" w:hAnsi="Arial Narrow"/>
                <w:sz w:val="20"/>
              </w:rPr>
              <w:t>V</w:t>
            </w:r>
            <w:r w:rsidR="003E6AD5" w:rsidRPr="00694773">
              <w:rPr>
                <w:rFonts w:ascii="Arial Narrow" w:hAnsi="Arial Narrow"/>
                <w:sz w:val="20"/>
              </w:rPr>
              <w:t xml:space="preserve"> stĺpci 10 </w:t>
            </w:r>
            <w:r w:rsidR="003E6AD5">
              <w:rPr>
                <w:rFonts w:ascii="Arial Narrow" w:hAnsi="Arial Narrow"/>
                <w:sz w:val="20"/>
              </w:rPr>
              <w:t>tabuľky</w:t>
            </w:r>
            <w:ins w:id="227" w:author="Autor">
              <w:r w:rsidR="00C02604">
                <w:rPr>
                  <w:rFonts w:ascii="Arial Narrow" w:hAnsi="Arial Narrow"/>
                  <w:sz w:val="20"/>
                </w:rPr>
                <w:t xml:space="preserve"> s názvom „</w:t>
              </w:r>
              <w:r w:rsidR="00C02604" w:rsidRPr="00E041EA">
                <w:rPr>
                  <w:rFonts w:ascii="Arial Narrow" w:hAnsi="Arial Narrow"/>
                  <w:sz w:val="20"/>
                </w:rPr>
                <w:t>Podrobný komentár k položke a k spôsobu výpočtu položky</w:t>
              </w:r>
              <w:r w:rsidR="00C02604">
                <w:rPr>
                  <w:rFonts w:ascii="Arial Narrow" w:hAnsi="Arial Narrow"/>
                  <w:sz w:val="20"/>
                </w:rPr>
                <w:t>“</w:t>
              </w:r>
              <w:r w:rsidR="00C02604" w:rsidRPr="00E041EA">
                <w:rPr>
                  <w:rFonts w:ascii="Arial Narrow" w:hAnsi="Arial Narrow"/>
                  <w:sz w:val="20"/>
                </w:rPr>
                <w:t xml:space="preserve"> </w:t>
              </w:r>
              <w:r w:rsidR="00C02604">
                <w:rPr>
                  <w:rFonts w:ascii="Arial Narrow" w:hAnsi="Arial Narrow"/>
                  <w:sz w:val="20"/>
                </w:rPr>
                <w:t>tabuľky</w:t>
              </w:r>
            </w:ins>
            <w:r w:rsidR="003E6AD5">
              <w:rPr>
                <w:rFonts w:ascii="Arial Narrow" w:hAnsi="Arial Narrow"/>
                <w:sz w:val="20"/>
              </w:rPr>
              <w:t xml:space="preserve"> 1a </w:t>
            </w:r>
            <w:r w:rsidR="003E6AD5" w:rsidRPr="00694773">
              <w:rPr>
                <w:rFonts w:ascii="Arial Narrow" w:hAnsi="Arial Narrow"/>
                <w:sz w:val="20"/>
              </w:rPr>
              <w:t>špecifikuje</w:t>
            </w:r>
            <w:r w:rsidR="003E6AD5">
              <w:rPr>
                <w:rFonts w:ascii="Arial Narrow" w:hAnsi="Arial Narrow"/>
                <w:sz w:val="20"/>
              </w:rPr>
              <w:t xml:space="preserve"> p</w:t>
            </w:r>
            <w:r w:rsidR="003E6AD5" w:rsidRPr="00852A70">
              <w:rPr>
                <w:rFonts w:ascii="Arial Narrow" w:hAnsi="Arial Narrow"/>
                <w:sz w:val="20"/>
              </w:rPr>
              <w:t>odrobnejš</w:t>
            </w:r>
            <w:r w:rsidR="003E6AD5">
              <w:rPr>
                <w:rFonts w:ascii="Arial Narrow" w:hAnsi="Arial Narrow"/>
                <w:sz w:val="20"/>
              </w:rPr>
              <w:t>í popis</w:t>
            </w:r>
            <w:r w:rsidR="003E6AD5" w:rsidRPr="00852A70">
              <w:rPr>
                <w:rFonts w:ascii="Arial Narrow" w:hAnsi="Arial Narrow"/>
                <w:sz w:val="20"/>
              </w:rPr>
              <w:t xml:space="preserve">, aký </w:t>
            </w:r>
            <w:r w:rsidR="003B2E57">
              <w:rPr>
                <w:rFonts w:ascii="Arial Narrow" w:hAnsi="Arial Narrow"/>
                <w:sz w:val="20"/>
              </w:rPr>
              <w:t xml:space="preserve">plánovaný </w:t>
            </w:r>
            <w:r w:rsidR="003E6AD5" w:rsidRPr="00852A70">
              <w:rPr>
                <w:rFonts w:ascii="Arial Narrow" w:hAnsi="Arial Narrow"/>
                <w:sz w:val="20"/>
              </w:rPr>
              <w:t xml:space="preserve">výdavok zahrnul do skupiny výdavkov </w:t>
            </w:r>
            <w:r w:rsidR="003E6AD5">
              <w:rPr>
                <w:rFonts w:ascii="Arial Narrow" w:hAnsi="Arial Narrow"/>
                <w:sz w:val="20"/>
              </w:rPr>
              <w:t>a spôsob výpočtu položiek (aj vo vzťahu k proporcionalite)</w:t>
            </w:r>
            <w:r w:rsidR="003E6AD5" w:rsidRPr="00852A70">
              <w:rPr>
                <w:rFonts w:ascii="Arial Narrow" w:hAnsi="Arial Narrow"/>
                <w:sz w:val="20"/>
              </w:rPr>
              <w:t xml:space="preserve">. </w:t>
            </w:r>
          </w:p>
          <w:p w14:paraId="0C86C255" w14:textId="77777777" w:rsidR="00C11355" w:rsidRPr="001F2305" w:rsidRDefault="006909BB" w:rsidP="00CF6680">
            <w:pPr>
              <w:pStyle w:val="Hlavika"/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Žiadateľ uvádza </w:t>
            </w:r>
            <w:r w:rsidR="00C11355">
              <w:rPr>
                <w:rFonts w:ascii="Arial Narrow" w:hAnsi="Arial Narrow"/>
                <w:sz w:val="20"/>
              </w:rPr>
              <w:t xml:space="preserve">každú výdavkovú skupinu </w:t>
            </w:r>
            <w:r w:rsidRPr="00852A70">
              <w:rPr>
                <w:rFonts w:ascii="Arial Narrow" w:hAnsi="Arial Narrow"/>
                <w:sz w:val="20"/>
              </w:rPr>
              <w:t>samostatne</w:t>
            </w:r>
            <w:r w:rsidR="00C11355">
              <w:rPr>
                <w:rFonts w:ascii="Arial Narrow" w:hAnsi="Arial Narrow"/>
                <w:sz w:val="20"/>
              </w:rPr>
              <w:t>, iba raz</w:t>
            </w:r>
            <w:r w:rsidRPr="00852A70">
              <w:rPr>
                <w:rFonts w:ascii="Arial Narrow" w:hAnsi="Arial Narrow"/>
                <w:sz w:val="20"/>
              </w:rPr>
              <w:t xml:space="preserve"> pre </w:t>
            </w:r>
            <w:r w:rsidR="00C11355">
              <w:rPr>
                <w:rFonts w:ascii="Arial Narrow" w:hAnsi="Arial Narrow"/>
                <w:sz w:val="20"/>
              </w:rPr>
              <w:t xml:space="preserve">danú </w:t>
            </w:r>
            <w:r>
              <w:rPr>
                <w:rFonts w:ascii="Arial Narrow" w:hAnsi="Arial Narrow"/>
                <w:sz w:val="20"/>
              </w:rPr>
              <w:t>aktivit</w:t>
            </w:r>
            <w:r w:rsidR="00C11355">
              <w:rPr>
                <w:rFonts w:ascii="Arial Narrow" w:hAnsi="Arial Narrow"/>
                <w:sz w:val="20"/>
              </w:rPr>
              <w:t>u</w:t>
            </w:r>
            <w:r>
              <w:rPr>
                <w:rFonts w:ascii="Arial Narrow" w:hAnsi="Arial Narrow"/>
                <w:sz w:val="20"/>
              </w:rPr>
              <w:t xml:space="preserve"> projektu. Jeden typ aktivity môže byť priradený k viacerým hlavným aktivitám projektu</w:t>
            </w:r>
            <w:r w:rsidR="00C11355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C11355">
              <w:rPr>
                <w:rFonts w:ascii="Arial Narrow" w:hAnsi="Arial Narrow"/>
                <w:sz w:val="20"/>
              </w:rPr>
              <w:t>j</w:t>
            </w:r>
            <w:r>
              <w:rPr>
                <w:rFonts w:ascii="Arial Narrow" w:hAnsi="Arial Narrow"/>
                <w:sz w:val="20"/>
              </w:rPr>
              <w:t>edna skupina výdavku môže byť priradená k viacerým hlavným aktivitám</w:t>
            </w:r>
            <w:r w:rsidR="00C11355">
              <w:rPr>
                <w:rFonts w:ascii="Arial Narrow" w:hAnsi="Arial Narrow"/>
                <w:sz w:val="20"/>
              </w:rPr>
              <w:t xml:space="preserve">  (</w:t>
            </w:r>
            <w:r w:rsidRPr="00852A70">
              <w:rPr>
                <w:rFonts w:ascii="Arial Narrow" w:hAnsi="Arial Narrow"/>
                <w:sz w:val="20"/>
              </w:rPr>
              <w:t xml:space="preserve">napr. </w:t>
            </w:r>
            <w:r>
              <w:rPr>
                <w:rFonts w:ascii="Arial Narrow" w:hAnsi="Arial Narrow"/>
                <w:sz w:val="20"/>
              </w:rPr>
              <w:t>skupina</w:t>
            </w:r>
            <w:r w:rsidRPr="00852A70">
              <w:rPr>
                <w:rFonts w:ascii="Arial Narrow" w:hAnsi="Arial Narrow"/>
                <w:sz w:val="20"/>
              </w:rPr>
              <w:t xml:space="preserve"> výdavkov </w:t>
            </w:r>
            <w:r>
              <w:rPr>
                <w:rFonts w:ascii="Arial Narrow" w:hAnsi="Arial Narrow"/>
                <w:sz w:val="20"/>
              </w:rPr>
              <w:t>521</w:t>
            </w:r>
            <w:r w:rsidRPr="00852A7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Mzdov</w:t>
            </w:r>
            <w:r w:rsidRPr="00852A70">
              <w:rPr>
                <w:rFonts w:ascii="Arial Narrow" w:hAnsi="Arial Narrow"/>
                <w:sz w:val="20"/>
              </w:rPr>
              <w:t xml:space="preserve">é </w:t>
            </w:r>
            <w:r>
              <w:rPr>
                <w:rFonts w:ascii="Arial Narrow" w:hAnsi="Arial Narrow"/>
                <w:sz w:val="20"/>
              </w:rPr>
              <w:t xml:space="preserve">výdavky - </w:t>
            </w:r>
            <w:r w:rsidRPr="00852A70">
              <w:rPr>
                <w:rFonts w:ascii="Arial Narrow" w:hAnsi="Arial Narrow"/>
                <w:sz w:val="20"/>
              </w:rPr>
              <w:t xml:space="preserve">sa môže </w:t>
            </w:r>
            <w:r>
              <w:rPr>
                <w:rFonts w:ascii="Arial Narrow" w:hAnsi="Arial Narrow"/>
                <w:sz w:val="20"/>
              </w:rPr>
              <w:t xml:space="preserve">priradiť v rámci hlavných aktivít projektu </w:t>
            </w:r>
            <w:r w:rsidRPr="00852A70">
              <w:rPr>
                <w:rFonts w:ascii="Arial Narrow" w:hAnsi="Arial Narrow"/>
                <w:sz w:val="20"/>
              </w:rPr>
              <w:t xml:space="preserve">aj v aktivite 1, aj </w:t>
            </w:r>
            <w:r>
              <w:rPr>
                <w:rFonts w:ascii="Arial Narrow" w:hAnsi="Arial Narrow"/>
                <w:sz w:val="20"/>
              </w:rPr>
              <w:t xml:space="preserve">v aktivite 2, ale môže sa priradiť aj </w:t>
            </w:r>
            <w:r w:rsidRPr="00852A70">
              <w:rPr>
                <w:rFonts w:ascii="Arial Narrow" w:hAnsi="Arial Narrow"/>
                <w:sz w:val="20"/>
              </w:rPr>
              <w:t>v</w:t>
            </w:r>
            <w:r>
              <w:rPr>
                <w:rFonts w:ascii="Arial Narrow" w:hAnsi="Arial Narrow"/>
                <w:sz w:val="20"/>
              </w:rPr>
              <w:t xml:space="preserve"> podpornej aktivite projektu, napr. </w:t>
            </w:r>
            <w:r w:rsidRPr="00852A70">
              <w:rPr>
                <w:rFonts w:ascii="Arial Narrow" w:hAnsi="Arial Narrow"/>
                <w:sz w:val="20"/>
              </w:rPr>
              <w:t>riadenie projektu</w:t>
            </w:r>
            <w:r w:rsidR="00C11355">
              <w:rPr>
                <w:rFonts w:ascii="Arial Narrow" w:hAnsi="Arial Narrow"/>
                <w:sz w:val="20"/>
              </w:rPr>
              <w:t>; t</w:t>
            </w:r>
            <w:r>
              <w:rPr>
                <w:rFonts w:ascii="Arial Narrow" w:hAnsi="Arial Narrow"/>
                <w:sz w:val="20"/>
              </w:rPr>
              <w:t xml:space="preserve">o znamená, že </w:t>
            </w:r>
            <w:r w:rsidRPr="00852A70">
              <w:rPr>
                <w:rFonts w:ascii="Arial Narrow" w:hAnsi="Arial Narrow"/>
                <w:sz w:val="20"/>
              </w:rPr>
              <w:t xml:space="preserve"> skupina výdavkov </w:t>
            </w:r>
            <w:r>
              <w:rPr>
                <w:rFonts w:ascii="Arial Narrow" w:hAnsi="Arial Narrow"/>
                <w:sz w:val="20"/>
              </w:rPr>
              <w:t>521</w:t>
            </w:r>
            <w:r w:rsidRPr="00852A7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Mzdové výdavky môže byť </w:t>
            </w:r>
            <w:r w:rsidRPr="00852A70">
              <w:rPr>
                <w:rFonts w:ascii="Arial Narrow" w:hAnsi="Arial Narrow"/>
                <w:sz w:val="20"/>
              </w:rPr>
              <w:t xml:space="preserve">uvedená </w:t>
            </w:r>
            <w:r>
              <w:rPr>
                <w:rFonts w:ascii="Arial Narrow" w:hAnsi="Arial Narrow"/>
                <w:sz w:val="20"/>
              </w:rPr>
              <w:t xml:space="preserve">v rozpočte </w:t>
            </w:r>
            <w:r w:rsidRPr="00852A70">
              <w:rPr>
                <w:rFonts w:ascii="Arial Narrow" w:hAnsi="Arial Narrow"/>
                <w:sz w:val="20"/>
              </w:rPr>
              <w:t>viackrát</w:t>
            </w:r>
            <w:r>
              <w:rPr>
                <w:rFonts w:ascii="Arial Narrow" w:hAnsi="Arial Narrow"/>
                <w:sz w:val="20"/>
              </w:rPr>
              <w:t xml:space="preserve"> k jednotlivým pozíciám</w:t>
            </w:r>
            <w:r w:rsidR="00C11355">
              <w:rPr>
                <w:rFonts w:ascii="Arial Narrow" w:hAnsi="Arial Narrow"/>
                <w:sz w:val="20"/>
              </w:rPr>
              <w:t>, napr.</w:t>
            </w:r>
            <w:r>
              <w:rPr>
                <w:rFonts w:ascii="Arial Narrow" w:hAnsi="Arial Narrow"/>
                <w:sz w:val="20"/>
              </w:rPr>
              <w:t xml:space="preserve"> zamestnanec, lektor, </w:t>
            </w:r>
            <w:r w:rsidRPr="00852A70">
              <w:rPr>
                <w:rFonts w:ascii="Arial Narrow" w:hAnsi="Arial Narrow"/>
                <w:sz w:val="20"/>
              </w:rPr>
              <w:t>projektový manažér, finančný manažér...</w:t>
            </w:r>
            <w:r>
              <w:rPr>
                <w:rFonts w:ascii="Arial Narrow" w:hAnsi="Arial Narrow"/>
                <w:sz w:val="20"/>
              </w:rPr>
              <w:t>a pod.</w:t>
            </w:r>
          </w:p>
        </w:tc>
      </w:tr>
      <w:tr w:rsidR="00B10209" w:rsidRPr="002C6A91" w14:paraId="2B036866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CCC0D9" w:themeFill="accent4" w:themeFillTint="66"/>
            <w:hideMark/>
          </w:tcPr>
          <w:p w14:paraId="4A11E177" w14:textId="77777777" w:rsidR="00B10209" w:rsidRPr="002C6A91" w:rsidRDefault="00B10209" w:rsidP="00187776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11.A Priame výdavky:</w:t>
            </w:r>
          </w:p>
        </w:tc>
      </w:tr>
      <w:tr w:rsidR="006909BB" w:rsidRPr="002C6A91" w14:paraId="02416C5E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FFFFFF" w:themeFill="background1"/>
          </w:tcPr>
          <w:p w14:paraId="3CC8E68C" w14:textId="6E6E40FB" w:rsidR="006909BB" w:rsidRPr="006909BB" w:rsidRDefault="006909BB" w:rsidP="00C02604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 w:rsidRPr="00852A70">
              <w:rPr>
                <w:rFonts w:ascii="Arial Narrow" w:hAnsi="Arial Narrow"/>
                <w:sz w:val="20"/>
              </w:rPr>
              <w:t xml:space="preserve">V stĺpci „Skupina </w:t>
            </w:r>
            <w:del w:id="228" w:author="Autor">
              <w:r w:rsidRPr="00852A70" w:rsidDel="00C02604">
                <w:rPr>
                  <w:rFonts w:ascii="Arial Narrow" w:hAnsi="Arial Narrow"/>
                  <w:sz w:val="20"/>
                </w:rPr>
                <w:delText>výdavk</w:delText>
              </w:r>
              <w:r w:rsidDel="00C02604">
                <w:rPr>
                  <w:rFonts w:ascii="Arial Narrow" w:hAnsi="Arial Narrow"/>
                  <w:sz w:val="20"/>
                </w:rPr>
                <w:delText>u</w:delText>
              </w:r>
            </w:del>
            <w:ins w:id="229" w:author="Autor">
              <w:r w:rsidR="00C02604" w:rsidRPr="00852A70">
                <w:rPr>
                  <w:rFonts w:ascii="Arial Narrow" w:hAnsi="Arial Narrow"/>
                  <w:sz w:val="20"/>
                </w:rPr>
                <w:t>výdav</w:t>
              </w:r>
              <w:r w:rsidR="00C02604">
                <w:rPr>
                  <w:rFonts w:ascii="Arial Narrow" w:hAnsi="Arial Narrow"/>
                  <w:sz w:val="20"/>
                </w:rPr>
                <w:t>kov</w:t>
              </w:r>
            </w:ins>
            <w:r w:rsidRPr="00852A70">
              <w:rPr>
                <w:rFonts w:ascii="Arial Narrow" w:hAnsi="Arial Narrow"/>
                <w:sz w:val="20"/>
              </w:rPr>
              <w:t xml:space="preserve">“ žiadateľ o NFP </w:t>
            </w:r>
            <w:r>
              <w:rPr>
                <w:rFonts w:ascii="Arial Narrow" w:hAnsi="Arial Narrow"/>
                <w:sz w:val="20"/>
              </w:rPr>
              <w:t xml:space="preserve">vyberie </w:t>
            </w:r>
            <w:r w:rsidRPr="00852A70">
              <w:rPr>
                <w:rFonts w:ascii="Arial Narrow" w:hAnsi="Arial Narrow"/>
                <w:sz w:val="20"/>
              </w:rPr>
              <w:t xml:space="preserve">číslo a názov </w:t>
            </w:r>
            <w:r>
              <w:rPr>
                <w:rFonts w:ascii="Arial Narrow" w:hAnsi="Arial Narrow"/>
                <w:sz w:val="20"/>
              </w:rPr>
              <w:t xml:space="preserve">príslušnej </w:t>
            </w:r>
            <w:r w:rsidRPr="00852A70">
              <w:rPr>
                <w:rFonts w:ascii="Arial Narrow" w:hAnsi="Arial Narrow"/>
                <w:sz w:val="20"/>
              </w:rPr>
              <w:t>skupiny výdavkov</w:t>
            </w:r>
            <w:r>
              <w:rPr>
                <w:rFonts w:ascii="Arial Narrow" w:hAnsi="Arial Narrow"/>
                <w:sz w:val="20"/>
              </w:rPr>
              <w:t xml:space="preserve">. </w:t>
            </w:r>
          </w:p>
        </w:tc>
      </w:tr>
      <w:tr w:rsidR="00484EC7" w:rsidRPr="002C6A91" w14:paraId="15118E51" w14:textId="77777777" w:rsidTr="00B47877">
        <w:trPr>
          <w:trHeight w:val="304"/>
        </w:trPr>
        <w:tc>
          <w:tcPr>
            <w:tcW w:w="9322" w:type="dxa"/>
            <w:gridSpan w:val="2"/>
            <w:shd w:val="clear" w:color="auto" w:fill="E5DFEC" w:themeFill="accent4" w:themeFillTint="33"/>
            <w:hideMark/>
          </w:tcPr>
          <w:p w14:paraId="22E70E05" w14:textId="77777777" w:rsidR="00484EC7" w:rsidRPr="002C6A91" w:rsidRDefault="00484EC7" w:rsidP="009D08D3">
            <w:pPr>
              <w:tabs>
                <w:tab w:val="left" w:pos="2893"/>
              </w:tabs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aktivity</w:t>
            </w:r>
          </w:p>
        </w:tc>
      </w:tr>
      <w:tr w:rsidR="00484EC7" w:rsidRPr="002C6A91" w14:paraId="18CAE6BC" w14:textId="77777777" w:rsidTr="00B47877">
        <w:trPr>
          <w:trHeight w:val="304"/>
        </w:trPr>
        <w:tc>
          <w:tcPr>
            <w:tcW w:w="9322" w:type="dxa"/>
            <w:gridSpan w:val="2"/>
            <w:shd w:val="clear" w:color="auto" w:fill="FFFFFF" w:themeFill="background1"/>
          </w:tcPr>
          <w:p w14:paraId="5D8D8241" w14:textId="77777777" w:rsidR="00484EC7" w:rsidRPr="002C6A91" w:rsidRDefault="00484EC7" w:rsidP="009D08D3">
            <w:pPr>
              <w:tabs>
                <w:tab w:val="left" w:pos="2893"/>
              </w:tabs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36A28" w:rsidRPr="002C6A91" w14:paraId="010AEC75" w14:textId="77777777" w:rsidTr="00B47877">
        <w:trPr>
          <w:trHeight w:val="277"/>
        </w:trPr>
        <w:tc>
          <w:tcPr>
            <w:tcW w:w="4102" w:type="dxa"/>
            <w:shd w:val="clear" w:color="auto" w:fill="E5DFEC" w:themeFill="accent4" w:themeFillTint="33"/>
          </w:tcPr>
          <w:p w14:paraId="3B027C16" w14:textId="77777777" w:rsidR="00D36A28" w:rsidRPr="002C6A91" w:rsidRDefault="00D36A28" w:rsidP="009D08D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Hlavné aktivity projektu</w:t>
            </w:r>
          </w:p>
        </w:tc>
        <w:tc>
          <w:tcPr>
            <w:tcW w:w="5220" w:type="dxa"/>
            <w:shd w:val="clear" w:color="auto" w:fill="E5DFEC" w:themeFill="accent4" w:themeFillTint="33"/>
          </w:tcPr>
          <w:p w14:paraId="695F1DE6" w14:textId="77777777" w:rsidR="00D36A28" w:rsidRPr="002C6A91" w:rsidRDefault="00D36A28" w:rsidP="00187776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Celková výška oprávnených výdavkov za aktivitu</w:t>
            </w:r>
          </w:p>
        </w:tc>
      </w:tr>
      <w:tr w:rsidR="008B46A9" w:rsidRPr="002C6A91" w14:paraId="2E18F3F1" w14:textId="77777777" w:rsidTr="00B47877">
        <w:trPr>
          <w:trHeight w:val="326"/>
        </w:trPr>
        <w:tc>
          <w:tcPr>
            <w:tcW w:w="4102" w:type="dxa"/>
            <w:shd w:val="clear" w:color="auto" w:fill="FFFFFF" w:themeFill="background1"/>
          </w:tcPr>
          <w:p w14:paraId="1B1DE733" w14:textId="77777777" w:rsidR="008B46A9" w:rsidRPr="002C6A91" w:rsidRDefault="008B46A9" w:rsidP="009D08D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FFFFFF" w:themeFill="background1"/>
          </w:tcPr>
          <w:p w14:paraId="653B46D3" w14:textId="77777777" w:rsidR="008B46A9" w:rsidRPr="002C6A91" w:rsidRDefault="008B46A9" w:rsidP="00187776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36A28" w:rsidRPr="002C6A91" w14:paraId="59BB9D67" w14:textId="77777777" w:rsidTr="00B47877">
        <w:trPr>
          <w:trHeight w:val="254"/>
        </w:trPr>
        <w:tc>
          <w:tcPr>
            <w:tcW w:w="4102" w:type="dxa"/>
            <w:shd w:val="clear" w:color="auto" w:fill="E5DFEC" w:themeFill="accent4" w:themeFillTint="33"/>
          </w:tcPr>
          <w:p w14:paraId="0E533A46" w14:textId="77777777" w:rsidR="00D36A28" w:rsidRPr="002C6A91" w:rsidRDefault="00EF1C07" w:rsidP="009D08D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Skupina</w:t>
            </w:r>
            <w:r w:rsidR="00D36A28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výdavku</w:t>
            </w:r>
            <w:r w:rsidR="008B46A9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7C2E4A" w:rsidRPr="002C6A91">
              <w:rPr>
                <w:rFonts w:ascii="Arial Narrow" w:hAnsi="Arial Narrow"/>
                <w:sz w:val="20"/>
                <w:szCs w:val="20"/>
              </w:rPr>
              <w:t>(výber z číselníka oprávnených výdavkov)</w:t>
            </w:r>
          </w:p>
        </w:tc>
        <w:tc>
          <w:tcPr>
            <w:tcW w:w="5220" w:type="dxa"/>
            <w:shd w:val="clear" w:color="auto" w:fill="E5DFEC" w:themeFill="accent4" w:themeFillTint="33"/>
          </w:tcPr>
          <w:p w14:paraId="29EF3B1D" w14:textId="77777777" w:rsidR="00D36A28" w:rsidRPr="002C6A91" w:rsidRDefault="00D36A28" w:rsidP="00D36A28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Výška oprávneného výdavku</w:t>
            </w:r>
          </w:p>
        </w:tc>
      </w:tr>
      <w:tr w:rsidR="008B46A9" w:rsidRPr="002C6A91" w14:paraId="3DD810D2" w14:textId="77777777" w:rsidTr="00CF6680">
        <w:trPr>
          <w:trHeight w:val="841"/>
        </w:trPr>
        <w:tc>
          <w:tcPr>
            <w:tcW w:w="4102" w:type="dxa"/>
            <w:shd w:val="clear" w:color="auto" w:fill="FFFFFF" w:themeFill="background1"/>
          </w:tcPr>
          <w:p w14:paraId="0D925868" w14:textId="77777777" w:rsidR="008B46A9" w:rsidRPr="002C6A91" w:rsidRDefault="008B46A9" w:rsidP="009D08D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1</w:t>
            </w:r>
          </w:p>
          <w:p w14:paraId="4256350B" w14:textId="77777777" w:rsidR="008B46A9" w:rsidRPr="002C6A91" w:rsidRDefault="008B46A9" w:rsidP="009D08D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003DC7BC" w14:textId="77777777" w:rsidR="008B46A9" w:rsidRPr="002C6A91" w:rsidRDefault="008A293F" w:rsidP="009D08D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5D241784" w14:textId="77777777" w:rsidR="008B46A9" w:rsidRPr="002C6A91" w:rsidRDefault="008A293F" w:rsidP="0018777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N</w:t>
            </w:r>
          </w:p>
        </w:tc>
        <w:tc>
          <w:tcPr>
            <w:tcW w:w="5220" w:type="dxa"/>
            <w:shd w:val="clear" w:color="auto" w:fill="FFFFFF" w:themeFill="background1"/>
          </w:tcPr>
          <w:p w14:paraId="4CA700D7" w14:textId="77777777" w:rsidR="008B46A9" w:rsidRPr="002C6A91" w:rsidRDefault="008B46A9" w:rsidP="00D36A28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B10209" w:rsidRPr="002C6A91" w14:paraId="11281986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CCC0D9" w:themeFill="accent4" w:themeFillTint="66"/>
            <w:hideMark/>
          </w:tcPr>
          <w:p w14:paraId="250A2487" w14:textId="77777777" w:rsidR="00B10209" w:rsidRPr="002C6A91" w:rsidRDefault="00B10209" w:rsidP="00187776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11.B Nepriame výdavky:</w:t>
            </w:r>
          </w:p>
        </w:tc>
      </w:tr>
      <w:tr w:rsidR="006909BB" w:rsidRPr="002C6A91" w14:paraId="10C6B4BD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FFFFFF" w:themeFill="background1"/>
          </w:tcPr>
          <w:p w14:paraId="4A67F249" w14:textId="0FF589E4" w:rsidR="006909BB" w:rsidRPr="002C6A91" w:rsidRDefault="006909BB" w:rsidP="00AB153B">
            <w:pPr>
              <w:pStyle w:val="Hlavika"/>
              <w:spacing w:after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 xml:space="preserve">Číslo a názov príslušnej skupiny výdavkov </w:t>
            </w:r>
            <w:r w:rsidRPr="00852A70">
              <w:rPr>
                <w:rFonts w:ascii="Arial Narrow" w:hAnsi="Arial Narrow"/>
                <w:sz w:val="20"/>
              </w:rPr>
              <w:t>podporn</w:t>
            </w:r>
            <w:r>
              <w:rPr>
                <w:rFonts w:ascii="Arial Narrow" w:hAnsi="Arial Narrow"/>
                <w:sz w:val="20"/>
              </w:rPr>
              <w:t>ej</w:t>
            </w:r>
            <w:r w:rsidRPr="00852A70">
              <w:rPr>
                <w:rFonts w:ascii="Arial Narrow" w:hAnsi="Arial Narrow"/>
                <w:sz w:val="20"/>
              </w:rPr>
              <w:t xml:space="preserve"> aktivit</w:t>
            </w:r>
            <w:r>
              <w:rPr>
                <w:rFonts w:ascii="Arial Narrow" w:hAnsi="Arial Narrow"/>
                <w:sz w:val="20"/>
              </w:rPr>
              <w:t>y</w:t>
            </w:r>
            <w:r w:rsidRPr="00852A7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projektu je zadefinovaný podľa p</w:t>
            </w:r>
            <w:r w:rsidRPr="00C83795">
              <w:rPr>
                <w:rFonts w:ascii="Arial Narrow" w:hAnsi="Arial Narrow"/>
                <w:sz w:val="20"/>
              </w:rPr>
              <w:t xml:space="preserve">rílohy č. 1 k MP CKO č. 6 </w:t>
            </w:r>
            <w:del w:id="230" w:author="Autor">
              <w:r w:rsidR="00B122BD" w:rsidDel="00AB153B">
                <w:rPr>
                  <w:rFonts w:ascii="Arial Narrow" w:hAnsi="Arial Narrow"/>
                  <w:sz w:val="20"/>
                </w:rPr>
                <w:delText>aktuálna verzia</w:delText>
              </w:r>
            </w:del>
            <w:ins w:id="231" w:author="Autor">
              <w:r w:rsidR="00AB153B">
                <w:rPr>
                  <w:rFonts w:ascii="Arial Narrow" w:hAnsi="Arial Narrow"/>
                  <w:sz w:val="20"/>
                </w:rPr>
                <w:t>v platnom znení</w:t>
              </w:r>
            </w:ins>
            <w:r w:rsidRPr="00C83795">
              <w:rPr>
                <w:rFonts w:ascii="Arial Narrow" w:hAnsi="Arial Narrow"/>
                <w:sz w:val="20"/>
              </w:rPr>
              <w:t xml:space="preserve"> Kategórie nepriamych výdavkov</w:t>
            </w:r>
            <w:r>
              <w:rPr>
                <w:rFonts w:ascii="Arial Narrow" w:hAnsi="Arial Narrow"/>
                <w:sz w:val="20"/>
              </w:rPr>
              <w:t xml:space="preserve">. </w:t>
            </w:r>
          </w:p>
        </w:tc>
      </w:tr>
      <w:tr w:rsidR="00D36A28" w:rsidRPr="002C6A91" w14:paraId="6F483269" w14:textId="77777777" w:rsidTr="00B47877">
        <w:trPr>
          <w:trHeight w:val="340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32105E73" w14:textId="77777777" w:rsidR="00D36A28" w:rsidRPr="002C6A91" w:rsidRDefault="00061D73" w:rsidP="006A61FE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Podporné </w:t>
            </w:r>
            <w:r w:rsidR="00D36A28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aktivity projektu</w:t>
            </w:r>
          </w:p>
        </w:tc>
        <w:tc>
          <w:tcPr>
            <w:tcW w:w="5220" w:type="dxa"/>
            <w:shd w:val="clear" w:color="auto" w:fill="E5DFEC" w:themeFill="accent4" w:themeFillTint="33"/>
            <w:hideMark/>
          </w:tcPr>
          <w:p w14:paraId="39042690" w14:textId="77777777" w:rsidR="00D36A28" w:rsidRPr="002C6A91" w:rsidRDefault="00D36A28" w:rsidP="006A61FE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Celková výška oprávnených výdavkov za aktivitu</w:t>
            </w:r>
          </w:p>
        </w:tc>
      </w:tr>
      <w:tr w:rsidR="006A1986" w:rsidRPr="002C6A91" w14:paraId="2CF92601" w14:textId="77777777" w:rsidTr="00B47877">
        <w:trPr>
          <w:trHeight w:val="340"/>
        </w:trPr>
        <w:tc>
          <w:tcPr>
            <w:tcW w:w="4102" w:type="dxa"/>
            <w:shd w:val="clear" w:color="auto" w:fill="FFFFFF" w:themeFill="background1"/>
          </w:tcPr>
          <w:p w14:paraId="3FC2C6A7" w14:textId="77777777" w:rsidR="006A1986" w:rsidRPr="002C6A91" w:rsidRDefault="006A1986" w:rsidP="006A61F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FFFFFF" w:themeFill="background1"/>
          </w:tcPr>
          <w:p w14:paraId="2E4BCCB6" w14:textId="77777777" w:rsidR="006A1986" w:rsidRPr="002C6A91" w:rsidRDefault="006A1986" w:rsidP="006A61FE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36A28" w:rsidRPr="002C6A91" w14:paraId="0E7A03FA" w14:textId="77777777" w:rsidTr="00B47877">
        <w:trPr>
          <w:trHeight w:val="266"/>
        </w:trPr>
        <w:tc>
          <w:tcPr>
            <w:tcW w:w="4102" w:type="dxa"/>
            <w:shd w:val="clear" w:color="auto" w:fill="E5DFEC" w:themeFill="accent4" w:themeFillTint="33"/>
          </w:tcPr>
          <w:p w14:paraId="6D33BD91" w14:textId="77777777" w:rsidR="00D36A28" w:rsidRPr="002C6A91" w:rsidRDefault="00EF1C07" w:rsidP="009B18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Skupina </w:t>
            </w:r>
            <w:r w:rsidR="00D36A28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výdavku</w:t>
            </w:r>
            <w:r w:rsidR="008A293F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EB336E" w:rsidRPr="002C6A91">
              <w:rPr>
                <w:rFonts w:ascii="Arial Narrow" w:hAnsi="Arial Narrow"/>
                <w:sz w:val="20"/>
                <w:szCs w:val="20"/>
              </w:rPr>
              <w:t>(výber z číselníka oprávnených výdavkov)</w:t>
            </w:r>
          </w:p>
        </w:tc>
        <w:tc>
          <w:tcPr>
            <w:tcW w:w="5220" w:type="dxa"/>
            <w:shd w:val="clear" w:color="auto" w:fill="E5DFEC" w:themeFill="accent4" w:themeFillTint="33"/>
          </w:tcPr>
          <w:p w14:paraId="74FC4F45" w14:textId="77777777" w:rsidR="00D36A28" w:rsidRPr="002C6A91" w:rsidRDefault="00D36A28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Výška oprávneného výdavku</w:t>
            </w:r>
          </w:p>
        </w:tc>
      </w:tr>
      <w:tr w:rsidR="008B46A9" w:rsidRPr="002C6A91" w14:paraId="7C1F0652" w14:textId="77777777" w:rsidTr="00CF6680">
        <w:trPr>
          <w:trHeight w:val="785"/>
        </w:trPr>
        <w:tc>
          <w:tcPr>
            <w:tcW w:w="4102" w:type="dxa"/>
            <w:shd w:val="clear" w:color="auto" w:fill="FFFFFF" w:themeFill="background1"/>
          </w:tcPr>
          <w:p w14:paraId="79F755AC" w14:textId="77777777" w:rsidR="008B46A9" w:rsidRPr="002C6A91" w:rsidRDefault="008B46A9" w:rsidP="009B184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1</w:t>
            </w:r>
          </w:p>
          <w:p w14:paraId="209EAF1B" w14:textId="77777777" w:rsidR="008B46A9" w:rsidRPr="002C6A91" w:rsidRDefault="008B46A9" w:rsidP="009B184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02B06FF6" w14:textId="77777777" w:rsidR="008B46A9" w:rsidRPr="002C6A91" w:rsidRDefault="008A293F" w:rsidP="009B184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45C3D8FA" w14:textId="77777777" w:rsidR="008B46A9" w:rsidRPr="00CF6680" w:rsidRDefault="00CF6680" w:rsidP="00CF6680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N</w:t>
            </w:r>
          </w:p>
        </w:tc>
        <w:tc>
          <w:tcPr>
            <w:tcW w:w="5220" w:type="dxa"/>
            <w:shd w:val="clear" w:color="auto" w:fill="FFFFFF" w:themeFill="background1"/>
          </w:tcPr>
          <w:p w14:paraId="0567D9E6" w14:textId="77777777" w:rsidR="008B46A9" w:rsidRPr="002C6A91" w:rsidRDefault="008B46A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B10209" w:rsidRPr="002C6A91" w14:paraId="0A443A20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CCC0D9" w:themeFill="accent4" w:themeFillTint="66"/>
            <w:hideMark/>
          </w:tcPr>
          <w:p w14:paraId="4D4279B7" w14:textId="77777777" w:rsidR="00B10209" w:rsidRPr="002C6A91" w:rsidRDefault="00B10209" w:rsidP="00187776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11.C Požadovaná výška NFP</w:t>
            </w:r>
          </w:p>
        </w:tc>
      </w:tr>
      <w:tr w:rsidR="00B10209" w:rsidRPr="002C6A91" w14:paraId="5FAB7108" w14:textId="77777777" w:rsidTr="00B47877">
        <w:trPr>
          <w:trHeight w:val="354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76768C87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Celková výška oprávnených výdavkov 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>(EUR)</w:t>
            </w:r>
          </w:p>
        </w:tc>
        <w:tc>
          <w:tcPr>
            <w:tcW w:w="5220" w:type="dxa"/>
            <w:hideMark/>
          </w:tcPr>
          <w:p w14:paraId="3CFA0C02" w14:textId="77777777" w:rsidR="00B10209" w:rsidRPr="002C6A91" w:rsidRDefault="00340992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CD6015" w:rsidRPr="002C6A91" w14:paraId="3E05F443" w14:textId="77777777" w:rsidTr="00B47877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4F1C249C" w14:textId="77777777" w:rsidR="00CD6015" w:rsidRPr="002C6A91" w:rsidRDefault="00CD6015" w:rsidP="00D4101E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Celková výška oprávnených výdavkov </w:t>
            </w:r>
            <w:r w:rsidR="00D4101E" w:rsidRPr="002C6A91">
              <w:rPr>
                <w:rFonts w:ascii="Arial Narrow" w:hAnsi="Arial Narrow"/>
                <w:sz w:val="20"/>
                <w:szCs w:val="20"/>
              </w:rPr>
              <w:t xml:space="preserve">pre projekty generujúce príjem </w:t>
            </w:r>
            <w:r w:rsidRPr="002C6A91">
              <w:rPr>
                <w:rFonts w:ascii="Arial Narrow" w:hAnsi="Arial Narrow"/>
                <w:sz w:val="20"/>
                <w:szCs w:val="20"/>
              </w:rPr>
              <w:t>(EUR)</w:t>
            </w:r>
          </w:p>
        </w:tc>
        <w:tc>
          <w:tcPr>
            <w:tcW w:w="5220" w:type="dxa"/>
            <w:shd w:val="clear" w:color="auto" w:fill="FFFFFF" w:themeFill="background1"/>
          </w:tcPr>
          <w:p w14:paraId="05B5534F" w14:textId="77777777" w:rsidR="00CD6015" w:rsidRDefault="00D4101E" w:rsidP="00D4101E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Vypĺňa sa výlučne v prípade </w:t>
            </w:r>
            <w:r w:rsidR="00CD6015" w:rsidRPr="002C6A91">
              <w:rPr>
                <w:rFonts w:ascii="Arial Narrow" w:hAnsi="Arial Narrow"/>
                <w:sz w:val="20"/>
                <w:szCs w:val="20"/>
              </w:rPr>
              <w:t>projektov generujúcich príjem</w:t>
            </w:r>
            <w:r w:rsidRPr="002C6A91">
              <w:rPr>
                <w:rFonts w:ascii="Arial Narrow" w:hAnsi="Arial Narrow"/>
                <w:sz w:val="20"/>
                <w:szCs w:val="20"/>
              </w:rPr>
              <w:t>, kedy</w:t>
            </w:r>
            <w:r w:rsidR="00CD6015" w:rsidRPr="002C6A91">
              <w:rPr>
                <w:rFonts w:ascii="Arial Narrow" w:hAnsi="Arial Narrow"/>
                <w:sz w:val="20"/>
                <w:szCs w:val="20"/>
              </w:rPr>
              <w:t xml:space="preserve"> žiadateľ uvedie výšku oprávnených výdavkov na základe výsledkov finančnej analýzy</w:t>
            </w:r>
            <w:r w:rsidR="0047653F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16"/>
            </w:r>
            <w:r w:rsidR="00CD6015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1849C0FD" w14:textId="77777777" w:rsidR="00D52BE0" w:rsidRDefault="00D52BE0" w:rsidP="00D52BE0">
            <w:pPr>
              <w:shd w:val="clear" w:color="auto" w:fill="FFFFFF" w:themeFill="background1"/>
              <w:rPr>
                <w:rFonts w:ascii="Arial Narrow" w:hAnsi="Arial Narrow"/>
                <w:sz w:val="20"/>
              </w:rPr>
            </w:pPr>
          </w:p>
          <w:p w14:paraId="607D61BB" w14:textId="77777777" w:rsidR="00D52BE0" w:rsidRDefault="00D52BE0" w:rsidP="00D52BE0">
            <w:pPr>
              <w:shd w:val="clear" w:color="auto" w:fill="FFFFFF" w:themeFill="background1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V prípade ak </w:t>
            </w:r>
            <w:r w:rsidRPr="00FB61A1">
              <w:rPr>
                <w:rFonts w:ascii="Arial Narrow" w:hAnsi="Arial Narrow"/>
                <w:sz w:val="20"/>
              </w:rPr>
              <w:t xml:space="preserve">projekt bude realizovať žiadateľ/prijímateľ spolu s partnermi v súlade so zákonom č. 292/2014 Z. z. o príspevku poskytovanom z </w:t>
            </w:r>
            <w:r>
              <w:rPr>
                <w:rFonts w:ascii="Arial Narrow" w:hAnsi="Arial Narrow"/>
                <w:sz w:val="20"/>
              </w:rPr>
              <w:t>EŠIF</w:t>
            </w:r>
            <w:r w:rsidRPr="00FB61A1">
              <w:rPr>
                <w:rFonts w:ascii="Arial Narrow" w:hAnsi="Arial Narrow"/>
                <w:sz w:val="20"/>
              </w:rPr>
              <w:t xml:space="preserve">, </w:t>
            </w:r>
            <w:r>
              <w:rPr>
                <w:rFonts w:ascii="Arial Narrow" w:hAnsi="Arial Narrow"/>
                <w:sz w:val="20"/>
              </w:rPr>
              <w:t>uvádza aj</w:t>
            </w:r>
            <w:r w:rsidRPr="00FB61A1">
              <w:rPr>
                <w:rFonts w:ascii="Arial Narrow" w:hAnsi="Arial Narrow"/>
                <w:sz w:val="20"/>
              </w:rPr>
              <w:t xml:space="preserve"> či sa predpokladá tvorba príjmu u</w:t>
            </w:r>
            <w:r>
              <w:rPr>
                <w:rFonts w:ascii="Arial Narrow" w:hAnsi="Arial Narrow"/>
                <w:sz w:val="20"/>
              </w:rPr>
              <w:t> </w:t>
            </w:r>
            <w:r w:rsidRPr="00FB61A1">
              <w:rPr>
                <w:rFonts w:ascii="Arial Narrow" w:hAnsi="Arial Narrow"/>
                <w:sz w:val="20"/>
              </w:rPr>
              <w:t>partnerov</w:t>
            </w:r>
            <w:r>
              <w:rPr>
                <w:rFonts w:ascii="Arial Narrow" w:hAnsi="Arial Narrow"/>
                <w:sz w:val="20"/>
              </w:rPr>
              <w:t>, súvisiaca s realizovaným projektom.</w:t>
            </w:r>
          </w:p>
          <w:p w14:paraId="451B2923" w14:textId="77777777" w:rsidR="00D52BE0" w:rsidRPr="002C6A91" w:rsidRDefault="00D52BE0" w:rsidP="00D4101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10209" w:rsidRPr="002C6A91" w14:paraId="4575463B" w14:textId="77777777" w:rsidTr="00B47877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578924C" w14:textId="77777777" w:rsidR="009D314B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lastRenderedPageBreak/>
              <w:t>Percento spolufinancovania zo zdrojov EU a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Pr="002C6A91">
              <w:rPr>
                <w:rFonts w:ascii="Arial Narrow" w:hAnsi="Arial Narrow"/>
                <w:sz w:val="20"/>
                <w:szCs w:val="20"/>
              </w:rPr>
              <w:t>ŠR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 xml:space="preserve"> (%)</w:t>
            </w:r>
          </w:p>
        </w:tc>
        <w:tc>
          <w:tcPr>
            <w:tcW w:w="5220" w:type="dxa"/>
          </w:tcPr>
          <w:p w14:paraId="7D912CEC" w14:textId="77777777" w:rsidR="00B10209" w:rsidRPr="002C6A91" w:rsidRDefault="009D314B" w:rsidP="00A65F9C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uvedie zodpovedajúce % spolufinancovania v súlade s pravidlami Stratégie financovania </w:t>
            </w:r>
            <w:r w:rsidR="00A65F9C" w:rsidRPr="002C6A91">
              <w:rPr>
                <w:rFonts w:ascii="Arial Narrow" w:hAnsi="Arial Narrow"/>
                <w:sz w:val="20"/>
                <w:szCs w:val="20"/>
              </w:rPr>
              <w:t>EŠIF pre programové obdobie 2014 – 2020</w:t>
            </w:r>
          </w:p>
        </w:tc>
      </w:tr>
      <w:tr w:rsidR="00B10209" w:rsidRPr="002C6A91" w14:paraId="5D2517F5" w14:textId="77777777" w:rsidTr="00B47877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3F141FDF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Žiadaná výška nenávratného finančného príspevku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 xml:space="preserve"> (EUR)</w:t>
            </w:r>
          </w:p>
        </w:tc>
        <w:tc>
          <w:tcPr>
            <w:tcW w:w="5220" w:type="dxa"/>
            <w:hideMark/>
          </w:tcPr>
          <w:p w14:paraId="02179112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="00340992"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B10209" w:rsidRPr="002C6A91" w14:paraId="582CE082" w14:textId="77777777" w:rsidTr="00B47877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73150997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Výška spolufinancovania z vlastných zdrojov žiadateľa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 xml:space="preserve"> (EUR)</w:t>
            </w:r>
          </w:p>
        </w:tc>
        <w:tc>
          <w:tcPr>
            <w:tcW w:w="5220" w:type="dxa"/>
            <w:hideMark/>
          </w:tcPr>
          <w:p w14:paraId="091DD2CE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="00340992"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</w:tbl>
    <w:p w14:paraId="4CADB37E" w14:textId="77777777" w:rsidR="00484EC7" w:rsidRPr="002C6A91" w:rsidRDefault="00484EC7" w:rsidP="00F00752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59"/>
        <w:gridCol w:w="1605"/>
        <w:gridCol w:w="1593"/>
        <w:gridCol w:w="432"/>
        <w:gridCol w:w="432"/>
        <w:gridCol w:w="432"/>
        <w:gridCol w:w="432"/>
        <w:gridCol w:w="1380"/>
        <w:gridCol w:w="1423"/>
      </w:tblGrid>
      <w:tr w:rsidR="005F30B4" w:rsidRPr="002C6A91" w14:paraId="29CD9485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3ECBC190" w14:textId="77777777" w:rsidR="005F30B4" w:rsidRPr="002C6A91" w:rsidRDefault="005F30B4" w:rsidP="00345A3F">
            <w:pPr>
              <w:pStyle w:val="Nadpis1"/>
              <w:spacing w:before="120" w:after="120"/>
              <w:jc w:val="center"/>
              <w:outlineLvl w:val="0"/>
            </w:pPr>
            <w:bookmarkStart w:id="237" w:name="_Toc437409260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12</w:t>
            </w:r>
            <w:r w:rsidR="00D12146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.</w:t>
            </w:r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  <w:r w:rsidR="006236C8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Verejné obstarávanie</w:t>
            </w:r>
            <w:bookmarkEnd w:id="237"/>
          </w:p>
        </w:tc>
      </w:tr>
      <w:tr w:rsidR="004A6D1F" w:rsidRPr="002C6A91" w14:paraId="556D4DD4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4EC778AC" w14:textId="77777777" w:rsidR="004A6D1F" w:rsidRPr="002C6A91" w:rsidRDefault="004A6D1F" w:rsidP="00A6173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Názov VO</w:t>
            </w:r>
          </w:p>
        </w:tc>
      </w:tr>
      <w:tr w:rsidR="004A6D1F" w:rsidRPr="002C6A91" w14:paraId="5847176A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5D4F94B5" w14:textId="153869F9" w:rsidR="004A6D1F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uvedie aké </w:t>
            </w:r>
            <w:del w:id="238" w:author="Autor">
              <w:r w:rsidRPr="002C6A91" w:rsidDel="00AD4CA7">
                <w:rPr>
                  <w:rFonts w:ascii="Arial Narrow" w:hAnsi="Arial Narrow"/>
                  <w:sz w:val="20"/>
                  <w:szCs w:val="20"/>
                </w:rPr>
                <w:delText>verejné obstarávania</w:delText>
              </w:r>
            </w:del>
            <w:ins w:id="239" w:author="Autor">
              <w:r w:rsidR="00AD4CA7">
                <w:rPr>
                  <w:rFonts w:ascii="Arial Narrow" w:hAnsi="Arial Narrow"/>
                  <w:sz w:val="20"/>
                  <w:szCs w:val="20"/>
                </w:rPr>
                <w:t>VO</w:t>
              </w:r>
            </w:ins>
            <w:r w:rsidRPr="002C6A91">
              <w:rPr>
                <w:rFonts w:ascii="Arial Narrow" w:hAnsi="Arial Narrow"/>
                <w:sz w:val="20"/>
                <w:szCs w:val="20"/>
              </w:rPr>
              <w:t xml:space="preserve"> sa plánujú realizovať (aký tovar/služba/práca bude predmetom </w:t>
            </w:r>
            <w:del w:id="240" w:author="Autor">
              <w:r w:rsidRPr="002C6A91" w:rsidDel="00AD4CA7">
                <w:rPr>
                  <w:rFonts w:ascii="Arial Narrow" w:hAnsi="Arial Narrow"/>
                  <w:sz w:val="20"/>
                  <w:szCs w:val="20"/>
                </w:rPr>
                <w:delText>verejného obstarávania</w:delText>
              </w:r>
            </w:del>
            <w:ins w:id="241" w:author="Autor">
              <w:r w:rsidR="00AD4CA7">
                <w:rPr>
                  <w:rFonts w:ascii="Arial Narrow" w:hAnsi="Arial Narrow"/>
                  <w:sz w:val="20"/>
                  <w:szCs w:val="20"/>
                </w:rPr>
                <w:t>VO</w:t>
              </w:r>
            </w:ins>
            <w:r w:rsidRPr="002C6A91">
              <w:rPr>
                <w:rFonts w:ascii="Arial Narrow" w:hAnsi="Arial Narrow"/>
                <w:sz w:val="20"/>
                <w:szCs w:val="20"/>
              </w:rPr>
              <w:t>) v rámci projektu a identifikuje druh obstarávania</w:t>
            </w:r>
            <w:r w:rsidR="0000575D">
              <w:rPr>
                <w:rFonts w:ascii="Arial Narrow" w:hAnsi="Arial Narrow"/>
                <w:sz w:val="20"/>
                <w:szCs w:val="20"/>
              </w:rPr>
              <w:t xml:space="preserve"> (postupy vo </w:t>
            </w:r>
            <w:proofErr w:type="spellStart"/>
            <w:r w:rsidR="0000575D">
              <w:rPr>
                <w:rFonts w:ascii="Arial Narrow" w:hAnsi="Arial Narrow"/>
                <w:sz w:val="20"/>
                <w:szCs w:val="20"/>
              </w:rPr>
              <w:t>VO</w:t>
            </w:r>
            <w:proofErr w:type="spellEnd"/>
            <w:r w:rsidR="0000575D">
              <w:rPr>
                <w:rFonts w:ascii="Arial Narrow" w:hAnsi="Arial Narrow"/>
                <w:sz w:val="20"/>
                <w:szCs w:val="20"/>
              </w:rPr>
              <w:t>)</w:t>
            </w:r>
            <w:r w:rsidRPr="002C6A91">
              <w:rPr>
                <w:rFonts w:ascii="Arial Narrow" w:hAnsi="Arial Narrow"/>
                <w:sz w:val="20"/>
                <w:szCs w:val="20"/>
              </w:rPr>
              <w:t>, ktor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>ý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bude v rámci daného </w:t>
            </w:r>
            <w:del w:id="242" w:author="Autor">
              <w:r w:rsidRPr="002C6A91" w:rsidDel="00AD4CA7">
                <w:rPr>
                  <w:rFonts w:ascii="Arial Narrow" w:hAnsi="Arial Narrow"/>
                  <w:sz w:val="20"/>
                  <w:szCs w:val="20"/>
                </w:rPr>
                <w:delText>verejného obstarávania</w:delText>
              </w:r>
            </w:del>
            <w:ins w:id="243" w:author="Autor">
              <w:r w:rsidR="00AD4CA7">
                <w:rPr>
                  <w:rFonts w:ascii="Arial Narrow" w:hAnsi="Arial Narrow"/>
                  <w:sz w:val="20"/>
                  <w:szCs w:val="20"/>
                </w:rPr>
                <w:t>VO</w:t>
              </w:r>
            </w:ins>
            <w:r w:rsidRPr="002C6A91">
              <w:rPr>
                <w:rFonts w:ascii="Arial Narrow" w:hAnsi="Arial Narrow"/>
                <w:sz w:val="20"/>
                <w:szCs w:val="20"/>
              </w:rPr>
              <w:t xml:space="preserve"> realizovan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>ý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. V prípade, ak je </w:t>
            </w:r>
            <w:del w:id="244" w:author="Autor">
              <w:r w:rsidRPr="002C6A91" w:rsidDel="00AD4CA7">
                <w:rPr>
                  <w:rFonts w:ascii="Arial Narrow" w:hAnsi="Arial Narrow"/>
                  <w:sz w:val="20"/>
                  <w:szCs w:val="20"/>
                </w:rPr>
                <w:delText>verejné obstarávanie</w:delText>
              </w:r>
            </w:del>
            <w:ins w:id="245" w:author="Autor">
              <w:r w:rsidR="00AD4CA7">
                <w:rPr>
                  <w:rFonts w:ascii="Arial Narrow" w:hAnsi="Arial Narrow"/>
                  <w:sz w:val="20"/>
                  <w:szCs w:val="20"/>
                </w:rPr>
                <w:t>VO</w:t>
              </w:r>
            </w:ins>
            <w:r w:rsidRPr="002C6A91">
              <w:rPr>
                <w:rFonts w:ascii="Arial Narrow" w:hAnsi="Arial Narrow"/>
                <w:sz w:val="20"/>
                <w:szCs w:val="20"/>
              </w:rPr>
              <w:t xml:space="preserve"> už vyhlásené alebo zrealizované, žiadateľ uvedie názov tohto </w:t>
            </w:r>
            <w:del w:id="246" w:author="Autor">
              <w:r w:rsidRPr="002C6A91" w:rsidDel="00AD4CA7">
                <w:rPr>
                  <w:rFonts w:ascii="Arial Narrow" w:hAnsi="Arial Narrow"/>
                  <w:sz w:val="20"/>
                  <w:szCs w:val="20"/>
                </w:rPr>
                <w:delText>verejného obstarávania</w:delText>
              </w:r>
            </w:del>
            <w:ins w:id="247" w:author="Autor">
              <w:r w:rsidR="00AD4CA7">
                <w:rPr>
                  <w:rFonts w:ascii="Arial Narrow" w:hAnsi="Arial Narrow"/>
                  <w:sz w:val="20"/>
                  <w:szCs w:val="20"/>
                </w:rPr>
                <w:t>VO</w:t>
              </w:r>
            </w:ins>
            <w:r w:rsidR="00B34CEF" w:rsidRPr="002C6A91">
              <w:rPr>
                <w:rFonts w:ascii="Arial Narrow" w:hAnsi="Arial Narrow"/>
                <w:sz w:val="20"/>
                <w:szCs w:val="20"/>
              </w:rPr>
              <w:t>.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>U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vedenú informáciu 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 xml:space="preserve">žiadateľ uvedie </w:t>
            </w:r>
            <w:r w:rsidRPr="002C6A91">
              <w:rPr>
                <w:rFonts w:ascii="Arial Narrow" w:hAnsi="Arial Narrow"/>
                <w:sz w:val="20"/>
                <w:szCs w:val="20"/>
              </w:rPr>
              <w:t>v</w:t>
            </w:r>
            <w:r w:rsidR="00387DF4" w:rsidRPr="002C6A91">
              <w:rPr>
                <w:rFonts w:ascii="Arial Narrow" w:hAnsi="Arial Narrow"/>
                <w:sz w:val="20"/>
                <w:szCs w:val="20"/>
              </w:rPr>
              <w:t xml:space="preserve"> časti</w:t>
            </w: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="00387DF4" w:rsidRPr="002C6A91">
              <w:rPr>
                <w:rFonts w:ascii="Arial Narrow" w:hAnsi="Arial Narrow"/>
                <w:sz w:val="20"/>
                <w:szCs w:val="20"/>
              </w:rPr>
              <w:t>P</w:t>
            </w:r>
            <w:r w:rsidRPr="002C6A91">
              <w:rPr>
                <w:rFonts w:ascii="Arial Narrow" w:hAnsi="Arial Narrow"/>
                <w:sz w:val="20"/>
                <w:szCs w:val="20"/>
              </w:rPr>
              <w:t>oznámk</w:t>
            </w:r>
            <w:r w:rsidR="00387DF4" w:rsidRPr="002C6A91">
              <w:rPr>
                <w:rFonts w:ascii="Arial Narrow" w:hAnsi="Arial Narrow"/>
                <w:sz w:val="20"/>
                <w:szCs w:val="20"/>
              </w:rPr>
              <w:t>a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a identifikuje toto VO číslom oznámenia </w:t>
            </w:r>
            <w:ins w:id="248" w:author="Autor">
              <w:r w:rsidR="00AB153B">
                <w:rPr>
                  <w:rFonts w:ascii="Arial Narrow" w:hAnsi="Arial Narrow"/>
                  <w:sz w:val="20"/>
                  <w:szCs w:val="20"/>
                </w:rPr>
                <w:t>v</w:t>
              </w:r>
            </w:ins>
            <w:r w:rsidRPr="002C6A91">
              <w:rPr>
                <w:rFonts w:ascii="Arial Narrow" w:hAnsi="Arial Narrow"/>
                <w:sz w:val="20"/>
                <w:szCs w:val="20"/>
              </w:rPr>
              <w:t>o vyhlásení VO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>,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číslom výzvy na predloženie ponúk</w:t>
            </w:r>
            <w:r w:rsidR="0000575D">
              <w:rPr>
                <w:rFonts w:ascii="Arial Narrow" w:hAnsi="Arial Narrow"/>
                <w:sz w:val="20"/>
                <w:szCs w:val="20"/>
              </w:rPr>
              <w:t>, resp. číslo zákazky realizovanej prostredníctvom elektronického trhoviska</w:t>
            </w:r>
            <w:r w:rsidRPr="002C6A91">
              <w:rPr>
                <w:rFonts w:ascii="Arial Narrow" w:hAnsi="Arial Narrow"/>
                <w:sz w:val="20"/>
                <w:szCs w:val="20"/>
              </w:rPr>
              <w:t>.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23761">
              <w:rPr>
                <w:rFonts w:ascii="Arial Narrow" w:hAnsi="Arial Narrow"/>
                <w:sz w:val="20"/>
                <w:szCs w:val="20"/>
              </w:rPr>
              <w:t>S</w:t>
            </w:r>
            <w:r w:rsidR="00D23761" w:rsidRPr="002C6A91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>je oprávnený vo výzve</w:t>
            </w:r>
            <w:ins w:id="249" w:author="Autor">
              <w:r w:rsidR="00AD4CA7">
                <w:rPr>
                  <w:rFonts w:ascii="Arial Narrow" w:hAnsi="Arial Narrow"/>
                  <w:sz w:val="20"/>
                  <w:szCs w:val="20"/>
                </w:rPr>
                <w:t>/vyzvaní</w:t>
              </w:r>
            </w:ins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 stanoviť limit pre VO, ktor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>ý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 je povinný žiadateľ v </w:t>
            </w:r>
            <w:proofErr w:type="spellStart"/>
            <w:r w:rsidR="00E43825"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 uviesť (napr. VO od podlimitných zákaziek vyššie). V prípade, ak je podmienkou poskytnutia príspevku podmienka mať zrealizované VO, ktoré je overované v procese konania o </w:t>
            </w:r>
            <w:proofErr w:type="spellStart"/>
            <w:r w:rsidR="00E43825"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, v tejto časti sa uvádzajú údaje za všetky plánované aj zrealizované VO, pričom </w:t>
            </w:r>
            <w:del w:id="250" w:author="Autor">
              <w:r w:rsidR="00E43825" w:rsidRPr="002C6A91" w:rsidDel="00AB153B">
                <w:rPr>
                  <w:rFonts w:ascii="Arial Narrow" w:hAnsi="Arial Narrow"/>
                  <w:sz w:val="20"/>
                  <w:szCs w:val="20"/>
                </w:rPr>
                <w:delText xml:space="preserve">sekcia </w:delText>
              </w:r>
              <w:r w:rsidR="003007BA" w:rsidRPr="002C6A91" w:rsidDel="00AB153B">
                <w:rPr>
                  <w:rFonts w:ascii="Arial Narrow" w:hAnsi="Arial Narrow"/>
                  <w:sz w:val="20"/>
                  <w:szCs w:val="20"/>
                </w:rPr>
                <w:delText>,</w:delText>
              </w:r>
            </w:del>
            <w:ins w:id="251" w:author="Autor">
              <w:r w:rsidR="00291A95">
                <w:rPr>
                  <w:rFonts w:ascii="Arial Narrow" w:hAnsi="Arial Narrow"/>
                  <w:sz w:val="20"/>
                  <w:szCs w:val="20"/>
                </w:rPr>
                <w:t>ú</w:t>
              </w:r>
              <w:r w:rsidR="00AB153B">
                <w:rPr>
                  <w:rFonts w:ascii="Arial Narrow" w:hAnsi="Arial Narrow"/>
                  <w:sz w:val="20"/>
                  <w:szCs w:val="20"/>
                </w:rPr>
                <w:t xml:space="preserve">tvar kompetentný pre </w:t>
              </w:r>
            </w:ins>
            <w:del w:id="252" w:author="Autor">
              <w:r w:rsidR="003007BA" w:rsidRPr="002C6A91" w:rsidDel="00AB153B">
                <w:rPr>
                  <w:rFonts w:ascii="Arial Narrow" w:hAnsi="Arial Narrow"/>
                  <w:sz w:val="20"/>
                  <w:szCs w:val="20"/>
                </w:rPr>
                <w:delText>,V</w:delText>
              </w:r>
            </w:del>
            <w:ins w:id="253" w:author="Autor">
              <w:r w:rsidR="00AB153B">
                <w:rPr>
                  <w:rFonts w:ascii="Arial Narrow" w:hAnsi="Arial Narrow"/>
                  <w:sz w:val="20"/>
                  <w:szCs w:val="20"/>
                </w:rPr>
                <w:t>v</w:t>
              </w:r>
            </w:ins>
            <w:r w:rsidR="003007BA" w:rsidRPr="002C6A91">
              <w:rPr>
                <w:rFonts w:ascii="Arial Narrow" w:hAnsi="Arial Narrow"/>
                <w:sz w:val="20"/>
                <w:szCs w:val="20"/>
              </w:rPr>
              <w:t>erejné obstarávanie</w:t>
            </w:r>
            <w:del w:id="254" w:author="Autor">
              <w:r w:rsidR="003007BA" w:rsidRPr="002C6A91" w:rsidDel="00AB153B">
                <w:rPr>
                  <w:rFonts w:ascii="Arial Narrow" w:hAnsi="Arial Narrow"/>
                  <w:sz w:val="20"/>
                  <w:szCs w:val="20"/>
                </w:rPr>
                <w:delText>“</w:delText>
              </w:r>
            </w:del>
            <w:r w:rsidR="003007BA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umožní overiť, či hodnota VO predstavuje podmienku 30% z hodnoty NFP a teda či takéto VO musí byť zrealizované </w:t>
            </w:r>
            <w:ins w:id="255" w:author="Autor">
              <w:r w:rsidR="00291A95">
                <w:rPr>
                  <w:rFonts w:ascii="Arial Narrow" w:hAnsi="Arial Narrow"/>
                  <w:sz w:val="20"/>
                  <w:szCs w:val="20"/>
                </w:rPr>
                <w:t xml:space="preserve">už v čase predkladania projektu </w:t>
              </w:r>
            </w:ins>
            <w:r w:rsidR="00E43825" w:rsidRPr="002C6A91">
              <w:rPr>
                <w:rFonts w:ascii="Arial Narrow" w:hAnsi="Arial Narrow"/>
                <w:sz w:val="20"/>
                <w:szCs w:val="20"/>
              </w:rPr>
              <w:t>a podlieha overeniu v procese konania o</w:t>
            </w:r>
            <w:r w:rsidR="003E6AD5">
              <w:rPr>
                <w:rFonts w:ascii="Arial Narrow" w:hAnsi="Arial Narrow"/>
                <w:sz w:val="20"/>
                <w:szCs w:val="20"/>
              </w:rPr>
              <w:t> </w:t>
            </w:r>
            <w:proofErr w:type="spellStart"/>
            <w:r w:rsidR="00E43825"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="003E6AD5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5108C3A9" w14:textId="77777777" w:rsidR="008F3D66" w:rsidRPr="002C6A91" w:rsidRDefault="008F3D66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107D1" w:rsidRPr="002C6A91" w14:paraId="2EE50FFF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3A5A225D" w14:textId="77777777" w:rsidR="00B107D1" w:rsidRPr="002C6A91" w:rsidRDefault="00B107D1" w:rsidP="00B107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Opis predmetu VO</w:t>
            </w:r>
          </w:p>
        </w:tc>
      </w:tr>
      <w:tr w:rsidR="00B107D1" w:rsidRPr="002C6A91" w14:paraId="2B5A4626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24A364AF" w14:textId="662C9E92" w:rsidR="00B107D1" w:rsidRPr="002C6A91" w:rsidRDefault="00B107D1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stručne uvedie opis predmetu VO</w:t>
            </w:r>
            <w:ins w:id="256" w:author="Autor">
              <w:r w:rsidR="006E3783">
                <w:rPr>
                  <w:rFonts w:ascii="Arial Narrow" w:hAnsi="Arial Narrow"/>
                  <w:sz w:val="20"/>
                  <w:szCs w:val="20"/>
                </w:rPr>
                <w:t>. Do tabuľky sa uvedú všetky verejné obstarávaniam, vrátane verejných obstarávaní zahrnutých v rámci zjednodušeného vykazovania výdavkov (napr. v rámci paušálnej sadzby na nepriame výdavky).</w:t>
              </w:r>
            </w:ins>
          </w:p>
        </w:tc>
      </w:tr>
      <w:tr w:rsidR="002B503A" w:rsidRPr="002C6A91" w14:paraId="4E1A34FC" w14:textId="77777777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</w:tcPr>
          <w:p w14:paraId="4141D89A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Celková hodnota zákazky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161F59A6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Metóda podľa finančného limitu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4BBEF6A4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Postup obstarávania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7808DA66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Stav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6AF7FAE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Začiatok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15C1FD2C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Ukončenie VO</w:t>
            </w:r>
          </w:p>
        </w:tc>
      </w:tr>
      <w:tr w:rsidR="002B503A" w:rsidRPr="002C6A91" w14:paraId="33C284EC" w14:textId="77777777" w:rsidTr="00F00752">
        <w:trPr>
          <w:trHeight w:val="330"/>
        </w:trPr>
        <w:tc>
          <w:tcPr>
            <w:tcW w:w="0" w:type="auto"/>
            <w:shd w:val="clear" w:color="auto" w:fill="FFFFFF" w:themeFill="background1"/>
          </w:tcPr>
          <w:p w14:paraId="5E6F83A2" w14:textId="77777777" w:rsidR="004A6D1F" w:rsidRPr="002C6A91" w:rsidRDefault="004A6D1F" w:rsidP="007A1D3E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uvedie odhadovanú hodnotu zákazky v prípade plánovaného VO, ktoré nebolo ešte vyhlásené. V prípade VO, ktoré bolo vyhlásené sa uvádza predpokladaná hodnota zákazky. V prípade ukončené</w:t>
            </w:r>
            <w:r w:rsidR="008F3D66" w:rsidRPr="002C6A91">
              <w:rPr>
                <w:rFonts w:ascii="Arial Narrow" w:hAnsi="Arial Narrow"/>
                <w:sz w:val="20"/>
                <w:szCs w:val="20"/>
              </w:rPr>
              <w:t>ho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VO žiadateľ uvedie výslednú </w:t>
            </w:r>
            <w:proofErr w:type="spellStart"/>
            <w:r w:rsidR="00E26D11" w:rsidRPr="002C6A91">
              <w:rPr>
                <w:rFonts w:ascii="Arial Narrow" w:hAnsi="Arial Narrow"/>
                <w:sz w:val="20"/>
                <w:szCs w:val="20"/>
              </w:rPr>
              <w:t>zazmluvnenú</w:t>
            </w:r>
            <w:proofErr w:type="spellEnd"/>
            <w:r w:rsidR="00E26D11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sz w:val="20"/>
                <w:szCs w:val="20"/>
              </w:rPr>
              <w:t>cenu.</w:t>
            </w:r>
          </w:p>
          <w:p w14:paraId="7719C0C1" w14:textId="77777777" w:rsidR="008F3D66" w:rsidRPr="00B22462" w:rsidRDefault="004A6D1F" w:rsidP="007A1D3E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Hodnota sa </w:t>
            </w:r>
            <w:r w:rsidRPr="002C6A91">
              <w:rPr>
                <w:rFonts w:ascii="Arial Narrow" w:hAnsi="Arial Narrow"/>
                <w:sz w:val="20"/>
                <w:szCs w:val="20"/>
              </w:rPr>
              <w:lastRenderedPageBreak/>
              <w:t>uvádza za celé verejné obstarávania bez ohľadu na skutočnosť, či bolo vykonané celé výlučne le</w:t>
            </w:r>
            <w:r w:rsidR="00B22462">
              <w:rPr>
                <w:rFonts w:ascii="Arial Narrow" w:hAnsi="Arial Narrow"/>
                <w:sz w:val="20"/>
                <w:szCs w:val="20"/>
              </w:rPr>
              <w:t>n pre účely projektu.</w:t>
            </w:r>
          </w:p>
        </w:tc>
        <w:tc>
          <w:tcPr>
            <w:tcW w:w="0" w:type="auto"/>
            <w:shd w:val="clear" w:color="auto" w:fill="FFFFFF" w:themeFill="background1"/>
          </w:tcPr>
          <w:p w14:paraId="3204A353" w14:textId="77777777" w:rsidR="004A6D1F" w:rsidRPr="00344092" w:rsidRDefault="00C11355" w:rsidP="002B503A">
            <w:pPr>
              <w:rPr>
                <w:rFonts w:ascii="Arial Narrow" w:hAnsi="Arial Narrow"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lastRenderedPageBreak/>
              <w:t xml:space="preserve">Pri vyplňovaní elektronického formulára </w:t>
            </w:r>
            <w:proofErr w:type="spellStart"/>
            <w:r w:rsidRPr="00344092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344092">
              <w:rPr>
                <w:rFonts w:ascii="Arial Narrow" w:hAnsi="Arial Narrow"/>
                <w:sz w:val="20"/>
                <w:szCs w:val="20"/>
              </w:rPr>
              <w:t xml:space="preserve"> prostredníctvom verejnej časti ITMS2014+ (Portál ITMS) je v ponuke rolovacie pole, z ktorého žiadateľ vyberá prislúchajúci kód podľa </w:t>
            </w:r>
            <w:r w:rsidR="002B503A" w:rsidRPr="00344092">
              <w:rPr>
                <w:rFonts w:ascii="Arial Narrow" w:hAnsi="Arial Narrow"/>
                <w:sz w:val="20"/>
                <w:szCs w:val="20"/>
              </w:rPr>
              <w:t>zvolenej metódy finančného limitu</w:t>
            </w:r>
            <w:r w:rsidRPr="00344092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14:paraId="66234DD0" w14:textId="736D1793" w:rsidR="002B503A" w:rsidRPr="00344092" w:rsidRDefault="00CA64DA" w:rsidP="00B122BD">
            <w:pPr>
              <w:jc w:val="left"/>
              <w:rPr>
                <w:ins w:id="257" w:author="Autor"/>
                <w:rFonts w:ascii="Arial Narrow" w:hAnsi="Arial Narrow"/>
                <w:sz w:val="20"/>
                <w:szCs w:val="20"/>
              </w:rPr>
            </w:pPr>
            <w:del w:id="258" w:author="Autor">
              <w:r w:rsidRPr="00344092" w:rsidDel="00AB153B">
                <w:rPr>
                  <w:rFonts w:ascii="Arial Narrow" w:hAnsi="Arial Narrow"/>
                  <w:sz w:val="20"/>
                  <w:szCs w:val="20"/>
                </w:rPr>
                <w:delText xml:space="preserve">Usmernenie </w:delText>
              </w:r>
              <w:r w:rsidR="00B122BD" w:rsidRPr="00344092" w:rsidDel="00AB153B">
                <w:rPr>
                  <w:rFonts w:ascii="Arial Narrow" w:hAnsi="Arial Narrow"/>
                  <w:sz w:val="20"/>
                  <w:szCs w:val="20"/>
                </w:rPr>
                <w:delText>S</w:delText>
              </w:r>
              <w:r w:rsidRPr="00344092" w:rsidDel="00AB153B">
                <w:rPr>
                  <w:rFonts w:ascii="Arial Narrow" w:hAnsi="Arial Narrow"/>
                  <w:sz w:val="20"/>
                  <w:szCs w:val="20"/>
                </w:rPr>
                <w:delText xml:space="preserve">O N1/2015 predkladaniu dokumentov  k </w:delText>
              </w:r>
            </w:del>
            <w:ins w:id="259" w:author="Autor">
              <w:r w:rsidR="00AB153B" w:rsidRPr="00344092">
                <w:rPr>
                  <w:rFonts w:ascii="Arial Narrow" w:hAnsi="Arial Narrow"/>
                  <w:sz w:val="20"/>
                  <w:szCs w:val="20"/>
                </w:rPr>
                <w:t> </w:t>
              </w:r>
            </w:ins>
            <w:del w:id="260" w:author="Autor">
              <w:r w:rsidRPr="00344092" w:rsidDel="00AB153B">
                <w:rPr>
                  <w:rFonts w:ascii="Arial Narrow" w:hAnsi="Arial Narrow"/>
                  <w:sz w:val="20"/>
                  <w:szCs w:val="20"/>
                </w:rPr>
                <w:delText>VO</w:delText>
              </w:r>
            </w:del>
          </w:p>
          <w:p w14:paraId="76FA80B0" w14:textId="3B2E5BA3" w:rsidR="00AB153B" w:rsidRPr="00344092" w:rsidRDefault="00AB153B" w:rsidP="00B122BD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ins w:id="261" w:author="Autor">
              <w:r w:rsidRPr="00344092">
                <w:rPr>
                  <w:rFonts w:ascii="Arial Narrow" w:hAnsi="Arial Narrow"/>
                  <w:sz w:val="20"/>
                  <w:szCs w:val="20"/>
                </w:rPr>
                <w:lastRenderedPageBreak/>
                <w:t>MP CKO č.12, č.13 a č.14 v platnom znení</w:t>
              </w:r>
            </w:ins>
          </w:p>
        </w:tc>
        <w:tc>
          <w:tcPr>
            <w:tcW w:w="0" w:type="auto"/>
            <w:shd w:val="clear" w:color="auto" w:fill="FFFFFF" w:themeFill="background1"/>
          </w:tcPr>
          <w:p w14:paraId="0327E277" w14:textId="77777777" w:rsidR="002B503A" w:rsidRPr="00344092" w:rsidRDefault="002B503A" w:rsidP="002B503A">
            <w:pPr>
              <w:rPr>
                <w:rFonts w:ascii="Arial Narrow" w:hAnsi="Arial Narrow"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lastRenderedPageBreak/>
              <w:t xml:space="preserve">Pri vyplňovaní elektronického formulára </w:t>
            </w:r>
            <w:proofErr w:type="spellStart"/>
            <w:r w:rsidRPr="00344092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344092">
              <w:rPr>
                <w:rFonts w:ascii="Arial Narrow" w:hAnsi="Arial Narrow"/>
                <w:sz w:val="20"/>
                <w:szCs w:val="20"/>
              </w:rPr>
              <w:t xml:space="preserve"> prostredníctvom verejnej časti ITMS2014+ (Portál ITMS) je v ponuke rolovacie pole, z ktorého žiadateľ vyberá prislúchajúci kód podľa zvoleného postupu VO.</w:t>
            </w:r>
          </w:p>
          <w:p w14:paraId="2C27B2E4" w14:textId="77777777" w:rsidR="002B503A" w:rsidRPr="00344092" w:rsidRDefault="002B503A" w:rsidP="002B503A">
            <w:pPr>
              <w:rPr>
                <w:rFonts w:ascii="Arial Narrow" w:hAnsi="Arial Narrow"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4735E1AB" w14:textId="791F3CA7" w:rsidR="00AB153B" w:rsidRPr="00344092" w:rsidRDefault="00AB153B" w:rsidP="00AB153B">
            <w:pPr>
              <w:jc w:val="left"/>
              <w:rPr>
                <w:ins w:id="262" w:author="Autor"/>
                <w:rFonts w:ascii="Arial Narrow" w:hAnsi="Arial Narrow"/>
                <w:sz w:val="20"/>
                <w:szCs w:val="20"/>
              </w:rPr>
            </w:pPr>
          </w:p>
          <w:p w14:paraId="7C7E5201" w14:textId="12261DC6" w:rsidR="00AB153B" w:rsidRPr="00344092" w:rsidRDefault="002B503A" w:rsidP="00B122BD">
            <w:pPr>
              <w:jc w:val="left"/>
              <w:rPr>
                <w:ins w:id="263" w:author="Autor"/>
                <w:rFonts w:ascii="Arial Narrow" w:hAnsi="Arial Narrow"/>
                <w:sz w:val="20"/>
                <w:szCs w:val="20"/>
              </w:rPr>
            </w:pPr>
            <w:del w:id="264" w:author="Autor">
              <w:r w:rsidRPr="00344092" w:rsidDel="00AB153B">
                <w:rPr>
                  <w:rFonts w:ascii="Arial Narrow" w:hAnsi="Arial Narrow"/>
                  <w:sz w:val="20"/>
                  <w:szCs w:val="20"/>
                </w:rPr>
                <w:delText xml:space="preserve">Usmernenie </w:delText>
              </w:r>
              <w:r w:rsidR="00B122BD" w:rsidRPr="00344092" w:rsidDel="00AB153B">
                <w:rPr>
                  <w:rFonts w:ascii="Arial Narrow" w:hAnsi="Arial Narrow"/>
                  <w:sz w:val="20"/>
                  <w:szCs w:val="20"/>
                </w:rPr>
                <w:delText>S</w:delText>
              </w:r>
              <w:r w:rsidRPr="00344092" w:rsidDel="00AB153B">
                <w:rPr>
                  <w:rFonts w:ascii="Arial Narrow" w:hAnsi="Arial Narrow"/>
                  <w:sz w:val="20"/>
                  <w:szCs w:val="20"/>
                </w:rPr>
                <w:delText xml:space="preserve">O </w:delText>
              </w:r>
              <w:r w:rsidR="00CA64DA" w:rsidRPr="00344092" w:rsidDel="00AB153B">
                <w:rPr>
                  <w:rFonts w:ascii="Arial Narrow" w:hAnsi="Arial Narrow"/>
                  <w:sz w:val="20"/>
                  <w:szCs w:val="20"/>
                </w:rPr>
                <w:delText xml:space="preserve">N1/2015 predkladaniu dokumentov  </w:delText>
              </w:r>
              <w:r w:rsidRPr="00344092" w:rsidDel="00AB153B">
                <w:rPr>
                  <w:rFonts w:ascii="Arial Narrow" w:hAnsi="Arial Narrow"/>
                  <w:sz w:val="20"/>
                  <w:szCs w:val="20"/>
                </w:rPr>
                <w:lastRenderedPageBreak/>
                <w:delText xml:space="preserve">k </w:delText>
              </w:r>
            </w:del>
            <w:ins w:id="265" w:author="Autor">
              <w:r w:rsidR="00AB153B" w:rsidRPr="00344092">
                <w:rPr>
                  <w:rFonts w:ascii="Arial Narrow" w:hAnsi="Arial Narrow"/>
                  <w:sz w:val="20"/>
                  <w:szCs w:val="20"/>
                </w:rPr>
                <w:t> </w:t>
              </w:r>
            </w:ins>
            <w:del w:id="266" w:author="Autor">
              <w:r w:rsidRPr="00344092" w:rsidDel="00AB153B">
                <w:rPr>
                  <w:rFonts w:ascii="Arial Narrow" w:hAnsi="Arial Narrow"/>
                  <w:sz w:val="20"/>
                  <w:szCs w:val="20"/>
                </w:rPr>
                <w:delText>VO</w:delText>
              </w:r>
            </w:del>
          </w:p>
          <w:p w14:paraId="0A06AF7F" w14:textId="5B50EEEC" w:rsidR="002B503A" w:rsidRPr="00344092" w:rsidRDefault="00AB153B" w:rsidP="00B122BD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ins w:id="267" w:author="Autor">
              <w:r w:rsidRPr="00344092">
                <w:rPr>
                  <w:rFonts w:ascii="Arial Narrow" w:hAnsi="Arial Narrow"/>
                  <w:sz w:val="20"/>
                  <w:szCs w:val="20"/>
                </w:rPr>
                <w:t>MP CKO č.12, č.13 a č.14 v platnom znení</w:t>
              </w:r>
            </w:ins>
            <w:del w:id="268" w:author="Autor">
              <w:r w:rsidR="002B503A" w:rsidRPr="00344092" w:rsidDel="00AB153B">
                <w:rPr>
                  <w:rFonts w:ascii="Arial Narrow" w:hAnsi="Arial Narrow"/>
                  <w:sz w:val="20"/>
                  <w:szCs w:val="20"/>
                </w:rPr>
                <w:delText xml:space="preserve"> </w:delText>
              </w:r>
            </w:del>
          </w:p>
        </w:tc>
        <w:tc>
          <w:tcPr>
            <w:tcW w:w="0" w:type="auto"/>
            <w:gridSpan w:val="4"/>
            <w:shd w:val="clear" w:color="auto" w:fill="FFFFFF" w:themeFill="background1"/>
          </w:tcPr>
          <w:p w14:paraId="3D875D60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lastRenderedPageBreak/>
              <w:t xml:space="preserve">Žiadateľ vyberie z prednastavených možností stavu VO ku dňu </w:t>
            </w:r>
            <w:r w:rsidR="00076FC2" w:rsidRPr="002C6A91">
              <w:rPr>
                <w:rFonts w:ascii="Arial Narrow" w:hAnsi="Arial Narrow"/>
                <w:sz w:val="20"/>
                <w:szCs w:val="20"/>
              </w:rPr>
              <w:t xml:space="preserve">predloženia </w:t>
            </w:r>
            <w:proofErr w:type="spellStart"/>
            <w:r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2C6A91">
              <w:rPr>
                <w:rFonts w:ascii="Arial Narrow" w:hAnsi="Arial Narrow"/>
                <w:sz w:val="20"/>
                <w:szCs w:val="20"/>
              </w:rPr>
              <w:t xml:space="preserve"> (proces VO nezačatý, VO v príprave, VO vyhlásené, VO po predložení ponúk pred podpisom zmluvy s úspešným uchádzačom, VO po podpise zmluvy s úspešným uchádzačom)</w:t>
            </w:r>
          </w:p>
          <w:p w14:paraId="0D15F53C" w14:textId="77777777" w:rsidR="008F3D66" w:rsidRPr="002C6A91" w:rsidRDefault="008F3D66" w:rsidP="00187776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E6DAB9B" w14:textId="77777777" w:rsidR="008F3D66" w:rsidRPr="002C6A91" w:rsidRDefault="008F3D66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05D249C" w14:textId="77777777" w:rsidR="004A6D1F" w:rsidRPr="002C6A91" w:rsidRDefault="004A6D1F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Uvádza sa predpokladaný dátum vyhlásenia VO, resp. reálny dátum VO, ktoré bolo už vyhlásené</w:t>
            </w:r>
          </w:p>
        </w:tc>
        <w:tc>
          <w:tcPr>
            <w:tcW w:w="0" w:type="auto"/>
            <w:shd w:val="clear" w:color="auto" w:fill="FFFFFF" w:themeFill="background1"/>
          </w:tcPr>
          <w:p w14:paraId="40526391" w14:textId="77777777" w:rsidR="004A6D1F" w:rsidRPr="002C6A91" w:rsidRDefault="004A6D1F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4A6D1F" w:rsidRPr="002C6A91" w14:paraId="5DDC2522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48722401" w14:textId="77777777" w:rsidR="004A6D1F" w:rsidRPr="002C6A91" w:rsidRDefault="008F0949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lastRenderedPageBreak/>
              <w:t>Zoznam aktivít</w:t>
            </w:r>
          </w:p>
        </w:tc>
      </w:tr>
      <w:tr w:rsidR="008F0949" w:rsidRPr="002C6A91" w14:paraId="1B7D0E72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E5DFEC" w:themeFill="accent4" w:themeFillTint="33"/>
          </w:tcPr>
          <w:p w14:paraId="61898355" w14:textId="77777777" w:rsidR="008F0949" w:rsidRPr="002C6A91" w:rsidRDefault="008F0949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E5DFEC" w:themeFill="accent4" w:themeFillTint="33"/>
          </w:tcPr>
          <w:p w14:paraId="738048FD" w14:textId="77777777" w:rsidR="008F0949" w:rsidRPr="002C6A91" w:rsidRDefault="008F0949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 toho hodnota na aktivitu projektu</w:t>
            </w:r>
          </w:p>
        </w:tc>
      </w:tr>
      <w:tr w:rsidR="008F0949" w:rsidRPr="002C6A91" w14:paraId="1A9DB804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FFFFFF" w:themeFill="background1"/>
          </w:tcPr>
          <w:p w14:paraId="279FDAB2" w14:textId="77777777" w:rsidR="008F0949" w:rsidRPr="002C6A91" w:rsidRDefault="008F0949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Výber z harmonogramu aktivít (uvádzajú sa všetky aktivity, ku ktorým sa bude realizovať VO - hlavné aj podporné)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14:paraId="3A95A9BE" w14:textId="77777777" w:rsidR="008F0949" w:rsidRPr="002C6A91" w:rsidRDefault="008F0949" w:rsidP="00CF6680">
            <w:pPr>
              <w:spacing w:after="120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zákazky.</w:t>
            </w:r>
          </w:p>
        </w:tc>
      </w:tr>
      <w:tr w:rsidR="008F0949" w:rsidRPr="002C6A91" w14:paraId="07D7E62E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2FA92AB3" w14:textId="77777777" w:rsidR="008F0949" w:rsidRPr="002C6A91" w:rsidRDefault="008F094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Poznámka</w:t>
            </w:r>
          </w:p>
        </w:tc>
      </w:tr>
      <w:tr w:rsidR="008F0949" w:rsidRPr="002C6A91" w14:paraId="7F7303DC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0A61B54" w14:textId="0E56AA3E" w:rsidR="00B22462" w:rsidRPr="002C6A91" w:rsidRDefault="000806BF" w:rsidP="00D23761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T</w:t>
            </w:r>
            <w:r w:rsidR="008F0949" w:rsidRPr="002C6A91">
              <w:rPr>
                <w:rFonts w:ascii="Arial Narrow" w:hAnsi="Arial Narrow"/>
                <w:sz w:val="20"/>
                <w:szCs w:val="20"/>
              </w:rPr>
              <w:t>extové pole</w:t>
            </w:r>
            <w:r w:rsidR="00204701" w:rsidRPr="002C6A91">
              <w:rPr>
                <w:rFonts w:ascii="Arial Narrow" w:hAnsi="Arial Narrow"/>
                <w:sz w:val="20"/>
                <w:szCs w:val="20"/>
              </w:rPr>
              <w:t xml:space="preserve">. Na základe požiadavky </w:t>
            </w:r>
            <w:r w:rsidR="00D23761">
              <w:rPr>
                <w:rFonts w:ascii="Arial Narrow" w:hAnsi="Arial Narrow"/>
                <w:sz w:val="20"/>
                <w:szCs w:val="20"/>
              </w:rPr>
              <w:t>S</w:t>
            </w:r>
            <w:r w:rsidR="00D23761" w:rsidRPr="002C6A91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204701" w:rsidRPr="002C6A91">
              <w:rPr>
                <w:rFonts w:ascii="Arial Narrow" w:hAnsi="Arial Narrow"/>
                <w:sz w:val="20"/>
                <w:szCs w:val="20"/>
              </w:rPr>
              <w:t xml:space="preserve">môže byť v poznámke informácia o uplatňovaní sociálneho aspektu vo </w:t>
            </w:r>
            <w:proofErr w:type="spellStart"/>
            <w:r w:rsidR="00204701" w:rsidRPr="002C6A91">
              <w:rPr>
                <w:rFonts w:ascii="Arial Narrow" w:hAnsi="Arial Narrow"/>
                <w:sz w:val="20"/>
                <w:szCs w:val="20"/>
              </w:rPr>
              <w:t>VO</w:t>
            </w:r>
            <w:proofErr w:type="spellEnd"/>
            <w:r w:rsidR="00204701" w:rsidRPr="002C6A91">
              <w:rPr>
                <w:rFonts w:ascii="Arial Narrow" w:hAnsi="Arial Narrow"/>
                <w:sz w:val="20"/>
                <w:szCs w:val="20"/>
              </w:rPr>
              <w:t xml:space="preserve">, resp. zeleného VO. </w:t>
            </w:r>
          </w:p>
        </w:tc>
      </w:tr>
      <w:tr w:rsidR="004A6D1F" w:rsidRPr="002C6A91" w14:paraId="1FF77B8B" w14:textId="77777777" w:rsidTr="000806BF">
        <w:trPr>
          <w:trHeight w:val="425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7A67FE6A" w14:textId="77777777" w:rsidR="004A6D1F" w:rsidRPr="002C6A91" w:rsidRDefault="004A6D1F" w:rsidP="00A209B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Sumár realizovaných a plánovaných VO</w:t>
            </w:r>
          </w:p>
          <w:p w14:paraId="029818AE" w14:textId="77777777" w:rsidR="00E43825" w:rsidRPr="002C6A91" w:rsidRDefault="00E43825" w:rsidP="00A209B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Sekcia bude automaticky vyplnená na základe údajov zadaných k jednotlivým VO</w:t>
            </w:r>
          </w:p>
        </w:tc>
      </w:tr>
      <w:tr w:rsidR="004A6D1F" w:rsidRPr="002C6A91" w14:paraId="0571ACA9" w14:textId="77777777" w:rsidTr="000806BF">
        <w:trPr>
          <w:trHeight w:val="261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744B3D0A" w14:textId="77777777" w:rsidR="004A6D1F" w:rsidRPr="002C6A91" w:rsidRDefault="004A6D1F" w:rsidP="006E1F75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Realizované VO:</w:t>
            </w:r>
          </w:p>
        </w:tc>
      </w:tr>
      <w:tr w:rsidR="004A6D1F" w:rsidRPr="002C6A91" w14:paraId="726F860D" w14:textId="77777777" w:rsidTr="000806BF">
        <w:trPr>
          <w:trHeight w:val="261"/>
        </w:trPr>
        <w:tc>
          <w:tcPr>
            <w:tcW w:w="0" w:type="auto"/>
            <w:gridSpan w:val="5"/>
            <w:shd w:val="clear" w:color="auto" w:fill="E5DFEC" w:themeFill="accent4" w:themeFillTint="33"/>
          </w:tcPr>
          <w:p w14:paraId="74F984F7" w14:textId="77777777" w:rsidR="004A6D1F" w:rsidRPr="002C6A91" w:rsidRDefault="004A6D1F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Počet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236EF311" w14:textId="77777777" w:rsidR="004A6D1F" w:rsidRPr="002C6A91" w:rsidRDefault="004A6D1F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Suma VO pre projekt</w:t>
            </w:r>
          </w:p>
        </w:tc>
      </w:tr>
      <w:tr w:rsidR="004A6D1F" w:rsidRPr="002C6A91" w14:paraId="68D592FB" w14:textId="77777777" w:rsidTr="005F30B4">
        <w:trPr>
          <w:trHeight w:val="261"/>
        </w:trPr>
        <w:tc>
          <w:tcPr>
            <w:tcW w:w="0" w:type="auto"/>
            <w:gridSpan w:val="5"/>
          </w:tcPr>
          <w:p w14:paraId="3B768760" w14:textId="77777777" w:rsidR="004A6D1F" w:rsidRPr="002C6A91" w:rsidRDefault="00340992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0" w:type="auto"/>
            <w:gridSpan w:val="4"/>
          </w:tcPr>
          <w:p w14:paraId="4D344205" w14:textId="77777777" w:rsidR="004A6D1F" w:rsidRPr="002C6A91" w:rsidRDefault="00340992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4A6D1F" w:rsidRPr="002C6A91" w14:paraId="6566CAC3" w14:textId="77777777" w:rsidTr="000806BF">
        <w:trPr>
          <w:trHeight w:val="265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647486DD" w14:textId="77777777" w:rsidR="004A6D1F" w:rsidRPr="002C6A91" w:rsidRDefault="004A6D1F" w:rsidP="006E1F75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Plánované VO:</w:t>
            </w:r>
          </w:p>
        </w:tc>
      </w:tr>
      <w:tr w:rsidR="004A6D1F" w:rsidRPr="002C6A91" w14:paraId="3C1CAD61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E5DFEC" w:themeFill="accent4" w:themeFillTint="33"/>
          </w:tcPr>
          <w:p w14:paraId="337D8C0F" w14:textId="77777777" w:rsidR="004A6D1F" w:rsidRPr="002C6A91" w:rsidRDefault="004A6D1F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Počet</w:t>
            </w:r>
          </w:p>
        </w:tc>
        <w:tc>
          <w:tcPr>
            <w:tcW w:w="0" w:type="auto"/>
            <w:gridSpan w:val="5"/>
            <w:shd w:val="clear" w:color="auto" w:fill="E5DFEC" w:themeFill="accent4" w:themeFillTint="33"/>
          </w:tcPr>
          <w:p w14:paraId="7272E088" w14:textId="77777777" w:rsidR="004A6D1F" w:rsidRPr="002C6A91" w:rsidRDefault="004A6D1F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Suma VO pre projekt</w:t>
            </w:r>
          </w:p>
        </w:tc>
      </w:tr>
      <w:tr w:rsidR="004A6D1F" w:rsidRPr="002C6A91" w14:paraId="515CB6CA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FFFFFF" w:themeFill="background1"/>
          </w:tcPr>
          <w:p w14:paraId="33343256" w14:textId="77777777" w:rsidR="004A6D1F" w:rsidRPr="002C6A91" w:rsidRDefault="00340992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0" w:type="auto"/>
            <w:gridSpan w:val="5"/>
            <w:shd w:val="clear" w:color="auto" w:fill="FFFFFF" w:themeFill="background1"/>
          </w:tcPr>
          <w:p w14:paraId="747BEDBF" w14:textId="77777777" w:rsidR="004A6D1F" w:rsidRPr="002C6A91" w:rsidRDefault="00340992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</w:tbl>
    <w:p w14:paraId="6CDD4DB4" w14:textId="6AB7EAA7" w:rsidR="00DC10DA" w:rsidRPr="002C6A91" w:rsidDel="006E3783" w:rsidRDefault="00DC10DA">
      <w:pPr>
        <w:rPr>
          <w:del w:id="269" w:author="Autor"/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41"/>
        <w:gridCol w:w="7847"/>
      </w:tblGrid>
      <w:tr w:rsidR="00D12146" w:rsidRPr="002C6A91" w14:paraId="34C6B3B9" w14:textId="77777777" w:rsidTr="00B22462">
        <w:trPr>
          <w:trHeight w:val="416"/>
        </w:trPr>
        <w:tc>
          <w:tcPr>
            <w:tcW w:w="0" w:type="auto"/>
            <w:gridSpan w:val="2"/>
            <w:shd w:val="clear" w:color="auto" w:fill="CCC0D9" w:themeFill="accent4" w:themeFillTint="66"/>
          </w:tcPr>
          <w:p w14:paraId="00FAE8EE" w14:textId="77777777" w:rsidR="00FB61A1" w:rsidRPr="002C6A91" w:rsidRDefault="00D12146" w:rsidP="00345A3F">
            <w:pPr>
              <w:pStyle w:val="Nadpis1"/>
              <w:spacing w:before="120" w:after="120"/>
              <w:jc w:val="center"/>
              <w:outlineLvl w:val="0"/>
            </w:pPr>
            <w:bookmarkStart w:id="270" w:name="_Toc437409261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13</w:t>
            </w:r>
            <w:r w:rsidR="00076FC2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.</w:t>
            </w:r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Identifikácia rizík a prostriedky na ich elimináciu</w:t>
            </w:r>
            <w:bookmarkEnd w:id="270"/>
          </w:p>
        </w:tc>
      </w:tr>
      <w:tr w:rsidR="00FB61A1" w:rsidRPr="002C6A91" w14:paraId="13F8B870" w14:textId="77777777" w:rsidTr="00B22462">
        <w:trPr>
          <w:trHeight w:val="416"/>
        </w:trPr>
        <w:tc>
          <w:tcPr>
            <w:tcW w:w="0" w:type="auto"/>
            <w:gridSpan w:val="2"/>
            <w:shd w:val="clear" w:color="auto" w:fill="FFFFFF" w:themeFill="background1"/>
          </w:tcPr>
          <w:p w14:paraId="45E9A211" w14:textId="2DCDC59F" w:rsidR="00DC10DA" w:rsidRPr="00DC10DA" w:rsidRDefault="00DC10DA" w:rsidP="00FB61A1">
            <w:pPr>
              <w:shd w:val="clear" w:color="auto" w:fill="FFFFFF" w:themeFill="background1"/>
              <w:tabs>
                <w:tab w:val="left" w:pos="1134"/>
              </w:tabs>
              <w:rPr>
                <w:rFonts w:ascii="Arial Narrow" w:hAnsi="Arial Narrow"/>
                <w:b/>
                <w:sz w:val="20"/>
              </w:rPr>
            </w:pPr>
            <w:r w:rsidRPr="00DC10DA">
              <w:rPr>
                <w:rFonts w:ascii="Arial Narrow" w:hAnsi="Arial Narrow"/>
                <w:b/>
                <w:sz w:val="20"/>
              </w:rPr>
              <w:t xml:space="preserve">Výklad </w:t>
            </w:r>
            <w:r w:rsidR="00D23761">
              <w:rPr>
                <w:rFonts w:ascii="Arial Narrow" w:hAnsi="Arial Narrow"/>
                <w:b/>
                <w:sz w:val="20"/>
              </w:rPr>
              <w:t>S</w:t>
            </w:r>
            <w:r w:rsidR="00D23761" w:rsidRPr="00DC10DA">
              <w:rPr>
                <w:rFonts w:ascii="Arial Narrow" w:hAnsi="Arial Narrow"/>
                <w:b/>
                <w:sz w:val="20"/>
              </w:rPr>
              <w:t>O</w:t>
            </w:r>
            <w:r w:rsidRPr="00DC10DA">
              <w:rPr>
                <w:rFonts w:ascii="Arial Narrow" w:hAnsi="Arial Narrow"/>
                <w:b/>
                <w:sz w:val="20"/>
              </w:rPr>
              <w:t>:</w:t>
            </w:r>
          </w:p>
          <w:p w14:paraId="2EFB2DB2" w14:textId="77777777" w:rsidR="00FB61A1" w:rsidRPr="00FB61A1" w:rsidRDefault="00FB61A1" w:rsidP="00FB61A1">
            <w:pPr>
              <w:shd w:val="clear" w:color="auto" w:fill="FFFFFF" w:themeFill="background1"/>
              <w:tabs>
                <w:tab w:val="left" w:pos="1134"/>
              </w:tabs>
              <w:rPr>
                <w:rFonts w:ascii="Arial Narrow" w:hAnsi="Arial Narrow"/>
                <w:sz w:val="20"/>
              </w:rPr>
            </w:pPr>
            <w:r w:rsidRPr="00FB61A1">
              <w:rPr>
                <w:rFonts w:ascii="Arial Narrow" w:hAnsi="Arial Narrow"/>
                <w:sz w:val="20"/>
              </w:rPr>
              <w:t xml:space="preserve">Žiadateľ o NFP v tejto časti uvádza riziká projektu a ako je pripravený v prípade ich vzniku riešiť </w:t>
            </w:r>
            <w:r w:rsidR="00DC10DA" w:rsidRPr="00FB61A1">
              <w:rPr>
                <w:rFonts w:ascii="Arial Narrow" w:hAnsi="Arial Narrow"/>
                <w:sz w:val="20"/>
              </w:rPr>
              <w:t>ich</w:t>
            </w:r>
            <w:r w:rsidR="00DC10DA">
              <w:rPr>
                <w:rFonts w:ascii="Arial Narrow" w:hAnsi="Arial Narrow"/>
                <w:sz w:val="20"/>
              </w:rPr>
              <w:t>,</w:t>
            </w:r>
            <w:r w:rsidR="00DC10DA" w:rsidRPr="00FB61A1">
              <w:rPr>
                <w:rFonts w:ascii="Arial Narrow" w:hAnsi="Arial Narrow"/>
                <w:sz w:val="20"/>
              </w:rPr>
              <w:t xml:space="preserve"> </w:t>
            </w:r>
            <w:r w:rsidRPr="00FB61A1">
              <w:rPr>
                <w:rFonts w:ascii="Arial Narrow" w:hAnsi="Arial Narrow"/>
                <w:sz w:val="20"/>
              </w:rPr>
              <w:t xml:space="preserve">najmä za tieto oblasti: </w:t>
            </w:r>
          </w:p>
          <w:p w14:paraId="7514DAC8" w14:textId="77777777" w:rsidR="00FB61A1" w:rsidRPr="00FB61A1" w:rsidRDefault="00FB61A1" w:rsidP="00FB61A1">
            <w:pPr>
              <w:shd w:val="clear" w:color="auto" w:fill="FFFFFF" w:themeFill="background1"/>
              <w:tabs>
                <w:tab w:val="left" w:pos="1134"/>
              </w:tabs>
              <w:rPr>
                <w:rFonts w:ascii="Arial Narrow" w:hAnsi="Arial Narrow"/>
                <w:sz w:val="20"/>
              </w:rPr>
            </w:pPr>
            <w:r w:rsidRPr="00FB61A1">
              <w:rPr>
                <w:rFonts w:ascii="Arial Narrow" w:hAnsi="Arial Narrow"/>
                <w:sz w:val="20"/>
              </w:rPr>
              <w:t xml:space="preserve">                 a) </w:t>
            </w:r>
            <w:r w:rsidRPr="00FB61A1">
              <w:rPr>
                <w:rFonts w:ascii="Arial Narrow" w:hAnsi="Arial Narrow"/>
                <w:sz w:val="20"/>
              </w:rPr>
              <w:tab/>
              <w:t xml:space="preserve">právne a personálne riziká, </w:t>
            </w:r>
          </w:p>
          <w:p w14:paraId="3C1A11AF" w14:textId="77777777" w:rsidR="00FB61A1" w:rsidRPr="00FB61A1" w:rsidRDefault="00FB61A1" w:rsidP="00FB61A1">
            <w:pPr>
              <w:shd w:val="clear" w:color="auto" w:fill="FFFFFF" w:themeFill="background1"/>
              <w:tabs>
                <w:tab w:val="left" w:pos="1134"/>
              </w:tabs>
              <w:ind w:firstLine="708"/>
              <w:rPr>
                <w:rFonts w:ascii="Arial Narrow" w:hAnsi="Arial Narrow"/>
                <w:sz w:val="20"/>
              </w:rPr>
            </w:pPr>
            <w:r w:rsidRPr="00FB61A1">
              <w:rPr>
                <w:rFonts w:ascii="Arial Narrow" w:hAnsi="Arial Narrow"/>
                <w:sz w:val="20"/>
              </w:rPr>
              <w:t xml:space="preserve">   b) </w:t>
            </w:r>
            <w:r w:rsidRPr="00FB61A1">
              <w:rPr>
                <w:rFonts w:ascii="Arial Narrow" w:hAnsi="Arial Narrow"/>
                <w:sz w:val="20"/>
              </w:rPr>
              <w:tab/>
              <w:t xml:space="preserve">ekonomické riziká, </w:t>
            </w:r>
          </w:p>
          <w:p w14:paraId="4F25371F" w14:textId="77777777" w:rsidR="00FB61A1" w:rsidRPr="00FB61A1" w:rsidRDefault="00FB61A1" w:rsidP="00FB61A1">
            <w:pPr>
              <w:shd w:val="clear" w:color="auto" w:fill="FFFFFF" w:themeFill="background1"/>
              <w:tabs>
                <w:tab w:val="left" w:pos="1134"/>
              </w:tabs>
              <w:ind w:firstLine="708"/>
              <w:rPr>
                <w:rFonts w:ascii="Arial Narrow" w:hAnsi="Arial Narrow"/>
                <w:sz w:val="20"/>
              </w:rPr>
            </w:pPr>
            <w:r w:rsidRPr="00FB61A1">
              <w:rPr>
                <w:rFonts w:ascii="Arial Narrow" w:hAnsi="Arial Narrow"/>
                <w:sz w:val="20"/>
              </w:rPr>
              <w:t xml:space="preserve">   c)</w:t>
            </w:r>
            <w:r w:rsidRPr="00FB61A1">
              <w:rPr>
                <w:rFonts w:ascii="Arial Narrow" w:hAnsi="Arial Narrow"/>
                <w:sz w:val="20"/>
              </w:rPr>
              <w:tab/>
              <w:t xml:space="preserve">riziká z nedosiahnutia cieľových hodnôt ukazovateľov. </w:t>
            </w:r>
          </w:p>
          <w:p w14:paraId="61C08437" w14:textId="77777777" w:rsidR="00FB61A1" w:rsidRPr="00FB61A1" w:rsidRDefault="00DC10DA" w:rsidP="00FB61A1">
            <w:pPr>
              <w:shd w:val="clear" w:color="auto" w:fill="FFFFFF" w:themeFill="background1"/>
              <w:spacing w:before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Cs/>
                <w:sz w:val="20"/>
                <w:u w:val="single"/>
              </w:rPr>
              <w:t>P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rávn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e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 xml:space="preserve"> a personáln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e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 xml:space="preserve"> riz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i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k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á</w:t>
            </w:r>
            <w:r w:rsidR="00FB61A1" w:rsidRPr="00FB61A1">
              <w:rPr>
                <w:rFonts w:ascii="Arial Narrow" w:hAnsi="Arial Narrow"/>
                <w:sz w:val="20"/>
                <w:u w:val="single"/>
              </w:rPr>
              <w:t xml:space="preserve"> -  </w:t>
            </w:r>
            <w:r w:rsidR="00FB61A1" w:rsidRPr="00FB61A1">
              <w:rPr>
                <w:rFonts w:ascii="Arial Narrow" w:hAnsi="Arial Narrow"/>
                <w:sz w:val="20"/>
              </w:rPr>
              <w:t xml:space="preserve">žiadateľ </w:t>
            </w:r>
            <w:r>
              <w:rPr>
                <w:rFonts w:ascii="Arial Narrow" w:hAnsi="Arial Narrow"/>
                <w:sz w:val="20"/>
              </w:rPr>
              <w:t>u</w:t>
            </w:r>
            <w:r w:rsidR="00FB61A1" w:rsidRPr="00FB61A1">
              <w:rPr>
                <w:rFonts w:ascii="Arial Narrow" w:hAnsi="Arial Narrow"/>
                <w:sz w:val="20"/>
              </w:rPr>
              <w:t xml:space="preserve">vedie konkrétne nástroje pri riadení rizík počas trvania projektu, napr. ako 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>vie v prípade nečakaného odstúpenia lektorov alebo riadiaceho a administratívneho personálu zabezpečiť adekvátnu, kvalitnú náhradu; ako sú nastavené sankcie pre partnerov v prípade neplnenia záväzkov; ako zabezpečí plynulosť realizácie projektu v prípade oneskorení pri výbere dodávateľa a pod.</w:t>
            </w:r>
          </w:p>
          <w:p w14:paraId="319D17A9" w14:textId="469BC8D9" w:rsidR="00FB61A1" w:rsidRPr="00FB61A1" w:rsidRDefault="00DC10DA" w:rsidP="00990B10">
            <w:pPr>
              <w:shd w:val="clear" w:color="auto" w:fill="FFFFFF" w:themeFill="background1"/>
              <w:spacing w:before="120"/>
              <w:rPr>
                <w:rFonts w:ascii="Arial Narrow" w:hAnsi="Arial Narrow"/>
                <w:bCs/>
                <w:sz w:val="20"/>
                <w:u w:val="single"/>
              </w:rPr>
            </w:pPr>
            <w:r>
              <w:rPr>
                <w:rFonts w:ascii="Arial Narrow" w:hAnsi="Arial Narrow"/>
                <w:bCs/>
                <w:sz w:val="20"/>
                <w:u w:val="single"/>
              </w:rPr>
              <w:t>E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konomick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é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 xml:space="preserve"> riz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i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k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á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 xml:space="preserve"> - žiadateľ uvedie, ako je pripravený zvládnuť</w:t>
            </w:r>
            <w:r w:rsidR="00411F37">
              <w:rPr>
                <w:rFonts w:ascii="Arial Narrow" w:hAnsi="Arial Narrow"/>
                <w:bCs/>
                <w:sz w:val="20"/>
              </w:rPr>
              <w:t xml:space="preserve"> prípadnú vlastnú platobnú neschopnosť</w:t>
            </w:r>
            <w:r w:rsidR="00411F37">
              <w:rPr>
                <w:rStyle w:val="Odkaznapoznmkupodiarou"/>
                <w:rFonts w:ascii="Arial Narrow" w:hAnsi="Arial Narrow"/>
                <w:bCs/>
                <w:sz w:val="20"/>
              </w:rPr>
              <w:footnoteReference w:id="17"/>
            </w:r>
            <w:r w:rsidR="00411F37">
              <w:rPr>
                <w:rFonts w:ascii="Arial Narrow" w:hAnsi="Arial Narrow"/>
                <w:bCs/>
                <w:sz w:val="20"/>
              </w:rPr>
              <w:t>,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 xml:space="preserve"> z akých zdrojov vykryje časový nesúlad v období medzi uhradením výdavkov a ich zúčtovaním a preplatením zo strany poskytovateľa pomoci</w:t>
            </w:r>
            <w:r w:rsidR="00411F37">
              <w:rPr>
                <w:rFonts w:ascii="Arial Narrow" w:hAnsi="Arial Narrow"/>
                <w:bCs/>
                <w:sz w:val="20"/>
              </w:rPr>
              <w:t>,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 xml:space="preserve"> </w:t>
            </w:r>
            <w:r w:rsidR="00411F37" w:rsidRPr="00FB61A1">
              <w:rPr>
                <w:rFonts w:ascii="Arial Narrow" w:hAnsi="Arial Narrow"/>
                <w:bCs/>
                <w:sz w:val="20"/>
              </w:rPr>
              <w:t>meškanie platieb</w:t>
            </w:r>
            <w:r w:rsidR="00411F37">
              <w:rPr>
                <w:rFonts w:ascii="Arial Narrow" w:hAnsi="Arial Narrow"/>
                <w:bCs/>
                <w:sz w:val="20"/>
              </w:rPr>
              <w:t xml:space="preserve"> zo strany poskytovateľa NFP, </w:t>
            </w:r>
            <w:r w:rsidR="00411F37" w:rsidRPr="00FB61A1">
              <w:rPr>
                <w:rFonts w:ascii="Arial Narrow" w:hAnsi="Arial Narrow"/>
                <w:bCs/>
                <w:sz w:val="20"/>
              </w:rPr>
              <w:t xml:space="preserve">platobnú neschopnosť partnera, 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>a pod.</w:t>
            </w:r>
            <w:r w:rsidR="00411F37">
              <w:rPr>
                <w:rFonts w:ascii="Arial Narrow" w:hAnsi="Arial Narrow"/>
                <w:bCs/>
                <w:sz w:val="20"/>
              </w:rPr>
              <w:t xml:space="preserve"> </w:t>
            </w:r>
          </w:p>
          <w:p w14:paraId="72A17486" w14:textId="77777777" w:rsidR="00FB61A1" w:rsidRPr="00FB61A1" w:rsidRDefault="00DC10DA" w:rsidP="00990B10">
            <w:pPr>
              <w:shd w:val="clear" w:color="auto" w:fill="FFFFFF" w:themeFill="background1"/>
              <w:spacing w:before="120"/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sz w:val="20"/>
                <w:u w:val="single"/>
              </w:rPr>
              <w:t>R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iz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i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k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á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 xml:space="preserve"> z nedosiahnutia plánovanej hodnoty merateľných ukazovateľov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 xml:space="preserve"> - žiadateľ uvedie alternatívne plány, ako chce riešiť problém pri nedosiahnutí merateľných ukazovateľov</w:t>
            </w:r>
            <w:r w:rsidR="00D52BE0">
              <w:rPr>
                <w:rFonts w:ascii="Arial Narrow" w:hAnsi="Arial Narrow"/>
                <w:bCs/>
                <w:sz w:val="20"/>
              </w:rPr>
              <w:t xml:space="preserve"> 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>a možnosti ich naplnenia.</w:t>
            </w:r>
          </w:p>
          <w:p w14:paraId="3700397B" w14:textId="2DA1FA1F" w:rsidR="00990B10" w:rsidRPr="00B82E36" w:rsidRDefault="00D23761" w:rsidP="002F06AA">
            <w:pPr>
              <w:pStyle w:val="Zarkazkladnhotextu"/>
              <w:spacing w:before="120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SO </w:t>
            </w:r>
            <w:r w:rsidR="00990B10">
              <w:rPr>
                <w:rFonts w:ascii="Arial Narrow" w:hAnsi="Arial Narrow"/>
                <w:sz w:val="20"/>
                <w:szCs w:val="20"/>
              </w:rPr>
              <w:t>odporúča zaradiť medzi riziká aj v</w:t>
            </w:r>
            <w:r w:rsidR="00990B10" w:rsidRPr="00B82E36">
              <w:rPr>
                <w:rFonts w:ascii="Arial Narrow" w:hAnsi="Arial Narrow"/>
                <w:sz w:val="20"/>
                <w:szCs w:val="20"/>
              </w:rPr>
              <w:t>znik nepredvídaných okolností a</w:t>
            </w:r>
            <w:r w:rsidR="00F23FD4">
              <w:rPr>
                <w:rFonts w:ascii="Arial Narrow" w:hAnsi="Arial Narrow"/>
                <w:sz w:val="20"/>
                <w:szCs w:val="20"/>
              </w:rPr>
              <w:t xml:space="preserve"> uplatňovanie </w:t>
            </w:r>
            <w:r w:rsidR="00990B10" w:rsidRPr="00B82E36">
              <w:rPr>
                <w:rFonts w:ascii="Arial Narrow" w:hAnsi="Arial Narrow"/>
                <w:sz w:val="20"/>
                <w:szCs w:val="20"/>
              </w:rPr>
              <w:t>rezervy</w:t>
            </w:r>
            <w:r w:rsidR="00990B10">
              <w:rPr>
                <w:rFonts w:ascii="Arial Narrow" w:hAnsi="Arial Narrow"/>
                <w:sz w:val="20"/>
                <w:szCs w:val="20"/>
              </w:rPr>
              <w:t xml:space="preserve"> v projekte. </w:t>
            </w:r>
            <w:ins w:id="271" w:author="Autor">
              <w:r w:rsidR="00AB153B">
                <w:rPr>
                  <w:rFonts w:ascii="Arial Narrow" w:hAnsi="Arial Narrow"/>
                  <w:sz w:val="20"/>
                  <w:szCs w:val="20"/>
                </w:rPr>
                <w:t xml:space="preserve">SO odporúča uvádzať </w:t>
              </w:r>
              <w:r w:rsidR="00AB153B" w:rsidRPr="003270DD">
                <w:rPr>
                  <w:rFonts w:ascii="Arial Narrow" w:hAnsi="Arial Narrow"/>
                  <w:sz w:val="20"/>
                  <w:szCs w:val="20"/>
                </w:rPr>
                <w:t>všetky riziká v bode a) až c). V prípade implementácie projektu,</w:t>
              </w:r>
              <w:r w:rsidR="00AB153B">
                <w:rPr>
                  <w:rFonts w:ascii="Arial Narrow" w:hAnsi="Arial Narrow"/>
                  <w:sz w:val="20"/>
                  <w:szCs w:val="20"/>
                </w:rPr>
                <w:t xml:space="preserve"> </w:t>
              </w:r>
              <w:r w:rsidR="00AB153B" w:rsidRPr="003270DD">
                <w:rPr>
                  <w:rFonts w:ascii="Arial Narrow" w:hAnsi="Arial Narrow"/>
                  <w:sz w:val="20"/>
                  <w:szCs w:val="20"/>
                </w:rPr>
                <w:t>riziká, ktoré neboli obsiahnuté v tejto časti žiadosti, nemusí pri posudzovaní zmeny projektu poskytovateľ akceptovať.</w:t>
              </w:r>
            </w:ins>
          </w:p>
          <w:p w14:paraId="1EAA06D1" w14:textId="77777777" w:rsidR="00FB61A1" w:rsidRPr="00FB61A1" w:rsidRDefault="00FB61A1" w:rsidP="00FB61A1">
            <w:pPr>
              <w:shd w:val="clear" w:color="auto" w:fill="FFFFFF" w:themeFill="background1"/>
              <w:rPr>
                <w:rFonts w:ascii="Arial Narrow" w:hAnsi="Arial Narrow"/>
                <w:b/>
                <w:sz w:val="20"/>
              </w:rPr>
            </w:pPr>
            <w:r w:rsidRPr="00FB61A1">
              <w:rPr>
                <w:rFonts w:ascii="Arial Narrow" w:hAnsi="Arial Narrow"/>
                <w:b/>
                <w:sz w:val="20"/>
              </w:rPr>
              <w:t>Upozornenie:</w:t>
            </w:r>
          </w:p>
          <w:p w14:paraId="7BD43F50" w14:textId="77777777" w:rsidR="00FB61A1" w:rsidRDefault="00D52BE0" w:rsidP="00FB61A1">
            <w:pPr>
              <w:shd w:val="clear" w:color="auto" w:fill="FFFFFF" w:themeFill="background1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 xml:space="preserve">V prípade ak </w:t>
            </w:r>
            <w:r w:rsidR="00ED7121">
              <w:rPr>
                <w:rFonts w:ascii="Arial Narrow" w:hAnsi="Arial Narrow"/>
                <w:sz w:val="20"/>
              </w:rPr>
              <w:t xml:space="preserve"> </w:t>
            </w:r>
            <w:r w:rsidR="00FB61A1" w:rsidRPr="00FB61A1">
              <w:rPr>
                <w:rFonts w:ascii="Arial Narrow" w:hAnsi="Arial Narrow"/>
                <w:sz w:val="20"/>
              </w:rPr>
              <w:t xml:space="preserve">projekt bude realizovať žiadateľ/prijímateľ spolu s partnermi v súlade so zákonom č. 292/2014 Z. z. o príspevku poskytovanom z európskych štrukturálnych a investičných fondov, </w:t>
            </w:r>
            <w:r>
              <w:rPr>
                <w:rFonts w:ascii="Arial Narrow" w:hAnsi="Arial Narrow"/>
                <w:sz w:val="20"/>
              </w:rPr>
              <w:t>uvádza aj</w:t>
            </w:r>
            <w:r w:rsidR="00FB61A1" w:rsidRPr="00FB61A1">
              <w:rPr>
                <w:rFonts w:ascii="Arial Narrow" w:hAnsi="Arial Narrow"/>
                <w:sz w:val="20"/>
              </w:rPr>
              <w:t xml:space="preserve"> riziká u</w:t>
            </w:r>
            <w:r>
              <w:rPr>
                <w:rFonts w:ascii="Arial Narrow" w:hAnsi="Arial Narrow"/>
                <w:sz w:val="20"/>
              </w:rPr>
              <w:t> </w:t>
            </w:r>
            <w:r w:rsidR="00FB61A1" w:rsidRPr="00FB61A1">
              <w:rPr>
                <w:rFonts w:ascii="Arial Narrow" w:hAnsi="Arial Narrow"/>
                <w:sz w:val="20"/>
              </w:rPr>
              <w:t>partnerov</w:t>
            </w:r>
            <w:r>
              <w:rPr>
                <w:rFonts w:ascii="Arial Narrow" w:hAnsi="Arial Narrow"/>
                <w:sz w:val="20"/>
              </w:rPr>
              <w:t xml:space="preserve">. </w:t>
            </w:r>
          </w:p>
          <w:p w14:paraId="188DD388" w14:textId="77777777" w:rsidR="00FB61A1" w:rsidRPr="00A3486C" w:rsidRDefault="00A3486C" w:rsidP="002F06AA">
            <w:pPr>
              <w:shd w:val="clear" w:color="auto" w:fill="FFFFFF" w:themeFill="background1"/>
              <w:tabs>
                <w:tab w:val="left" w:pos="1134"/>
              </w:tabs>
              <w:spacing w:before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Ako podklad k identifikácii rizík môže žiadateľ vychádzať z pomôcky k vypracovaniu projektu – Logický rámec projektu, ktorú prikladáme za touto časťou žiadosti o</w:t>
            </w:r>
            <w:r w:rsidR="009907FD">
              <w:rPr>
                <w:rFonts w:ascii="Arial Narrow" w:hAnsi="Arial Narrow"/>
                <w:sz w:val="20"/>
              </w:rPr>
              <w:t> </w:t>
            </w:r>
            <w:r>
              <w:rPr>
                <w:rFonts w:ascii="Arial Narrow" w:hAnsi="Arial Narrow"/>
                <w:sz w:val="20"/>
              </w:rPr>
              <w:t>NFP</w:t>
            </w:r>
            <w:r w:rsidR="009907FD">
              <w:rPr>
                <w:rFonts w:ascii="Arial Narrow" w:hAnsi="Arial Narrow"/>
                <w:sz w:val="20"/>
              </w:rPr>
              <w:t>.</w:t>
            </w:r>
          </w:p>
        </w:tc>
      </w:tr>
      <w:tr w:rsidR="00D12146" w:rsidRPr="002C6A91" w14:paraId="68610DAF" w14:textId="77777777" w:rsidTr="00B22462">
        <w:trPr>
          <w:trHeight w:val="332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47C864B9" w14:textId="77777777" w:rsidR="00D12146" w:rsidRPr="002C6A91" w:rsidRDefault="00D12146" w:rsidP="0018777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lastRenderedPageBreak/>
              <w:t>Názov rizika</w:t>
            </w:r>
          </w:p>
        </w:tc>
        <w:tc>
          <w:tcPr>
            <w:tcW w:w="0" w:type="auto"/>
            <w:shd w:val="clear" w:color="auto" w:fill="FFFFFF" w:themeFill="background1"/>
          </w:tcPr>
          <w:p w14:paraId="6DCCE459" w14:textId="77777777" w:rsidR="00D12146" w:rsidRPr="002C6A91" w:rsidRDefault="00D12146" w:rsidP="0018777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12146" w:rsidRPr="002C6A91" w14:paraId="2B014E25" w14:textId="77777777" w:rsidTr="00B22462">
        <w:trPr>
          <w:trHeight w:val="453"/>
        </w:trPr>
        <w:tc>
          <w:tcPr>
            <w:tcW w:w="0" w:type="auto"/>
            <w:shd w:val="clear" w:color="auto" w:fill="E5DFEC" w:themeFill="accent4" w:themeFillTint="33"/>
          </w:tcPr>
          <w:p w14:paraId="6E56ED61" w14:textId="77777777" w:rsidR="00D12146" w:rsidRPr="002C6A91" w:rsidRDefault="00D12146" w:rsidP="0018777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Popis rizika</w:t>
            </w:r>
          </w:p>
        </w:tc>
        <w:tc>
          <w:tcPr>
            <w:tcW w:w="0" w:type="auto"/>
            <w:shd w:val="clear" w:color="auto" w:fill="auto"/>
          </w:tcPr>
          <w:p w14:paraId="17DD9747" w14:textId="41C152AC" w:rsidR="00D12146" w:rsidRPr="002C6A91" w:rsidRDefault="00D12146" w:rsidP="00B122B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identifikuje hlavné riziká, ktoré by mohli mať vplyv na realizáciu projektu, priradí im relevantnú závažnosť a popíše opatrenia, ktoré sú plánované na jeho elimináciu. 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>Automaticky je medzi riziká projektu zaradené ohrozenie nedosiahnutia plánovanej hodnoty merateľného/</w:t>
            </w:r>
            <w:proofErr w:type="spellStart"/>
            <w:r w:rsidR="003007BA" w:rsidRPr="002C6A91">
              <w:rPr>
                <w:rFonts w:ascii="Arial Narrow" w:hAnsi="Arial Narrow"/>
                <w:sz w:val="20"/>
                <w:szCs w:val="20"/>
              </w:rPr>
              <w:t>ých</w:t>
            </w:r>
            <w:proofErr w:type="spellEnd"/>
            <w:r w:rsidR="003007BA" w:rsidRPr="002C6A91">
              <w:rPr>
                <w:rFonts w:ascii="Arial Narrow" w:hAnsi="Arial Narrow"/>
                <w:sz w:val="20"/>
                <w:szCs w:val="20"/>
              </w:rPr>
              <w:t xml:space="preserve"> ukazovateľa/</w:t>
            </w:r>
            <w:proofErr w:type="spellStart"/>
            <w:r w:rsidR="003007BA" w:rsidRPr="002C6A91">
              <w:rPr>
                <w:rFonts w:ascii="Arial Narrow" w:hAnsi="Arial Narrow"/>
                <w:sz w:val="20"/>
                <w:szCs w:val="20"/>
              </w:rPr>
              <w:t>ov</w:t>
            </w:r>
            <w:proofErr w:type="spellEnd"/>
            <w:r w:rsidR="003007BA" w:rsidRPr="002C6A91">
              <w:rPr>
                <w:rFonts w:ascii="Arial Narrow" w:hAnsi="Arial Narrow"/>
                <w:sz w:val="20"/>
                <w:szCs w:val="20"/>
              </w:rPr>
              <w:t xml:space="preserve">, ktorý/é bol/i na úrovni výzvy označený/é zo strany </w:t>
            </w:r>
            <w:r w:rsidR="00B122BD">
              <w:rPr>
                <w:rFonts w:ascii="Arial Narrow" w:hAnsi="Arial Narrow"/>
                <w:sz w:val="20"/>
                <w:szCs w:val="20"/>
              </w:rPr>
              <w:t>S</w:t>
            </w:r>
            <w:r w:rsidR="00B122BD" w:rsidRPr="002C6A91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>príznakom  s možnosťou identifikácie faktov (preukázania skutočností) objektívne neovplyvniteľnými žiadateľom, v prípade nenaplnenia merateľného/</w:t>
            </w:r>
            <w:proofErr w:type="spellStart"/>
            <w:r w:rsidR="003007BA" w:rsidRPr="002C6A91">
              <w:rPr>
                <w:rFonts w:ascii="Arial Narrow" w:hAnsi="Arial Narrow"/>
                <w:sz w:val="20"/>
                <w:szCs w:val="20"/>
              </w:rPr>
              <w:t>ých</w:t>
            </w:r>
            <w:proofErr w:type="spellEnd"/>
            <w:r w:rsidR="003007BA" w:rsidRPr="002C6A91">
              <w:rPr>
                <w:rFonts w:ascii="Arial Narrow" w:hAnsi="Arial Narrow"/>
                <w:sz w:val="20"/>
                <w:szCs w:val="20"/>
              </w:rPr>
              <w:t xml:space="preserve"> ukazovateľa/</w:t>
            </w:r>
            <w:proofErr w:type="spellStart"/>
            <w:r w:rsidR="003007BA" w:rsidRPr="002C6A91">
              <w:rPr>
                <w:rFonts w:ascii="Arial Narrow" w:hAnsi="Arial Narrow"/>
                <w:sz w:val="20"/>
                <w:szCs w:val="20"/>
              </w:rPr>
              <w:t>ov</w:t>
            </w:r>
            <w:proofErr w:type="spellEnd"/>
            <w:r w:rsidR="00990B10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</w:tr>
      <w:tr w:rsidR="00D12146" w:rsidRPr="002C6A91" w14:paraId="3C63F12B" w14:textId="77777777" w:rsidTr="00B22462">
        <w:trPr>
          <w:trHeight w:val="447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6C1FA2A0" w14:textId="77777777" w:rsidR="00D12146" w:rsidRPr="002C6A91" w:rsidRDefault="00D12146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Závažnosť (nízka, stredná, vysoká)</w:t>
            </w:r>
          </w:p>
        </w:tc>
        <w:tc>
          <w:tcPr>
            <w:tcW w:w="0" w:type="auto"/>
          </w:tcPr>
          <w:p w14:paraId="14AED561" w14:textId="77777777" w:rsidR="00D12146" w:rsidRPr="002C6A91" w:rsidRDefault="00D12146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</w:p>
          <w:p w14:paraId="123CAA74" w14:textId="77777777" w:rsidR="00D12146" w:rsidRPr="002C6A91" w:rsidRDefault="00D12146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D12146" w:rsidRPr="002C6A91" w14:paraId="0874B6D5" w14:textId="77777777" w:rsidTr="00B22462">
        <w:trPr>
          <w:trHeight w:val="428"/>
        </w:trPr>
        <w:tc>
          <w:tcPr>
            <w:tcW w:w="0" w:type="auto"/>
            <w:shd w:val="clear" w:color="auto" w:fill="E5DFEC" w:themeFill="accent4" w:themeFillTint="33"/>
          </w:tcPr>
          <w:p w14:paraId="6127CDF8" w14:textId="77777777" w:rsidR="00D12146" w:rsidRPr="002C6A91" w:rsidRDefault="00D12146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Opatrenia na elimináciu rizika</w:t>
            </w:r>
          </w:p>
        </w:tc>
        <w:tc>
          <w:tcPr>
            <w:tcW w:w="0" w:type="auto"/>
          </w:tcPr>
          <w:p w14:paraId="4F158AA5" w14:textId="77777777" w:rsidR="00D12146" w:rsidRPr="002C6A91" w:rsidRDefault="00D12146" w:rsidP="0018777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96C986" w14:textId="77777777" w:rsidR="00A3486C" w:rsidRPr="00745EC0" w:rsidRDefault="00A3486C" w:rsidP="00814F4F">
      <w:pPr>
        <w:pStyle w:val="Nadpis1"/>
        <w:rPr>
          <w:rFonts w:ascii="Arial Narrow" w:eastAsiaTheme="minorHAnsi" w:hAnsi="Arial Narrow" w:cstheme="minorBidi"/>
          <w:bCs w:val="0"/>
          <w:color w:val="auto"/>
          <w:sz w:val="24"/>
          <w:szCs w:val="24"/>
        </w:rPr>
      </w:pPr>
      <w:bookmarkStart w:id="272" w:name="_Toc437409262"/>
      <w:r w:rsidRPr="00745EC0">
        <w:rPr>
          <w:rFonts w:ascii="Arial Narrow" w:eastAsiaTheme="minorHAnsi" w:hAnsi="Arial Narrow" w:cstheme="minorBidi"/>
          <w:bCs w:val="0"/>
          <w:color w:val="auto"/>
          <w:sz w:val="24"/>
          <w:szCs w:val="24"/>
        </w:rPr>
        <w:t>Logický rámec projektu ako podporný nástroj pri tvorbe žiadosti o NFP / projektového zámeru.</w:t>
      </w:r>
      <w:bookmarkEnd w:id="272"/>
    </w:p>
    <w:p w14:paraId="33BDB960" w14:textId="77777777" w:rsidR="00A3486C" w:rsidRDefault="00A3486C" w:rsidP="00A3486C">
      <w:pPr>
        <w:pStyle w:val="Default"/>
        <w:spacing w:before="120"/>
        <w:jc w:val="both"/>
        <w:rPr>
          <w:rFonts w:ascii="Arial Narrow" w:hAnsi="Arial Narrow"/>
          <w:b/>
          <w:sz w:val="20"/>
          <w:szCs w:val="20"/>
        </w:rPr>
      </w:pPr>
      <w:r w:rsidRPr="00A6141B">
        <w:rPr>
          <w:rFonts w:ascii="Arial Narrow" w:hAnsi="Arial Narrow"/>
          <w:b/>
          <w:sz w:val="20"/>
          <w:szCs w:val="20"/>
        </w:rPr>
        <w:t xml:space="preserve">Vypracovanie </w:t>
      </w:r>
      <w:r>
        <w:rPr>
          <w:rFonts w:ascii="Arial Narrow" w:hAnsi="Arial Narrow"/>
          <w:b/>
          <w:sz w:val="20"/>
          <w:szCs w:val="20"/>
        </w:rPr>
        <w:t xml:space="preserve">Logického rámca projektu </w:t>
      </w:r>
      <w:r w:rsidRPr="00A6141B">
        <w:rPr>
          <w:rFonts w:ascii="Arial Narrow" w:hAnsi="Arial Narrow"/>
          <w:b/>
          <w:sz w:val="20"/>
          <w:szCs w:val="20"/>
        </w:rPr>
        <w:t>má pre žiadateľa odporúčací charakter</w:t>
      </w:r>
      <w:r>
        <w:rPr>
          <w:rFonts w:ascii="Arial Narrow" w:hAnsi="Arial Narrow"/>
          <w:b/>
          <w:sz w:val="20"/>
          <w:szCs w:val="20"/>
        </w:rPr>
        <w:t xml:space="preserve">, to znamená, že slúži iba pre účely správneho nastavenia postupov a aktivít žiadateľa pre implementáciu projektu a nemusí ho predkladať </w:t>
      </w:r>
      <w:r w:rsidR="009907FD">
        <w:rPr>
          <w:rFonts w:ascii="Arial Narrow" w:hAnsi="Arial Narrow"/>
          <w:b/>
          <w:sz w:val="20"/>
          <w:szCs w:val="20"/>
        </w:rPr>
        <w:t>k žiadosti o NFP.</w:t>
      </w:r>
      <w:r>
        <w:rPr>
          <w:rFonts w:ascii="Arial Narrow" w:hAnsi="Arial Narrow"/>
          <w:b/>
          <w:sz w:val="20"/>
          <w:szCs w:val="20"/>
        </w:rPr>
        <w:t xml:space="preserve"> </w:t>
      </w:r>
    </w:p>
    <w:p w14:paraId="107D6B59" w14:textId="77777777" w:rsidR="00814F4F" w:rsidRPr="00814F4F" w:rsidRDefault="00B8461D" w:rsidP="00814F4F">
      <w:pPr>
        <w:spacing w:after="0" w:line="240" w:lineRule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S</w:t>
      </w:r>
      <w:r w:rsidR="00814F4F" w:rsidRPr="00814F4F">
        <w:rPr>
          <w:rFonts w:ascii="Arial Narrow" w:hAnsi="Arial Narrow"/>
          <w:sz w:val="20"/>
        </w:rPr>
        <w:t>O odporúča žiadateľom, aby pre vlastnú potrebu, ešte pred samotným vypracovaním žiadosti o NFP od časti 7 Popis projektu, venovali pozornosť vypracovaniu Logického rámca projektu, ktorý môžu využiť ako nástroj (analytickú pomôcku) na uľahčenie jednak celého plánovacieho procesu v procese prípravy projektového zámeru/žiadosti o NFP, ako aj  predchádzaniu chýb v pri implementácii projektov. Využitie logického rámca pred vypracovaním samotnej žiadosti o NFP je prínosom najmä pre neinvestičné (mäkké) projekty, kde je oproti investičným projektom kladený väčší dôraz na vecne logické a chronologické usporiadanie aktivít a činností projektu. Jeho vypracovanie má odporúčací charakter a žiadateľ ho poskytovateľovi nepredkladá.</w:t>
      </w:r>
    </w:p>
    <w:p w14:paraId="368C01A6" w14:textId="77777777" w:rsidR="00814F4F" w:rsidRPr="00270152" w:rsidRDefault="00814F4F" w:rsidP="00814F4F">
      <w:pPr>
        <w:spacing w:after="0" w:line="240" w:lineRule="auto"/>
        <w:rPr>
          <w:rFonts w:ascii="Arial Narrow" w:hAnsi="Arial Narrow"/>
          <w:sz w:val="20"/>
        </w:rPr>
      </w:pPr>
    </w:p>
    <w:p w14:paraId="34280400" w14:textId="77777777" w:rsidR="00814F4F" w:rsidRDefault="00814F4F" w:rsidP="00814F4F">
      <w:pPr>
        <w:spacing w:after="0" w:line="240" w:lineRule="auto"/>
        <w:rPr>
          <w:rFonts w:ascii="Arial Narrow" w:hAnsi="Arial Narrow"/>
          <w:sz w:val="20"/>
        </w:rPr>
      </w:pPr>
      <w:r w:rsidRPr="00270152">
        <w:rPr>
          <w:rFonts w:ascii="Arial Narrow" w:hAnsi="Arial Narrow"/>
          <w:sz w:val="20"/>
        </w:rPr>
        <w:t>Európska komisia od roku 1993 vyžaduje, aby sa v rámci tvorby projektového zámeru</w:t>
      </w:r>
      <w:r>
        <w:rPr>
          <w:rFonts w:ascii="Arial Narrow" w:hAnsi="Arial Narrow"/>
          <w:sz w:val="20"/>
        </w:rPr>
        <w:t xml:space="preserve">/žiadosti o NFP </w:t>
      </w:r>
      <w:r w:rsidRPr="00270152">
        <w:rPr>
          <w:rFonts w:ascii="Arial Narrow" w:hAnsi="Arial Narrow"/>
          <w:color w:val="E36C0A" w:themeColor="accent6" w:themeShade="BF"/>
          <w:sz w:val="20"/>
        </w:rPr>
        <w:t xml:space="preserve"> </w:t>
      </w:r>
      <w:r w:rsidRPr="00270152">
        <w:rPr>
          <w:rFonts w:ascii="Arial Narrow" w:hAnsi="Arial Narrow"/>
          <w:sz w:val="20"/>
        </w:rPr>
        <w:t xml:space="preserve">používala metodika logického rámca, ktorá poskytuje celý súbor nástrojov slúžiacich na správnu tvorbu a vyhodnotenie kvality projektu. Zadefinované faktory v schéme logického rámca okrem výpovednej hodnoty o realizovateľnosti projektu, t.j. najmä správnom organizačnom a technickom nastavení projektu, spoločne  predurčujú konečné výsledky projektu z pohľadu výkonnosti a efektu realizácie. </w:t>
      </w:r>
    </w:p>
    <w:p w14:paraId="7E2E491D" w14:textId="77777777" w:rsidR="00A3486C" w:rsidRPr="00011074" w:rsidRDefault="00A3486C" w:rsidP="002F06AA">
      <w:pPr>
        <w:autoSpaceDE w:val="0"/>
        <w:autoSpaceDN w:val="0"/>
        <w:adjustRightInd w:val="0"/>
        <w:spacing w:before="120" w:after="0"/>
        <w:rPr>
          <w:rFonts w:ascii="Arial Narrow" w:hAnsi="Arial Narrow" w:cs="Calibri"/>
          <w:color w:val="000000"/>
          <w:sz w:val="20"/>
          <w:szCs w:val="20"/>
        </w:rPr>
      </w:pPr>
      <w:r w:rsidRPr="00011074">
        <w:rPr>
          <w:rFonts w:ascii="Arial Narrow" w:hAnsi="Arial Narrow" w:cs="Calibri"/>
          <w:color w:val="000000"/>
          <w:sz w:val="20"/>
          <w:szCs w:val="20"/>
        </w:rPr>
        <w:t xml:space="preserve">Schéma </w:t>
      </w:r>
      <w:r>
        <w:rPr>
          <w:rFonts w:ascii="Arial Narrow" w:hAnsi="Arial Narrow" w:cs="Calibri"/>
          <w:color w:val="000000"/>
          <w:sz w:val="20"/>
          <w:szCs w:val="20"/>
        </w:rPr>
        <w:t xml:space="preserve">matice </w:t>
      </w:r>
      <w:r w:rsidRPr="00011074">
        <w:rPr>
          <w:rFonts w:ascii="Arial Narrow" w:hAnsi="Arial Narrow" w:cs="Calibri"/>
          <w:color w:val="000000"/>
          <w:sz w:val="20"/>
          <w:szCs w:val="20"/>
        </w:rPr>
        <w:t>logického rámca</w:t>
      </w:r>
      <w:r w:rsidRPr="002127CB">
        <w:rPr>
          <w:rFonts w:ascii="Arial Narrow" w:hAnsi="Arial Narrow" w:cs="Calibri"/>
          <w:color w:val="000000"/>
          <w:sz w:val="20"/>
          <w:szCs w:val="20"/>
        </w:rPr>
        <w:t xml:space="preserve"> </w:t>
      </w:r>
      <w:r w:rsidRPr="001D4DA6">
        <w:rPr>
          <w:rFonts w:ascii="Arial Narrow" w:hAnsi="Arial Narrow" w:cs="Calibri"/>
          <w:color w:val="000000"/>
          <w:sz w:val="20"/>
          <w:szCs w:val="20"/>
        </w:rPr>
        <w:t xml:space="preserve">popisuje logickým spôsobom najdôležitejšie aspekty </w:t>
      </w:r>
      <w:r>
        <w:rPr>
          <w:rFonts w:ascii="Arial Narrow" w:hAnsi="Arial Narrow" w:cs="Calibri"/>
          <w:color w:val="000000"/>
          <w:sz w:val="20"/>
          <w:szCs w:val="20"/>
        </w:rPr>
        <w:t xml:space="preserve">aplikácie </w:t>
      </w:r>
      <w:r w:rsidRPr="001D4DA6">
        <w:rPr>
          <w:rFonts w:ascii="Arial Narrow" w:hAnsi="Arial Narrow" w:cs="Calibri"/>
          <w:color w:val="000000"/>
          <w:sz w:val="20"/>
          <w:szCs w:val="20"/>
        </w:rPr>
        <w:t>projektu</w:t>
      </w:r>
      <w:r w:rsidRPr="002127CB">
        <w:rPr>
          <w:rFonts w:ascii="Arial Narrow" w:hAnsi="Arial Narrow" w:cs="Calibri"/>
          <w:color w:val="000000"/>
          <w:sz w:val="20"/>
          <w:szCs w:val="20"/>
        </w:rPr>
        <w:t xml:space="preserve"> </w:t>
      </w:r>
      <w:r w:rsidRPr="001D4DA6">
        <w:rPr>
          <w:rFonts w:ascii="Arial Narrow" w:hAnsi="Arial Narrow" w:cs="Calibri"/>
          <w:color w:val="000000"/>
          <w:sz w:val="20"/>
          <w:szCs w:val="20"/>
        </w:rPr>
        <w:t>nasledovne</w:t>
      </w:r>
      <w:r w:rsidRPr="00011074">
        <w:rPr>
          <w:rFonts w:ascii="Arial Narrow" w:hAnsi="Arial Narrow" w:cs="Calibri"/>
          <w:color w:val="000000"/>
          <w:sz w:val="20"/>
          <w:szCs w:val="20"/>
        </w:rPr>
        <w:t>:</w:t>
      </w:r>
    </w:p>
    <w:tbl>
      <w:tblPr>
        <w:tblW w:w="9277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2468"/>
        <w:gridCol w:w="2362"/>
        <w:gridCol w:w="2363"/>
        <w:gridCol w:w="2084"/>
      </w:tblGrid>
      <w:tr w:rsidR="00A3486C" w14:paraId="60A7C225" w14:textId="77777777" w:rsidTr="0021594C">
        <w:trPr>
          <w:trHeight w:val="264"/>
        </w:trPr>
        <w:tc>
          <w:tcPr>
            <w:tcW w:w="2468" w:type="dxa"/>
            <w:shd w:val="clear" w:color="auto" w:fill="365F91" w:themeFill="accent1" w:themeFillShade="BF"/>
            <w:vAlign w:val="bottom"/>
          </w:tcPr>
          <w:p w14:paraId="50B7EAED" w14:textId="77777777" w:rsidR="00A3486C" w:rsidRPr="001D4DA6" w:rsidRDefault="00A3486C" w:rsidP="002159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1D4DA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Popis projekt</w:t>
            </w:r>
            <w:r w:rsidRPr="001D4DA6">
              <w:rPr>
                <w:rFonts w:ascii="Arial Narrow" w:hAnsi="Arial Narrow"/>
                <w:b/>
                <w:color w:val="FFFFFF" w:themeColor="background1"/>
                <w:sz w:val="20"/>
                <w:szCs w:val="20"/>
                <w:shd w:val="clear" w:color="auto" w:fill="365F91" w:themeFill="accent1" w:themeFillShade="BF"/>
              </w:rPr>
              <w:t>u</w:t>
            </w:r>
          </w:p>
        </w:tc>
        <w:tc>
          <w:tcPr>
            <w:tcW w:w="2362" w:type="dxa"/>
            <w:shd w:val="clear" w:color="auto" w:fill="365F91" w:themeFill="accent1" w:themeFillShade="BF"/>
            <w:vAlign w:val="bottom"/>
          </w:tcPr>
          <w:p w14:paraId="3ABC56A5" w14:textId="77777777" w:rsidR="00A3486C" w:rsidRPr="001D4DA6" w:rsidRDefault="00A3486C" w:rsidP="002159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1D4DA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Indikátory</w:t>
            </w:r>
          </w:p>
        </w:tc>
        <w:tc>
          <w:tcPr>
            <w:tcW w:w="2363" w:type="dxa"/>
            <w:shd w:val="clear" w:color="auto" w:fill="365F91" w:themeFill="accent1" w:themeFillShade="BF"/>
            <w:vAlign w:val="bottom"/>
          </w:tcPr>
          <w:p w14:paraId="6654DBE5" w14:textId="77777777" w:rsidR="00A3486C" w:rsidRPr="001D4DA6" w:rsidRDefault="00A3486C" w:rsidP="002159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1D4DA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Zdroje overenia</w:t>
            </w:r>
          </w:p>
        </w:tc>
        <w:tc>
          <w:tcPr>
            <w:tcW w:w="2084" w:type="dxa"/>
            <w:shd w:val="clear" w:color="auto" w:fill="365F91" w:themeFill="accent1" w:themeFillShade="BF"/>
            <w:vAlign w:val="bottom"/>
          </w:tcPr>
          <w:p w14:paraId="6084C5DE" w14:textId="77777777" w:rsidR="00A3486C" w:rsidRPr="001D4DA6" w:rsidRDefault="00A3486C" w:rsidP="002159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1D4DA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Predpoklady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a riziká</w:t>
            </w:r>
          </w:p>
        </w:tc>
      </w:tr>
      <w:tr w:rsidR="00A3486C" w14:paraId="01505B14" w14:textId="77777777" w:rsidTr="002F06AA">
        <w:trPr>
          <w:trHeight w:val="1643"/>
        </w:trPr>
        <w:tc>
          <w:tcPr>
            <w:tcW w:w="2468" w:type="dxa"/>
            <w:shd w:val="clear" w:color="auto" w:fill="DBE5F1" w:themeFill="accent1" w:themeFillTint="33"/>
          </w:tcPr>
          <w:p w14:paraId="1ECFDFE2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  <w:t>Celkový cieľ (CC)</w:t>
            </w:r>
            <w:r w:rsidRPr="00BA6970">
              <w:rPr>
                <w:rFonts w:ascii="Arial Narrow" w:hAnsi="Arial Narrow" w:cs="Verdana"/>
                <w:bCs/>
                <w:color w:val="244061" w:themeColor="accent1" w:themeShade="80"/>
                <w:sz w:val="20"/>
                <w:szCs w:val="20"/>
              </w:rPr>
              <w:t xml:space="preserve"> </w:t>
            </w: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- prínos </w:t>
            </w:r>
          </w:p>
          <w:p w14:paraId="27CC9DCC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projektu k celkovým strategickým cieľom OP koncepcii, alebo </w:t>
            </w:r>
          </w:p>
          <w:p w14:paraId="6FCE5387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programovým cieľom (dopad)</w:t>
            </w:r>
          </w:p>
        </w:tc>
        <w:tc>
          <w:tcPr>
            <w:tcW w:w="2362" w:type="dxa"/>
            <w:shd w:val="clear" w:color="auto" w:fill="DBE5F1" w:themeFill="accent1" w:themeFillTint="33"/>
          </w:tcPr>
          <w:p w14:paraId="596759A1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Ako budeme merať </w:t>
            </w:r>
          </w:p>
          <w:p w14:paraId="6CE64B6E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  <w:t>CC</w:t>
            </w:r>
            <w:r w:rsidRPr="00BA6970">
              <w:rPr>
                <w:rFonts w:ascii="Arial Narrow" w:hAnsi="Arial Narrow" w:cs="Verdana"/>
                <w:bCs/>
                <w:color w:val="244061" w:themeColor="accent1" w:themeShade="80"/>
                <w:sz w:val="20"/>
                <w:szCs w:val="20"/>
              </w:rPr>
              <w:t xml:space="preserve">, sledujúc </w:t>
            </w:r>
          </w:p>
          <w:p w14:paraId="59E8A1E9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kvalitu, kvantitu a čas?</w:t>
            </w:r>
          </w:p>
          <w:p w14:paraId="4C9857A9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(objektívne overiteľný ukazovateľ napr. kontextový alebo obdobný ukazovateľ OP ĽZ)</w:t>
            </w:r>
          </w:p>
        </w:tc>
        <w:tc>
          <w:tcPr>
            <w:tcW w:w="2363" w:type="dxa"/>
            <w:shd w:val="clear" w:color="auto" w:fill="DBE5F1" w:themeFill="accent1" w:themeFillTint="33"/>
          </w:tcPr>
          <w:p w14:paraId="0B67DD71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Ako budeme zbierať </w:t>
            </w:r>
          </w:p>
          <w:p w14:paraId="2AA6F2DF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informácie o dosahovaní </w:t>
            </w:r>
          </w:p>
          <w:p w14:paraId="61C01F0A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bCs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  <w:t>CC</w:t>
            </w:r>
            <w:r w:rsidRPr="00BA6970">
              <w:rPr>
                <w:rFonts w:ascii="Arial Narrow" w:hAnsi="Arial Narrow" w:cs="Verdana"/>
                <w:bCs/>
                <w:color w:val="244061" w:themeColor="accent1" w:themeShade="80"/>
                <w:sz w:val="20"/>
                <w:szCs w:val="20"/>
              </w:rPr>
              <w:t>, kedy a kým?</w:t>
            </w:r>
          </w:p>
          <w:p w14:paraId="2273AE28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  <w:t>(</w:t>
            </w: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Možnosť overenia dosiahnutia objektívne overiteľných ukazovateľov)</w:t>
            </w:r>
          </w:p>
        </w:tc>
        <w:tc>
          <w:tcPr>
            <w:tcW w:w="2084" w:type="dxa"/>
            <w:shd w:val="clear" w:color="auto" w:fill="DBE5F1" w:themeFill="accent1" w:themeFillTint="33"/>
          </w:tcPr>
          <w:p w14:paraId="4AED011C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</w:p>
        </w:tc>
      </w:tr>
      <w:tr w:rsidR="00A3486C" w14:paraId="29EEC032" w14:textId="77777777" w:rsidTr="0021594C">
        <w:trPr>
          <w:trHeight w:val="1615"/>
        </w:trPr>
        <w:tc>
          <w:tcPr>
            <w:tcW w:w="2468" w:type="dxa"/>
            <w:shd w:val="clear" w:color="auto" w:fill="DBE5F1" w:themeFill="accent1" w:themeFillTint="33"/>
          </w:tcPr>
          <w:p w14:paraId="02C2C1D2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  <w:t>Účel projektu (ÚP)</w:t>
            </w:r>
            <w:r w:rsidRPr="00BA6970">
              <w:rPr>
                <w:rFonts w:ascii="Arial Narrow" w:hAnsi="Arial Narrow" w:cs="Verdana"/>
                <w:bCs/>
                <w:color w:val="244061" w:themeColor="accent1" w:themeShade="80"/>
                <w:sz w:val="20"/>
                <w:szCs w:val="20"/>
              </w:rPr>
              <w:t xml:space="preserve"> - </w:t>
            </w: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priamy </w:t>
            </w:r>
          </w:p>
          <w:p w14:paraId="04924792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prínos (výhody) pre cieľovú </w:t>
            </w:r>
          </w:p>
          <w:p w14:paraId="7AD06671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skupinu </w:t>
            </w:r>
          </w:p>
        </w:tc>
        <w:tc>
          <w:tcPr>
            <w:tcW w:w="2362" w:type="dxa"/>
            <w:shd w:val="clear" w:color="auto" w:fill="DBE5F1" w:themeFill="accent1" w:themeFillTint="33"/>
          </w:tcPr>
          <w:p w14:paraId="27F6E9AC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Ako budeme merať </w:t>
            </w:r>
          </w:p>
          <w:p w14:paraId="466F2627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  <w:t>ÚP</w:t>
            </w:r>
            <w:r w:rsidRPr="00BA6970">
              <w:rPr>
                <w:rFonts w:ascii="Arial Narrow" w:hAnsi="Arial Narrow" w:cs="Verdana"/>
                <w:bCs/>
                <w:color w:val="244061" w:themeColor="accent1" w:themeShade="80"/>
                <w:sz w:val="20"/>
                <w:szCs w:val="20"/>
              </w:rPr>
              <w:t xml:space="preserve">, sledujúc </w:t>
            </w:r>
          </w:p>
          <w:p w14:paraId="311788A0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kvalitu, kvantitu a čas?</w:t>
            </w:r>
          </w:p>
          <w:p w14:paraId="6EE12F86" w14:textId="04E847F8" w:rsidR="00A3486C" w:rsidRPr="00BA6970" w:rsidRDefault="00A3486C" w:rsidP="00EB6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(použijú sa najmä ukazovatele dopadu z</w:t>
            </w:r>
            <w:del w:id="273" w:author="Autor">
              <w:r w:rsidRPr="00BA6970" w:rsidDel="00AB153B">
                <w:rPr>
                  <w:rFonts w:ascii="Arial Narrow" w:hAnsi="Arial Narrow" w:cs="Verdana"/>
                  <w:color w:val="244061" w:themeColor="accent1" w:themeShade="80"/>
                  <w:sz w:val="20"/>
                  <w:szCs w:val="20"/>
                </w:rPr>
                <w:delText> </w:delText>
              </w:r>
            </w:del>
            <w:ins w:id="274" w:author="Autor">
              <w:r w:rsidR="00AB153B">
                <w:rPr>
                  <w:rFonts w:ascii="Arial Narrow" w:hAnsi="Arial Narrow" w:cs="Verdana"/>
                  <w:color w:val="244061" w:themeColor="accent1" w:themeShade="80"/>
                  <w:sz w:val="20"/>
                  <w:szCs w:val="20"/>
                </w:rPr>
                <w:t> </w:t>
              </w:r>
            </w:ins>
            <w:r w:rsidR="00EB6899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výzvy</w:t>
            </w:r>
            <w:ins w:id="275" w:author="Autor">
              <w:r w:rsidR="00AB153B">
                <w:rPr>
                  <w:rFonts w:ascii="Arial Narrow" w:hAnsi="Arial Narrow" w:cs="Verdana"/>
                  <w:color w:val="244061" w:themeColor="accent1" w:themeShade="80"/>
                  <w:sz w:val="20"/>
                  <w:szCs w:val="20"/>
                </w:rPr>
                <w:t>/vyzvania</w:t>
              </w:r>
            </w:ins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)</w:t>
            </w:r>
          </w:p>
        </w:tc>
        <w:tc>
          <w:tcPr>
            <w:tcW w:w="2363" w:type="dxa"/>
            <w:shd w:val="clear" w:color="auto" w:fill="DBE5F1" w:themeFill="accent1" w:themeFillTint="33"/>
            <w:vAlign w:val="center"/>
          </w:tcPr>
          <w:p w14:paraId="4FE919DF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Ako budeme zbierať</w:t>
            </w:r>
          </w:p>
          <w:p w14:paraId="3C9252F5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informácie o dosahovaní</w:t>
            </w:r>
          </w:p>
          <w:p w14:paraId="54855DC4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bCs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  <w:t>ÚP</w:t>
            </w:r>
            <w:r w:rsidRPr="00BA6970">
              <w:rPr>
                <w:rFonts w:ascii="Arial Narrow" w:hAnsi="Arial Narrow" w:cs="Verdana"/>
                <w:bCs/>
                <w:color w:val="244061" w:themeColor="accent1" w:themeShade="80"/>
                <w:sz w:val="20"/>
                <w:szCs w:val="20"/>
              </w:rPr>
              <w:t>, kedy a kým?</w:t>
            </w:r>
          </w:p>
          <w:p w14:paraId="1B6AFD19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  <w:t>(</w:t>
            </w: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Možnosť overenia dosiahnutia objektívne overiteľných ukazovateľov)</w:t>
            </w:r>
          </w:p>
        </w:tc>
        <w:tc>
          <w:tcPr>
            <w:tcW w:w="2084" w:type="dxa"/>
            <w:shd w:val="clear" w:color="auto" w:fill="DBE5F1" w:themeFill="accent1" w:themeFillTint="33"/>
          </w:tcPr>
          <w:p w14:paraId="727C7A33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Ak je dosiahnutý </w:t>
            </w:r>
            <w:r w:rsidRPr="00BA6970"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  <w:t>ÚP</w:t>
            </w: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, aké </w:t>
            </w:r>
          </w:p>
          <w:p w14:paraId="2C68F9BA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predpoklady sa musia </w:t>
            </w:r>
          </w:p>
          <w:p w14:paraId="52413082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splniť, aby sa dosiahol </w:t>
            </w:r>
            <w:r w:rsidRPr="00BA6970">
              <w:rPr>
                <w:rFonts w:ascii="Arial Narrow" w:hAnsi="Arial Narrow" w:cs="Verdana"/>
                <w:b/>
                <w:color w:val="244061" w:themeColor="accent1" w:themeShade="80"/>
                <w:sz w:val="20"/>
                <w:szCs w:val="20"/>
              </w:rPr>
              <w:t>CC</w:t>
            </w:r>
          </w:p>
        </w:tc>
      </w:tr>
      <w:tr w:rsidR="00A3486C" w14:paraId="09808DFE" w14:textId="77777777" w:rsidTr="0021594C">
        <w:trPr>
          <w:trHeight w:val="314"/>
        </w:trPr>
        <w:tc>
          <w:tcPr>
            <w:tcW w:w="2468" w:type="dxa"/>
            <w:shd w:val="clear" w:color="auto" w:fill="DBE5F1" w:themeFill="accent1" w:themeFillTint="33"/>
          </w:tcPr>
          <w:p w14:paraId="47501741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  <w:t xml:space="preserve">Špecifické ciele/výsledky (V) </w:t>
            </w:r>
          </w:p>
          <w:p w14:paraId="6698F154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- konkrétny produkt, alebo služby poskytnuté počas projektu (aktivity/nástroje </w:t>
            </w: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lastRenderedPageBreak/>
              <w:t xml:space="preserve">ktorými sa dosiahne </w:t>
            </w:r>
            <w:r w:rsidRPr="00BA6970">
              <w:rPr>
                <w:rFonts w:ascii="Arial Narrow" w:hAnsi="Arial Narrow" w:cs="Verdana"/>
                <w:b/>
                <w:color w:val="244061" w:themeColor="accent1" w:themeShade="80"/>
                <w:sz w:val="20"/>
                <w:szCs w:val="20"/>
              </w:rPr>
              <w:t>CC</w:t>
            </w: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)</w:t>
            </w:r>
          </w:p>
        </w:tc>
        <w:tc>
          <w:tcPr>
            <w:tcW w:w="2362" w:type="dxa"/>
            <w:shd w:val="clear" w:color="auto" w:fill="DBE5F1" w:themeFill="accent1" w:themeFillTint="33"/>
          </w:tcPr>
          <w:p w14:paraId="146EFFC1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lastRenderedPageBreak/>
              <w:t xml:space="preserve">Ako budeme merať </w:t>
            </w:r>
          </w:p>
          <w:p w14:paraId="01565999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  <w:t>V</w:t>
            </w:r>
            <w:r w:rsidRPr="00BA6970">
              <w:rPr>
                <w:rFonts w:ascii="Arial Narrow" w:hAnsi="Arial Narrow" w:cs="Verdana"/>
                <w:bCs/>
                <w:color w:val="244061" w:themeColor="accent1" w:themeShade="80"/>
                <w:sz w:val="20"/>
                <w:szCs w:val="20"/>
              </w:rPr>
              <w:t xml:space="preserve">, sledujúc </w:t>
            </w:r>
          </w:p>
          <w:p w14:paraId="68B7E4D2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kvalitu, kvantitu a čas?</w:t>
            </w:r>
          </w:p>
          <w:p w14:paraId="71D24CDD" w14:textId="7B167BBD" w:rsidR="00A3486C" w:rsidRPr="00BA6970" w:rsidRDefault="00A3486C" w:rsidP="00EB6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(použijú sa najmä </w:t>
            </w: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lastRenderedPageBreak/>
              <w:t>ukazovatele dopadu z</w:t>
            </w:r>
            <w:del w:id="276" w:author="Autor">
              <w:r w:rsidRPr="00BA6970" w:rsidDel="00AB153B">
                <w:rPr>
                  <w:rFonts w:ascii="Arial Narrow" w:hAnsi="Arial Narrow" w:cs="Verdana"/>
                  <w:color w:val="244061" w:themeColor="accent1" w:themeShade="80"/>
                  <w:sz w:val="20"/>
                  <w:szCs w:val="20"/>
                </w:rPr>
                <w:delText> </w:delText>
              </w:r>
            </w:del>
            <w:ins w:id="277" w:author="Autor">
              <w:r w:rsidR="00AB153B">
                <w:rPr>
                  <w:rFonts w:ascii="Arial Narrow" w:hAnsi="Arial Narrow" w:cs="Verdana"/>
                  <w:color w:val="244061" w:themeColor="accent1" w:themeShade="80"/>
                  <w:sz w:val="20"/>
                  <w:szCs w:val="20"/>
                </w:rPr>
                <w:t> </w:t>
              </w:r>
            </w:ins>
            <w:r w:rsidR="00EB6899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výzvy</w:t>
            </w:r>
            <w:ins w:id="278" w:author="Autor">
              <w:r w:rsidR="00AB153B">
                <w:rPr>
                  <w:rFonts w:ascii="Arial Narrow" w:hAnsi="Arial Narrow" w:cs="Verdana"/>
                  <w:color w:val="244061" w:themeColor="accent1" w:themeShade="80"/>
                  <w:sz w:val="20"/>
                  <w:szCs w:val="20"/>
                </w:rPr>
                <w:t>/vyzvania</w:t>
              </w:r>
            </w:ins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)</w:t>
            </w:r>
          </w:p>
        </w:tc>
        <w:tc>
          <w:tcPr>
            <w:tcW w:w="2363" w:type="dxa"/>
            <w:shd w:val="clear" w:color="auto" w:fill="DBE5F1" w:themeFill="accent1" w:themeFillTint="33"/>
          </w:tcPr>
          <w:p w14:paraId="2BDBBA44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lastRenderedPageBreak/>
              <w:t xml:space="preserve">Ako budeme zbierať </w:t>
            </w:r>
          </w:p>
          <w:p w14:paraId="27857F79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informácie o dosahovaní </w:t>
            </w:r>
          </w:p>
          <w:p w14:paraId="47780459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  <w:t>V</w:t>
            </w:r>
            <w:r w:rsidRPr="00BA6970">
              <w:rPr>
                <w:rFonts w:ascii="Arial Narrow" w:hAnsi="Arial Narrow" w:cs="Verdana"/>
                <w:bCs/>
                <w:color w:val="244061" w:themeColor="accent1" w:themeShade="80"/>
                <w:sz w:val="20"/>
                <w:szCs w:val="20"/>
              </w:rPr>
              <w:t xml:space="preserve">, kedy a kým? </w:t>
            </w:r>
          </w:p>
        </w:tc>
        <w:tc>
          <w:tcPr>
            <w:tcW w:w="2084" w:type="dxa"/>
            <w:shd w:val="clear" w:color="auto" w:fill="DBE5F1" w:themeFill="accent1" w:themeFillTint="33"/>
          </w:tcPr>
          <w:p w14:paraId="624B976E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Ak je dosiahnutý </w:t>
            </w:r>
            <w:r w:rsidRPr="00BA6970"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  <w:t>V</w:t>
            </w: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, aké </w:t>
            </w:r>
          </w:p>
          <w:p w14:paraId="08FD53A5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predpoklady sa musia </w:t>
            </w:r>
          </w:p>
          <w:p w14:paraId="797E9E01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splniť, aby sa dosiahol </w:t>
            </w:r>
            <w:r w:rsidRPr="00BA6970">
              <w:rPr>
                <w:rFonts w:ascii="Arial Narrow" w:hAnsi="Arial Narrow" w:cs="Verdana"/>
                <w:b/>
                <w:color w:val="244061" w:themeColor="accent1" w:themeShade="80"/>
                <w:sz w:val="20"/>
                <w:szCs w:val="20"/>
              </w:rPr>
              <w:t>ÚP</w:t>
            </w:r>
          </w:p>
        </w:tc>
      </w:tr>
      <w:tr w:rsidR="00A3486C" w14:paraId="165F525A" w14:textId="77777777" w:rsidTr="0021594C">
        <w:trPr>
          <w:trHeight w:val="97"/>
        </w:trPr>
        <w:tc>
          <w:tcPr>
            <w:tcW w:w="2468" w:type="dxa"/>
            <w:shd w:val="clear" w:color="auto" w:fill="DBE5F1" w:themeFill="accent1" w:themeFillTint="33"/>
          </w:tcPr>
          <w:p w14:paraId="23D4060B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  <w:lastRenderedPageBreak/>
              <w:t>Aktivity (A)</w:t>
            </w:r>
            <w:r w:rsidRPr="00BA6970">
              <w:rPr>
                <w:rFonts w:ascii="Arial Narrow" w:hAnsi="Arial Narrow" w:cs="Verdana"/>
                <w:bCs/>
                <w:color w:val="244061" w:themeColor="accent1" w:themeShade="80"/>
                <w:sz w:val="20"/>
                <w:szCs w:val="20"/>
              </w:rPr>
              <w:t xml:space="preserve"> </w:t>
            </w: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– úlohy/činnosti, </w:t>
            </w:r>
          </w:p>
          <w:p w14:paraId="17F89363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ktoré musia byť zrealizované </w:t>
            </w:r>
          </w:p>
          <w:p w14:paraId="363B0A11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pre dosahovanie výsledkov</w:t>
            </w:r>
          </w:p>
        </w:tc>
        <w:tc>
          <w:tcPr>
            <w:tcW w:w="2362" w:type="dxa"/>
            <w:shd w:val="clear" w:color="auto" w:fill="DBE5F1" w:themeFill="accent1" w:themeFillTint="33"/>
            <w:vAlign w:val="center"/>
          </w:tcPr>
          <w:p w14:paraId="11FE047F" w14:textId="77777777" w:rsidR="00A3486C" w:rsidRPr="00BA6970" w:rsidRDefault="00A3486C" w:rsidP="0021594C">
            <w:pPr>
              <w:spacing w:after="0" w:line="240" w:lineRule="auto"/>
              <w:jc w:val="left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Zdroje</w:t>
            </w:r>
            <w:r w:rsidRPr="00BA6970">
              <w:rPr>
                <w:rFonts w:ascii="Arial Narrow" w:hAnsi="Arial Narrow" w:cs="Verdana"/>
                <w:bCs/>
                <w:color w:val="244061" w:themeColor="accent1" w:themeShade="80"/>
                <w:sz w:val="20"/>
                <w:szCs w:val="20"/>
              </w:rPr>
              <w:t xml:space="preserve"> </w:t>
            </w:r>
          </w:p>
        </w:tc>
        <w:tc>
          <w:tcPr>
            <w:tcW w:w="2363" w:type="dxa"/>
            <w:shd w:val="clear" w:color="auto" w:fill="DBE5F1" w:themeFill="accent1" w:themeFillTint="33"/>
            <w:vAlign w:val="center"/>
          </w:tcPr>
          <w:p w14:paraId="58FF3934" w14:textId="77777777" w:rsidR="00A3486C" w:rsidRPr="00BA6970" w:rsidRDefault="00A3486C" w:rsidP="0021594C">
            <w:pPr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Rozpočet</w:t>
            </w:r>
          </w:p>
          <w:p w14:paraId="52425B27" w14:textId="77777777" w:rsidR="00A3486C" w:rsidRDefault="00A3486C" w:rsidP="0021594C">
            <w:pPr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(Súhrnný prehľad celkových nákladov na jednotlivé aktivity)</w:t>
            </w:r>
          </w:p>
          <w:p w14:paraId="56AFCA26" w14:textId="77777777" w:rsidR="00A3486C" w:rsidRPr="00BA6970" w:rsidRDefault="00A3486C" w:rsidP="0021594C">
            <w:pPr>
              <w:spacing w:after="0" w:line="240" w:lineRule="auto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Časový harmonogram aktivít projektu</w:t>
            </w:r>
          </w:p>
        </w:tc>
        <w:tc>
          <w:tcPr>
            <w:tcW w:w="2084" w:type="dxa"/>
            <w:shd w:val="clear" w:color="auto" w:fill="DBE5F1" w:themeFill="accent1" w:themeFillTint="33"/>
          </w:tcPr>
          <w:p w14:paraId="30EAEB9F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Ak sú </w:t>
            </w:r>
            <w:r w:rsidRPr="00BA6970">
              <w:rPr>
                <w:rFonts w:ascii="Arial Narrow" w:hAnsi="Arial Narrow" w:cs="Verdana"/>
                <w:b/>
                <w:bCs/>
                <w:color w:val="244061" w:themeColor="accent1" w:themeShade="80"/>
                <w:sz w:val="20"/>
                <w:szCs w:val="20"/>
              </w:rPr>
              <w:t xml:space="preserve">A </w:t>
            </w: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ukončené, aké </w:t>
            </w:r>
          </w:p>
          <w:p w14:paraId="3F5E081B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predpoklady sa musia </w:t>
            </w:r>
          </w:p>
          <w:p w14:paraId="1569C961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244061" w:themeColor="accent1" w:themeShade="80"/>
                <w:sz w:val="20"/>
                <w:szCs w:val="20"/>
              </w:rPr>
            </w:pPr>
            <w:r w:rsidRPr="00BA6970"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splniť, aby sa dosiahli </w:t>
            </w:r>
            <w:r w:rsidRPr="00BA6970">
              <w:rPr>
                <w:rFonts w:ascii="Arial Narrow" w:hAnsi="Arial Narrow" w:cs="Verdana"/>
                <w:b/>
                <w:color w:val="244061" w:themeColor="accent1" w:themeShade="80"/>
                <w:sz w:val="20"/>
                <w:szCs w:val="20"/>
              </w:rPr>
              <w:t>V</w:t>
            </w:r>
          </w:p>
        </w:tc>
      </w:tr>
      <w:tr w:rsidR="00A3486C" w14:paraId="31645A2B" w14:textId="77777777" w:rsidTr="0021594C">
        <w:trPr>
          <w:trHeight w:val="97"/>
        </w:trPr>
        <w:tc>
          <w:tcPr>
            <w:tcW w:w="7193" w:type="dxa"/>
            <w:gridSpan w:val="3"/>
            <w:shd w:val="clear" w:color="auto" w:fill="FFFFFF" w:themeFill="background1"/>
          </w:tcPr>
          <w:p w14:paraId="61E6FE71" w14:textId="77777777" w:rsidR="00A3486C" w:rsidRPr="00BA6970" w:rsidRDefault="00A3486C" w:rsidP="0021594C">
            <w:pPr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2084" w:type="dxa"/>
            <w:shd w:val="clear" w:color="auto" w:fill="DBE5F1" w:themeFill="accent1" w:themeFillTint="33"/>
          </w:tcPr>
          <w:p w14:paraId="75BC1448" w14:textId="77777777" w:rsidR="00A3486C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  <w:r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 xml:space="preserve">Aké sú predbežné podmienky a predpoklady k realizácii </w:t>
            </w:r>
            <w:r>
              <w:rPr>
                <w:rFonts w:ascii="Arial Narrow" w:hAnsi="Arial Narrow" w:cs="Verdana"/>
                <w:b/>
                <w:color w:val="244061" w:themeColor="accent1" w:themeShade="80"/>
                <w:sz w:val="20"/>
                <w:szCs w:val="20"/>
              </w:rPr>
              <w:t xml:space="preserve">A </w:t>
            </w:r>
            <w:r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  <w:t>projektu</w:t>
            </w:r>
          </w:p>
          <w:p w14:paraId="4B630930" w14:textId="77777777" w:rsidR="00A3486C" w:rsidRPr="00BA6970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color w:val="244061" w:themeColor="accent1" w:themeShade="80"/>
                <w:sz w:val="20"/>
                <w:szCs w:val="20"/>
              </w:rPr>
            </w:pPr>
          </w:p>
        </w:tc>
      </w:tr>
    </w:tbl>
    <w:p w14:paraId="71E3F464" w14:textId="77777777" w:rsidR="00A3486C" w:rsidRPr="00DF2D47" w:rsidRDefault="00A3486C" w:rsidP="00A3486C">
      <w:pPr>
        <w:spacing w:after="0"/>
        <w:rPr>
          <w:rFonts w:ascii="Arial Narrow" w:hAnsi="Arial Narrow"/>
          <w:sz w:val="16"/>
          <w:szCs w:val="16"/>
        </w:rPr>
      </w:pPr>
      <w:r w:rsidRPr="00DF2D47">
        <w:rPr>
          <w:rFonts w:ascii="Arial Narrow" w:hAnsi="Arial Narrow"/>
          <w:sz w:val="16"/>
          <w:szCs w:val="16"/>
        </w:rPr>
        <w:t>Výsledky projektu = čo sa v projekte vytvorí, dodá; a/alebo aká služba sa poskytne; a/alebo čo sa uskutoční, aby bol splnený špecifický cieľ.</w:t>
      </w:r>
    </w:p>
    <w:p w14:paraId="51239930" w14:textId="77777777" w:rsidR="00A3486C" w:rsidRDefault="00A3486C" w:rsidP="00A3486C">
      <w:pPr>
        <w:spacing w:after="0"/>
        <w:rPr>
          <w:rFonts w:ascii="Arial Narrow" w:hAnsi="Arial Narrow"/>
          <w:sz w:val="16"/>
          <w:szCs w:val="16"/>
        </w:rPr>
      </w:pPr>
      <w:r w:rsidRPr="00DF2D47">
        <w:rPr>
          <w:rFonts w:ascii="Arial Narrow" w:hAnsi="Arial Narrow"/>
          <w:sz w:val="16"/>
          <w:szCs w:val="16"/>
        </w:rPr>
        <w:t>Indikátor = objektívne overiteľný ukazovateľ.</w:t>
      </w:r>
    </w:p>
    <w:p w14:paraId="5DB89FD3" w14:textId="77777777" w:rsidR="00A3486C" w:rsidRPr="00011074" w:rsidRDefault="00A3486C" w:rsidP="002F06AA">
      <w:pPr>
        <w:autoSpaceDE w:val="0"/>
        <w:autoSpaceDN w:val="0"/>
        <w:adjustRightInd w:val="0"/>
        <w:spacing w:before="120" w:after="0"/>
        <w:rPr>
          <w:rFonts w:ascii="Arial Narrow" w:hAnsi="Arial Narrow"/>
          <w:sz w:val="20"/>
          <w:szCs w:val="20"/>
        </w:rPr>
      </w:pPr>
      <w:r w:rsidRPr="00011074">
        <w:rPr>
          <w:rFonts w:ascii="Arial Narrow" w:hAnsi="Arial Narrow"/>
          <w:sz w:val="20"/>
          <w:szCs w:val="20"/>
        </w:rPr>
        <w:t>Základná postupnosť pri vypĺňaní</w:t>
      </w:r>
      <w:r>
        <w:rPr>
          <w:rFonts w:ascii="Arial Narrow" w:hAnsi="Arial Narrow"/>
          <w:sz w:val="20"/>
          <w:szCs w:val="20"/>
        </w:rPr>
        <w:t xml:space="preserve"> matice logického rámca projektu</w:t>
      </w:r>
      <w:r w:rsidRPr="00011074">
        <w:rPr>
          <w:rFonts w:ascii="Arial Narrow" w:hAnsi="Arial Narrow"/>
          <w:sz w:val="20"/>
          <w:szCs w:val="20"/>
        </w:rPr>
        <w:t>:</w:t>
      </w:r>
    </w:p>
    <w:tbl>
      <w:tblPr>
        <w:tblStyle w:val="Mriekatabuky"/>
        <w:tblW w:w="9285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2518"/>
        <w:gridCol w:w="2410"/>
        <w:gridCol w:w="2410"/>
        <w:gridCol w:w="1947"/>
      </w:tblGrid>
      <w:tr w:rsidR="00A3486C" w:rsidRPr="00011074" w14:paraId="7BD8E94B" w14:textId="77777777" w:rsidTr="0021594C">
        <w:trPr>
          <w:trHeight w:val="248"/>
        </w:trPr>
        <w:tc>
          <w:tcPr>
            <w:tcW w:w="2518" w:type="dxa"/>
            <w:shd w:val="clear" w:color="auto" w:fill="365F91" w:themeFill="accent1" w:themeFillShade="BF"/>
            <w:vAlign w:val="center"/>
          </w:tcPr>
          <w:p w14:paraId="0ED8563E" w14:textId="77777777" w:rsidR="00A3486C" w:rsidRPr="00561663" w:rsidRDefault="00A3486C" w:rsidP="0021594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561663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Popis projektu</w:t>
            </w:r>
          </w:p>
        </w:tc>
        <w:tc>
          <w:tcPr>
            <w:tcW w:w="2410" w:type="dxa"/>
            <w:shd w:val="clear" w:color="auto" w:fill="365F91" w:themeFill="accent1" w:themeFillShade="BF"/>
            <w:vAlign w:val="center"/>
          </w:tcPr>
          <w:p w14:paraId="1C715447" w14:textId="77777777" w:rsidR="00A3486C" w:rsidRPr="00561663" w:rsidRDefault="00A3486C" w:rsidP="0021594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561663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Indikátory</w:t>
            </w:r>
          </w:p>
        </w:tc>
        <w:tc>
          <w:tcPr>
            <w:tcW w:w="2410" w:type="dxa"/>
            <w:shd w:val="clear" w:color="auto" w:fill="365F91" w:themeFill="accent1" w:themeFillShade="BF"/>
            <w:vAlign w:val="center"/>
          </w:tcPr>
          <w:p w14:paraId="42BAF3C5" w14:textId="77777777" w:rsidR="00A3486C" w:rsidRPr="00561663" w:rsidRDefault="00A3486C" w:rsidP="0021594C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561663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Zdroje overenia      </w:t>
            </w:r>
          </w:p>
        </w:tc>
        <w:tc>
          <w:tcPr>
            <w:tcW w:w="1947" w:type="dxa"/>
            <w:shd w:val="clear" w:color="auto" w:fill="365F91" w:themeFill="accent1" w:themeFillShade="BF"/>
            <w:vAlign w:val="center"/>
          </w:tcPr>
          <w:p w14:paraId="1926AD74" w14:textId="77777777" w:rsidR="00A3486C" w:rsidRPr="00561663" w:rsidRDefault="00A3486C" w:rsidP="002159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561663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Predpoklady</w:t>
            </w:r>
          </w:p>
        </w:tc>
      </w:tr>
      <w:tr w:rsidR="00A3486C" w14:paraId="10C0A720" w14:textId="77777777" w:rsidTr="003C0503">
        <w:tc>
          <w:tcPr>
            <w:tcW w:w="2518" w:type="dxa"/>
            <w:shd w:val="clear" w:color="auto" w:fill="DBE5F1" w:themeFill="accent1" w:themeFillTint="33"/>
            <w:vAlign w:val="center"/>
          </w:tcPr>
          <w:p w14:paraId="4B7ADE41" w14:textId="1002105B" w:rsidR="00A3486C" w:rsidRPr="00A324AD" w:rsidRDefault="00A3486C" w:rsidP="003C0503">
            <w:pPr>
              <w:tabs>
                <w:tab w:val="right" w:pos="2160"/>
              </w:tabs>
              <w:autoSpaceDE w:val="0"/>
              <w:autoSpaceDN w:val="0"/>
              <w:adjustRightInd w:val="0"/>
              <w:spacing w:after="120"/>
              <w:jc w:val="left"/>
              <w:rPr>
                <w:color w:val="244061" w:themeColor="accent1" w:themeShade="80"/>
                <w:sz w:val="22"/>
              </w:rPr>
            </w:pPr>
            <w:r w:rsidRPr="00A324AD">
              <w:rPr>
                <w:rFonts w:ascii="Verdana" w:hAnsi="Verdana" w:cs="Verdana"/>
                <w:color w:val="244061" w:themeColor="accent1" w:themeShade="80"/>
                <w:sz w:val="13"/>
                <w:szCs w:val="13"/>
              </w:rPr>
              <w:t>Celkový cieľ</w:t>
            </w:r>
            <w:r>
              <w:rPr>
                <w:color w:val="244061" w:themeColor="accent1" w:themeShade="80"/>
                <w:sz w:val="23"/>
                <w:szCs w:val="23"/>
              </w:rPr>
              <w:t xml:space="preserve">                      </w:t>
            </w:r>
            <w:r w:rsidR="003C0503">
              <w:rPr>
                <w:color w:val="244061" w:themeColor="accent1" w:themeShade="80"/>
                <w:sz w:val="23"/>
                <w:szCs w:val="23"/>
              </w:rPr>
              <w:t xml:space="preserve"> </w:t>
            </w:r>
            <w:r w:rsidRPr="00A324AD"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43AD2EC4" w14:textId="77777777" w:rsidR="00A3486C" w:rsidRPr="00A324AD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</w:pPr>
            <w:r w:rsidRPr="00A324AD"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65E7F629" w14:textId="77777777" w:rsidR="00A3486C" w:rsidRPr="00A324AD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</w:pPr>
            <w:r w:rsidRPr="00A324AD"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  <w:t>9</w:t>
            </w:r>
          </w:p>
        </w:tc>
        <w:tc>
          <w:tcPr>
            <w:tcW w:w="1947" w:type="dxa"/>
            <w:shd w:val="clear" w:color="auto" w:fill="DBE5F1" w:themeFill="accent1" w:themeFillTint="33"/>
            <w:vAlign w:val="center"/>
          </w:tcPr>
          <w:p w14:paraId="0EDB5E63" w14:textId="77777777" w:rsidR="00A3486C" w:rsidRPr="00A324AD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244061" w:themeColor="accent1" w:themeShade="80"/>
                <w:sz w:val="22"/>
              </w:rPr>
            </w:pPr>
          </w:p>
        </w:tc>
      </w:tr>
      <w:tr w:rsidR="00A3486C" w14:paraId="6C0C5A00" w14:textId="77777777" w:rsidTr="003C0503">
        <w:tc>
          <w:tcPr>
            <w:tcW w:w="2518" w:type="dxa"/>
            <w:shd w:val="clear" w:color="auto" w:fill="DBE5F1" w:themeFill="accent1" w:themeFillTint="33"/>
          </w:tcPr>
          <w:p w14:paraId="49D84214" w14:textId="77777777" w:rsidR="00A3486C" w:rsidRPr="00A324AD" w:rsidRDefault="00A3486C" w:rsidP="0021594C">
            <w:pPr>
              <w:tabs>
                <w:tab w:val="right" w:pos="2160"/>
              </w:tabs>
              <w:autoSpaceDE w:val="0"/>
              <w:autoSpaceDN w:val="0"/>
              <w:adjustRightInd w:val="0"/>
              <w:spacing w:after="120"/>
              <w:rPr>
                <w:color w:val="244061" w:themeColor="accent1" w:themeShade="80"/>
                <w:sz w:val="22"/>
              </w:rPr>
            </w:pPr>
            <w:r w:rsidRPr="00A324AD">
              <w:rPr>
                <w:rFonts w:ascii="Verdana" w:hAnsi="Verdana" w:cs="Verdana"/>
                <w:color w:val="244061" w:themeColor="accent1" w:themeShade="80"/>
                <w:sz w:val="13"/>
                <w:szCs w:val="13"/>
              </w:rPr>
              <w:t>Účel projektu</w:t>
            </w:r>
            <w:r w:rsidRPr="00A324AD">
              <w:rPr>
                <w:color w:val="244061" w:themeColor="accent1" w:themeShade="80"/>
                <w:sz w:val="23"/>
                <w:szCs w:val="23"/>
              </w:rPr>
              <w:tab/>
            </w:r>
            <w:r w:rsidRPr="00A324AD"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14:paraId="086BCFBD" w14:textId="77777777" w:rsidR="00A3486C" w:rsidRPr="00A324AD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</w:pPr>
            <w:r w:rsidRPr="00A324AD"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2B0D2A4D" w14:textId="77777777" w:rsidR="00A3486C" w:rsidRPr="00A324AD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</w:pPr>
            <w:r w:rsidRPr="00A324AD"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  <w:t>11</w:t>
            </w:r>
          </w:p>
        </w:tc>
        <w:tc>
          <w:tcPr>
            <w:tcW w:w="1947" w:type="dxa"/>
            <w:shd w:val="clear" w:color="auto" w:fill="DBE5F1" w:themeFill="accent1" w:themeFillTint="33"/>
            <w:vAlign w:val="center"/>
          </w:tcPr>
          <w:p w14:paraId="331C9EFF" w14:textId="09BAF2BA" w:rsidR="00A3486C" w:rsidRPr="00A324AD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</w:pPr>
            <w:r w:rsidRPr="00A324AD"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  <w:t>7</w:t>
            </w:r>
          </w:p>
        </w:tc>
      </w:tr>
      <w:tr w:rsidR="00A3486C" w14:paraId="1BA64BA7" w14:textId="77777777" w:rsidTr="003C0503">
        <w:tc>
          <w:tcPr>
            <w:tcW w:w="2518" w:type="dxa"/>
            <w:shd w:val="clear" w:color="auto" w:fill="DBE5F1" w:themeFill="accent1" w:themeFillTint="33"/>
          </w:tcPr>
          <w:p w14:paraId="30E5A923" w14:textId="77777777" w:rsidR="00A3486C" w:rsidRPr="00A324AD" w:rsidRDefault="00A3486C" w:rsidP="0021594C">
            <w:pPr>
              <w:tabs>
                <w:tab w:val="right" w:pos="2160"/>
              </w:tabs>
              <w:autoSpaceDE w:val="0"/>
              <w:autoSpaceDN w:val="0"/>
              <w:adjustRightInd w:val="0"/>
              <w:spacing w:after="120"/>
              <w:rPr>
                <w:color w:val="244061" w:themeColor="accent1" w:themeShade="80"/>
                <w:sz w:val="22"/>
              </w:rPr>
            </w:pPr>
            <w:r w:rsidRPr="00A324AD">
              <w:rPr>
                <w:rFonts w:ascii="Verdana" w:hAnsi="Verdana" w:cs="Verdana"/>
                <w:color w:val="244061" w:themeColor="accent1" w:themeShade="80"/>
                <w:sz w:val="13"/>
                <w:szCs w:val="13"/>
              </w:rPr>
              <w:t>ŠC/Výsledky</w:t>
            </w:r>
            <w:r w:rsidRPr="00A324AD">
              <w:rPr>
                <w:color w:val="244061" w:themeColor="accent1" w:themeShade="80"/>
                <w:sz w:val="23"/>
                <w:szCs w:val="23"/>
              </w:rPr>
              <w:tab/>
            </w:r>
            <w:r w:rsidRPr="00A324AD"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14:paraId="7596765C" w14:textId="77777777" w:rsidR="00A3486C" w:rsidRPr="00A324AD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</w:pPr>
            <w:r w:rsidRPr="00A324AD"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28478EAD" w14:textId="77777777" w:rsidR="00A3486C" w:rsidRPr="00A324AD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</w:pPr>
            <w:r w:rsidRPr="00A324AD"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  <w:t>13</w:t>
            </w:r>
          </w:p>
        </w:tc>
        <w:tc>
          <w:tcPr>
            <w:tcW w:w="1947" w:type="dxa"/>
            <w:shd w:val="clear" w:color="auto" w:fill="DBE5F1" w:themeFill="accent1" w:themeFillTint="33"/>
            <w:vAlign w:val="center"/>
          </w:tcPr>
          <w:p w14:paraId="5C394203" w14:textId="63FE715B" w:rsidR="00A3486C" w:rsidRPr="00A324AD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</w:pPr>
            <w:r w:rsidRPr="00A324AD"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  <w:t>6</w:t>
            </w:r>
          </w:p>
        </w:tc>
      </w:tr>
      <w:tr w:rsidR="00A3486C" w14:paraId="47E51784" w14:textId="77777777" w:rsidTr="003C0503">
        <w:trPr>
          <w:trHeight w:val="479"/>
        </w:trPr>
        <w:tc>
          <w:tcPr>
            <w:tcW w:w="2518" w:type="dxa"/>
            <w:shd w:val="clear" w:color="auto" w:fill="DBE5F1" w:themeFill="accent1" w:themeFillTint="33"/>
          </w:tcPr>
          <w:p w14:paraId="55B101FC" w14:textId="77777777" w:rsidR="00A3486C" w:rsidRPr="00A324AD" w:rsidRDefault="00A3486C" w:rsidP="0021594C">
            <w:pPr>
              <w:tabs>
                <w:tab w:val="right" w:pos="2160"/>
              </w:tabs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244061" w:themeColor="accent1" w:themeShade="80"/>
                <w:sz w:val="23"/>
                <w:szCs w:val="23"/>
              </w:rPr>
            </w:pPr>
            <w:r w:rsidRPr="00A324AD">
              <w:rPr>
                <w:rFonts w:ascii="Verdana" w:hAnsi="Verdana" w:cs="Verdana"/>
                <w:color w:val="244061" w:themeColor="accent1" w:themeShade="80"/>
                <w:sz w:val="13"/>
                <w:szCs w:val="13"/>
              </w:rPr>
              <w:t xml:space="preserve">Aktivity </w:t>
            </w:r>
            <w:r w:rsidRPr="00A324AD">
              <w:rPr>
                <w:rFonts w:ascii="Century Gothic" w:hAnsi="Century Gothic" w:cs="Century Gothic"/>
                <w:color w:val="244061" w:themeColor="accent1" w:themeShade="80"/>
                <w:sz w:val="23"/>
                <w:szCs w:val="23"/>
              </w:rPr>
              <w:tab/>
            </w:r>
            <w:r w:rsidRPr="00A324AD"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  <w:t>4</w:t>
            </w:r>
          </w:p>
          <w:p w14:paraId="02A602DB" w14:textId="77777777" w:rsidR="00A3486C" w:rsidRPr="00A324AD" w:rsidRDefault="00A3486C" w:rsidP="0021594C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color w:val="244061" w:themeColor="accent1" w:themeShade="80"/>
                <w:sz w:val="22"/>
              </w:rPr>
            </w:pPr>
            <w:r w:rsidRPr="00A324AD">
              <w:rPr>
                <w:rFonts w:ascii="Verdana" w:hAnsi="Verdana" w:cs="Verdana"/>
                <w:color w:val="244061" w:themeColor="accent1" w:themeShade="80"/>
                <w:sz w:val="13"/>
                <w:szCs w:val="13"/>
              </w:rPr>
              <w:t xml:space="preserve">(nepovinne </w:t>
            </w:r>
            <w:r>
              <w:rPr>
                <w:rFonts w:ascii="Verdana" w:hAnsi="Verdana" w:cs="Verdana"/>
                <w:color w:val="244061" w:themeColor="accent1" w:themeShade="80"/>
                <w:sz w:val="13"/>
                <w:szCs w:val="13"/>
              </w:rPr>
              <w:t xml:space="preserve"> </w:t>
            </w:r>
            <w:r w:rsidRPr="00A324AD">
              <w:rPr>
                <w:rFonts w:ascii="Verdana" w:hAnsi="Verdana" w:cs="Verdana"/>
                <w:color w:val="244061" w:themeColor="accent1" w:themeShade="80"/>
                <w:sz w:val="13"/>
                <w:szCs w:val="13"/>
              </w:rPr>
              <w:t>zaradená)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35C84B06" w14:textId="77777777" w:rsidR="00A3486C" w:rsidRPr="00A324AD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244061" w:themeColor="accent1" w:themeShade="80"/>
                <w:sz w:val="22"/>
              </w:rPr>
            </w:pPr>
            <w:r w:rsidRPr="00A324AD">
              <w:rPr>
                <w:rFonts w:ascii="Verdana" w:hAnsi="Verdana" w:cs="Verdana"/>
                <w:color w:val="244061" w:themeColor="accent1" w:themeShade="80"/>
                <w:sz w:val="13"/>
                <w:szCs w:val="13"/>
              </w:rPr>
              <w:t>nezaradené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5FF2F940" w14:textId="77777777" w:rsidR="00A3486C" w:rsidRPr="00A324AD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244061" w:themeColor="accent1" w:themeShade="80"/>
                <w:sz w:val="22"/>
              </w:rPr>
            </w:pPr>
            <w:r w:rsidRPr="00A324AD">
              <w:rPr>
                <w:rFonts w:ascii="Verdana" w:hAnsi="Verdana" w:cs="Verdana"/>
                <w:color w:val="244061" w:themeColor="accent1" w:themeShade="80"/>
                <w:sz w:val="13"/>
                <w:szCs w:val="13"/>
              </w:rPr>
              <w:t>nezaradené</w:t>
            </w:r>
          </w:p>
        </w:tc>
        <w:tc>
          <w:tcPr>
            <w:tcW w:w="1947" w:type="dxa"/>
            <w:shd w:val="clear" w:color="auto" w:fill="DBE5F1" w:themeFill="accent1" w:themeFillTint="33"/>
            <w:vAlign w:val="center"/>
          </w:tcPr>
          <w:p w14:paraId="0750F574" w14:textId="334F9B35" w:rsidR="00A3486C" w:rsidRPr="00A324AD" w:rsidRDefault="00A3486C" w:rsidP="003C0503">
            <w:pPr>
              <w:spacing w:after="120"/>
              <w:jc w:val="center"/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</w:pPr>
            <w:r w:rsidRPr="00A324AD"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  <w:t>5</w:t>
            </w:r>
          </w:p>
        </w:tc>
      </w:tr>
      <w:tr w:rsidR="00A3486C" w14:paraId="0B3D103C" w14:textId="77777777" w:rsidTr="0021594C">
        <w:trPr>
          <w:trHeight w:val="479"/>
        </w:trPr>
        <w:tc>
          <w:tcPr>
            <w:tcW w:w="2518" w:type="dxa"/>
            <w:shd w:val="clear" w:color="auto" w:fill="DBE5F1" w:themeFill="accent1" w:themeFillTint="33"/>
          </w:tcPr>
          <w:p w14:paraId="3AC3FB85" w14:textId="77777777" w:rsidR="00A3486C" w:rsidRPr="00A324AD" w:rsidRDefault="00A3486C" w:rsidP="0021594C">
            <w:pPr>
              <w:tabs>
                <w:tab w:val="right" w:pos="2160"/>
              </w:tabs>
              <w:autoSpaceDE w:val="0"/>
              <w:autoSpaceDN w:val="0"/>
              <w:adjustRightInd w:val="0"/>
              <w:rPr>
                <w:rFonts w:ascii="Verdana" w:hAnsi="Verdana" w:cs="Verdana"/>
                <w:color w:val="244061" w:themeColor="accent1" w:themeShade="80"/>
                <w:sz w:val="13"/>
                <w:szCs w:val="13"/>
              </w:rPr>
            </w:pP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0B94EB9F" w14:textId="77777777" w:rsidR="00A3486C" w:rsidRPr="00A324AD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Verdana"/>
                <w:color w:val="244061" w:themeColor="accent1" w:themeShade="80"/>
                <w:sz w:val="13"/>
                <w:szCs w:val="13"/>
              </w:rPr>
            </w:pP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6B1FDF1E" w14:textId="77777777" w:rsidR="00A3486C" w:rsidRPr="00A324AD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Verdana"/>
                <w:color w:val="244061" w:themeColor="accent1" w:themeShade="80"/>
                <w:sz w:val="13"/>
                <w:szCs w:val="13"/>
              </w:rPr>
            </w:pPr>
          </w:p>
        </w:tc>
        <w:tc>
          <w:tcPr>
            <w:tcW w:w="1947" w:type="dxa"/>
            <w:shd w:val="clear" w:color="auto" w:fill="DBE5F1" w:themeFill="accent1" w:themeFillTint="33"/>
          </w:tcPr>
          <w:p w14:paraId="40BF701E" w14:textId="77777777" w:rsidR="00A3486C" w:rsidRPr="00A324AD" w:rsidRDefault="00A3486C" w:rsidP="0021594C">
            <w:pPr>
              <w:spacing w:after="120"/>
              <w:jc w:val="center"/>
              <w:rPr>
                <w:rFonts w:ascii="Arial Narrow" w:hAnsi="Arial Narrow" w:cs="Century Gothic"/>
                <w:b/>
                <w:color w:val="244061" w:themeColor="accent1" w:themeShade="80"/>
                <w:sz w:val="20"/>
                <w:szCs w:val="20"/>
              </w:rPr>
            </w:pPr>
            <w:r w:rsidRPr="00A72E94">
              <w:rPr>
                <w:rFonts w:ascii="Verdana" w:hAnsi="Verdana" w:cs="Verdana"/>
                <w:color w:val="244061" w:themeColor="accent1" w:themeShade="80"/>
                <w:sz w:val="13"/>
                <w:szCs w:val="13"/>
              </w:rPr>
              <w:t>nezaradené</w:t>
            </w:r>
          </w:p>
        </w:tc>
      </w:tr>
    </w:tbl>
    <w:p w14:paraId="40A47F66" w14:textId="77777777" w:rsidR="00A3486C" w:rsidRPr="006E1EB1" w:rsidRDefault="00A3486C" w:rsidP="00A3486C">
      <w:pPr>
        <w:autoSpaceDE w:val="0"/>
        <w:autoSpaceDN w:val="0"/>
        <w:adjustRightInd w:val="0"/>
        <w:spacing w:before="120" w:after="0"/>
        <w:rPr>
          <w:rFonts w:ascii="Arial Narrow" w:hAnsi="Arial Narrow"/>
          <w:sz w:val="18"/>
          <w:szCs w:val="18"/>
        </w:rPr>
      </w:pPr>
      <w:r w:rsidRPr="006E1EB1">
        <w:rPr>
          <w:rFonts w:ascii="Arial Narrow" w:hAnsi="Arial Narrow"/>
          <w:sz w:val="18"/>
          <w:szCs w:val="18"/>
        </w:rPr>
        <w:t xml:space="preserve">Následnosť krokov, ak sa hierarchia cieľov sleduje </w:t>
      </w:r>
      <w:r>
        <w:rPr>
          <w:rFonts w:ascii="Arial Narrow" w:hAnsi="Arial Narrow"/>
          <w:sz w:val="18"/>
          <w:szCs w:val="18"/>
        </w:rPr>
        <w:t>zdola nahor</w:t>
      </w:r>
      <w:r w:rsidRPr="006E1EB1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podľa </w:t>
      </w:r>
      <w:r w:rsidRPr="00C82EE7">
        <w:rPr>
          <w:rFonts w:ascii="Arial Narrow" w:hAnsi="Arial Narrow"/>
          <w:sz w:val="18"/>
          <w:szCs w:val="18"/>
        </w:rPr>
        <w:t>jednotlivých polí logického rámc</w:t>
      </w:r>
      <w:r>
        <w:rPr>
          <w:rFonts w:ascii="Arial Narrow" w:hAnsi="Arial Narrow"/>
          <w:sz w:val="18"/>
          <w:szCs w:val="18"/>
        </w:rPr>
        <w:t>a:</w:t>
      </w:r>
      <w:r w:rsidRPr="00C82EE7">
        <w:rPr>
          <w:rFonts w:ascii="Arial Narrow" w:hAnsi="Arial Narrow"/>
          <w:sz w:val="18"/>
          <w:szCs w:val="18"/>
        </w:rPr>
        <w:t xml:space="preserve"> </w:t>
      </w:r>
      <w:r w:rsidRPr="006E1EB1">
        <w:rPr>
          <w:rFonts w:ascii="Arial Narrow" w:hAnsi="Arial Narrow"/>
          <w:sz w:val="18"/>
          <w:szCs w:val="18"/>
        </w:rPr>
        <w:t>:</w:t>
      </w:r>
    </w:p>
    <w:p w14:paraId="01B84F57" w14:textId="2A7193E2" w:rsidR="00A3486C" w:rsidRPr="00A324AD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tabs>
          <w:tab w:val="left" w:pos="7797"/>
        </w:tabs>
        <w:autoSpaceDE w:val="0"/>
        <w:autoSpaceDN w:val="0"/>
        <w:adjustRightInd w:val="0"/>
        <w:ind w:right="1276"/>
        <w:rPr>
          <w:rFonts w:ascii="Arial Narrow" w:hAnsi="Arial Narrow" w:cs="Arial"/>
          <w:color w:val="244061" w:themeColor="accent1" w:themeShade="80"/>
          <w:sz w:val="18"/>
          <w:szCs w:val="18"/>
        </w:rPr>
      </w:pPr>
      <w:r w:rsidRPr="00A324AD">
        <w:rPr>
          <w:rFonts w:ascii="Arial Narrow" w:hAnsi="Arial Narrow" w:cs="Arial"/>
          <w:b/>
          <w:bCs/>
          <w:color w:val="244061" w:themeColor="accent1" w:themeShade="80"/>
          <w:sz w:val="18"/>
          <w:szCs w:val="18"/>
        </w:rPr>
        <w:t xml:space="preserve">     AK </w:t>
      </w:r>
      <w:r w:rsidRPr="00A324AD"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sú k dispozícii adekvátne vstupy,         </w:t>
      </w:r>
      <w:r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                </w:t>
      </w:r>
      <w:r w:rsidRPr="00A324AD"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 </w:t>
      </w:r>
      <w:r w:rsidRPr="00A324AD">
        <w:rPr>
          <w:rFonts w:ascii="Arial Narrow" w:hAnsi="Arial Narrow" w:cs="Arial"/>
          <w:b/>
          <w:bCs/>
          <w:color w:val="244061" w:themeColor="accent1" w:themeShade="80"/>
          <w:sz w:val="18"/>
          <w:szCs w:val="18"/>
        </w:rPr>
        <w:t xml:space="preserve">TAK </w:t>
      </w:r>
      <w:r w:rsidRPr="00A324AD"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sa môžu vykonať aktivity. </w:t>
      </w:r>
    </w:p>
    <w:p w14:paraId="16C86392" w14:textId="77777777" w:rsidR="00A3486C" w:rsidRPr="00A324AD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autoSpaceDE w:val="0"/>
        <w:autoSpaceDN w:val="0"/>
        <w:adjustRightInd w:val="0"/>
        <w:ind w:right="1276"/>
        <w:rPr>
          <w:rFonts w:ascii="Arial Narrow" w:hAnsi="Arial Narrow" w:cs="Arial"/>
          <w:color w:val="244061" w:themeColor="accent1" w:themeShade="80"/>
          <w:sz w:val="18"/>
          <w:szCs w:val="18"/>
        </w:rPr>
      </w:pPr>
      <w:r w:rsidRPr="00A324AD">
        <w:rPr>
          <w:rFonts w:ascii="Arial Narrow" w:hAnsi="Arial Narrow" w:cs="Arial"/>
          <w:b/>
          <w:bCs/>
          <w:color w:val="244061" w:themeColor="accent1" w:themeShade="80"/>
          <w:sz w:val="18"/>
          <w:szCs w:val="18"/>
        </w:rPr>
        <w:t xml:space="preserve">     AK </w:t>
      </w:r>
      <w:r w:rsidRPr="00A324AD"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sú vykonané aktivity,                             </w:t>
      </w:r>
      <w:r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                 </w:t>
      </w:r>
      <w:r w:rsidRPr="00A324AD">
        <w:rPr>
          <w:rFonts w:ascii="Arial Narrow" w:hAnsi="Arial Narrow" w:cs="Arial"/>
          <w:b/>
          <w:bCs/>
          <w:color w:val="244061" w:themeColor="accent1" w:themeShade="80"/>
          <w:sz w:val="18"/>
          <w:szCs w:val="18"/>
        </w:rPr>
        <w:t xml:space="preserve">TAK </w:t>
      </w:r>
      <w:r w:rsidRPr="00A324AD"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môžeme dosiahnuť čiastkové ciele. </w:t>
      </w:r>
    </w:p>
    <w:p w14:paraId="20A09CE7" w14:textId="62431593" w:rsidR="00A3486C" w:rsidRPr="00A324AD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autoSpaceDE w:val="0"/>
        <w:autoSpaceDN w:val="0"/>
        <w:adjustRightInd w:val="0"/>
        <w:ind w:right="1276"/>
        <w:rPr>
          <w:rFonts w:ascii="Arial Narrow" w:hAnsi="Arial Narrow" w:cs="Arial"/>
          <w:color w:val="244061" w:themeColor="accent1" w:themeShade="80"/>
          <w:sz w:val="18"/>
          <w:szCs w:val="18"/>
        </w:rPr>
      </w:pPr>
      <w:r w:rsidRPr="00A324AD">
        <w:rPr>
          <w:rFonts w:ascii="Arial Narrow" w:hAnsi="Arial Narrow" w:cs="Arial"/>
          <w:b/>
          <w:bCs/>
          <w:color w:val="244061" w:themeColor="accent1" w:themeShade="80"/>
          <w:sz w:val="18"/>
          <w:szCs w:val="18"/>
        </w:rPr>
        <w:t xml:space="preserve">     AK </w:t>
      </w:r>
      <w:r w:rsidRPr="00A324AD"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boli dosiahnuté čiastkové ciele,             </w:t>
      </w:r>
      <w:r w:rsidR="003C0503"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              </w:t>
      </w:r>
      <w:r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 </w:t>
      </w:r>
      <w:r w:rsidRPr="00A324AD">
        <w:rPr>
          <w:rFonts w:ascii="Arial Narrow" w:hAnsi="Arial Narrow" w:cs="Arial"/>
          <w:b/>
          <w:bCs/>
          <w:color w:val="244061" w:themeColor="accent1" w:themeShade="80"/>
          <w:sz w:val="18"/>
          <w:szCs w:val="18"/>
        </w:rPr>
        <w:t xml:space="preserve">TAK </w:t>
      </w:r>
      <w:r w:rsidRPr="00A324AD"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sa dostávame k účelu projektu. </w:t>
      </w:r>
    </w:p>
    <w:p w14:paraId="4CB011A0" w14:textId="77777777" w:rsidR="00A3486C" w:rsidRPr="00A324AD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spacing w:after="0"/>
        <w:ind w:right="1276"/>
        <w:rPr>
          <w:rFonts w:ascii="Arial Narrow" w:hAnsi="Arial Narrow" w:cs="Arial"/>
          <w:color w:val="244061" w:themeColor="accent1" w:themeShade="80"/>
          <w:sz w:val="18"/>
          <w:szCs w:val="18"/>
        </w:rPr>
      </w:pPr>
      <w:r w:rsidRPr="00A324AD">
        <w:rPr>
          <w:rFonts w:ascii="Arial Narrow" w:hAnsi="Arial Narrow" w:cs="Arial"/>
          <w:b/>
          <w:bCs/>
          <w:color w:val="244061" w:themeColor="accent1" w:themeShade="80"/>
          <w:sz w:val="18"/>
          <w:szCs w:val="18"/>
        </w:rPr>
        <w:t xml:space="preserve">     AK </w:t>
      </w:r>
      <w:r w:rsidRPr="00A324AD"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bol dosiahnutý účel projektu,                </w:t>
      </w:r>
      <w:r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                 </w:t>
      </w:r>
      <w:r w:rsidRPr="00A324AD">
        <w:rPr>
          <w:rFonts w:ascii="Arial Narrow" w:hAnsi="Arial Narrow" w:cs="Arial"/>
          <w:color w:val="244061" w:themeColor="accent1" w:themeShade="80"/>
          <w:sz w:val="18"/>
          <w:szCs w:val="18"/>
        </w:rPr>
        <w:t xml:space="preserve"> </w:t>
      </w:r>
      <w:r w:rsidRPr="00A324AD">
        <w:rPr>
          <w:rFonts w:ascii="Arial Narrow" w:hAnsi="Arial Narrow" w:cs="Arial"/>
          <w:b/>
          <w:bCs/>
          <w:color w:val="244061" w:themeColor="accent1" w:themeShade="80"/>
          <w:sz w:val="18"/>
          <w:szCs w:val="18"/>
        </w:rPr>
        <w:t xml:space="preserve">TAK </w:t>
      </w:r>
      <w:r w:rsidRPr="00A324AD">
        <w:rPr>
          <w:rFonts w:ascii="Arial Narrow" w:hAnsi="Arial Narrow" w:cs="Arial"/>
          <w:color w:val="244061" w:themeColor="accent1" w:themeShade="80"/>
          <w:sz w:val="18"/>
          <w:szCs w:val="18"/>
        </w:rPr>
        <w:t>projekt prispieva k podpore priority (celkovému cieľu)</w:t>
      </w:r>
    </w:p>
    <w:p w14:paraId="19A0FA73" w14:textId="77777777" w:rsidR="00A3486C" w:rsidRPr="00DF2D47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spacing w:after="120"/>
        <w:ind w:right="1276"/>
        <w:rPr>
          <w:rFonts w:ascii="Arial Narrow" w:hAnsi="Arial Narrow"/>
          <w:sz w:val="8"/>
          <w:szCs w:val="8"/>
        </w:rPr>
      </w:pPr>
    </w:p>
    <w:p w14:paraId="4FB4C0A7" w14:textId="77777777" w:rsidR="009907FD" w:rsidRDefault="009907FD" w:rsidP="00A3486C">
      <w:pPr>
        <w:autoSpaceDE w:val="0"/>
        <w:autoSpaceDN w:val="0"/>
        <w:adjustRightInd w:val="0"/>
        <w:spacing w:after="0"/>
        <w:rPr>
          <w:rFonts w:ascii="Arial Narrow" w:hAnsi="Arial Narrow"/>
          <w:sz w:val="18"/>
          <w:szCs w:val="18"/>
        </w:rPr>
      </w:pPr>
    </w:p>
    <w:p w14:paraId="644FAD51" w14:textId="77777777" w:rsidR="00A3486C" w:rsidRPr="001D4DA6" w:rsidRDefault="00A3486C" w:rsidP="00A3486C">
      <w:pPr>
        <w:autoSpaceDE w:val="0"/>
        <w:autoSpaceDN w:val="0"/>
        <w:adjustRightInd w:val="0"/>
        <w:spacing w:after="0"/>
        <w:rPr>
          <w:rFonts w:ascii="Arial Narrow" w:hAnsi="Arial Narrow"/>
          <w:sz w:val="18"/>
          <w:szCs w:val="18"/>
        </w:rPr>
      </w:pPr>
      <w:r w:rsidRPr="001D4DA6">
        <w:rPr>
          <w:rFonts w:ascii="Arial Narrow" w:hAnsi="Arial Narrow"/>
          <w:sz w:val="18"/>
          <w:szCs w:val="18"/>
        </w:rPr>
        <w:t>Ak sa postupuje opačne, následnosť krokov je nasledovná: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</w:tblGrid>
      <w:tr w:rsidR="00A3486C" w:rsidRPr="001D4DA6" w14:paraId="2B9DB65C" w14:textId="77777777" w:rsidTr="0021594C">
        <w:tc>
          <w:tcPr>
            <w:tcW w:w="8188" w:type="dxa"/>
            <w:shd w:val="clear" w:color="auto" w:fill="DBE5F1" w:themeFill="accent1" w:themeFillTint="33"/>
          </w:tcPr>
          <w:p w14:paraId="5FB8F6C8" w14:textId="77777777" w:rsidR="00A3486C" w:rsidRPr="00A324AD" w:rsidRDefault="00A3486C" w:rsidP="0021594C">
            <w:pPr>
              <w:tabs>
                <w:tab w:val="left" w:pos="2925"/>
              </w:tabs>
              <w:autoSpaceDE w:val="0"/>
              <w:autoSpaceDN w:val="0"/>
              <w:adjustRightInd w:val="0"/>
              <w:spacing w:before="120"/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 xml:space="preserve">     </w:t>
            </w:r>
            <w:r w:rsidRPr="00A324AD">
              <w:rPr>
                <w:rFonts w:ascii="Arial Narrow" w:hAnsi="Arial Narrow" w:cs="Arial"/>
                <w:b/>
                <w:bCs/>
                <w:color w:val="244061" w:themeColor="accent1" w:themeShade="80"/>
                <w:sz w:val="18"/>
                <w:szCs w:val="18"/>
              </w:rPr>
              <w:t>AK</w:t>
            </w:r>
            <w:r w:rsidRPr="00A324AD"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chceme prispieť k celkovému cieľu        </w:t>
            </w:r>
            <w:r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                </w:t>
            </w:r>
            <w:r w:rsidRPr="00A324AD">
              <w:rPr>
                <w:rFonts w:ascii="Arial Narrow" w:hAnsi="Arial Narrow" w:cs="Arial"/>
                <w:b/>
                <w:bCs/>
                <w:color w:val="244061" w:themeColor="accent1" w:themeShade="80"/>
                <w:sz w:val="18"/>
                <w:szCs w:val="18"/>
              </w:rPr>
              <w:t>TAK</w:t>
            </w:r>
            <w:r w:rsidRPr="00A324AD"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musíme dosiahnuť účel.</w:t>
            </w:r>
          </w:p>
          <w:p w14:paraId="55E0483F" w14:textId="429F8563" w:rsidR="00A3486C" w:rsidRPr="00A324AD" w:rsidRDefault="00A3486C" w:rsidP="0021594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</w:pPr>
            <w:r w:rsidRPr="00A324AD">
              <w:rPr>
                <w:rFonts w:ascii="Arial Narrow" w:hAnsi="Arial Narrow" w:cs="Arial"/>
                <w:b/>
                <w:bCs/>
                <w:color w:val="244061" w:themeColor="accent1" w:themeShade="80"/>
                <w:sz w:val="18"/>
                <w:szCs w:val="18"/>
              </w:rPr>
              <w:t xml:space="preserve">     AK</w:t>
            </w:r>
            <w:r w:rsidRPr="00A324AD"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chceme dosiahnuť účel                          </w:t>
            </w:r>
            <w:r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                </w:t>
            </w:r>
            <w:r w:rsidR="003C0503"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 </w:t>
            </w:r>
            <w:r w:rsidRPr="00A324AD">
              <w:rPr>
                <w:rFonts w:ascii="Arial Narrow" w:hAnsi="Arial Narrow" w:cs="Arial"/>
                <w:b/>
                <w:bCs/>
                <w:color w:val="244061" w:themeColor="accent1" w:themeShade="80"/>
                <w:sz w:val="18"/>
                <w:szCs w:val="18"/>
              </w:rPr>
              <w:t>TAK</w:t>
            </w:r>
            <w:r w:rsidRPr="00A324AD"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je nutné dopracovať sa k čiastkovým cieľom.</w:t>
            </w:r>
          </w:p>
          <w:p w14:paraId="184080D1" w14:textId="6208F4F6" w:rsidR="00A3486C" w:rsidRPr="00A324AD" w:rsidRDefault="00A3486C" w:rsidP="0021594C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</w:pPr>
            <w:r w:rsidRPr="00A324AD">
              <w:rPr>
                <w:rFonts w:ascii="Arial Narrow" w:hAnsi="Arial Narrow" w:cs="Arial"/>
                <w:b/>
                <w:bCs/>
                <w:color w:val="244061" w:themeColor="accent1" w:themeShade="80"/>
                <w:sz w:val="18"/>
                <w:szCs w:val="18"/>
              </w:rPr>
              <w:t xml:space="preserve">     AK</w:t>
            </w:r>
            <w:r w:rsidRPr="00A324AD"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chceme dosiahnuť čiastkové ciele         </w:t>
            </w:r>
            <w:r w:rsidR="003C0503"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                </w:t>
            </w:r>
            <w:r w:rsidRPr="00A324AD">
              <w:rPr>
                <w:rFonts w:ascii="Arial Narrow" w:hAnsi="Arial Narrow" w:cs="Arial"/>
                <w:b/>
                <w:bCs/>
                <w:color w:val="244061" w:themeColor="accent1" w:themeShade="80"/>
                <w:sz w:val="18"/>
                <w:szCs w:val="18"/>
              </w:rPr>
              <w:t>TAK</w:t>
            </w:r>
            <w:r w:rsidRPr="00A324AD"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musíme implementovať špecifické aktivity.</w:t>
            </w:r>
          </w:p>
          <w:p w14:paraId="7D9A82ED" w14:textId="7F1ACAAE" w:rsidR="00A3486C" w:rsidRPr="001D4DA6" w:rsidRDefault="00A3486C" w:rsidP="0021594C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A324AD">
              <w:rPr>
                <w:rFonts w:ascii="Arial Narrow" w:hAnsi="Arial Narrow" w:cs="Arial"/>
                <w:b/>
                <w:bCs/>
                <w:color w:val="244061" w:themeColor="accent1" w:themeShade="80"/>
                <w:sz w:val="18"/>
                <w:szCs w:val="18"/>
              </w:rPr>
              <w:t xml:space="preserve">     AK</w:t>
            </w:r>
            <w:r w:rsidRPr="00A324AD"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chceme zrealizovať príslušné aktivity    </w:t>
            </w:r>
            <w:r w:rsidR="003C0503"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               </w:t>
            </w:r>
            <w:r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</w:t>
            </w:r>
            <w:r w:rsidRPr="00A324AD">
              <w:rPr>
                <w:rFonts w:ascii="Arial Narrow" w:hAnsi="Arial Narrow" w:cs="Arial"/>
                <w:b/>
                <w:bCs/>
                <w:color w:val="244061" w:themeColor="accent1" w:themeShade="80"/>
                <w:sz w:val="18"/>
                <w:szCs w:val="18"/>
              </w:rPr>
              <w:t>TAK</w:t>
            </w:r>
            <w:r w:rsidRPr="00A324AD">
              <w:rPr>
                <w:rFonts w:ascii="Arial Narrow" w:hAnsi="Arial Narrow" w:cs="Arial"/>
                <w:color w:val="244061" w:themeColor="accent1" w:themeShade="80"/>
                <w:sz w:val="18"/>
                <w:szCs w:val="18"/>
              </w:rPr>
              <w:t xml:space="preserve"> musíme investovať požadované vstupy.</w:t>
            </w:r>
          </w:p>
        </w:tc>
      </w:tr>
    </w:tbl>
    <w:p w14:paraId="5C69AF6D" w14:textId="77777777" w:rsidR="00D12146" w:rsidRPr="002C6A91" w:rsidRDefault="00D12146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260" w:type="dxa"/>
        <w:tblLook w:val="04A0" w:firstRow="1" w:lastRow="0" w:firstColumn="1" w:lastColumn="0" w:noHBand="0" w:noVBand="1"/>
      </w:tblPr>
      <w:tblGrid>
        <w:gridCol w:w="7007"/>
        <w:gridCol w:w="2253"/>
      </w:tblGrid>
      <w:tr w:rsidR="00E71849" w:rsidRPr="002C6A91" w14:paraId="2080C9A7" w14:textId="77777777" w:rsidTr="00B22462">
        <w:trPr>
          <w:trHeight w:val="360"/>
        </w:trPr>
        <w:tc>
          <w:tcPr>
            <w:tcW w:w="9260" w:type="dxa"/>
            <w:gridSpan w:val="2"/>
            <w:shd w:val="clear" w:color="auto" w:fill="CCC0D9" w:themeFill="accent4" w:themeFillTint="66"/>
            <w:hideMark/>
          </w:tcPr>
          <w:p w14:paraId="5D7BD7CA" w14:textId="77777777" w:rsidR="00E71849" w:rsidRPr="00345A3F" w:rsidRDefault="00E43825" w:rsidP="00345A3F">
            <w:pPr>
              <w:pStyle w:val="Nadpis1"/>
              <w:spacing w:before="120" w:after="120"/>
              <w:jc w:val="center"/>
              <w:outlineLvl w:val="0"/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</w:pPr>
            <w:bookmarkStart w:id="279" w:name="_Toc437409263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</w:t>
            </w:r>
            <w:r w:rsidR="00D12146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4</w:t>
            </w:r>
            <w:r w:rsidR="00E71849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.  Zoznam povinných príloh žiadosti o NFP:</w:t>
            </w:r>
            <w:bookmarkEnd w:id="279"/>
          </w:p>
          <w:p w14:paraId="73124F80" w14:textId="308D7ACF" w:rsidR="00344F28" w:rsidRPr="002C6A91" w:rsidRDefault="000806BF" w:rsidP="00D2376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Zoznam obsahuje reálne predkla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dané prílohy k </w:t>
            </w:r>
            <w:proofErr w:type="spellStart"/>
            <w:r w:rsidR="00344F28"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="00344F28" w:rsidRPr="002C6A91">
              <w:rPr>
                <w:rFonts w:ascii="Arial Narrow" w:hAnsi="Arial Narrow"/>
                <w:sz w:val="20"/>
                <w:szCs w:val="20"/>
              </w:rPr>
              <w:t xml:space="preserve">, pričom k jednej podmienke môže prislúchať viacero príloh a naopak. Definovanie </w:t>
            </w:r>
            <w:r w:rsidR="00B22462">
              <w:rPr>
                <w:rFonts w:ascii="Arial Narrow" w:hAnsi="Arial Narrow"/>
                <w:sz w:val="20"/>
                <w:szCs w:val="20"/>
              </w:rPr>
              <w:t xml:space="preserve">požadovaných 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 xml:space="preserve">príloh </w:t>
            </w:r>
            <w:r w:rsidR="00B22462">
              <w:rPr>
                <w:rFonts w:ascii="Arial Narrow" w:hAnsi="Arial Narrow"/>
                <w:sz w:val="20"/>
                <w:szCs w:val="20"/>
              </w:rPr>
              <w:t xml:space="preserve">na predloženie 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 xml:space="preserve">vykoná </w:t>
            </w:r>
            <w:r w:rsidR="00D23761">
              <w:rPr>
                <w:rFonts w:ascii="Arial Narrow" w:hAnsi="Arial Narrow"/>
                <w:sz w:val="20"/>
                <w:szCs w:val="20"/>
              </w:rPr>
              <w:t>S</w:t>
            </w:r>
            <w:r w:rsidR="00D23761" w:rsidRPr="002C6A91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pri zadávaní výzvy do ITMS2014+</w:t>
            </w:r>
            <w:r w:rsidR="00B2246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C11A6E" w:rsidRPr="002C6A91" w14:paraId="5A3E86CF" w14:textId="77777777" w:rsidTr="00B22462">
        <w:trPr>
          <w:trHeight w:val="336"/>
        </w:trPr>
        <w:tc>
          <w:tcPr>
            <w:tcW w:w="7007" w:type="dxa"/>
            <w:shd w:val="clear" w:color="auto" w:fill="E5DFEC" w:themeFill="accent4" w:themeFillTint="33"/>
          </w:tcPr>
          <w:p w14:paraId="07C4D1BB" w14:textId="77777777" w:rsidR="00C11A6E" w:rsidRPr="002C6A91" w:rsidRDefault="00C11A6E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Podmienka poskytnutia príspevku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2253" w:type="dxa"/>
            <w:shd w:val="clear" w:color="auto" w:fill="E5DFEC" w:themeFill="accent4" w:themeFillTint="33"/>
          </w:tcPr>
          <w:p w14:paraId="24AEA00B" w14:textId="77777777" w:rsidR="00C11A6E" w:rsidRPr="002C6A91" w:rsidRDefault="00C11A6E" w:rsidP="00E71849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Príloha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:</w:t>
            </w:r>
          </w:p>
        </w:tc>
      </w:tr>
      <w:tr w:rsidR="00C11A6E" w:rsidRPr="002C6A91" w14:paraId="7E16E70D" w14:textId="77777777" w:rsidTr="00B22462">
        <w:trPr>
          <w:trHeight w:val="336"/>
        </w:trPr>
        <w:tc>
          <w:tcPr>
            <w:tcW w:w="7007" w:type="dxa"/>
            <w:hideMark/>
          </w:tcPr>
          <w:p w14:paraId="2BC6919C" w14:textId="77777777" w:rsidR="00C11A6E" w:rsidRPr="002C6A91" w:rsidRDefault="00C11A6E" w:rsidP="00344F28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1. 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Podmienka č. 1</w:t>
            </w:r>
          </w:p>
        </w:tc>
        <w:tc>
          <w:tcPr>
            <w:tcW w:w="2253" w:type="dxa"/>
            <w:hideMark/>
          </w:tcPr>
          <w:p w14:paraId="7BCCE26A" w14:textId="77777777" w:rsidR="00C11A6E" w:rsidRPr="002C6A91" w:rsidRDefault="00344F28" w:rsidP="00344F28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1. Príloha č. 1</w:t>
            </w:r>
          </w:p>
        </w:tc>
      </w:tr>
      <w:tr w:rsidR="00C11A6E" w:rsidRPr="002C6A91" w14:paraId="37798435" w14:textId="77777777" w:rsidTr="00B22462">
        <w:trPr>
          <w:trHeight w:val="336"/>
        </w:trPr>
        <w:tc>
          <w:tcPr>
            <w:tcW w:w="7007" w:type="dxa"/>
          </w:tcPr>
          <w:p w14:paraId="4FAAE950" w14:textId="77777777" w:rsidR="00C11A6E" w:rsidRPr="002C6A91" w:rsidRDefault="00C11A6E" w:rsidP="0018777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53" w:type="dxa"/>
          </w:tcPr>
          <w:p w14:paraId="6AC58B2F" w14:textId="77777777" w:rsidR="00C11A6E" w:rsidRPr="002C6A91" w:rsidRDefault="00344F28" w:rsidP="007A1D3E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2. Príloha č. </w:t>
            </w:r>
            <w:r w:rsidR="007A1D3E">
              <w:rPr>
                <w:rFonts w:ascii="Arial Narrow" w:hAnsi="Arial Narrow"/>
                <w:sz w:val="20"/>
                <w:szCs w:val="20"/>
              </w:rPr>
              <w:t>..</w:t>
            </w:r>
          </w:p>
        </w:tc>
      </w:tr>
      <w:tr w:rsidR="00C11A6E" w:rsidRPr="002C6A91" w14:paraId="7D80DA57" w14:textId="77777777" w:rsidTr="00B22462">
        <w:trPr>
          <w:trHeight w:val="336"/>
        </w:trPr>
        <w:tc>
          <w:tcPr>
            <w:tcW w:w="7007" w:type="dxa"/>
          </w:tcPr>
          <w:p w14:paraId="4BD1C217" w14:textId="77777777" w:rsidR="00C11A6E" w:rsidRPr="002C6A91" w:rsidRDefault="00C11A6E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lastRenderedPageBreak/>
              <w:t xml:space="preserve">2. </w:t>
            </w:r>
            <w:r w:rsidR="007A1D3E">
              <w:rPr>
                <w:rFonts w:ascii="Arial Narrow" w:hAnsi="Arial Narrow"/>
                <w:sz w:val="20"/>
                <w:szCs w:val="20"/>
              </w:rPr>
              <w:t>Podmienka č. 2</w:t>
            </w:r>
          </w:p>
        </w:tc>
        <w:tc>
          <w:tcPr>
            <w:tcW w:w="2253" w:type="dxa"/>
          </w:tcPr>
          <w:p w14:paraId="490FC838" w14:textId="77777777" w:rsidR="00C11A6E" w:rsidRPr="002C6A91" w:rsidRDefault="007A1D3E" w:rsidP="00E7184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 Príloha č. n</w:t>
            </w:r>
          </w:p>
        </w:tc>
      </w:tr>
    </w:tbl>
    <w:p w14:paraId="53453F2E" w14:textId="77777777" w:rsidR="00B22462" w:rsidRDefault="00B22462">
      <w:pPr>
        <w:rPr>
          <w:rFonts w:ascii="Arial Narrow" w:hAnsi="Arial Narrow"/>
          <w:sz w:val="20"/>
          <w:szCs w:val="20"/>
        </w:rPr>
      </w:pPr>
    </w:p>
    <w:tbl>
      <w:tblPr>
        <w:tblW w:w="9332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1"/>
        <w:gridCol w:w="2404"/>
        <w:gridCol w:w="2120"/>
        <w:gridCol w:w="1667"/>
      </w:tblGrid>
      <w:tr w:rsidR="00B22462" w:rsidRPr="002C6A91" w14:paraId="6129F27B" w14:textId="77777777" w:rsidTr="00506FA5">
        <w:trPr>
          <w:trHeight w:val="187"/>
        </w:trPr>
        <w:tc>
          <w:tcPr>
            <w:tcW w:w="9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0D9" w:themeFill="accent4" w:themeFillTint="66"/>
            <w:vAlign w:val="center"/>
          </w:tcPr>
          <w:p w14:paraId="2295A00E" w14:textId="77777777" w:rsidR="00B22462" w:rsidRPr="002C6A91" w:rsidRDefault="00B22462" w:rsidP="001D28B2">
            <w:pPr>
              <w:pStyle w:val="Nadpis1"/>
              <w:spacing w:before="120" w:after="120" w:line="240" w:lineRule="auto"/>
              <w:jc w:val="center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bookmarkStart w:id="280" w:name="_Toc437409264"/>
            <w:r w:rsidRPr="001D28B2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15.  Čestné vyhlásenie žiadateľa:</w:t>
            </w:r>
            <w:bookmarkEnd w:id="280"/>
          </w:p>
        </w:tc>
      </w:tr>
      <w:tr w:rsidR="00B22462" w:rsidRPr="002C6A91" w14:paraId="5B69ABB6" w14:textId="77777777" w:rsidTr="00506FA5">
        <w:trPr>
          <w:trHeight w:val="187"/>
        </w:trPr>
        <w:tc>
          <w:tcPr>
            <w:tcW w:w="9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837C5" w14:textId="77777777" w:rsidR="00B22462" w:rsidRPr="00A362E0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  <w:r w:rsidRPr="00A362E0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Ja, </w:t>
            </w:r>
            <w:proofErr w:type="spellStart"/>
            <w:r w:rsidRPr="00A362E0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dolupodpísaný</w:t>
            </w:r>
            <w:proofErr w:type="spellEnd"/>
            <w:r w:rsidRPr="00A362E0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 žiadateľ (štatutárny orgán žiadateľa) čestne vyhlasujem, že: </w:t>
            </w:r>
          </w:p>
          <w:p w14:paraId="6A90474C" w14:textId="77777777" w:rsidR="00B22462" w:rsidRPr="002C6A91" w:rsidRDefault="00B22462" w:rsidP="00CF6680">
            <w:p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 všetky informácie obsiahnuté v žiadosti o nenávratný finančný príspevok a všetkých jej prílohách sú úplné, pravdivé a správne, </w:t>
            </w:r>
          </w:p>
          <w:p w14:paraId="3C0C1A6F" w14:textId="77777777" w:rsidR="00B22462" w:rsidRPr="002C6A91" w:rsidRDefault="00B22462" w:rsidP="00CF6680">
            <w:p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14:paraId="375ED669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zabezpečím finančné prostriedky na spolufinancovanie projektu tak, aby nebola ohrozená jeho implementácia,</w:t>
            </w:r>
          </w:p>
          <w:p w14:paraId="4C545BED" w14:textId="77777777" w:rsidR="00B22462" w:rsidRPr="002C6A91" w:rsidRDefault="00B22462" w:rsidP="00CF6680">
            <w:p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14:paraId="5B576E82" w14:textId="12C16350" w:rsidR="00B22462" w:rsidRPr="002C6A91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 spĺňam podmienky poskytnutia príspevku uvedené v príslušnej výzve</w:t>
            </w:r>
            <w:ins w:id="281" w:author="Autor">
              <w:r w:rsidR="00AD4CA7">
                <w:rPr>
                  <w:rFonts w:ascii="Arial Narrow" w:hAnsi="Arial Narrow" w:cs="Times New Roman"/>
                  <w:color w:val="000000"/>
                  <w:sz w:val="20"/>
                  <w:szCs w:val="20"/>
                </w:rPr>
                <w:t>/vyzvaní</w:t>
              </w:r>
            </w:ins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,</w:t>
            </w:r>
          </w:p>
          <w:p w14:paraId="44376225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  <w:r w:rsid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údaje uvedené v žiadosti o NFP sú identické s údajmi odoslanými prostredníctvom verejnej časti portálu ITMS2014+,</w:t>
            </w:r>
          </w:p>
          <w:p w14:paraId="1BBCF505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 som si vedomý skutočnosti, že na NFP nie je právny nárok,</w:t>
            </w:r>
          </w:p>
          <w:p w14:paraId="3B10708C" w14:textId="77777777" w:rsidR="00B22462" w:rsidRPr="002C6A91" w:rsidRDefault="00B22462" w:rsidP="00565E6E">
            <w:pPr>
              <w:pStyle w:val="Odsekzoznamu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contextualSpacing w:val="0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som si vedomý </w:t>
            </w:r>
            <w:r w:rsidR="00565E6E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(á) 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565E6E">
              <w:rPr>
                <w:rFonts w:ascii="Arial Narrow" w:hAnsi="Arial Narrow" w:cs="Times New Roman"/>
                <w:color w:val="000000"/>
                <w:sz w:val="20"/>
                <w:szCs w:val="20"/>
              </w:rPr>
              <w:t>, ako aj následkov nepravdivého čestného vyhlásenia (§39 zák. č. 71/1967 Zb</w:t>
            </w:r>
            <w:r w:rsid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t>.</w:t>
            </w:r>
            <w:r w:rsidR="00565E6E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o správnom konaní v znení zmien a doplnkov a § 21 ods. 1 písm. f. zákona č. 372/1990 Zb. o priestupkoch v znení zmien a doplnkov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.</w:t>
            </w:r>
          </w:p>
          <w:p w14:paraId="00BA7963" w14:textId="77777777" w:rsidR="00B22462" w:rsidRPr="00CF6680" w:rsidRDefault="005C4C4B" w:rsidP="00CF6680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z</w:t>
            </w:r>
            <w:r w:rsidR="00B22462" w:rsidRP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t>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="00B22462" w:rsidRPr="00CF6680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ochrane osobných údajov</w:t>
            </w:r>
            <w:r w:rsidR="00B22462" w:rsidRP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a o zmene a doplnení niektorých zákonov pre účely implementácie príslušného operačného programu.</w:t>
            </w:r>
          </w:p>
          <w:p w14:paraId="0CCF8C3B" w14:textId="77777777" w:rsidR="00B22462" w:rsidRPr="00A362E0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A362E0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 ohľadom na podmienky poskytnutia príspevku zároveň čestne vyhlasujem, že:</w:t>
            </w:r>
          </w:p>
          <w:p w14:paraId="53B51641" w14:textId="6D58EF62" w:rsidR="00E961B0" w:rsidRPr="00E961B0" w:rsidRDefault="00B22462" w:rsidP="00E961B0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CF6680">
              <w:rPr>
                <w:rFonts w:ascii="Arial Narrow" w:hAnsi="Arial Narrow"/>
                <w:sz w:val="20"/>
                <w:szCs w:val="20"/>
              </w:rPr>
              <w:t>(V tejto časti poskytovateľ v ITMS2014+ zadefinuje pre žiadateľa zoznam požadovaných vyhlásení podľa podmienok poskytnutia príspevku v </w:t>
            </w:r>
            <w:r w:rsidR="00EB6899">
              <w:rPr>
                <w:rFonts w:ascii="Arial Narrow" w:hAnsi="Arial Narrow"/>
                <w:sz w:val="20"/>
                <w:szCs w:val="20"/>
              </w:rPr>
              <w:t>príslušnej výzve</w:t>
            </w:r>
            <w:r w:rsidR="00E961B0">
              <w:rPr>
                <w:rFonts w:ascii="Arial Narrow" w:hAnsi="Arial Narrow"/>
                <w:sz w:val="20"/>
                <w:szCs w:val="20"/>
              </w:rPr>
              <w:t>/vyzvaní</w:t>
            </w:r>
            <w:r w:rsidRPr="00CF6680">
              <w:rPr>
                <w:rFonts w:ascii="Arial Narrow" w:hAnsi="Arial Narrow"/>
                <w:sz w:val="20"/>
                <w:szCs w:val="20"/>
              </w:rPr>
              <w:t>, ktorými deklaruje ich splnenie.)</w:t>
            </w:r>
            <w:r w:rsidR="00E961B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961B0" w:rsidRPr="00E961B0">
              <w:rPr>
                <w:rFonts w:ascii="Arial Narrow" w:hAnsi="Arial Narrow"/>
                <w:sz w:val="20"/>
                <w:szCs w:val="20"/>
              </w:rPr>
              <w:t>Minimálne však vyhlasuje</w:t>
            </w:r>
            <w:r w:rsidR="00E961B0">
              <w:rPr>
                <w:rFonts w:ascii="Arial Narrow" w:hAnsi="Arial Narrow"/>
                <w:sz w:val="20"/>
                <w:szCs w:val="20"/>
              </w:rPr>
              <w:t>, že</w:t>
            </w:r>
            <w:r w:rsidR="00E961B0" w:rsidRPr="00E961B0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07E46C1B" w14:textId="0E22F712" w:rsidR="00E961B0" w:rsidRPr="00506FA5" w:rsidRDefault="00E961B0" w:rsidP="00506FA5">
            <w:pPr>
              <w:pStyle w:val="Odsekzoznamu"/>
              <w:numPr>
                <w:ilvl w:val="0"/>
                <w:numId w:val="7"/>
              </w:num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 xml:space="preserve">si je vedomý toho, že poskytnutie neúplných nesprávnych alebo neaktuálnych informácií a prehlásení v tomto vyhlásení môže mať za následok aj postup podľa § 46 zákona o príspevku z EŠIF, postup podľa §39 zák. č. 71/1967 Zb. o správnom konaní v znení zmien a doplnkov a § 21 ods. 1 písm. f. zákona č. 372/1990 Zb. o priestupkoch v znení zmien a doplnkov; zaväzuje sa informovať a, ak je to možné, aj preukázať zmeny, ktoré sa týkajú jeho prehlásení, skutočností a údajov, ktoré deklaruje v tomto vyhlásení. Tieto zmeny sa zaväzuje poskytnúť včas tak, aby bolo možné predísť uzavretiu zmluvného vzťahu a realizácii zmluvných záväzkov na základe alebo vychádzajúc z nepravdivých a neaktuálnych informácií a prehlásení. </w:t>
            </w:r>
          </w:p>
          <w:p w14:paraId="11436EEE" w14:textId="6E6D1480" w:rsidR="00B22462" w:rsidRPr="00CF6680" w:rsidRDefault="000F7773" w:rsidP="00E961B0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ins w:id="282" w:author="Autor">
              <w:r>
                <w:rPr>
                  <w:rFonts w:ascii="Arial Narrow" w:hAnsi="Arial Narrow"/>
                  <w:sz w:val="20"/>
                  <w:szCs w:val="20"/>
                </w:rPr>
                <w:t xml:space="preserve">Ďalej </w:t>
              </w:r>
            </w:ins>
            <w:r w:rsidR="00E961B0" w:rsidRPr="00E961B0">
              <w:rPr>
                <w:rFonts w:ascii="Arial Narrow" w:hAnsi="Arial Narrow"/>
                <w:sz w:val="20"/>
                <w:szCs w:val="20"/>
              </w:rPr>
              <w:t>podľa potreby</w:t>
            </w:r>
            <w:r w:rsidR="00B22462" w:rsidRPr="00CF668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961B0">
              <w:rPr>
                <w:rFonts w:ascii="Arial Narrow" w:hAnsi="Arial Narrow"/>
                <w:sz w:val="20"/>
                <w:szCs w:val="20"/>
              </w:rPr>
              <w:t>n</w:t>
            </w:r>
            <w:r w:rsidR="00CF6680" w:rsidRPr="00CF6680">
              <w:rPr>
                <w:rFonts w:ascii="Arial Narrow" w:hAnsi="Arial Narrow"/>
                <w:sz w:val="20"/>
                <w:szCs w:val="20"/>
              </w:rPr>
              <w:t>apr.</w:t>
            </w:r>
            <w:r w:rsidR="00CF6680">
              <w:rPr>
                <w:rFonts w:ascii="Arial Narrow" w:hAnsi="Arial Narrow"/>
                <w:sz w:val="20"/>
                <w:szCs w:val="20"/>
              </w:rPr>
              <w:t>:</w:t>
            </w:r>
            <w:r w:rsidR="00CF6680" w:rsidRPr="00CF668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30367FA" w14:textId="4D8ECA3B" w:rsidR="00B22462" w:rsidRPr="00506FA5" w:rsidRDefault="00B22462" w:rsidP="00506FA5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 xml:space="preserve">voči žiadateľovi nie je vedený výkon rozhodnutia, </w:t>
            </w:r>
          </w:p>
          <w:p w14:paraId="14B8DD45" w14:textId="60F05959" w:rsidR="00B22462" w:rsidRPr="002C6A91" w:rsidRDefault="00B22462" w:rsidP="00506FA5">
            <w:pPr>
              <w:pStyle w:val="Odsekzoznamu"/>
              <w:numPr>
                <w:ilvl w:val="0"/>
                <w:numId w:val="20"/>
              </w:numPr>
              <w:spacing w:before="120" w:after="120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nie je podnikom v ťažkostiach,</w:t>
            </w:r>
          </w:p>
          <w:p w14:paraId="130D4A08" w14:textId="77777777" w:rsidR="00B22462" w:rsidRPr="002C6A91" w:rsidRDefault="00B22462" w:rsidP="00506FA5">
            <w:pPr>
              <w:pStyle w:val="Odsekzoznamu"/>
              <w:numPr>
                <w:ilvl w:val="0"/>
                <w:numId w:val="20"/>
              </w:numPr>
              <w:spacing w:before="120" w:after="120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voči žiadateľovi sa nenárokuje vrátenie pomoci na základe rozhodnutia Európskej komisie, ktorým bola pomoc označená za neoprávnenú a nezlučiteľnú so spoločným trhom (ak relevantné pre daný typ výzvy a okruh oprávnených žiadateľov),</w:t>
            </w:r>
          </w:p>
          <w:p w14:paraId="6B58380F" w14:textId="55FA77CF" w:rsidR="00E961B0" w:rsidRPr="00E961B0" w:rsidRDefault="00E961B0" w:rsidP="00506FA5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ako žiadateľ  nebol, ani jeho štatutárny orgán, ani žiadny člen štatutárneho orgánu, ani prokurista/i, ani  osoba splnomocnená zastupovať ho v konaní  o </w:t>
            </w:r>
            <w:proofErr w:type="spellStart"/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>ŽoNFP</w:t>
            </w:r>
            <w:proofErr w:type="spellEnd"/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 neboli právoplatne odsúdení za niektorý z nasledujúcich trestných </w:t>
            </w: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lastRenderedPageBreak/>
              <w:t>činov:</w:t>
            </w:r>
          </w:p>
          <w:p w14:paraId="326B878B" w14:textId="77777777" w:rsidR="00E961B0" w:rsidRPr="00E961B0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a) trestný čin poškodzovania finančných záujmov ES (§261-§263 Trestného zákona) </w:t>
            </w:r>
          </w:p>
          <w:p w14:paraId="623BAF25" w14:textId="77777777" w:rsidR="00E961B0" w:rsidRPr="00E961B0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b) niektorý z trestných činov korupcie (§328 - § 336 Trestného zákona) </w:t>
            </w:r>
          </w:p>
          <w:p w14:paraId="26BAFB81" w14:textId="77777777" w:rsidR="00E961B0" w:rsidRPr="00E961B0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c) trestný čin legalizácie príjmu z trestnej činnosti (§ 233 - § 234 Trestného zákona) </w:t>
            </w:r>
          </w:p>
          <w:p w14:paraId="6E4F4E44" w14:textId="77777777" w:rsidR="00E961B0" w:rsidRPr="00E961B0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>d) trestný čin založenia, zosnovania a podporovania zločineckej skupiny (§296 Trestného zákona)</w:t>
            </w:r>
          </w:p>
          <w:p w14:paraId="7FDDBD97" w14:textId="54A71D96" w:rsidR="00B22462" w:rsidRPr="002C6A91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>e) machinácie pri verejnom obstarávaní a verejnej dražbe (§ 266 až § 268 Trestného zákona).</w:t>
            </w:r>
          </w:p>
          <w:p w14:paraId="78BF3BE5" w14:textId="5E3BBF72" w:rsidR="00B22462" w:rsidRPr="000F7773" w:rsidRDefault="000F7773" w:rsidP="000F7773">
            <w:pPr>
              <w:pStyle w:val="Odsekzoznamu"/>
              <w:numPr>
                <w:ilvl w:val="0"/>
                <w:numId w:val="20"/>
              </w:numPr>
              <w:spacing w:before="120" w:after="120"/>
              <w:contextualSpacing w:val="0"/>
              <w:rPr>
                <w:rFonts w:ascii="Arial Narrow" w:hAnsi="Arial Narrow"/>
                <w:bCs/>
                <w:sz w:val="20"/>
                <w:szCs w:val="20"/>
              </w:rPr>
            </w:pPr>
            <w:ins w:id="283" w:author="Autor">
              <w:r w:rsidRPr="000F7773">
                <w:rPr>
                  <w:rFonts w:ascii="Arial Narrow" w:hAnsi="Arial Narrow"/>
                  <w:sz w:val="20"/>
                  <w:szCs w:val="20"/>
                </w:rPr>
                <w:t>iné podľa potreby</w:t>
              </w:r>
              <w:r>
                <w:rPr>
                  <w:rFonts w:ascii="Arial Narrow" w:hAnsi="Arial Narrow"/>
                  <w:sz w:val="20"/>
                  <w:szCs w:val="20"/>
                </w:rPr>
                <w:t>...</w:t>
              </w:r>
            </w:ins>
          </w:p>
        </w:tc>
      </w:tr>
      <w:tr w:rsidR="00B22462" w:rsidRPr="002C6A91" w14:paraId="6620C7A1" w14:textId="77777777" w:rsidTr="00CF6680">
        <w:trPr>
          <w:trHeight w:val="572"/>
        </w:trPr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FED5821" w14:textId="77777777" w:rsidR="00B22462" w:rsidRPr="002C6A91" w:rsidRDefault="00B22462" w:rsidP="005C4C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lastRenderedPageBreak/>
              <w:t>Titul, meno a priezvisko štatutárneho orgánu žiadateľa: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4F5AE339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CCBD7A6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Miesto podpisu:</w:t>
            </w: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31CE241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Dátum podpisu:</w:t>
            </w:r>
          </w:p>
        </w:tc>
      </w:tr>
      <w:tr w:rsidR="00B22462" w:rsidRPr="002C6A91" w14:paraId="3306C9B4" w14:textId="77777777" w:rsidTr="00506FA5">
        <w:trPr>
          <w:trHeight w:val="531"/>
        </w:trPr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12975A89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5378F496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624C0EE2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1AE3DFA0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</w:tr>
    </w:tbl>
    <w:p w14:paraId="0989F17E" w14:textId="0EB4E38E" w:rsidR="001B59B7" w:rsidRPr="006115E1" w:rsidRDefault="001B59B7" w:rsidP="001B59B7">
      <w:pPr>
        <w:spacing w:after="0" w:line="240" w:lineRule="auto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br/>
      </w:r>
      <w:r w:rsidRPr="006115E1">
        <w:rPr>
          <w:rFonts w:ascii="Arial Narrow" w:hAnsi="Arial Narrow"/>
          <w:b/>
          <w:szCs w:val="24"/>
        </w:rPr>
        <w:t>Doplňujúce informácie k časti 7.4 Administratívna a prevádzková kapacita žiadateľa</w:t>
      </w:r>
    </w:p>
    <w:p w14:paraId="0C022E18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AAF057B" w14:textId="77777777" w:rsidR="001B59B7" w:rsidRPr="006115E1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6115E1">
        <w:rPr>
          <w:rFonts w:ascii="Arial Narrow" w:hAnsi="Arial Narrow"/>
          <w:sz w:val="20"/>
          <w:szCs w:val="20"/>
        </w:rPr>
        <w:t xml:space="preserve">1. Realizované projekty žiadateľom o NFP za posledné štyri roky </w:t>
      </w:r>
    </w:p>
    <w:p w14:paraId="3772282A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1984"/>
        <w:gridCol w:w="3341"/>
      </w:tblGrid>
      <w:tr w:rsidR="001B59B7" w:rsidRPr="004A5864" w14:paraId="5DB52891" w14:textId="77777777" w:rsidTr="00D12B25">
        <w:trPr>
          <w:trHeight w:val="151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7B9618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Názov projektu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39F174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Dátum začiatku a ukončenia realizácie (mm/</w:t>
            </w:r>
            <w:proofErr w:type="spellStart"/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rrrr</w:t>
            </w:r>
            <w:proofErr w:type="spellEnd"/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F0EE11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Z akého finančného zdroja bol poskytnutý príspevok na realizáciu projektu</w:t>
            </w: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br/>
            </w: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(napr. názov fondu, dotačného mechanizmu)</w:t>
            </w: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 xml:space="preserve"> 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E9F6FD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Zameranie projektu (investičný / neinvestičný)</w:t>
            </w:r>
          </w:p>
        </w:tc>
      </w:tr>
      <w:tr w:rsidR="001B59B7" w:rsidRPr="004A5864" w14:paraId="0FAEFC3E" w14:textId="77777777" w:rsidTr="00D12B25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28A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70AD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66CE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5AB06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7AD8DD83" w14:textId="77777777" w:rsidTr="00D12B25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A220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8A0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17AB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7CEE4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116251A7" w14:textId="77777777" w:rsidTr="00D12B25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DEE0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33FB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00B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C7932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</w:tbl>
    <w:p w14:paraId="03E32905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CA964E1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98FF131" w14:textId="77777777" w:rsidR="001B59B7" w:rsidRPr="006115E1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6115E1">
        <w:rPr>
          <w:rFonts w:ascii="Arial Narrow" w:hAnsi="Arial Narrow"/>
          <w:sz w:val="20"/>
          <w:szCs w:val="20"/>
        </w:rPr>
        <w:t>2. Prehľad obstaraného interiérového vybavenia, výpočtovej techniky, prevádzkové stroje, prístroje, zariadenie, technika a náradie, špeciálne stroje, prístroje, zariadenie technika a náradie (skupina oprávnených výdavkov 112</w:t>
      </w:r>
      <w:r w:rsidRPr="006115E1">
        <w:rPr>
          <w:rFonts w:ascii="Arial Narrow" w:hAnsi="Arial Narrow"/>
          <w:sz w:val="20"/>
          <w:szCs w:val="20"/>
          <w:vertAlign w:val="superscript"/>
        </w:rPr>
        <w:footnoteReference w:id="18"/>
      </w:r>
      <w:r w:rsidRPr="006115E1">
        <w:rPr>
          <w:rFonts w:ascii="Arial Narrow" w:hAnsi="Arial Narrow"/>
          <w:sz w:val="20"/>
          <w:szCs w:val="20"/>
        </w:rPr>
        <w:t>) resp. kapitálový majetok (skupina oprávnených výdavkov 022/029) z prostriedkov fondov EÚ  za posledné štyri roky</w:t>
      </w:r>
    </w:p>
    <w:p w14:paraId="3224BC65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701"/>
        <w:gridCol w:w="4333"/>
      </w:tblGrid>
      <w:tr w:rsidR="001B59B7" w:rsidRPr="004A5864" w14:paraId="18AEB185" w14:textId="77777777" w:rsidTr="00D12B25">
        <w:trPr>
          <w:trHeight w:val="31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5C2F21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Názov majetku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88E6EB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Obstarávacia cena</w:t>
            </w:r>
          </w:p>
        </w:tc>
        <w:tc>
          <w:tcPr>
            <w:tcW w:w="4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0FAEB8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Názov projektu</w:t>
            </w:r>
          </w:p>
        </w:tc>
      </w:tr>
      <w:tr w:rsidR="001B59B7" w:rsidRPr="004A5864" w14:paraId="436E774C" w14:textId="77777777" w:rsidTr="00D12B25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0BB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4180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89310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2606BCB4" w14:textId="77777777" w:rsidTr="00D12B25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7812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461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7F4CA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7F622DF1" w14:textId="77777777" w:rsidTr="00D12B25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1EA1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ED23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F5239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7F3F9BB1" w14:textId="77777777" w:rsidTr="00D12B25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8390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25D2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CC287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 </w:t>
            </w:r>
          </w:p>
        </w:tc>
      </w:tr>
    </w:tbl>
    <w:p w14:paraId="4644CFA9" w14:textId="77777777" w:rsidR="001B59B7" w:rsidRDefault="001B59B7" w:rsidP="001B59B7">
      <w:pPr>
        <w:spacing w:after="0" w:line="240" w:lineRule="auto"/>
        <w:rPr>
          <w:rFonts w:ascii="Arial Narrow" w:hAnsi="Arial Narrow"/>
          <w:bCs/>
          <w:sz w:val="20"/>
          <w:szCs w:val="20"/>
        </w:rPr>
      </w:pPr>
    </w:p>
    <w:p w14:paraId="58DF51B2" w14:textId="77777777" w:rsidR="001B59B7" w:rsidRDefault="001B59B7" w:rsidP="001B59B7">
      <w:pPr>
        <w:spacing w:after="0" w:line="240" w:lineRule="auto"/>
        <w:rPr>
          <w:rFonts w:ascii="Arial Narrow" w:hAnsi="Arial Narrow"/>
          <w:bCs/>
          <w:sz w:val="20"/>
          <w:szCs w:val="20"/>
        </w:rPr>
      </w:pPr>
    </w:p>
    <w:p w14:paraId="0A4E0890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6115E1">
        <w:rPr>
          <w:rFonts w:ascii="Arial Narrow" w:hAnsi="Arial Narrow"/>
          <w:bCs/>
          <w:sz w:val="20"/>
          <w:szCs w:val="20"/>
        </w:rPr>
        <w:t>3. Personálne zabezpečenie projektu</w:t>
      </w:r>
      <w:r w:rsidRPr="006115E1">
        <w:rPr>
          <w:rFonts w:ascii="Arial Narrow" w:hAnsi="Arial Narrow"/>
          <w:sz w:val="20"/>
          <w:szCs w:val="20"/>
        </w:rPr>
        <w:t xml:space="preserve"> </w:t>
      </w:r>
    </w:p>
    <w:p w14:paraId="6EAB2931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746"/>
        <w:gridCol w:w="1276"/>
        <w:gridCol w:w="1021"/>
        <w:gridCol w:w="1105"/>
        <w:gridCol w:w="1560"/>
      </w:tblGrid>
      <w:tr w:rsidR="001B59B7" w:rsidRPr="006115E1" w14:paraId="3269ED73" w14:textId="77777777" w:rsidTr="00D12B25">
        <w:trPr>
          <w:trHeight w:val="1815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583570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Pozícia/funkcia v projekte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06CE3F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Popis činností, ktoré bude osoba vykonávať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232871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Vlastný personál / dodávateľsky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D363EC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Počet osôb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AD2BB9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Plánovaný počet hodín resp.  mesiacov</w:t>
            </w:r>
            <w:r w:rsidRPr="006115E1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footnoteReference w:id="19"/>
            </w: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na  projekte</w:t>
            </w:r>
            <w:r w:rsidRPr="006115E1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footnoteReference w:id="20"/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7353FE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Jednotková  cena práce za hod./mes.</w:t>
            </w: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br/>
            </w:r>
            <w:r w:rsidRPr="006115E1">
              <w:rPr>
                <w:rFonts w:ascii="Arial Narrow" w:hAnsi="Arial Narrow"/>
                <w:sz w:val="20"/>
                <w:szCs w:val="20"/>
              </w:rPr>
              <w:t>(hrubá mzda + odvody / hodinu)</w:t>
            </w:r>
          </w:p>
        </w:tc>
      </w:tr>
      <w:tr w:rsidR="001B59B7" w:rsidRPr="006115E1" w14:paraId="5A460063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14C5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81B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18A7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7EBC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B163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1FA8E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3CE3A40B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9B7E5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0B58B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57CF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27086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393BA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17389C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B59B7" w:rsidRPr="006115E1" w14:paraId="6BA5AF28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1F0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1725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BF9B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7CFE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F463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D6B2F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556E9CCF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7D8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48DF7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6F6E0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9C76A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417C3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F036AE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B59B7" w:rsidRPr="006115E1" w14:paraId="78F61AF6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29049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6074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10E12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5B0FE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3BBD7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1A1074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B59B7" w:rsidRPr="006115E1" w14:paraId="52A45A15" w14:textId="77777777" w:rsidTr="00D12B25">
        <w:trPr>
          <w:trHeight w:val="31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541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DE06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81D2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0FAA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8CFB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730B4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</w:tbl>
    <w:p w14:paraId="0620B8AA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0590DDA" w14:textId="083417D8" w:rsidR="001B59B7" w:rsidRDefault="000F7773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ins w:id="284" w:author="Autor">
        <w:r>
          <w:rPr>
            <w:rFonts w:ascii="Arial Narrow" w:hAnsi="Arial Narrow"/>
            <w:sz w:val="20"/>
            <w:szCs w:val="20"/>
          </w:rPr>
          <w:t>V</w:t>
        </w:r>
        <w:r w:rsidRPr="005A2BCD">
          <w:rPr>
            <w:rFonts w:ascii="Arial Narrow" w:hAnsi="Arial Narrow"/>
            <w:sz w:val="20"/>
            <w:szCs w:val="20"/>
          </w:rPr>
          <w:t xml:space="preserve"> prípade </w:t>
        </w:r>
        <w:r>
          <w:rPr>
            <w:rFonts w:ascii="Arial Narrow" w:hAnsi="Arial Narrow"/>
            <w:sz w:val="20"/>
            <w:szCs w:val="20"/>
          </w:rPr>
          <w:t xml:space="preserve">uplatňovania zjednodušeného vykazovania </w:t>
        </w:r>
        <w:r w:rsidR="000241D7">
          <w:rPr>
            <w:rFonts w:ascii="Arial Narrow" w:hAnsi="Arial Narrow"/>
            <w:sz w:val="20"/>
            <w:szCs w:val="20"/>
          </w:rPr>
          <w:t xml:space="preserve">výdavkov </w:t>
        </w:r>
        <w:r w:rsidRPr="005A2BCD">
          <w:rPr>
            <w:rFonts w:ascii="Arial Narrow" w:hAnsi="Arial Narrow"/>
            <w:sz w:val="20"/>
            <w:szCs w:val="20"/>
          </w:rPr>
          <w:t xml:space="preserve">v rámci </w:t>
        </w:r>
        <w:r w:rsidR="000241D7">
          <w:rPr>
            <w:rFonts w:ascii="Arial Narrow" w:hAnsi="Arial Narrow"/>
            <w:sz w:val="20"/>
            <w:szCs w:val="20"/>
          </w:rPr>
          <w:t xml:space="preserve"> paušálnej sadzby na nepriame výdavky </w:t>
        </w:r>
        <w:r w:rsidRPr="005A2BCD">
          <w:rPr>
            <w:rFonts w:ascii="Arial Narrow" w:hAnsi="Arial Narrow"/>
            <w:sz w:val="20"/>
            <w:szCs w:val="20"/>
          </w:rPr>
          <w:t xml:space="preserve"> sa v</w:t>
        </w:r>
        <w:r>
          <w:rPr>
            <w:rFonts w:ascii="Arial Narrow" w:hAnsi="Arial Narrow"/>
            <w:sz w:val="20"/>
            <w:szCs w:val="20"/>
          </w:rPr>
          <w:t> </w:t>
        </w:r>
        <w:r w:rsidRPr="005A2BCD">
          <w:rPr>
            <w:rFonts w:ascii="Arial Narrow" w:hAnsi="Arial Narrow"/>
            <w:sz w:val="20"/>
            <w:szCs w:val="20"/>
          </w:rPr>
          <w:t>tabuľke</w:t>
        </w:r>
        <w:r>
          <w:rPr>
            <w:rFonts w:ascii="Arial Narrow" w:hAnsi="Arial Narrow"/>
            <w:sz w:val="20"/>
            <w:szCs w:val="20"/>
          </w:rPr>
          <w:t xml:space="preserve"> vyššie</w:t>
        </w:r>
        <w:r w:rsidRPr="005A2BCD">
          <w:rPr>
            <w:rFonts w:ascii="Arial Narrow" w:hAnsi="Arial Narrow"/>
            <w:sz w:val="20"/>
            <w:szCs w:val="20"/>
          </w:rPr>
          <w:t xml:space="preserve"> uvádzajú iba pozície/funkcie tých osôb v projekte, ktoré patria </w:t>
        </w:r>
        <w:r>
          <w:rPr>
            <w:rFonts w:ascii="Arial Narrow" w:hAnsi="Arial Narrow"/>
            <w:sz w:val="20"/>
            <w:szCs w:val="20"/>
          </w:rPr>
          <w:t xml:space="preserve">do priamych </w:t>
        </w:r>
        <w:r w:rsidR="000241D7">
          <w:rPr>
            <w:rFonts w:ascii="Arial Narrow" w:hAnsi="Arial Narrow"/>
            <w:sz w:val="20"/>
            <w:szCs w:val="20"/>
          </w:rPr>
          <w:t>výdavkov</w:t>
        </w:r>
        <w:r>
          <w:rPr>
            <w:rFonts w:ascii="Arial Narrow" w:hAnsi="Arial Narrow"/>
            <w:sz w:val="20"/>
            <w:szCs w:val="20"/>
          </w:rPr>
          <w:t xml:space="preserve"> v rámci hlavných aktivít projektu</w:t>
        </w:r>
        <w:r w:rsidRPr="005A2BCD">
          <w:rPr>
            <w:rFonts w:ascii="Arial Narrow" w:hAnsi="Arial Narrow"/>
            <w:sz w:val="20"/>
            <w:szCs w:val="20"/>
          </w:rPr>
          <w:t>.</w:t>
        </w:r>
      </w:ins>
    </w:p>
    <w:p w14:paraId="63753198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21FC8669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FBD3D16" w14:textId="77777777" w:rsidR="001B59B7" w:rsidRPr="006115E1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6115E1">
        <w:rPr>
          <w:rFonts w:ascii="Arial Narrow" w:hAnsi="Arial Narrow"/>
          <w:sz w:val="20"/>
          <w:szCs w:val="20"/>
        </w:rPr>
        <w:t>4. Finančná situácia žiadateľa (údaje v EUR)</w:t>
      </w:r>
    </w:p>
    <w:p w14:paraId="49DD781E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2488"/>
        <w:gridCol w:w="2410"/>
        <w:gridCol w:w="2410"/>
      </w:tblGrid>
      <w:tr w:rsidR="001B59B7" w:rsidRPr="006115E1" w14:paraId="50440C62" w14:textId="77777777" w:rsidTr="00D12B25">
        <w:trPr>
          <w:trHeight w:val="31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EBF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495C9D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Rok (n-3)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72A145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Rok (n-2)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A18A52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Rok (n-1)</w:t>
            </w:r>
          </w:p>
        </w:tc>
      </w:tr>
      <w:tr w:rsidR="001B59B7" w:rsidRPr="006115E1" w14:paraId="6B8CE98E" w14:textId="77777777" w:rsidTr="00D12B25">
        <w:trPr>
          <w:trHeight w:val="6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9BE5F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Hospodársky výsledok</w:t>
            </w:r>
            <w:r w:rsidRPr="00A25AD2">
              <w:rPr>
                <w:rFonts w:ascii="Arial Narrow" w:hAnsi="Arial Narrow"/>
                <w:sz w:val="20"/>
                <w:szCs w:val="20"/>
              </w:rPr>
              <w:br/>
              <w:t>(+zisk / - strata)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1C48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10B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7797F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1E3403A8" w14:textId="77777777" w:rsidTr="00D12B25">
        <w:trPr>
          <w:trHeight w:val="416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E8E66C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Záväzky celkom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7E3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3083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BDE18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</w:tr>
      <w:tr w:rsidR="001B59B7" w:rsidRPr="006115E1" w14:paraId="2E61AA71" w14:textId="77777777" w:rsidTr="00D12B25">
        <w:trPr>
          <w:trHeight w:val="2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7CFBB4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z toho: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00A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305D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D32C9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B59B7" w:rsidRPr="006115E1" w14:paraId="7A0486B9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D47CE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Krátkodobé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96AF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9469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65C0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6FAAD606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B16AC9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Dlhodobé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530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E065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361C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1B59B7" w:rsidRPr="006115E1" w14:paraId="3E5C2C49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E1900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Pohľadávky celkom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3886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556F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9346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</w:tr>
      <w:tr w:rsidR="001B59B7" w:rsidRPr="006115E1" w14:paraId="06000EAC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1BBBCA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z toho: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3B54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E49A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EAEAE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3868DD7D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3F9E9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Krátkodobé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28D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DBB4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652F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6820707F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05DA8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Dlhodobé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5563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9E98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4E8B6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1B59B7" w:rsidRPr="006115E1" w14:paraId="2AC9A9E6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88A4EF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Majetok celkom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34C5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628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CA8F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</w:tr>
      <w:tr w:rsidR="001B59B7" w:rsidRPr="006115E1" w14:paraId="1C1AA07C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87A49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z toho: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F125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E13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F235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1F39C8A9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8B8884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Peniaze v hotovosti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172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2B6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ABCCD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741FFD41" w14:textId="77777777" w:rsidTr="00D12B2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D3BA1D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Bankové účty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9F4A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9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1DC5E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14:paraId="0A43912A" w14:textId="77777777" w:rsidR="001B59B7" w:rsidRPr="002C6A91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2674CA4B" w14:textId="672361E8" w:rsidR="00B22462" w:rsidRDefault="00B22462">
      <w:pPr>
        <w:rPr>
          <w:rFonts w:ascii="Arial Narrow" w:hAnsi="Arial Narrow"/>
          <w:sz w:val="20"/>
          <w:szCs w:val="20"/>
        </w:rPr>
      </w:pPr>
    </w:p>
    <w:p w14:paraId="76924709" w14:textId="77777777" w:rsidR="00E71849" w:rsidRPr="002C6A91" w:rsidRDefault="00E71849" w:rsidP="00B64B0D">
      <w:pPr>
        <w:spacing w:after="0" w:line="240" w:lineRule="auto"/>
        <w:rPr>
          <w:rFonts w:ascii="Arial Narrow" w:hAnsi="Arial Narrow"/>
          <w:sz w:val="20"/>
          <w:szCs w:val="20"/>
        </w:rPr>
      </w:pPr>
    </w:p>
    <w:sectPr w:rsidR="00E71849" w:rsidRPr="002C6A91" w:rsidSect="00E7184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E3159F" w14:textId="77777777" w:rsidR="00087EB8" w:rsidRDefault="00087EB8" w:rsidP="00297396">
      <w:pPr>
        <w:spacing w:after="0" w:line="240" w:lineRule="auto"/>
      </w:pPr>
      <w:r>
        <w:separator/>
      </w:r>
    </w:p>
  </w:endnote>
  <w:endnote w:type="continuationSeparator" w:id="0">
    <w:p w14:paraId="5E16177B" w14:textId="77777777" w:rsidR="00087EB8" w:rsidRDefault="00087EB8" w:rsidP="0029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F0E616" w14:textId="77777777" w:rsidR="00114419" w:rsidRDefault="0011441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72E13" w14:textId="77777777" w:rsidR="003E58AC" w:rsidRPr="00016F1C" w:rsidRDefault="003E58A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t xml:space="preserve"> </w: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83F6D29" w14:textId="77777777" w:rsidR="003E58AC" w:rsidRPr="00570367" w:rsidRDefault="003E58A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73EB1" w14:textId="77777777" w:rsidR="00114419" w:rsidRDefault="0011441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44269" w14:textId="77777777" w:rsidR="00087EB8" w:rsidRDefault="00087EB8" w:rsidP="00297396">
      <w:pPr>
        <w:spacing w:after="0" w:line="240" w:lineRule="auto"/>
      </w:pPr>
      <w:r>
        <w:separator/>
      </w:r>
    </w:p>
  </w:footnote>
  <w:footnote w:type="continuationSeparator" w:id="0">
    <w:p w14:paraId="1B7E1630" w14:textId="77777777" w:rsidR="00087EB8" w:rsidRDefault="00087EB8" w:rsidP="00297396">
      <w:pPr>
        <w:spacing w:after="0" w:line="240" w:lineRule="auto"/>
      </w:pPr>
      <w:r>
        <w:continuationSeparator/>
      </w:r>
    </w:p>
  </w:footnote>
  <w:footnote w:id="1">
    <w:p w14:paraId="38721325" w14:textId="23352F17" w:rsidR="003E58AC" w:rsidRPr="002C6A91" w:rsidRDefault="003E58AC">
      <w:pPr>
        <w:pStyle w:val="Textpoznmkypodiarou"/>
        <w:rPr>
          <w:rFonts w:ascii="Arial Narrow" w:hAnsi="Arial Narrow" w:cs="Times New Roman"/>
          <w:sz w:val="16"/>
          <w:szCs w:val="16"/>
        </w:rPr>
      </w:pPr>
      <w:r w:rsidRPr="002C6A91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2C6A91">
        <w:rPr>
          <w:rFonts w:ascii="Arial Narrow" w:hAnsi="Arial Narrow" w:cs="Times New Roman"/>
          <w:sz w:val="16"/>
          <w:szCs w:val="16"/>
        </w:rPr>
        <w:t xml:space="preserve"> Vypĺňa sa v prípade, ak je účasť partnera v súlade s podmienkami výzvy</w:t>
      </w:r>
      <w:r>
        <w:rPr>
          <w:rFonts w:ascii="Arial Narrow" w:hAnsi="Arial Narrow" w:cs="Times New Roman"/>
          <w:sz w:val="16"/>
          <w:szCs w:val="16"/>
        </w:rPr>
        <w:t>/vyzvania</w:t>
      </w:r>
      <w:r w:rsidRPr="002C6A91">
        <w:rPr>
          <w:rFonts w:ascii="Arial Narrow" w:hAnsi="Arial Narrow" w:cs="Times New Roman"/>
          <w:sz w:val="16"/>
          <w:szCs w:val="16"/>
        </w:rPr>
        <w:t xml:space="preserve"> a v rámci relevantného projektu sa partner zúčastňuje na realizácii projektu. Možnosť viacnásobného výberu podľa počtu partnerov.</w:t>
      </w:r>
    </w:p>
  </w:footnote>
  <w:footnote w:id="2">
    <w:p w14:paraId="0B55507B" w14:textId="77777777" w:rsidR="003E58AC" w:rsidRPr="002C6A91" w:rsidRDefault="003E58AC">
      <w:pPr>
        <w:pStyle w:val="Textpoznmkypodiarou"/>
        <w:rPr>
          <w:rFonts w:ascii="Arial Narrow" w:hAnsi="Arial Narrow"/>
          <w:sz w:val="16"/>
          <w:szCs w:val="16"/>
        </w:rPr>
      </w:pPr>
      <w:r w:rsidRPr="002C6A91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C6A91">
        <w:rPr>
          <w:rFonts w:ascii="Arial Narrow" w:hAnsi="Arial Narrow"/>
          <w:sz w:val="16"/>
          <w:szCs w:val="16"/>
        </w:rPr>
        <w:t xml:space="preserve"> </w:t>
      </w:r>
      <w:r w:rsidRPr="002C6A91">
        <w:rPr>
          <w:rFonts w:ascii="Arial Narrow" w:hAnsi="Arial Narrow"/>
          <w:sz w:val="16"/>
          <w:szCs w:val="16"/>
        </w:rPr>
        <w:t>Odkaz na automatické vyplnenie sa vzťahuje na prípad vyplnenia formulára prostredníctvom ITMS2014+</w:t>
      </w:r>
    </w:p>
  </w:footnote>
  <w:footnote w:id="3">
    <w:p w14:paraId="62FD3096" w14:textId="70808F11" w:rsidR="003E58AC" w:rsidRDefault="003E58AC" w:rsidP="0097100B">
      <w:pPr>
        <w:pStyle w:val="Textpoznmkypodiarou"/>
        <w:ind w:left="142" w:hanging="142"/>
      </w:pPr>
      <w:r w:rsidRPr="00892D51">
        <w:rPr>
          <w:rStyle w:val="Odkaznapoznmkupodiarou"/>
          <w:rFonts w:ascii="Arial Narrow" w:hAnsi="Arial Narrow"/>
          <w:sz w:val="16"/>
          <w:szCs w:val="16"/>
        </w:rPr>
        <w:footnoteRef/>
      </w:r>
      <w:r>
        <w:t xml:space="preserve"> </w:t>
      </w:r>
      <w:r w:rsidRPr="00892D51">
        <w:rPr>
          <w:rFonts w:ascii="Arial Narrow" w:hAnsi="Arial Narrow"/>
          <w:sz w:val="16"/>
          <w:szCs w:val="16"/>
        </w:rPr>
        <w:t>Kódy pre kategóriu „Prioritná os“</w:t>
      </w:r>
      <w:r>
        <w:rPr>
          <w:rFonts w:ascii="Arial Narrow" w:hAnsi="Arial Narrow"/>
          <w:sz w:val="16"/>
          <w:szCs w:val="16"/>
        </w:rPr>
        <w:t xml:space="preserve"> s</w:t>
      </w:r>
      <w:r w:rsidRPr="00892D51">
        <w:rPr>
          <w:rFonts w:ascii="Arial Narrow" w:hAnsi="Arial Narrow"/>
          <w:sz w:val="16"/>
          <w:szCs w:val="16"/>
        </w:rPr>
        <w:t xml:space="preserve">ú zadefinované </w:t>
      </w:r>
      <w:r>
        <w:rPr>
          <w:rFonts w:ascii="Arial Narrow" w:hAnsi="Arial Narrow"/>
          <w:sz w:val="16"/>
          <w:szCs w:val="16"/>
        </w:rPr>
        <w:t xml:space="preserve">na základe </w:t>
      </w:r>
      <w:r w:rsidRPr="00892D51">
        <w:rPr>
          <w:rFonts w:ascii="Arial Narrow" w:hAnsi="Arial Narrow"/>
          <w:sz w:val="16"/>
          <w:szCs w:val="16"/>
        </w:rPr>
        <w:t>dokument</w:t>
      </w:r>
      <w:r>
        <w:rPr>
          <w:rFonts w:ascii="Arial Narrow" w:hAnsi="Arial Narrow"/>
          <w:sz w:val="16"/>
          <w:szCs w:val="16"/>
        </w:rPr>
        <w:t>u</w:t>
      </w:r>
      <w:r w:rsidRPr="00892D51">
        <w:rPr>
          <w:rFonts w:ascii="Arial Narrow" w:hAnsi="Arial Narrow"/>
          <w:sz w:val="16"/>
          <w:szCs w:val="16"/>
        </w:rPr>
        <w:t xml:space="preserve"> Operačný program Ľudské zdroje na PO 2014-2020</w:t>
      </w:r>
      <w:r>
        <w:rPr>
          <w:rFonts w:ascii="Arial Narrow" w:hAnsi="Arial Narrow"/>
          <w:sz w:val="16"/>
          <w:szCs w:val="16"/>
        </w:rPr>
        <w:t xml:space="preserve">, v tabuľke č. 2 </w:t>
      </w:r>
      <w:r w:rsidRPr="0097100B">
        <w:rPr>
          <w:rFonts w:ascii="Arial Narrow" w:hAnsi="Arial Narrow"/>
          <w:sz w:val="16"/>
          <w:szCs w:val="16"/>
        </w:rPr>
        <w:t>a</w:t>
      </w:r>
      <w:r>
        <w:rPr>
          <w:rFonts w:ascii="Arial Narrow" w:hAnsi="Arial Narrow"/>
          <w:sz w:val="16"/>
          <w:szCs w:val="16"/>
        </w:rPr>
        <w:t xml:space="preserve"> ich </w:t>
      </w:r>
      <w:r w:rsidRPr="0097100B">
        <w:rPr>
          <w:rFonts w:ascii="Arial Narrow" w:hAnsi="Arial Narrow"/>
          <w:sz w:val="16"/>
          <w:szCs w:val="16"/>
        </w:rPr>
        <w:t>popisu v ďalších častiach</w:t>
      </w:r>
      <w:r>
        <w:rPr>
          <w:rFonts w:ascii="Arial Narrow" w:hAnsi="Arial Narrow"/>
          <w:sz w:val="16"/>
          <w:szCs w:val="16"/>
        </w:rPr>
        <w:t xml:space="preserve">: </w:t>
      </w:r>
      <w:hyperlink r:id="rId1" w:history="1">
        <w:r w:rsidRPr="00E9045C">
          <w:rPr>
            <w:rStyle w:val="Hypertextovprepojenie"/>
            <w:rFonts w:ascii="Arial Narrow" w:hAnsi="Arial Narrow" w:cstheme="minorBidi"/>
            <w:sz w:val="16"/>
            <w:szCs w:val="16"/>
          </w:rPr>
          <w:t>http://www.employment.gov.sk/sk/esf/programove-obdobie-2014-2020/operacny-program-ludske-zdroje/</w:t>
        </w:r>
      </w:hyperlink>
      <w:r>
        <w:rPr>
          <w:rStyle w:val="Hypertextovprepojenie"/>
          <w:rFonts w:ascii="Arial Narrow" w:hAnsi="Arial Narrow" w:cstheme="minorBidi"/>
          <w:sz w:val="16"/>
          <w:szCs w:val="16"/>
        </w:rPr>
        <w:t xml:space="preserve">, </w:t>
      </w:r>
      <w:ins w:id="26" w:author="Autor">
        <w:r>
          <w:rPr>
            <w:rFonts w:ascii="Arial Narrow" w:hAnsi="Arial Narrow"/>
            <w:sz w:val="16"/>
            <w:szCs w:val="16"/>
          </w:rPr>
          <w:fldChar w:fldCharType="begin"/>
        </w:r>
        <w:r>
          <w:rPr>
            <w:rFonts w:ascii="Arial Narrow" w:hAnsi="Arial Narrow"/>
            <w:sz w:val="16"/>
            <w:szCs w:val="16"/>
          </w:rPr>
          <w:instrText xml:space="preserve"> HYPERLINK "</w:instrText>
        </w:r>
      </w:ins>
      <w:r w:rsidRPr="00696694">
        <w:rPr>
          <w:rFonts w:ascii="Arial Narrow" w:hAnsi="Arial Narrow"/>
          <w:sz w:val="16"/>
          <w:szCs w:val="16"/>
        </w:rPr>
        <w:instrText>http://www.minedu.sk/operacny-program-ludske-zdroje</w:instrText>
      </w:r>
      <w:ins w:id="27" w:author="Autor">
        <w:r>
          <w:rPr>
            <w:rFonts w:ascii="Arial Narrow" w:hAnsi="Arial Narrow"/>
            <w:sz w:val="16"/>
            <w:szCs w:val="16"/>
          </w:rPr>
          <w:instrText xml:space="preserve">" </w:instrText>
        </w:r>
        <w:r>
          <w:rPr>
            <w:rFonts w:ascii="Arial Narrow" w:hAnsi="Arial Narrow"/>
            <w:sz w:val="16"/>
            <w:szCs w:val="16"/>
          </w:rPr>
          <w:fldChar w:fldCharType="separate"/>
        </w:r>
      </w:ins>
      <w:r w:rsidRPr="00BE48CA">
        <w:rPr>
          <w:rStyle w:val="Hypertextovprepojenie"/>
          <w:rFonts w:ascii="Arial Narrow" w:hAnsi="Arial Narrow" w:cstheme="minorBidi"/>
          <w:sz w:val="16"/>
          <w:szCs w:val="16"/>
        </w:rPr>
        <w:t>http://www.minedu.sk/operacny-program-ludske-zdroje</w:t>
      </w:r>
      <w:ins w:id="28" w:author="Autor">
        <w:r>
          <w:rPr>
            <w:rFonts w:ascii="Arial Narrow" w:hAnsi="Arial Narrow"/>
            <w:sz w:val="16"/>
            <w:szCs w:val="16"/>
          </w:rPr>
          <w:fldChar w:fldCharType="end"/>
        </w:r>
        <w:r>
          <w:rPr>
            <w:rFonts w:ascii="Arial Narrow" w:hAnsi="Arial Narrow"/>
            <w:sz w:val="16"/>
            <w:szCs w:val="16"/>
          </w:rPr>
          <w:t xml:space="preserve"> </w:t>
        </w:r>
      </w:ins>
      <w:r>
        <w:rPr>
          <w:rFonts w:ascii="Arial Narrow" w:hAnsi="Arial Narrow"/>
          <w:sz w:val="16"/>
          <w:szCs w:val="16"/>
        </w:rPr>
        <w:t xml:space="preserve"> </w:t>
      </w:r>
    </w:p>
  </w:footnote>
  <w:footnote w:id="4">
    <w:p w14:paraId="263DC349" w14:textId="46AD74EE" w:rsidR="003E58AC" w:rsidRPr="00892D51" w:rsidRDefault="003E58AC" w:rsidP="0097100B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892D51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92D51">
        <w:rPr>
          <w:rFonts w:ascii="Arial Narrow" w:hAnsi="Arial Narrow"/>
          <w:sz w:val="16"/>
          <w:szCs w:val="16"/>
        </w:rPr>
        <w:t xml:space="preserve"> </w:t>
      </w:r>
      <w:r w:rsidRPr="00892D51">
        <w:rPr>
          <w:rFonts w:ascii="Arial Narrow" w:hAnsi="Arial Narrow"/>
          <w:sz w:val="16"/>
          <w:szCs w:val="16"/>
        </w:rPr>
        <w:t>Kódy pre kategóriu „</w:t>
      </w:r>
      <w:r>
        <w:rPr>
          <w:rFonts w:ascii="Arial Narrow" w:hAnsi="Arial Narrow"/>
          <w:sz w:val="16"/>
          <w:szCs w:val="16"/>
        </w:rPr>
        <w:t>Špecifický cieľ</w:t>
      </w:r>
      <w:r w:rsidRPr="00892D51">
        <w:rPr>
          <w:rFonts w:ascii="Arial Narrow" w:hAnsi="Arial Narrow"/>
          <w:sz w:val="16"/>
          <w:szCs w:val="16"/>
        </w:rPr>
        <w:t>“</w:t>
      </w:r>
      <w:r>
        <w:rPr>
          <w:rFonts w:ascii="Arial Narrow" w:hAnsi="Arial Narrow"/>
          <w:sz w:val="16"/>
          <w:szCs w:val="16"/>
        </w:rPr>
        <w:t xml:space="preserve"> s</w:t>
      </w:r>
      <w:r w:rsidRPr="00892D51">
        <w:rPr>
          <w:rFonts w:ascii="Arial Narrow" w:hAnsi="Arial Narrow"/>
          <w:sz w:val="16"/>
          <w:szCs w:val="16"/>
        </w:rPr>
        <w:t xml:space="preserve">ú zadefinované </w:t>
      </w:r>
      <w:r>
        <w:rPr>
          <w:rFonts w:ascii="Arial Narrow" w:hAnsi="Arial Narrow"/>
          <w:sz w:val="16"/>
          <w:szCs w:val="16"/>
        </w:rPr>
        <w:t xml:space="preserve">na základe </w:t>
      </w:r>
      <w:r w:rsidRPr="00892D51">
        <w:rPr>
          <w:rFonts w:ascii="Arial Narrow" w:hAnsi="Arial Narrow"/>
          <w:sz w:val="16"/>
          <w:szCs w:val="16"/>
        </w:rPr>
        <w:t>dokument</w:t>
      </w:r>
      <w:r>
        <w:rPr>
          <w:rFonts w:ascii="Arial Narrow" w:hAnsi="Arial Narrow"/>
          <w:sz w:val="16"/>
          <w:szCs w:val="16"/>
        </w:rPr>
        <w:t>u</w:t>
      </w:r>
      <w:r w:rsidRPr="00892D51">
        <w:rPr>
          <w:rFonts w:ascii="Arial Narrow" w:hAnsi="Arial Narrow"/>
          <w:sz w:val="16"/>
          <w:szCs w:val="16"/>
        </w:rPr>
        <w:t xml:space="preserve"> Operačný program Ľudské zdroje na PO 2014-2020</w:t>
      </w:r>
      <w:r>
        <w:rPr>
          <w:rFonts w:ascii="Arial Narrow" w:hAnsi="Arial Narrow"/>
          <w:sz w:val="16"/>
          <w:szCs w:val="16"/>
        </w:rPr>
        <w:t>, v tabuľke č. 2 a ich popisu v ďalších častiach:</w:t>
      </w:r>
      <w:r w:rsidRPr="00C856AB">
        <w:t xml:space="preserve"> </w:t>
      </w:r>
      <w:hyperlink r:id="rId2" w:history="1">
        <w:r w:rsidRPr="00E9045C">
          <w:rPr>
            <w:rStyle w:val="Hypertextovprepojenie"/>
            <w:rFonts w:ascii="Arial Narrow" w:hAnsi="Arial Narrow" w:cstheme="minorBidi"/>
            <w:sz w:val="16"/>
            <w:szCs w:val="16"/>
          </w:rPr>
          <w:t>http://www.employment.gov.sk/sk/esf/programove-obdobie-2014-2020/operacny-program-ludske-zdroje/</w:t>
        </w:r>
      </w:hyperlink>
      <w:r>
        <w:rPr>
          <w:rStyle w:val="Hypertextovprepojenie"/>
          <w:rFonts w:ascii="Arial Narrow" w:hAnsi="Arial Narrow" w:cstheme="minorBidi"/>
          <w:sz w:val="16"/>
          <w:szCs w:val="16"/>
        </w:rPr>
        <w:t xml:space="preserve">, </w:t>
      </w:r>
      <w:ins w:id="29" w:author="Autor">
        <w:r>
          <w:rPr>
            <w:rFonts w:ascii="Arial Narrow" w:hAnsi="Arial Narrow"/>
            <w:sz w:val="16"/>
            <w:szCs w:val="16"/>
          </w:rPr>
          <w:fldChar w:fldCharType="begin"/>
        </w:r>
        <w:r>
          <w:rPr>
            <w:rFonts w:ascii="Arial Narrow" w:hAnsi="Arial Narrow"/>
            <w:sz w:val="16"/>
            <w:szCs w:val="16"/>
          </w:rPr>
          <w:instrText xml:space="preserve"> HYPERLINK "</w:instrText>
        </w:r>
      </w:ins>
      <w:r w:rsidRPr="00054FAF">
        <w:rPr>
          <w:rFonts w:ascii="Arial Narrow" w:hAnsi="Arial Narrow"/>
          <w:sz w:val="16"/>
          <w:szCs w:val="16"/>
        </w:rPr>
        <w:instrText>http://www.minedu.sk/operacny-program-ludske-zdroje</w:instrText>
      </w:r>
      <w:ins w:id="30" w:author="Autor">
        <w:r>
          <w:rPr>
            <w:rFonts w:ascii="Arial Narrow" w:hAnsi="Arial Narrow"/>
            <w:sz w:val="16"/>
            <w:szCs w:val="16"/>
          </w:rPr>
          <w:instrText xml:space="preserve">" </w:instrText>
        </w:r>
        <w:r>
          <w:rPr>
            <w:rFonts w:ascii="Arial Narrow" w:hAnsi="Arial Narrow"/>
            <w:sz w:val="16"/>
            <w:szCs w:val="16"/>
          </w:rPr>
          <w:fldChar w:fldCharType="separate"/>
        </w:r>
      </w:ins>
      <w:r w:rsidRPr="00BE48CA">
        <w:rPr>
          <w:rStyle w:val="Hypertextovprepojenie"/>
          <w:rFonts w:ascii="Arial Narrow" w:hAnsi="Arial Narrow" w:cstheme="minorBidi"/>
          <w:sz w:val="16"/>
          <w:szCs w:val="16"/>
        </w:rPr>
        <w:t>http://www.minedu.sk/operacny-program-ludske-zdroje</w:t>
      </w:r>
      <w:ins w:id="31" w:author="Autor">
        <w:r>
          <w:rPr>
            <w:rFonts w:ascii="Arial Narrow" w:hAnsi="Arial Narrow"/>
            <w:sz w:val="16"/>
            <w:szCs w:val="16"/>
          </w:rPr>
          <w:fldChar w:fldCharType="end"/>
        </w:r>
        <w:r>
          <w:rPr>
            <w:rFonts w:ascii="Arial Narrow" w:hAnsi="Arial Narrow"/>
            <w:sz w:val="16"/>
            <w:szCs w:val="16"/>
          </w:rPr>
          <w:t xml:space="preserve"> </w:t>
        </w:r>
      </w:ins>
      <w:r>
        <w:rPr>
          <w:rFonts w:ascii="Arial Narrow" w:hAnsi="Arial Narrow"/>
          <w:sz w:val="16"/>
          <w:szCs w:val="16"/>
        </w:rPr>
        <w:t xml:space="preserve"> </w:t>
      </w:r>
      <w:ins w:id="32" w:author="Autor">
        <w:r>
          <w:rPr>
            <w:rFonts w:ascii="Arial Narrow" w:hAnsi="Arial Narrow"/>
            <w:sz w:val="16"/>
            <w:szCs w:val="16"/>
          </w:rPr>
          <w:t xml:space="preserve"> </w:t>
        </w:r>
      </w:ins>
      <w:r>
        <w:rPr>
          <w:rFonts w:ascii="Arial Narrow" w:hAnsi="Arial Narrow"/>
          <w:sz w:val="16"/>
          <w:szCs w:val="16"/>
        </w:rPr>
        <w:t xml:space="preserve"> </w:t>
      </w:r>
    </w:p>
  </w:footnote>
  <w:footnote w:id="5">
    <w:p w14:paraId="2A79845D" w14:textId="398D6AA2" w:rsidR="003E58AC" w:rsidRDefault="003E58AC" w:rsidP="00FD2F76">
      <w:pPr>
        <w:pStyle w:val="Textpoznmkypodiarou"/>
        <w:ind w:left="142" w:hanging="142"/>
      </w:pPr>
      <w:r w:rsidRPr="00FD2F76">
        <w:rPr>
          <w:rFonts w:ascii="Arial Narrow" w:hAnsi="Arial Narrow"/>
          <w:sz w:val="16"/>
          <w:szCs w:val="16"/>
          <w:vertAlign w:val="superscript"/>
        </w:rPr>
        <w:footnoteRef/>
      </w:r>
      <w:r w:rsidRPr="00FD2F76"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VYKONÁVACIE NARIADENIE KOMISIE (EÚ) č. 215/2014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zo 7. marca 2014,ktorým sa stanovujú pravidlá vykonávania nariadenia Európskeho parlamentu a Rady (EÚ)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č. 1303/2013, ktorým sa stanovujú spoločné ustanovenia o Európskom fonde regionálneho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rozvoja, Európskom sociálnom fonde, Kohéznom fonde, Európskom poľnohospodárskom fonde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pre rozvoj vidieka a Európskom námornom a rybárskom fonde a ktorým sa stanovujú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všeobecné ustanovenia o Európskom fonde regionálneho rozvoja, Európskom sociálnom fonde,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Kohéznom fonde a Európskom námornom a rybárskom fonde v súvislosti s</w:t>
      </w:r>
      <w:r>
        <w:rPr>
          <w:rFonts w:ascii="Arial Narrow" w:hAnsi="Arial Narrow"/>
          <w:sz w:val="16"/>
          <w:szCs w:val="16"/>
        </w:rPr>
        <w:t> </w:t>
      </w:r>
      <w:r w:rsidRPr="00FD2F76">
        <w:rPr>
          <w:rFonts w:ascii="Arial Narrow" w:hAnsi="Arial Narrow"/>
          <w:sz w:val="16"/>
          <w:szCs w:val="16"/>
        </w:rPr>
        <w:t>metodikami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poskytovania podpory na riešenie zmeny klímy, určovaním čiastkových cieľov a zámerov vo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výkonnostnom rámci a nomenklatúrou kategórií intervencií pre európske štrukturálne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a investičné fondy</w:t>
      </w:r>
      <w:ins w:id="42" w:author="Autor">
        <w:r>
          <w:rPr>
            <w:rFonts w:ascii="Arial Narrow" w:hAnsi="Arial Narrow"/>
            <w:sz w:val="16"/>
            <w:szCs w:val="16"/>
          </w:rPr>
          <w:t xml:space="preserve">, </w:t>
        </w:r>
        <w:r>
          <w:rPr>
            <w:rFonts w:ascii="Arial Narrow" w:hAnsi="Arial Narrow"/>
            <w:sz w:val="16"/>
            <w:szCs w:val="16"/>
          </w:rPr>
          <w:fldChar w:fldCharType="begin"/>
        </w:r>
        <w:r>
          <w:rPr>
            <w:rFonts w:ascii="Arial Narrow" w:hAnsi="Arial Narrow"/>
            <w:sz w:val="16"/>
            <w:szCs w:val="16"/>
          </w:rPr>
          <w:instrText xml:space="preserve"> HYPERLINK "</w:instrText>
        </w:r>
        <w:r w:rsidRPr="0080619C">
          <w:rPr>
            <w:rFonts w:ascii="Arial Narrow" w:hAnsi="Arial Narrow"/>
            <w:sz w:val="16"/>
            <w:szCs w:val="16"/>
          </w:rPr>
          <w:instrText>http://eur-lex.europa.eu/</w:instrText>
        </w:r>
        <w:r>
          <w:rPr>
            <w:rFonts w:ascii="Arial Narrow" w:hAnsi="Arial Narrow"/>
            <w:sz w:val="16"/>
            <w:szCs w:val="16"/>
          </w:rPr>
          <w:instrText xml:space="preserve">" </w:instrText>
        </w:r>
        <w:r>
          <w:rPr>
            <w:rFonts w:ascii="Arial Narrow" w:hAnsi="Arial Narrow"/>
            <w:sz w:val="16"/>
            <w:szCs w:val="16"/>
          </w:rPr>
          <w:fldChar w:fldCharType="separate"/>
        </w:r>
        <w:r w:rsidRPr="00FE44B7">
          <w:rPr>
            <w:rStyle w:val="Hypertextovprepojenie"/>
            <w:rFonts w:ascii="Arial Narrow" w:hAnsi="Arial Narrow" w:cstheme="minorBidi"/>
            <w:sz w:val="16"/>
            <w:szCs w:val="16"/>
          </w:rPr>
          <w:t>http://eur-lex.europa.eu/</w:t>
        </w:r>
        <w:r>
          <w:rPr>
            <w:rFonts w:ascii="Arial Narrow" w:hAnsi="Arial Narrow"/>
            <w:sz w:val="16"/>
            <w:szCs w:val="16"/>
          </w:rPr>
          <w:fldChar w:fldCharType="end"/>
        </w:r>
      </w:ins>
    </w:p>
  </w:footnote>
  <w:footnote w:id="6">
    <w:p w14:paraId="12D7AA25" w14:textId="075003C5" w:rsidR="003E58AC" w:rsidRPr="0049299B" w:rsidRDefault="003E58AC">
      <w:pPr>
        <w:pStyle w:val="Textpoznmkypodiarou"/>
        <w:rPr>
          <w:rFonts w:ascii="Arial Narrow" w:hAnsi="Arial Narrow"/>
          <w:sz w:val="16"/>
          <w:szCs w:val="16"/>
        </w:rPr>
      </w:pPr>
      <w:r w:rsidRPr="004929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9299B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Systém implementácie HP Udržateľný rozvoj</w:t>
      </w:r>
      <w:ins w:id="60" w:author="Autor">
        <w:r>
          <w:rPr>
            <w:rFonts w:ascii="Arial Narrow" w:hAnsi="Arial Narrow"/>
            <w:sz w:val="16"/>
            <w:szCs w:val="16"/>
          </w:rPr>
          <w:t xml:space="preserve"> na roky 2014 – 2020 </w:t>
        </w:r>
      </w:ins>
      <w:r>
        <w:rPr>
          <w:rFonts w:ascii="Arial Narrow" w:hAnsi="Arial Narrow"/>
          <w:sz w:val="16"/>
          <w:szCs w:val="16"/>
        </w:rPr>
        <w:t xml:space="preserve"> je zverejnený</w:t>
      </w:r>
      <w:del w:id="61" w:author="Autor">
        <w:r w:rsidDel="003E58AC">
          <w:rPr>
            <w:rFonts w:ascii="Arial Narrow" w:hAnsi="Arial Narrow"/>
            <w:sz w:val="16"/>
            <w:szCs w:val="16"/>
          </w:rPr>
          <w:delText>:</w:delText>
        </w:r>
      </w:del>
      <w:ins w:id="62" w:author="Autor">
        <w:r>
          <w:rPr>
            <w:rFonts w:ascii="Arial Narrow" w:hAnsi="Arial Narrow"/>
            <w:sz w:val="16"/>
            <w:szCs w:val="16"/>
          </w:rPr>
          <w:t xml:space="preserve"> </w:t>
        </w:r>
      </w:ins>
      <w:del w:id="63" w:author="Autor">
        <w:r w:rsidDel="003E58AC">
          <w:rPr>
            <w:rFonts w:ascii="Arial Narrow" w:hAnsi="Arial Narrow"/>
            <w:sz w:val="16"/>
            <w:szCs w:val="16"/>
          </w:rPr>
          <w:delText xml:space="preserve"> </w:delText>
        </w:r>
      </w:del>
      <w:ins w:id="64" w:author="Autor">
        <w:r>
          <w:rPr>
            <w:rFonts w:ascii="Arial Narrow" w:hAnsi="Arial Narrow"/>
            <w:sz w:val="16"/>
            <w:szCs w:val="16"/>
          </w:rPr>
          <w:t xml:space="preserve">na webovom sídle </w:t>
        </w:r>
      </w:ins>
      <w:hyperlink r:id="rId3" w:history="1">
        <w:r w:rsidRPr="0049299B">
          <w:rPr>
            <w:rStyle w:val="Hypertextovprepojenie"/>
            <w:rFonts w:ascii="Arial Narrow" w:hAnsi="Arial Narrow" w:cstheme="minorBidi"/>
            <w:sz w:val="16"/>
            <w:szCs w:val="16"/>
          </w:rPr>
          <w:t>http://www.hpisahptur.gov.sk/dokumenty-2014-2020/</w:t>
        </w:r>
      </w:hyperlink>
      <w:r>
        <w:rPr>
          <w:rFonts w:ascii="Arial Narrow" w:hAnsi="Arial Narrow"/>
          <w:sz w:val="16"/>
          <w:szCs w:val="16"/>
        </w:rPr>
        <w:t>,</w:t>
      </w:r>
    </w:p>
  </w:footnote>
  <w:footnote w:id="7">
    <w:p w14:paraId="389B144A" w14:textId="4EDE1073" w:rsidR="003E58AC" w:rsidRDefault="003E58AC">
      <w:pPr>
        <w:pStyle w:val="Textpoznmkypodiarou"/>
      </w:pPr>
      <w:ins w:id="67" w:author="Autor">
        <w:r>
          <w:rPr>
            <w:rStyle w:val="Odkaznapoznmkupodiarou"/>
          </w:rPr>
          <w:footnoteRef/>
        </w:r>
        <w:r>
          <w:t xml:space="preserve"> </w:t>
        </w:r>
        <w:r w:rsidRPr="00B77D8D">
          <w:rPr>
            <w:rFonts w:ascii="Arial Narrow" w:hAnsi="Arial Narrow" w:cs="Arial"/>
            <w:sz w:val="16"/>
            <w:szCs w:val="16"/>
          </w:rPr>
          <w:t xml:space="preserve">Systém implementácie </w:t>
        </w:r>
        <w:r>
          <w:rPr>
            <w:rFonts w:ascii="Arial Narrow" w:hAnsi="Arial Narrow" w:cs="Arial"/>
            <w:sz w:val="16"/>
            <w:szCs w:val="16"/>
          </w:rPr>
          <w:t>HP Rovnosť mužov a žien a nediskriminácia je zverejnený na webovom</w:t>
        </w:r>
        <w:r w:rsidRPr="00B77D8D">
          <w:rPr>
            <w:rFonts w:ascii="Arial Narrow" w:hAnsi="Arial Narrow" w:cs="Arial"/>
            <w:sz w:val="16"/>
            <w:szCs w:val="16"/>
          </w:rPr>
          <w:t xml:space="preserve"> sídle http://www.gender.gov.sk</w:t>
        </w:r>
      </w:ins>
    </w:p>
  </w:footnote>
  <w:footnote w:id="8">
    <w:p w14:paraId="76A7166B" w14:textId="77777777" w:rsidR="003E58AC" w:rsidRPr="000937E2" w:rsidRDefault="003E58AC">
      <w:pPr>
        <w:pStyle w:val="Textpoznmkypodiarou"/>
        <w:rPr>
          <w:rFonts w:ascii="Arial Narrow" w:hAnsi="Arial Narrow"/>
          <w:sz w:val="16"/>
          <w:szCs w:val="16"/>
        </w:rPr>
      </w:pPr>
      <w:r w:rsidRPr="000937E2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937E2">
        <w:rPr>
          <w:rFonts w:ascii="Arial Narrow" w:hAnsi="Arial Narrow"/>
          <w:sz w:val="16"/>
          <w:szCs w:val="16"/>
        </w:rPr>
        <w:t xml:space="preserve"> </w:t>
      </w:r>
      <w:r w:rsidRPr="000937E2">
        <w:rPr>
          <w:rFonts w:ascii="Arial Narrow" w:hAnsi="Arial Narrow"/>
          <w:sz w:val="16"/>
          <w:szCs w:val="16"/>
        </w:rPr>
        <w:t>V prípade potreby žiadateľ môže uviesť aj viac cieľov</w:t>
      </w:r>
    </w:p>
  </w:footnote>
  <w:footnote w:id="9">
    <w:p w14:paraId="031403EE" w14:textId="77777777" w:rsidR="003E58AC" w:rsidRPr="00011074" w:rsidRDefault="003E58AC" w:rsidP="000C62FA">
      <w:pPr>
        <w:pStyle w:val="Textpoznmkypodiarou"/>
        <w:rPr>
          <w:rFonts w:ascii="Arial Narrow" w:hAnsi="Arial Narrow"/>
          <w:sz w:val="16"/>
          <w:szCs w:val="16"/>
        </w:rPr>
      </w:pPr>
      <w:r w:rsidRPr="0001107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1074">
        <w:rPr>
          <w:rFonts w:ascii="Arial Narrow" w:hAnsi="Arial Narrow"/>
          <w:sz w:val="16"/>
          <w:szCs w:val="16"/>
        </w:rPr>
        <w:t xml:space="preserve"> </w:t>
      </w:r>
      <w:r w:rsidRPr="00011074">
        <w:rPr>
          <w:rFonts w:ascii="Arial Narrow" w:hAnsi="Arial Narrow" w:cs="Verdana"/>
          <w:sz w:val="16"/>
          <w:szCs w:val="16"/>
        </w:rPr>
        <w:t>Napr. Európa 2020, Špecifické odporúčania pre krajinu pre daný rok, Národný program reforiem a pod.</w:t>
      </w:r>
    </w:p>
  </w:footnote>
  <w:footnote w:id="10">
    <w:p w14:paraId="31E77B15" w14:textId="77777777" w:rsidR="003E58AC" w:rsidRDefault="003E58AC" w:rsidP="000C62FA">
      <w:pPr>
        <w:pStyle w:val="Textpoznmkypodiarou"/>
      </w:pPr>
      <w:r w:rsidRPr="000E7E7F">
        <w:rPr>
          <w:rFonts w:ascii="Arial Narrow" w:hAnsi="Arial Narrow" w:cs="Verdana"/>
          <w:sz w:val="16"/>
          <w:szCs w:val="16"/>
          <w:vertAlign w:val="superscript"/>
        </w:rPr>
        <w:footnoteRef/>
      </w:r>
      <w:r w:rsidRPr="008947BD">
        <w:rPr>
          <w:rFonts w:ascii="Arial Narrow" w:hAnsi="Arial Narrow" w:cs="Verdana"/>
          <w:sz w:val="16"/>
          <w:szCs w:val="16"/>
        </w:rPr>
        <w:t xml:space="preserve"> </w:t>
      </w:r>
      <w:r>
        <w:rPr>
          <w:rFonts w:ascii="Arial Narrow" w:hAnsi="Arial Narrow" w:cs="Verdana"/>
          <w:sz w:val="16"/>
          <w:szCs w:val="16"/>
        </w:rPr>
        <w:t xml:space="preserve">V zmysle </w:t>
      </w:r>
      <w:r w:rsidRPr="008947BD">
        <w:rPr>
          <w:rFonts w:ascii="Arial Narrow" w:hAnsi="Arial Narrow" w:cs="Verdana"/>
          <w:sz w:val="16"/>
          <w:szCs w:val="16"/>
        </w:rPr>
        <w:t>§ 3, bod 2 písm. c) zákona</w:t>
      </w:r>
      <w:r>
        <w:rPr>
          <w:rFonts w:ascii="Arial Narrow" w:hAnsi="Arial Narrow" w:cs="Verdana"/>
          <w:sz w:val="16"/>
          <w:szCs w:val="16"/>
        </w:rPr>
        <w:t xml:space="preserve"> 292/2014 </w:t>
      </w:r>
      <w:proofErr w:type="spellStart"/>
      <w:r>
        <w:rPr>
          <w:rFonts w:ascii="Arial Narrow" w:hAnsi="Arial Narrow" w:cs="Verdana"/>
          <w:sz w:val="16"/>
          <w:szCs w:val="16"/>
        </w:rPr>
        <w:t>Z.z</w:t>
      </w:r>
      <w:proofErr w:type="spellEnd"/>
      <w:r>
        <w:rPr>
          <w:rFonts w:ascii="Arial Narrow" w:hAnsi="Arial Narrow" w:cs="Verdana"/>
          <w:sz w:val="16"/>
          <w:szCs w:val="16"/>
        </w:rPr>
        <w:t>.</w:t>
      </w:r>
      <w:r w:rsidRPr="008947BD">
        <w:rPr>
          <w:rFonts w:ascii="Arial Narrow" w:hAnsi="Arial Narrow" w:cs="Verdana"/>
          <w:sz w:val="16"/>
          <w:szCs w:val="16"/>
        </w:rPr>
        <w:t xml:space="preserve"> o</w:t>
      </w:r>
      <w:r>
        <w:rPr>
          <w:rFonts w:ascii="Arial Narrow" w:hAnsi="Arial Narrow" w:cs="Verdana"/>
          <w:sz w:val="16"/>
          <w:szCs w:val="16"/>
        </w:rPr>
        <w:t> príspevku poskytovanom z </w:t>
      </w:r>
      <w:r w:rsidRPr="008947BD">
        <w:rPr>
          <w:rFonts w:ascii="Arial Narrow" w:hAnsi="Arial Narrow" w:cs="Verdana"/>
          <w:sz w:val="16"/>
          <w:szCs w:val="16"/>
        </w:rPr>
        <w:t>EŠIF</w:t>
      </w:r>
      <w:r>
        <w:rPr>
          <w:rFonts w:ascii="Arial Narrow" w:hAnsi="Arial Narrow" w:cs="Verdana"/>
          <w:sz w:val="16"/>
          <w:szCs w:val="16"/>
        </w:rPr>
        <w:t>.</w:t>
      </w:r>
    </w:p>
  </w:footnote>
  <w:footnote w:id="11">
    <w:p w14:paraId="59D78555" w14:textId="3C22F162" w:rsidR="003E58AC" w:rsidRPr="00B77D8D" w:rsidRDefault="003E58AC" w:rsidP="005C3CF9">
      <w:pPr>
        <w:pStyle w:val="Textpoznmkypodiarou"/>
        <w:rPr>
          <w:ins w:id="97" w:author="Autor"/>
          <w:rFonts w:ascii="Arial Narrow" w:hAnsi="Arial Narrow"/>
          <w:sz w:val="16"/>
          <w:szCs w:val="16"/>
        </w:rPr>
      </w:pPr>
      <w:ins w:id="98" w:author="Autor">
        <w:r w:rsidRPr="00B77D8D">
          <w:rPr>
            <w:rStyle w:val="Odkaznapoznmkupodiarou"/>
            <w:rFonts w:ascii="Arial Narrow" w:hAnsi="Arial Narrow"/>
            <w:sz w:val="16"/>
            <w:szCs w:val="16"/>
          </w:rPr>
          <w:footnoteRef/>
        </w:r>
        <w:r w:rsidRPr="00B77D8D">
          <w:rPr>
            <w:rFonts w:ascii="Arial Narrow" w:hAnsi="Arial Narrow"/>
            <w:sz w:val="16"/>
            <w:szCs w:val="16"/>
          </w:rPr>
          <w:t xml:space="preserve"> </w:t>
        </w:r>
        <w:r w:rsidRPr="00B77D8D">
          <w:rPr>
            <w:rFonts w:ascii="Arial Narrow" w:hAnsi="Arial Narrow"/>
            <w:sz w:val="16"/>
            <w:szCs w:val="16"/>
          </w:rPr>
          <w:t>Informácia, či výzva/vyzvanie umožňuje partnerstvo, alebo či je žiadateľ povinný mať partnera (§ 3 ods. 2. písm. c) zákona o príspevku z EŠIF) je uvedená priamo vo výzve/vyzvaní.</w:t>
        </w:r>
      </w:ins>
    </w:p>
  </w:footnote>
  <w:footnote w:id="12">
    <w:p w14:paraId="654716BB" w14:textId="77777777" w:rsidR="003E58AC" w:rsidRPr="00744D5F" w:rsidRDefault="003E58AC" w:rsidP="005A4DC5">
      <w:pPr>
        <w:pStyle w:val="Textpoznmkypodiarou"/>
        <w:rPr>
          <w:ins w:id="113" w:author="Autor"/>
          <w:rFonts w:ascii="Arial Narrow" w:hAnsi="Arial Narrow"/>
          <w:sz w:val="16"/>
          <w:szCs w:val="16"/>
        </w:rPr>
      </w:pPr>
      <w:ins w:id="114" w:author="Autor">
        <w:r w:rsidRPr="00744D5F">
          <w:rPr>
            <w:rStyle w:val="Odkaznapoznmkupodiarou"/>
            <w:rFonts w:ascii="Arial Narrow" w:hAnsi="Arial Narrow"/>
            <w:sz w:val="16"/>
            <w:szCs w:val="16"/>
          </w:rPr>
          <w:footnoteRef/>
        </w:r>
        <w:r w:rsidRPr="00744D5F">
          <w:rPr>
            <w:rFonts w:ascii="Arial Narrow" w:hAnsi="Arial Narrow"/>
            <w:sz w:val="16"/>
            <w:szCs w:val="16"/>
          </w:rPr>
          <w:t xml:space="preserve"> </w:t>
        </w:r>
        <w:r w:rsidRPr="00744D5F">
          <w:rPr>
            <w:rFonts w:ascii="Arial Narrow" w:hAnsi="Arial Narrow"/>
            <w:sz w:val="16"/>
            <w:szCs w:val="16"/>
          </w:rPr>
          <w:t>V prípade ak  projekt bude realizovať žiadateľ/prijímateľ spolu s partnermi v súlade so zákonom č. 292/2014 Z. z. o príspevku poskytovanom z</w:t>
        </w:r>
        <w:r>
          <w:rPr>
            <w:rFonts w:ascii="Arial Narrow" w:hAnsi="Arial Narrow"/>
            <w:sz w:val="16"/>
            <w:szCs w:val="16"/>
          </w:rPr>
          <w:t> </w:t>
        </w:r>
        <w:r w:rsidRPr="00744D5F">
          <w:rPr>
            <w:rFonts w:ascii="Arial Narrow" w:hAnsi="Arial Narrow"/>
            <w:sz w:val="16"/>
            <w:szCs w:val="16"/>
          </w:rPr>
          <w:t>EŠIF</w:t>
        </w:r>
        <w:r>
          <w:rPr>
            <w:rFonts w:ascii="Arial Narrow" w:hAnsi="Arial Narrow"/>
            <w:sz w:val="16"/>
            <w:szCs w:val="16"/>
          </w:rPr>
          <w:t>, ak to umožňuje výzva/vyzvanie</w:t>
        </w:r>
      </w:ins>
    </w:p>
  </w:footnote>
  <w:footnote w:id="13">
    <w:p w14:paraId="1869A242" w14:textId="127109A0" w:rsidR="003E58AC" w:rsidRDefault="003E58AC" w:rsidP="00610947">
      <w:pPr>
        <w:pStyle w:val="Textpoznmkypodiarou"/>
      </w:pPr>
      <w:r>
        <w:rPr>
          <w:rStyle w:val="Odkaznapoznmkupodiarou"/>
          <w:rFonts w:ascii="Arial Narrow" w:hAnsi="Arial Narrow"/>
        </w:rPr>
        <w:footnoteRef/>
      </w:r>
      <w:r w:rsidRPr="00116902">
        <w:rPr>
          <w:rFonts w:ascii="Arial Narrow" w:hAnsi="Arial Narrow"/>
          <w:sz w:val="16"/>
          <w:szCs w:val="16"/>
        </w:rPr>
        <w:t xml:space="preserve"> </w:t>
      </w:r>
      <w:r w:rsidRPr="00131AAB">
        <w:rPr>
          <w:rFonts w:ascii="Arial Narrow" w:hAnsi="Arial Narrow"/>
          <w:sz w:val="16"/>
          <w:szCs w:val="16"/>
        </w:rPr>
        <w:t>Za verejné prostriedky sa považujú prostriedky, s ktorými hospodária právnické osoby verejnej správy</w:t>
      </w:r>
      <w:r>
        <w:rPr>
          <w:rFonts w:ascii="Arial Narrow" w:hAnsi="Arial Narrow"/>
          <w:sz w:val="16"/>
          <w:szCs w:val="16"/>
        </w:rPr>
        <w:t>.</w:t>
      </w:r>
    </w:p>
  </w:footnote>
  <w:footnote w:id="14">
    <w:p w14:paraId="27828F5A" w14:textId="77777777" w:rsidR="003E58AC" w:rsidRDefault="003E58AC" w:rsidP="0083202A">
      <w:pPr>
        <w:pStyle w:val="Textpoznmkypodiarou"/>
      </w:pPr>
      <w:r w:rsidRPr="00043C9D">
        <w:rPr>
          <w:rFonts w:ascii="Arial Narrow" w:hAnsi="Arial Narrow"/>
          <w:sz w:val="16"/>
          <w:szCs w:val="16"/>
          <w:vertAlign w:val="superscript"/>
        </w:rPr>
        <w:footnoteRef/>
      </w:r>
      <w:r w:rsidRPr="001D4DA6">
        <w:rPr>
          <w:rFonts w:ascii="Arial Narrow" w:hAnsi="Arial Narrow"/>
          <w:sz w:val="16"/>
          <w:szCs w:val="16"/>
        </w:rPr>
        <w:t xml:space="preserve"> </w:t>
      </w:r>
      <w:r w:rsidRPr="001D4DA6">
        <w:rPr>
          <w:rFonts w:ascii="Arial Narrow" w:hAnsi="Arial Narrow"/>
          <w:sz w:val="16"/>
          <w:szCs w:val="16"/>
        </w:rPr>
        <w:t xml:space="preserve">Vzorový </w:t>
      </w:r>
      <w:r w:rsidRPr="001939AC">
        <w:rPr>
          <w:rFonts w:ascii="Arial Narrow" w:hAnsi="Arial Narrow"/>
          <w:sz w:val="16"/>
          <w:szCs w:val="16"/>
        </w:rPr>
        <w:t>životopis tvorí prílohu č. 3 Príručky pre žiadateľa</w:t>
      </w:r>
      <w:r w:rsidRPr="001D4DA6">
        <w:rPr>
          <w:rFonts w:ascii="Arial Narrow" w:hAnsi="Arial Narrow"/>
          <w:sz w:val="16"/>
          <w:szCs w:val="16"/>
        </w:rPr>
        <w:t xml:space="preserve"> verzia 0.1</w:t>
      </w:r>
      <w:r>
        <w:t xml:space="preserve"> </w:t>
      </w:r>
    </w:p>
  </w:footnote>
  <w:footnote w:id="15">
    <w:p w14:paraId="7AA846B4" w14:textId="77777777" w:rsidR="003E58AC" w:rsidRPr="007F531C" w:rsidRDefault="003E58AC">
      <w:pPr>
        <w:pStyle w:val="Textpoznmkypodiarou"/>
        <w:rPr>
          <w:rFonts w:ascii="Arial Narrow" w:hAnsi="Arial Narrow"/>
        </w:rPr>
      </w:pPr>
      <w:r w:rsidRPr="007F531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F531C">
        <w:rPr>
          <w:rFonts w:ascii="Arial Narrow" w:hAnsi="Arial Narrow"/>
        </w:rPr>
        <w:t xml:space="preserve"> </w:t>
      </w:r>
      <w:r w:rsidRPr="007F531C">
        <w:rPr>
          <w:rFonts w:ascii="Arial Narrow" w:hAnsi="Arial Narrow"/>
          <w:sz w:val="16"/>
          <w:szCs w:val="16"/>
        </w:rPr>
        <w:t>Napr. jazykové vzdelávanie AJ, NJ a pod.</w:t>
      </w:r>
      <w:r w:rsidRPr="007F531C">
        <w:rPr>
          <w:rFonts w:ascii="Arial Narrow" w:hAnsi="Arial Narrow"/>
        </w:rPr>
        <w:t xml:space="preserve"> </w:t>
      </w:r>
    </w:p>
  </w:footnote>
  <w:footnote w:id="16">
    <w:p w14:paraId="24AD54F0" w14:textId="5A722E10" w:rsidR="003E58AC" w:rsidRPr="003C0503" w:rsidRDefault="003E58AC" w:rsidP="00AB153B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FB7907">
        <w:rPr>
          <w:rFonts w:ascii="Arial Narrow" w:hAnsi="Arial Narrow"/>
          <w:sz w:val="16"/>
          <w:szCs w:val="16"/>
        </w:rPr>
        <w:t xml:space="preserve">K vypracovaniu finančnej analýzy projektu, analýzy nákladov a prínosov projektu a finančnej analýzy žiadateľa o NFP v programovom období 2014 – 2020 </w:t>
      </w:r>
      <w:r>
        <w:rPr>
          <w:rFonts w:ascii="Arial Narrow" w:hAnsi="Arial Narrow"/>
          <w:sz w:val="16"/>
          <w:szCs w:val="16"/>
        </w:rPr>
        <w:t xml:space="preserve"> </w:t>
      </w:r>
      <w:r w:rsidRPr="00FB7907">
        <w:rPr>
          <w:rFonts w:ascii="Arial Narrow" w:hAnsi="Arial Narrow"/>
          <w:sz w:val="16"/>
          <w:szCs w:val="16"/>
        </w:rPr>
        <w:t xml:space="preserve">vydal  CKO MP </w:t>
      </w:r>
      <w:r>
        <w:rPr>
          <w:rFonts w:ascii="Arial Narrow" w:hAnsi="Arial Narrow"/>
          <w:sz w:val="16"/>
          <w:szCs w:val="16"/>
        </w:rPr>
        <w:t>č. 7</w:t>
      </w:r>
      <w:del w:id="232" w:author="Autor">
        <w:r w:rsidDel="00AB153B">
          <w:rPr>
            <w:rFonts w:ascii="Arial Narrow" w:hAnsi="Arial Narrow"/>
            <w:sz w:val="16"/>
            <w:szCs w:val="16"/>
          </w:rPr>
          <w:delText>, verzia 1</w:delText>
        </w:r>
      </w:del>
      <w:ins w:id="233" w:author="Autor">
        <w:r>
          <w:rPr>
            <w:rFonts w:ascii="Arial Narrow" w:hAnsi="Arial Narrow"/>
            <w:sz w:val="16"/>
            <w:szCs w:val="16"/>
          </w:rPr>
          <w:t xml:space="preserve"> v platnom znení </w:t>
        </w:r>
      </w:ins>
      <w:r>
        <w:rPr>
          <w:rFonts w:ascii="Arial Narrow" w:hAnsi="Arial Narrow"/>
          <w:sz w:val="16"/>
          <w:szCs w:val="16"/>
        </w:rPr>
        <w:t xml:space="preserve">, </w:t>
      </w:r>
      <w:ins w:id="234" w:author="Autor">
        <w:r>
          <w:rPr>
            <w:rFonts w:ascii="Arial Narrow" w:hAnsi="Arial Narrow"/>
            <w:sz w:val="16"/>
            <w:szCs w:val="16"/>
          </w:rPr>
          <w:fldChar w:fldCharType="begin"/>
        </w:r>
        <w:r>
          <w:rPr>
            <w:rFonts w:ascii="Arial Narrow" w:hAnsi="Arial Narrow"/>
            <w:sz w:val="16"/>
            <w:szCs w:val="16"/>
          </w:rPr>
          <w:instrText xml:space="preserve"> HYPERLINK "</w:instrText>
        </w:r>
      </w:ins>
      <w:r w:rsidRPr="00C85541">
        <w:rPr>
          <w:rFonts w:ascii="Arial Narrow" w:hAnsi="Arial Narrow"/>
          <w:sz w:val="16"/>
          <w:szCs w:val="16"/>
        </w:rPr>
        <w:instrText>http://www.partnerskadohoda.gov.sk/metodicke-pokyny-cko/</w:instrText>
      </w:r>
      <w:ins w:id="235" w:author="Autor">
        <w:r>
          <w:rPr>
            <w:rFonts w:ascii="Arial Narrow" w:hAnsi="Arial Narrow"/>
            <w:sz w:val="16"/>
            <w:szCs w:val="16"/>
          </w:rPr>
          <w:instrText xml:space="preserve">" </w:instrText>
        </w:r>
        <w:r>
          <w:rPr>
            <w:rFonts w:ascii="Arial Narrow" w:hAnsi="Arial Narrow"/>
            <w:sz w:val="16"/>
            <w:szCs w:val="16"/>
          </w:rPr>
          <w:fldChar w:fldCharType="separate"/>
        </w:r>
      </w:ins>
      <w:r w:rsidRPr="00FD4F3A">
        <w:rPr>
          <w:rStyle w:val="Hypertextovprepojenie"/>
          <w:rFonts w:ascii="Arial Narrow" w:hAnsi="Arial Narrow" w:cstheme="minorBidi"/>
          <w:sz w:val="16"/>
          <w:szCs w:val="16"/>
        </w:rPr>
        <w:t>http://www.partnerskadohoda.gov.sk/metodicke-pokyny-cko/</w:t>
      </w:r>
      <w:ins w:id="236" w:author="Autor">
        <w:r>
          <w:rPr>
            <w:rFonts w:ascii="Arial Narrow" w:hAnsi="Arial Narrow"/>
            <w:sz w:val="16"/>
            <w:szCs w:val="16"/>
          </w:rPr>
          <w:fldChar w:fldCharType="end"/>
        </w:r>
        <w:r>
          <w:rPr>
            <w:rFonts w:ascii="Arial Narrow" w:hAnsi="Arial Narrow"/>
            <w:sz w:val="16"/>
            <w:szCs w:val="16"/>
          </w:rPr>
          <w:t xml:space="preserve"> </w:t>
        </w:r>
      </w:ins>
    </w:p>
    <w:p w14:paraId="28A0443F" w14:textId="77777777" w:rsidR="003E58AC" w:rsidRDefault="003E58AC">
      <w:pPr>
        <w:pStyle w:val="Textpoznmkypodiarou"/>
      </w:pPr>
    </w:p>
  </w:footnote>
  <w:footnote w:id="17">
    <w:p w14:paraId="2766DC30" w14:textId="77777777" w:rsidR="003E58AC" w:rsidRPr="00411F37" w:rsidRDefault="003E58AC" w:rsidP="00411F37">
      <w:pPr>
        <w:shd w:val="clear" w:color="auto" w:fill="FFFFFF" w:themeFill="background1"/>
        <w:spacing w:after="0" w:line="240" w:lineRule="auto"/>
        <w:ind w:left="142" w:hanging="142"/>
        <w:rPr>
          <w:rFonts w:ascii="Arial Narrow" w:hAnsi="Arial Narrow"/>
          <w:bCs/>
          <w:sz w:val="16"/>
          <w:szCs w:val="16"/>
        </w:rPr>
      </w:pPr>
      <w:r w:rsidRPr="00411F3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11F37">
        <w:rPr>
          <w:rFonts w:ascii="Arial Narrow" w:hAnsi="Arial Narrow"/>
          <w:sz w:val="16"/>
          <w:szCs w:val="16"/>
        </w:rPr>
        <w:t xml:space="preserve"> </w:t>
      </w:r>
      <w:r w:rsidRPr="00411F37">
        <w:rPr>
          <w:rFonts w:ascii="Arial Narrow" w:hAnsi="Arial Narrow"/>
          <w:sz w:val="16"/>
          <w:szCs w:val="16"/>
        </w:rPr>
        <w:t>V prípade dosahovania straty, žiadateľ je povinný uviesť jej zdôvodnenie a uviesť spôsob zabezpečenia financovania realizácie projektu v takomto prípade.</w:t>
      </w:r>
    </w:p>
    <w:p w14:paraId="3019D2DD" w14:textId="77777777" w:rsidR="003E58AC" w:rsidRDefault="003E58AC">
      <w:pPr>
        <w:pStyle w:val="Textpoznmkypodiarou"/>
      </w:pPr>
    </w:p>
  </w:footnote>
  <w:footnote w:id="18">
    <w:p w14:paraId="5D24B71F" w14:textId="27EE57E5" w:rsidR="003E58AC" w:rsidRPr="00004EED" w:rsidRDefault="003E58AC" w:rsidP="001B59B7">
      <w:pPr>
        <w:pStyle w:val="Textpoznmkypodiarou"/>
        <w:ind w:left="142" w:hanging="142"/>
        <w:rPr>
          <w:rFonts w:ascii="Arial Narrow" w:hAnsi="Arial Narrow"/>
        </w:rPr>
      </w:pPr>
      <w:r w:rsidRPr="00FB790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FB7907">
        <w:rPr>
          <w:rFonts w:ascii="Arial Narrow" w:hAnsi="Arial Narrow"/>
          <w:sz w:val="16"/>
          <w:szCs w:val="16"/>
        </w:rPr>
        <w:t xml:space="preserve">  </w:t>
      </w:r>
      <w:r w:rsidRPr="00FB7907">
        <w:rPr>
          <w:rFonts w:ascii="Arial Narrow" w:hAnsi="Arial Narrow"/>
          <w:sz w:val="16"/>
          <w:szCs w:val="16"/>
        </w:rPr>
        <w:t>Skupina výdavkov podľa prílohy 1 MP CKO č. 4</w:t>
      </w:r>
      <w:r>
        <w:rPr>
          <w:rFonts w:ascii="Arial Narrow" w:hAnsi="Arial Narrow"/>
          <w:sz w:val="16"/>
          <w:szCs w:val="16"/>
        </w:rPr>
        <w:t xml:space="preserve"> v platnom znení</w:t>
      </w:r>
      <w:r w:rsidRPr="00FB7907">
        <w:rPr>
          <w:rFonts w:ascii="Arial Narrow" w:hAnsi="Arial Narrow"/>
          <w:sz w:val="16"/>
          <w:szCs w:val="16"/>
        </w:rPr>
        <w:t xml:space="preserve">, internetové prepojenie: </w:t>
      </w:r>
      <w:hyperlink r:id="rId4" w:history="1">
        <w:r w:rsidRPr="00FB7907">
          <w:rPr>
            <w:rStyle w:val="Hypertextovprepojenie"/>
            <w:rFonts w:ascii="Arial Narrow" w:hAnsi="Arial Narrow"/>
            <w:sz w:val="16"/>
            <w:szCs w:val="16"/>
          </w:rPr>
          <w:t>http://www.partnerskadohoda.gov.sk/metodicke-pokyny-cko/</w:t>
        </w:r>
      </w:hyperlink>
      <w:r>
        <w:rPr>
          <w:rFonts w:ascii="Arial Narrow" w:hAnsi="Arial Narrow"/>
        </w:rPr>
        <w:t xml:space="preserve"> </w:t>
      </w:r>
    </w:p>
  </w:footnote>
  <w:footnote w:id="19">
    <w:p w14:paraId="6492094F" w14:textId="77777777" w:rsidR="003E58AC" w:rsidRPr="000C6D6B" w:rsidRDefault="003E58AC" w:rsidP="001B59B7">
      <w:pPr>
        <w:pStyle w:val="Textpoznmkypodiarou"/>
        <w:rPr>
          <w:rFonts w:ascii="Arial Narrow" w:hAnsi="Arial Narrow"/>
          <w:sz w:val="16"/>
          <w:szCs w:val="16"/>
        </w:rPr>
      </w:pPr>
      <w:r w:rsidRPr="004A586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A5864">
        <w:rPr>
          <w:rFonts w:ascii="Arial Narrow" w:hAnsi="Arial Narrow"/>
          <w:sz w:val="16"/>
          <w:szCs w:val="16"/>
        </w:rPr>
        <w:t xml:space="preserve"> </w:t>
      </w:r>
      <w:r w:rsidRPr="004A5864">
        <w:rPr>
          <w:rFonts w:ascii="Arial Narrow" w:hAnsi="Arial Narrow"/>
          <w:sz w:val="16"/>
          <w:szCs w:val="16"/>
        </w:rPr>
        <w:t>V prípade trvalých pracovných pomerov sa uvádza počet mesiacov z dôvodu kolísavého</w:t>
      </w:r>
      <w:r>
        <w:rPr>
          <w:rFonts w:ascii="Arial Narrow" w:hAnsi="Arial Narrow"/>
          <w:sz w:val="16"/>
          <w:szCs w:val="16"/>
        </w:rPr>
        <w:t xml:space="preserve"> počtu pracovných hodín/mesiac.</w:t>
      </w:r>
    </w:p>
  </w:footnote>
  <w:footnote w:id="20">
    <w:p w14:paraId="517C0EDD" w14:textId="77777777" w:rsidR="003E58AC" w:rsidRPr="000C6D6B" w:rsidRDefault="003E58AC" w:rsidP="001B59B7">
      <w:pPr>
        <w:pStyle w:val="Textpoznmkypodiarou"/>
        <w:rPr>
          <w:rFonts w:ascii="Arial Narrow" w:hAnsi="Arial Narrow"/>
          <w:sz w:val="16"/>
          <w:szCs w:val="16"/>
        </w:rPr>
      </w:pPr>
      <w:r w:rsidRPr="000C6D6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C6D6B">
        <w:rPr>
          <w:rFonts w:ascii="Arial Narrow" w:hAnsi="Arial Narrow"/>
          <w:sz w:val="16"/>
          <w:szCs w:val="16"/>
        </w:rPr>
        <w:t xml:space="preserve"> </w:t>
      </w:r>
      <w:r w:rsidRPr="000C6D6B">
        <w:rPr>
          <w:rFonts w:ascii="Arial Narrow" w:hAnsi="Arial Narrow"/>
          <w:sz w:val="16"/>
          <w:szCs w:val="16"/>
        </w:rPr>
        <w:t>V zmysle čl. 68, bodu 2. Nariadenia európskeho parlamentu a rady (EÚ) 1303/2013 zo 17.decembra 2013 je pre účely realizácie projektov stanovený maximálny oprávnený počet produktívnych hodín celkom 1720 / za rok.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3C412" w14:textId="77777777" w:rsidR="00114419" w:rsidRDefault="0011441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65D1E" w14:textId="3529BDF7" w:rsidR="003E58AC" w:rsidRDefault="003E58AC" w:rsidP="00F272A7">
    <w:pPr>
      <w:pStyle w:val="Hlavika"/>
      <w:rPr>
        <w:rFonts w:ascii="Arial Narrow" w:eastAsia="Times New Roman" w:hAnsi="Arial Narrow" w:cs="Times New Roman"/>
        <w:sz w:val="20"/>
        <w:szCs w:val="20"/>
        <w:lang w:eastAsia="sk-SK"/>
      </w:rPr>
    </w:pPr>
    <w:r>
      <w:rPr>
        <w:rFonts w:ascii="Arial Narrow" w:eastAsia="Times New Roman" w:hAnsi="Arial Narrow" w:cs="Times New Roman"/>
        <w:sz w:val="20"/>
        <w:szCs w:val="20"/>
        <w:lang w:eastAsia="sk-SK"/>
      </w:rPr>
      <w:t xml:space="preserve">Príručka pre Žiadateľa OP ĽZ verzia </w:t>
    </w:r>
    <w:del w:id="285" w:author="Autor">
      <w:r w:rsidDel="003C4D49">
        <w:rPr>
          <w:rFonts w:ascii="Arial Narrow" w:eastAsia="Times New Roman" w:hAnsi="Arial Narrow" w:cs="Times New Roman"/>
          <w:sz w:val="20"/>
          <w:szCs w:val="20"/>
          <w:lang w:eastAsia="sk-SK"/>
        </w:rPr>
        <w:delText>2</w:delText>
      </w:r>
    </w:del>
    <w:ins w:id="286" w:author="Autor">
      <w:r>
        <w:rPr>
          <w:rFonts w:ascii="Arial Narrow" w:eastAsia="Times New Roman" w:hAnsi="Arial Narrow" w:cs="Times New Roman"/>
          <w:sz w:val="20"/>
          <w:szCs w:val="20"/>
          <w:lang w:eastAsia="sk-SK"/>
        </w:rPr>
        <w:t>3</w:t>
      </w:r>
    </w:ins>
    <w:r>
      <w:rPr>
        <w:rFonts w:ascii="Arial Narrow" w:eastAsia="Times New Roman" w:hAnsi="Arial Narrow" w:cs="Times New Roman"/>
        <w:sz w:val="20"/>
        <w:szCs w:val="20"/>
        <w:lang w:eastAsia="sk-SK"/>
      </w:rPr>
      <w:t>.0</w:t>
    </w:r>
  </w:p>
  <w:p w14:paraId="3402FBE0" w14:textId="4DFF7C17" w:rsidR="003E58AC" w:rsidRDefault="003E58AC" w:rsidP="00F272A7">
    <w:pPr>
      <w:pStyle w:val="Hlavika"/>
    </w:pPr>
    <w:r>
      <w:rPr>
        <w:rFonts w:ascii="Arial Narrow" w:eastAsia="Times New Roman" w:hAnsi="Arial Narrow" w:cs="Times New Roman"/>
        <w:sz w:val="20"/>
        <w:szCs w:val="20"/>
        <w:lang w:eastAsia="sk-SK"/>
      </w:rPr>
      <w:t>Príloha č. 1</w:t>
    </w:r>
  </w:p>
  <w:p w14:paraId="71858502" w14:textId="77777777" w:rsidR="003E58AC" w:rsidRPr="00627EA3" w:rsidRDefault="003E58AC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73623" w14:textId="77777777" w:rsidR="00114419" w:rsidRDefault="0011441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3E92"/>
    <w:multiLevelType w:val="hybridMultilevel"/>
    <w:tmpl w:val="04404692"/>
    <w:lvl w:ilvl="0" w:tplc="A418A23C">
      <w:start w:val="1"/>
      <w:numFmt w:val="bullet"/>
      <w:lvlText w:val=""/>
      <w:lvlJc w:val="left"/>
      <w:pPr>
        <w:ind w:left="862" w:hanging="360"/>
      </w:pPr>
      <w:rPr>
        <w:rFonts w:ascii="Arial Narrow" w:hAnsi="Arial Narrow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09B41B5"/>
    <w:multiLevelType w:val="hybridMultilevel"/>
    <w:tmpl w:val="DE16764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25D80"/>
    <w:multiLevelType w:val="hybridMultilevel"/>
    <w:tmpl w:val="FB6CE7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95905"/>
    <w:multiLevelType w:val="hybridMultilevel"/>
    <w:tmpl w:val="ABFC6368"/>
    <w:lvl w:ilvl="0" w:tplc="E358435C">
      <w:start w:val="1"/>
      <w:numFmt w:val="bullet"/>
      <w:lvlText w:val="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30ADE"/>
    <w:multiLevelType w:val="hybridMultilevel"/>
    <w:tmpl w:val="0ACA2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F0E78"/>
    <w:multiLevelType w:val="hybridMultilevel"/>
    <w:tmpl w:val="F04ACFC0"/>
    <w:lvl w:ilvl="0" w:tplc="FE7097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B3A4A"/>
    <w:multiLevelType w:val="hybridMultilevel"/>
    <w:tmpl w:val="27288052"/>
    <w:lvl w:ilvl="0" w:tplc="3A343854">
      <w:start w:val="1"/>
      <w:numFmt w:val="bullet"/>
      <w:lvlText w:val="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12DE5"/>
    <w:multiLevelType w:val="multilevel"/>
    <w:tmpl w:val="5670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0">
    <w:nsid w:val="3B9A4AF3"/>
    <w:multiLevelType w:val="hybridMultilevel"/>
    <w:tmpl w:val="33A802F6"/>
    <w:lvl w:ilvl="0" w:tplc="D05E602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BA36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44289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921CE0"/>
    <w:multiLevelType w:val="multilevel"/>
    <w:tmpl w:val="A880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6017D56"/>
    <w:multiLevelType w:val="hybridMultilevel"/>
    <w:tmpl w:val="3DD226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E06CF5"/>
    <w:multiLevelType w:val="hybridMultilevel"/>
    <w:tmpl w:val="CAB665E8"/>
    <w:lvl w:ilvl="0" w:tplc="4814BC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927C3A"/>
    <w:multiLevelType w:val="hybridMultilevel"/>
    <w:tmpl w:val="0A7A4F88"/>
    <w:lvl w:ilvl="0" w:tplc="4350B9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6E90468B"/>
    <w:multiLevelType w:val="hybridMultilevel"/>
    <w:tmpl w:val="C6C04FD0"/>
    <w:lvl w:ilvl="0" w:tplc="883AB0EC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784F30A8"/>
    <w:multiLevelType w:val="multilevel"/>
    <w:tmpl w:val="689C9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E06CB9"/>
    <w:multiLevelType w:val="hybridMultilevel"/>
    <w:tmpl w:val="700C1518"/>
    <w:lvl w:ilvl="0" w:tplc="C6A64D7E">
      <w:start w:val="1"/>
      <w:numFmt w:val="lowerLetter"/>
      <w:lvlText w:val="%1)"/>
      <w:lvlJc w:val="left"/>
      <w:pPr>
        <w:ind w:left="644" w:hanging="360"/>
      </w:pPr>
      <w:rPr>
        <w:rFonts w:hint="eastAsia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9D6523F"/>
    <w:multiLevelType w:val="hybridMultilevel"/>
    <w:tmpl w:val="F04ACFC0"/>
    <w:lvl w:ilvl="0" w:tplc="FE7097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A472C1"/>
    <w:multiLevelType w:val="hybridMultilevel"/>
    <w:tmpl w:val="520C266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1"/>
  </w:num>
  <w:num w:numId="4">
    <w:abstractNumId w:val="20"/>
  </w:num>
  <w:num w:numId="5">
    <w:abstractNumId w:val="6"/>
  </w:num>
  <w:num w:numId="6">
    <w:abstractNumId w:val="12"/>
  </w:num>
  <w:num w:numId="7">
    <w:abstractNumId w:val="21"/>
  </w:num>
  <w:num w:numId="8">
    <w:abstractNumId w:val="14"/>
  </w:num>
  <w:num w:numId="9">
    <w:abstractNumId w:val="16"/>
  </w:num>
  <w:num w:numId="10">
    <w:abstractNumId w:val="3"/>
  </w:num>
  <w:num w:numId="11">
    <w:abstractNumId w:val="19"/>
  </w:num>
  <w:num w:numId="12">
    <w:abstractNumId w:val="7"/>
  </w:num>
  <w:num w:numId="13">
    <w:abstractNumId w:val="15"/>
  </w:num>
  <w:num w:numId="14">
    <w:abstractNumId w:val="10"/>
  </w:num>
  <w:num w:numId="15">
    <w:abstractNumId w:val="2"/>
  </w:num>
  <w:num w:numId="16">
    <w:abstractNumId w:val="8"/>
  </w:num>
  <w:num w:numId="17">
    <w:abstractNumId w:val="4"/>
  </w:num>
  <w:num w:numId="18">
    <w:abstractNumId w:val="0"/>
  </w:num>
  <w:num w:numId="19">
    <w:abstractNumId w:val="18"/>
  </w:num>
  <w:num w:numId="20">
    <w:abstractNumId w:val="1"/>
  </w:num>
  <w:num w:numId="21">
    <w:abstractNumId w:val="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575D"/>
    <w:rsid w:val="00007732"/>
    <w:rsid w:val="00012DE2"/>
    <w:rsid w:val="00016F1C"/>
    <w:rsid w:val="00020955"/>
    <w:rsid w:val="000241D7"/>
    <w:rsid w:val="0004786F"/>
    <w:rsid w:val="00050586"/>
    <w:rsid w:val="00053993"/>
    <w:rsid w:val="00053D90"/>
    <w:rsid w:val="00054CDE"/>
    <w:rsid w:val="00055984"/>
    <w:rsid w:val="00061D73"/>
    <w:rsid w:val="00062B88"/>
    <w:rsid w:val="000744C6"/>
    <w:rsid w:val="000763C9"/>
    <w:rsid w:val="00076D9B"/>
    <w:rsid w:val="00076FC2"/>
    <w:rsid w:val="00077C86"/>
    <w:rsid w:val="000806BF"/>
    <w:rsid w:val="00087EB8"/>
    <w:rsid w:val="00090F9B"/>
    <w:rsid w:val="000912FE"/>
    <w:rsid w:val="000927CA"/>
    <w:rsid w:val="000937E2"/>
    <w:rsid w:val="000A142D"/>
    <w:rsid w:val="000A427D"/>
    <w:rsid w:val="000B674B"/>
    <w:rsid w:val="000C03D4"/>
    <w:rsid w:val="000C0D6B"/>
    <w:rsid w:val="000C3731"/>
    <w:rsid w:val="000C62FA"/>
    <w:rsid w:val="000C75AE"/>
    <w:rsid w:val="000E4433"/>
    <w:rsid w:val="000E7E7F"/>
    <w:rsid w:val="000F0F4B"/>
    <w:rsid w:val="000F396A"/>
    <w:rsid w:val="000F396D"/>
    <w:rsid w:val="000F7773"/>
    <w:rsid w:val="00114419"/>
    <w:rsid w:val="00116902"/>
    <w:rsid w:val="001179A4"/>
    <w:rsid w:val="001407E8"/>
    <w:rsid w:val="00152B21"/>
    <w:rsid w:val="0016773B"/>
    <w:rsid w:val="00170403"/>
    <w:rsid w:val="00175B68"/>
    <w:rsid w:val="00182943"/>
    <w:rsid w:val="00184B53"/>
    <w:rsid w:val="00187776"/>
    <w:rsid w:val="001A3CF3"/>
    <w:rsid w:val="001A69BA"/>
    <w:rsid w:val="001B15BC"/>
    <w:rsid w:val="001B59B7"/>
    <w:rsid w:val="001B7ED2"/>
    <w:rsid w:val="001C2683"/>
    <w:rsid w:val="001C645B"/>
    <w:rsid w:val="001D28B2"/>
    <w:rsid w:val="001F0635"/>
    <w:rsid w:val="001F2305"/>
    <w:rsid w:val="001F2B9B"/>
    <w:rsid w:val="001F3996"/>
    <w:rsid w:val="00204701"/>
    <w:rsid w:val="002127CB"/>
    <w:rsid w:val="00215499"/>
    <w:rsid w:val="0021594C"/>
    <w:rsid w:val="00220944"/>
    <w:rsid w:val="00225986"/>
    <w:rsid w:val="002279C7"/>
    <w:rsid w:val="00231C62"/>
    <w:rsid w:val="00240C5A"/>
    <w:rsid w:val="002419BC"/>
    <w:rsid w:val="0025567F"/>
    <w:rsid w:val="00266352"/>
    <w:rsid w:val="00272A1B"/>
    <w:rsid w:val="002830AF"/>
    <w:rsid w:val="00285FFB"/>
    <w:rsid w:val="00291A95"/>
    <w:rsid w:val="00297396"/>
    <w:rsid w:val="002A14B0"/>
    <w:rsid w:val="002A6EF9"/>
    <w:rsid w:val="002B503A"/>
    <w:rsid w:val="002B5A52"/>
    <w:rsid w:val="002C4DEF"/>
    <w:rsid w:val="002C585B"/>
    <w:rsid w:val="002C6A91"/>
    <w:rsid w:val="002D78D4"/>
    <w:rsid w:val="002E5EB4"/>
    <w:rsid w:val="002E6464"/>
    <w:rsid w:val="002F06AA"/>
    <w:rsid w:val="002F393A"/>
    <w:rsid w:val="003007BA"/>
    <w:rsid w:val="00323CE4"/>
    <w:rsid w:val="003256B5"/>
    <w:rsid w:val="0033719C"/>
    <w:rsid w:val="00340992"/>
    <w:rsid w:val="00340D3A"/>
    <w:rsid w:val="00343F2B"/>
    <w:rsid w:val="00344092"/>
    <w:rsid w:val="00344F28"/>
    <w:rsid w:val="00345A3F"/>
    <w:rsid w:val="00346F2F"/>
    <w:rsid w:val="00347884"/>
    <w:rsid w:val="00347A35"/>
    <w:rsid w:val="00353687"/>
    <w:rsid w:val="00360BBF"/>
    <w:rsid w:val="00362BF7"/>
    <w:rsid w:val="00366EDF"/>
    <w:rsid w:val="00370BBD"/>
    <w:rsid w:val="003757EC"/>
    <w:rsid w:val="00387DF4"/>
    <w:rsid w:val="00393BEF"/>
    <w:rsid w:val="0039409A"/>
    <w:rsid w:val="003A0DE0"/>
    <w:rsid w:val="003A238F"/>
    <w:rsid w:val="003A67A8"/>
    <w:rsid w:val="003A6D6C"/>
    <w:rsid w:val="003B15F0"/>
    <w:rsid w:val="003B2E57"/>
    <w:rsid w:val="003B3437"/>
    <w:rsid w:val="003C0503"/>
    <w:rsid w:val="003C4D49"/>
    <w:rsid w:val="003D0E8B"/>
    <w:rsid w:val="003E58AC"/>
    <w:rsid w:val="003E623A"/>
    <w:rsid w:val="003E6AD5"/>
    <w:rsid w:val="003F1257"/>
    <w:rsid w:val="00401CA0"/>
    <w:rsid w:val="00410658"/>
    <w:rsid w:val="00411F37"/>
    <w:rsid w:val="0042131C"/>
    <w:rsid w:val="00426502"/>
    <w:rsid w:val="004336D9"/>
    <w:rsid w:val="00445389"/>
    <w:rsid w:val="00447E97"/>
    <w:rsid w:val="0045633B"/>
    <w:rsid w:val="0045755E"/>
    <w:rsid w:val="004660ED"/>
    <w:rsid w:val="00473F9B"/>
    <w:rsid w:val="0047653F"/>
    <w:rsid w:val="00480862"/>
    <w:rsid w:val="00482BA7"/>
    <w:rsid w:val="00484EC7"/>
    <w:rsid w:val="00487964"/>
    <w:rsid w:val="0049299B"/>
    <w:rsid w:val="004942ED"/>
    <w:rsid w:val="00495044"/>
    <w:rsid w:val="004A6D1F"/>
    <w:rsid w:val="004D05FD"/>
    <w:rsid w:val="004D25E1"/>
    <w:rsid w:val="004D393A"/>
    <w:rsid w:val="004D426D"/>
    <w:rsid w:val="004E4761"/>
    <w:rsid w:val="004E60E8"/>
    <w:rsid w:val="00506FA5"/>
    <w:rsid w:val="0050737B"/>
    <w:rsid w:val="00510642"/>
    <w:rsid w:val="00520049"/>
    <w:rsid w:val="005206F0"/>
    <w:rsid w:val="00520771"/>
    <w:rsid w:val="00520DCD"/>
    <w:rsid w:val="0052269D"/>
    <w:rsid w:val="00527A99"/>
    <w:rsid w:val="00545797"/>
    <w:rsid w:val="00547497"/>
    <w:rsid w:val="005520B1"/>
    <w:rsid w:val="00554B10"/>
    <w:rsid w:val="00554C3B"/>
    <w:rsid w:val="00554D63"/>
    <w:rsid w:val="0055733A"/>
    <w:rsid w:val="00557510"/>
    <w:rsid w:val="00563B37"/>
    <w:rsid w:val="00565E6E"/>
    <w:rsid w:val="00570367"/>
    <w:rsid w:val="005734E1"/>
    <w:rsid w:val="00584D11"/>
    <w:rsid w:val="00586448"/>
    <w:rsid w:val="005A0719"/>
    <w:rsid w:val="005A4DC5"/>
    <w:rsid w:val="005B1F0C"/>
    <w:rsid w:val="005C3CF9"/>
    <w:rsid w:val="005C4C4B"/>
    <w:rsid w:val="005E1820"/>
    <w:rsid w:val="005E4C1B"/>
    <w:rsid w:val="005E65C7"/>
    <w:rsid w:val="005F30B4"/>
    <w:rsid w:val="005F3DBD"/>
    <w:rsid w:val="00601361"/>
    <w:rsid w:val="00607600"/>
    <w:rsid w:val="00610947"/>
    <w:rsid w:val="006118BF"/>
    <w:rsid w:val="006135CB"/>
    <w:rsid w:val="0061408F"/>
    <w:rsid w:val="00616F2A"/>
    <w:rsid w:val="00622C4C"/>
    <w:rsid w:val="006236C8"/>
    <w:rsid w:val="00630738"/>
    <w:rsid w:val="00635668"/>
    <w:rsid w:val="006500F5"/>
    <w:rsid w:val="00653BDE"/>
    <w:rsid w:val="00656611"/>
    <w:rsid w:val="006622A7"/>
    <w:rsid w:val="006626FE"/>
    <w:rsid w:val="006651E1"/>
    <w:rsid w:val="006670FF"/>
    <w:rsid w:val="00671E70"/>
    <w:rsid w:val="006864A5"/>
    <w:rsid w:val="006909BB"/>
    <w:rsid w:val="00692B1C"/>
    <w:rsid w:val="00692BE9"/>
    <w:rsid w:val="00694D6A"/>
    <w:rsid w:val="006A1986"/>
    <w:rsid w:val="006A19B6"/>
    <w:rsid w:val="006A1AFD"/>
    <w:rsid w:val="006A61FE"/>
    <w:rsid w:val="006B455F"/>
    <w:rsid w:val="006B58B1"/>
    <w:rsid w:val="006B7C4E"/>
    <w:rsid w:val="006D46E9"/>
    <w:rsid w:val="006E1F75"/>
    <w:rsid w:val="006E3561"/>
    <w:rsid w:val="006E3783"/>
    <w:rsid w:val="006F0A65"/>
    <w:rsid w:val="006F6E13"/>
    <w:rsid w:val="0070097D"/>
    <w:rsid w:val="00713950"/>
    <w:rsid w:val="00723441"/>
    <w:rsid w:val="0072752E"/>
    <w:rsid w:val="007314FF"/>
    <w:rsid w:val="00732A40"/>
    <w:rsid w:val="00736C40"/>
    <w:rsid w:val="00745EC0"/>
    <w:rsid w:val="00754107"/>
    <w:rsid w:val="007551E6"/>
    <w:rsid w:val="0075587C"/>
    <w:rsid w:val="00760313"/>
    <w:rsid w:val="00760DE9"/>
    <w:rsid w:val="00765F55"/>
    <w:rsid w:val="00771452"/>
    <w:rsid w:val="00774B46"/>
    <w:rsid w:val="00782E16"/>
    <w:rsid w:val="00791C22"/>
    <w:rsid w:val="007946AE"/>
    <w:rsid w:val="007A0756"/>
    <w:rsid w:val="007A1D3E"/>
    <w:rsid w:val="007A2842"/>
    <w:rsid w:val="007A7CB8"/>
    <w:rsid w:val="007B3E5C"/>
    <w:rsid w:val="007B466B"/>
    <w:rsid w:val="007C0688"/>
    <w:rsid w:val="007C125B"/>
    <w:rsid w:val="007C2E4A"/>
    <w:rsid w:val="007C7839"/>
    <w:rsid w:val="007D61D3"/>
    <w:rsid w:val="007D6F96"/>
    <w:rsid w:val="007E0C5E"/>
    <w:rsid w:val="007E2824"/>
    <w:rsid w:val="007E285C"/>
    <w:rsid w:val="007E5AB9"/>
    <w:rsid w:val="007F531C"/>
    <w:rsid w:val="00803E6E"/>
    <w:rsid w:val="00814F4F"/>
    <w:rsid w:val="00821D98"/>
    <w:rsid w:val="0083202A"/>
    <w:rsid w:val="00833BAC"/>
    <w:rsid w:val="0085134E"/>
    <w:rsid w:val="00863EE1"/>
    <w:rsid w:val="008719EE"/>
    <w:rsid w:val="00871B13"/>
    <w:rsid w:val="00874F37"/>
    <w:rsid w:val="00884808"/>
    <w:rsid w:val="00891B78"/>
    <w:rsid w:val="00892D51"/>
    <w:rsid w:val="008A1952"/>
    <w:rsid w:val="008A293F"/>
    <w:rsid w:val="008B04C7"/>
    <w:rsid w:val="008B46A9"/>
    <w:rsid w:val="008B6F59"/>
    <w:rsid w:val="008C718E"/>
    <w:rsid w:val="008D2B7A"/>
    <w:rsid w:val="008D6D59"/>
    <w:rsid w:val="008E3648"/>
    <w:rsid w:val="008F0949"/>
    <w:rsid w:val="008F3D66"/>
    <w:rsid w:val="008F725B"/>
    <w:rsid w:val="00900594"/>
    <w:rsid w:val="0091369B"/>
    <w:rsid w:val="0091485F"/>
    <w:rsid w:val="0093580E"/>
    <w:rsid w:val="00944E1D"/>
    <w:rsid w:val="00951DEF"/>
    <w:rsid w:val="0097100B"/>
    <w:rsid w:val="00980020"/>
    <w:rsid w:val="009907FD"/>
    <w:rsid w:val="00990B10"/>
    <w:rsid w:val="009B1846"/>
    <w:rsid w:val="009C1138"/>
    <w:rsid w:val="009C4340"/>
    <w:rsid w:val="009C7300"/>
    <w:rsid w:val="009D08D3"/>
    <w:rsid w:val="009D1D04"/>
    <w:rsid w:val="009D314B"/>
    <w:rsid w:val="009D5A45"/>
    <w:rsid w:val="009E017D"/>
    <w:rsid w:val="009E220F"/>
    <w:rsid w:val="009F15FF"/>
    <w:rsid w:val="009F4D85"/>
    <w:rsid w:val="00A00946"/>
    <w:rsid w:val="00A154A6"/>
    <w:rsid w:val="00A1620F"/>
    <w:rsid w:val="00A209BB"/>
    <w:rsid w:val="00A21F40"/>
    <w:rsid w:val="00A232E4"/>
    <w:rsid w:val="00A23BE3"/>
    <w:rsid w:val="00A2689E"/>
    <w:rsid w:val="00A322A5"/>
    <w:rsid w:val="00A3262C"/>
    <w:rsid w:val="00A3486C"/>
    <w:rsid w:val="00A362E0"/>
    <w:rsid w:val="00A363C4"/>
    <w:rsid w:val="00A572C3"/>
    <w:rsid w:val="00A6141B"/>
    <w:rsid w:val="00A6173A"/>
    <w:rsid w:val="00A63698"/>
    <w:rsid w:val="00A65F9C"/>
    <w:rsid w:val="00A71082"/>
    <w:rsid w:val="00A726A2"/>
    <w:rsid w:val="00A72E94"/>
    <w:rsid w:val="00A72E98"/>
    <w:rsid w:val="00A82A97"/>
    <w:rsid w:val="00A91759"/>
    <w:rsid w:val="00AB153B"/>
    <w:rsid w:val="00AB7E07"/>
    <w:rsid w:val="00AC6E40"/>
    <w:rsid w:val="00AD4CA7"/>
    <w:rsid w:val="00AE353F"/>
    <w:rsid w:val="00AF2ED3"/>
    <w:rsid w:val="00AF404A"/>
    <w:rsid w:val="00AF6D51"/>
    <w:rsid w:val="00AF780C"/>
    <w:rsid w:val="00B07FFC"/>
    <w:rsid w:val="00B10209"/>
    <w:rsid w:val="00B1074B"/>
    <w:rsid w:val="00B107D1"/>
    <w:rsid w:val="00B122BD"/>
    <w:rsid w:val="00B22462"/>
    <w:rsid w:val="00B24F43"/>
    <w:rsid w:val="00B278AC"/>
    <w:rsid w:val="00B34CEF"/>
    <w:rsid w:val="00B4260D"/>
    <w:rsid w:val="00B426E1"/>
    <w:rsid w:val="00B4365A"/>
    <w:rsid w:val="00B4401E"/>
    <w:rsid w:val="00B45824"/>
    <w:rsid w:val="00B47392"/>
    <w:rsid w:val="00B47877"/>
    <w:rsid w:val="00B52C02"/>
    <w:rsid w:val="00B56178"/>
    <w:rsid w:val="00B64B0D"/>
    <w:rsid w:val="00B747B7"/>
    <w:rsid w:val="00B8461D"/>
    <w:rsid w:val="00B9021E"/>
    <w:rsid w:val="00BB5079"/>
    <w:rsid w:val="00BB58B3"/>
    <w:rsid w:val="00BB6CC4"/>
    <w:rsid w:val="00BC1D30"/>
    <w:rsid w:val="00BD2500"/>
    <w:rsid w:val="00BE1394"/>
    <w:rsid w:val="00BF3729"/>
    <w:rsid w:val="00C02604"/>
    <w:rsid w:val="00C03096"/>
    <w:rsid w:val="00C052FF"/>
    <w:rsid w:val="00C06453"/>
    <w:rsid w:val="00C10E17"/>
    <w:rsid w:val="00C11355"/>
    <w:rsid w:val="00C11A6E"/>
    <w:rsid w:val="00C20A6B"/>
    <w:rsid w:val="00C213B4"/>
    <w:rsid w:val="00C2697A"/>
    <w:rsid w:val="00C31B6B"/>
    <w:rsid w:val="00C36149"/>
    <w:rsid w:val="00C463C2"/>
    <w:rsid w:val="00C47274"/>
    <w:rsid w:val="00C50FD4"/>
    <w:rsid w:val="00C53C73"/>
    <w:rsid w:val="00C575C8"/>
    <w:rsid w:val="00C60CAB"/>
    <w:rsid w:val="00C62B07"/>
    <w:rsid w:val="00C70213"/>
    <w:rsid w:val="00C73126"/>
    <w:rsid w:val="00C74981"/>
    <w:rsid w:val="00C75179"/>
    <w:rsid w:val="00C77CC7"/>
    <w:rsid w:val="00C843F7"/>
    <w:rsid w:val="00C851D7"/>
    <w:rsid w:val="00C85541"/>
    <w:rsid w:val="00C856AB"/>
    <w:rsid w:val="00CA64DA"/>
    <w:rsid w:val="00CA6C90"/>
    <w:rsid w:val="00CB4A23"/>
    <w:rsid w:val="00CC591D"/>
    <w:rsid w:val="00CD6015"/>
    <w:rsid w:val="00CE28B6"/>
    <w:rsid w:val="00CF2FB9"/>
    <w:rsid w:val="00CF4410"/>
    <w:rsid w:val="00CF6680"/>
    <w:rsid w:val="00CF7260"/>
    <w:rsid w:val="00D03613"/>
    <w:rsid w:val="00D056C0"/>
    <w:rsid w:val="00D07E5E"/>
    <w:rsid w:val="00D12146"/>
    <w:rsid w:val="00D12B25"/>
    <w:rsid w:val="00D133CE"/>
    <w:rsid w:val="00D167DC"/>
    <w:rsid w:val="00D21E41"/>
    <w:rsid w:val="00D22908"/>
    <w:rsid w:val="00D23761"/>
    <w:rsid w:val="00D26C37"/>
    <w:rsid w:val="00D36A28"/>
    <w:rsid w:val="00D4101E"/>
    <w:rsid w:val="00D52BE0"/>
    <w:rsid w:val="00D6184E"/>
    <w:rsid w:val="00D63959"/>
    <w:rsid w:val="00D70B62"/>
    <w:rsid w:val="00D8579F"/>
    <w:rsid w:val="00D87622"/>
    <w:rsid w:val="00DA189A"/>
    <w:rsid w:val="00DB2737"/>
    <w:rsid w:val="00DB516C"/>
    <w:rsid w:val="00DB7CD8"/>
    <w:rsid w:val="00DC10DA"/>
    <w:rsid w:val="00DC1A99"/>
    <w:rsid w:val="00DC2561"/>
    <w:rsid w:val="00DC599F"/>
    <w:rsid w:val="00DD6852"/>
    <w:rsid w:val="00DE1611"/>
    <w:rsid w:val="00DE377F"/>
    <w:rsid w:val="00DF639F"/>
    <w:rsid w:val="00E020C7"/>
    <w:rsid w:val="00E04D19"/>
    <w:rsid w:val="00E17B5C"/>
    <w:rsid w:val="00E26D11"/>
    <w:rsid w:val="00E3367D"/>
    <w:rsid w:val="00E3394A"/>
    <w:rsid w:val="00E37599"/>
    <w:rsid w:val="00E43825"/>
    <w:rsid w:val="00E470AE"/>
    <w:rsid w:val="00E479E4"/>
    <w:rsid w:val="00E644CD"/>
    <w:rsid w:val="00E70BF1"/>
    <w:rsid w:val="00E71849"/>
    <w:rsid w:val="00E71B09"/>
    <w:rsid w:val="00E76A29"/>
    <w:rsid w:val="00E9010D"/>
    <w:rsid w:val="00E946D2"/>
    <w:rsid w:val="00E961B0"/>
    <w:rsid w:val="00E97860"/>
    <w:rsid w:val="00EA6606"/>
    <w:rsid w:val="00EB1477"/>
    <w:rsid w:val="00EB2874"/>
    <w:rsid w:val="00EB336E"/>
    <w:rsid w:val="00EB6899"/>
    <w:rsid w:val="00EC4CC9"/>
    <w:rsid w:val="00ED1CFC"/>
    <w:rsid w:val="00ED3A10"/>
    <w:rsid w:val="00ED7121"/>
    <w:rsid w:val="00ED7543"/>
    <w:rsid w:val="00EE1815"/>
    <w:rsid w:val="00EE1B17"/>
    <w:rsid w:val="00EE27A6"/>
    <w:rsid w:val="00EE2D66"/>
    <w:rsid w:val="00EF1965"/>
    <w:rsid w:val="00EF1C07"/>
    <w:rsid w:val="00EF578E"/>
    <w:rsid w:val="00F00752"/>
    <w:rsid w:val="00F01634"/>
    <w:rsid w:val="00F13119"/>
    <w:rsid w:val="00F1423B"/>
    <w:rsid w:val="00F23C68"/>
    <w:rsid w:val="00F23FD4"/>
    <w:rsid w:val="00F254B2"/>
    <w:rsid w:val="00F26A4D"/>
    <w:rsid w:val="00F272A7"/>
    <w:rsid w:val="00F41458"/>
    <w:rsid w:val="00F51E2C"/>
    <w:rsid w:val="00F62840"/>
    <w:rsid w:val="00F74B96"/>
    <w:rsid w:val="00FA31EC"/>
    <w:rsid w:val="00FB28C1"/>
    <w:rsid w:val="00FB61A1"/>
    <w:rsid w:val="00FC4C74"/>
    <w:rsid w:val="00FD2F76"/>
    <w:rsid w:val="00FD4243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5D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4C74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6622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unhideWhenUsed/>
    <w:qFormat/>
    <w:rsid w:val="00944E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styleId="Hypertextovprepojenie">
    <w:name w:val="Hyperlink"/>
    <w:uiPriority w:val="99"/>
    <w:rsid w:val="006622A7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622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unhideWhenUsed/>
    <w:qFormat/>
    <w:rsid w:val="006622A7"/>
    <w:pPr>
      <w:jc w:val="left"/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C60CAB"/>
    <w:pPr>
      <w:tabs>
        <w:tab w:val="left" w:pos="284"/>
        <w:tab w:val="center" w:pos="426"/>
        <w:tab w:val="right" w:leader="dot" w:pos="9062"/>
      </w:tabs>
      <w:spacing w:after="100"/>
      <w:jc w:val="left"/>
    </w:pPr>
    <w:rPr>
      <w:rFonts w:ascii="Arial Narrow" w:eastAsiaTheme="minorEastAsia" w:hAnsi="Arial Narrow"/>
      <w:sz w:val="22"/>
      <w:lang w:eastAsia="sk-SK"/>
    </w:rPr>
  </w:style>
  <w:style w:type="paragraph" w:customStyle="1" w:styleId="Default">
    <w:name w:val="Default"/>
    <w:rsid w:val="00012DE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paragraph" w:customStyle="1" w:styleId="Nadpis2">
    <w:name w:val="Nadpis2"/>
    <w:basedOn w:val="Nadpis1"/>
    <w:rsid w:val="000E7E7F"/>
    <w:pPr>
      <w:keepLines w:val="0"/>
      <w:numPr>
        <w:ilvl w:val="1"/>
        <w:numId w:val="9"/>
      </w:numPr>
      <w:tabs>
        <w:tab w:val="num" w:pos="360"/>
      </w:tabs>
      <w:spacing w:before="120" w:after="120" w:line="240" w:lineRule="auto"/>
      <w:ind w:left="0" w:firstLine="0"/>
      <w:jc w:val="left"/>
    </w:pPr>
    <w:rPr>
      <w:rFonts w:ascii="Arial Narrow" w:eastAsia="Times New Roman" w:hAnsi="Arial Narrow" w:cs="Times New Roman"/>
      <w:bCs w:val="0"/>
      <w:color w:val="auto"/>
      <w:kern w:val="32"/>
      <w:sz w:val="32"/>
      <w:szCs w:val="20"/>
      <w:lang w:val="cs-CZ" w:eastAsia="sk-SK"/>
    </w:rPr>
  </w:style>
  <w:style w:type="paragraph" w:customStyle="1" w:styleId="Nadpis3">
    <w:name w:val="Nadpis3"/>
    <w:basedOn w:val="Nadpis2"/>
    <w:link w:val="Nadpis3Char"/>
    <w:rsid w:val="000E7E7F"/>
    <w:pPr>
      <w:numPr>
        <w:ilvl w:val="2"/>
      </w:numPr>
      <w:tabs>
        <w:tab w:val="num" w:pos="360"/>
      </w:tabs>
    </w:pPr>
    <w:rPr>
      <w:sz w:val="20"/>
    </w:rPr>
  </w:style>
  <w:style w:type="character" w:customStyle="1" w:styleId="Nadpis3Char">
    <w:name w:val="Nadpis3 Char"/>
    <w:link w:val="Nadpis3"/>
    <w:locked/>
    <w:rsid w:val="000E7E7F"/>
    <w:rPr>
      <w:rFonts w:ascii="Arial Narrow" w:eastAsia="Times New Roman" w:hAnsi="Arial Narrow" w:cs="Times New Roman"/>
      <w:b/>
      <w:kern w:val="32"/>
      <w:sz w:val="20"/>
      <w:szCs w:val="20"/>
      <w:lang w:val="cs-CZ" w:eastAsia="sk-SK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72A1B"/>
    <w:pPr>
      <w:tabs>
        <w:tab w:val="left" w:pos="993"/>
        <w:tab w:val="right" w:leader="dot" w:pos="9062"/>
      </w:tabs>
      <w:spacing w:after="100"/>
      <w:ind w:left="220"/>
      <w:jc w:val="left"/>
    </w:pPr>
    <w:rPr>
      <w:rFonts w:ascii="Arial Narrow" w:eastAsiaTheme="minorEastAsia" w:hAnsi="Arial Narrow"/>
      <w:noProof/>
      <w:sz w:val="22"/>
      <w:lang w:eastAsia="sk-SK"/>
    </w:rPr>
  </w:style>
  <w:style w:type="paragraph" w:styleId="Obsah3">
    <w:name w:val="toc 3"/>
    <w:basedOn w:val="Normlny"/>
    <w:next w:val="Normlny"/>
    <w:autoRedefine/>
    <w:uiPriority w:val="39"/>
    <w:semiHidden/>
    <w:unhideWhenUsed/>
    <w:qFormat/>
    <w:rsid w:val="00944E1D"/>
    <w:pPr>
      <w:spacing w:after="100"/>
      <w:ind w:left="440"/>
      <w:jc w:val="left"/>
    </w:pPr>
    <w:rPr>
      <w:rFonts w:asciiTheme="minorHAnsi" w:eastAsiaTheme="minorEastAsia" w:hAnsiTheme="minorHAnsi"/>
      <w:sz w:val="22"/>
      <w:lang w:eastAsia="sk-SK"/>
    </w:rPr>
  </w:style>
  <w:style w:type="character" w:customStyle="1" w:styleId="Nadpis2Char">
    <w:name w:val="Nadpis 2 Char"/>
    <w:basedOn w:val="Predvolenpsmoodseku"/>
    <w:link w:val="Nadpis20"/>
    <w:uiPriority w:val="9"/>
    <w:rsid w:val="00944E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arkazkladnhotextu">
    <w:name w:val="Body Text Indent"/>
    <w:basedOn w:val="Normlny"/>
    <w:link w:val="ZarkazkladnhotextuChar"/>
    <w:rsid w:val="00990B10"/>
    <w:pPr>
      <w:spacing w:after="120" w:line="240" w:lineRule="auto"/>
      <w:ind w:left="283"/>
      <w:jc w:val="left"/>
    </w:pPr>
    <w:rPr>
      <w:rFonts w:eastAsia="Times New Roman" w:cs="Times New Roman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90B1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8554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4C74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6622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unhideWhenUsed/>
    <w:qFormat/>
    <w:rsid w:val="00944E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styleId="Hypertextovprepojenie">
    <w:name w:val="Hyperlink"/>
    <w:uiPriority w:val="99"/>
    <w:rsid w:val="006622A7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622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unhideWhenUsed/>
    <w:qFormat/>
    <w:rsid w:val="006622A7"/>
    <w:pPr>
      <w:jc w:val="left"/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C60CAB"/>
    <w:pPr>
      <w:tabs>
        <w:tab w:val="left" w:pos="284"/>
        <w:tab w:val="center" w:pos="426"/>
        <w:tab w:val="right" w:leader="dot" w:pos="9062"/>
      </w:tabs>
      <w:spacing w:after="100"/>
      <w:jc w:val="left"/>
    </w:pPr>
    <w:rPr>
      <w:rFonts w:ascii="Arial Narrow" w:eastAsiaTheme="minorEastAsia" w:hAnsi="Arial Narrow"/>
      <w:sz w:val="22"/>
      <w:lang w:eastAsia="sk-SK"/>
    </w:rPr>
  </w:style>
  <w:style w:type="paragraph" w:customStyle="1" w:styleId="Default">
    <w:name w:val="Default"/>
    <w:rsid w:val="00012DE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paragraph" w:customStyle="1" w:styleId="Nadpis2">
    <w:name w:val="Nadpis2"/>
    <w:basedOn w:val="Nadpis1"/>
    <w:rsid w:val="000E7E7F"/>
    <w:pPr>
      <w:keepLines w:val="0"/>
      <w:numPr>
        <w:ilvl w:val="1"/>
        <w:numId w:val="9"/>
      </w:numPr>
      <w:tabs>
        <w:tab w:val="num" w:pos="360"/>
      </w:tabs>
      <w:spacing w:before="120" w:after="120" w:line="240" w:lineRule="auto"/>
      <w:ind w:left="0" w:firstLine="0"/>
      <w:jc w:val="left"/>
    </w:pPr>
    <w:rPr>
      <w:rFonts w:ascii="Arial Narrow" w:eastAsia="Times New Roman" w:hAnsi="Arial Narrow" w:cs="Times New Roman"/>
      <w:bCs w:val="0"/>
      <w:color w:val="auto"/>
      <w:kern w:val="32"/>
      <w:sz w:val="32"/>
      <w:szCs w:val="20"/>
      <w:lang w:val="cs-CZ" w:eastAsia="sk-SK"/>
    </w:rPr>
  </w:style>
  <w:style w:type="paragraph" w:customStyle="1" w:styleId="Nadpis3">
    <w:name w:val="Nadpis3"/>
    <w:basedOn w:val="Nadpis2"/>
    <w:link w:val="Nadpis3Char"/>
    <w:rsid w:val="000E7E7F"/>
    <w:pPr>
      <w:numPr>
        <w:ilvl w:val="2"/>
      </w:numPr>
      <w:tabs>
        <w:tab w:val="num" w:pos="360"/>
      </w:tabs>
    </w:pPr>
    <w:rPr>
      <w:sz w:val="20"/>
    </w:rPr>
  </w:style>
  <w:style w:type="character" w:customStyle="1" w:styleId="Nadpis3Char">
    <w:name w:val="Nadpis3 Char"/>
    <w:link w:val="Nadpis3"/>
    <w:locked/>
    <w:rsid w:val="000E7E7F"/>
    <w:rPr>
      <w:rFonts w:ascii="Arial Narrow" w:eastAsia="Times New Roman" w:hAnsi="Arial Narrow" w:cs="Times New Roman"/>
      <w:b/>
      <w:kern w:val="32"/>
      <w:sz w:val="20"/>
      <w:szCs w:val="20"/>
      <w:lang w:val="cs-CZ" w:eastAsia="sk-SK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72A1B"/>
    <w:pPr>
      <w:tabs>
        <w:tab w:val="left" w:pos="993"/>
        <w:tab w:val="right" w:leader="dot" w:pos="9062"/>
      </w:tabs>
      <w:spacing w:after="100"/>
      <w:ind w:left="220"/>
      <w:jc w:val="left"/>
    </w:pPr>
    <w:rPr>
      <w:rFonts w:ascii="Arial Narrow" w:eastAsiaTheme="minorEastAsia" w:hAnsi="Arial Narrow"/>
      <w:noProof/>
      <w:sz w:val="22"/>
      <w:lang w:eastAsia="sk-SK"/>
    </w:rPr>
  </w:style>
  <w:style w:type="paragraph" w:styleId="Obsah3">
    <w:name w:val="toc 3"/>
    <w:basedOn w:val="Normlny"/>
    <w:next w:val="Normlny"/>
    <w:autoRedefine/>
    <w:uiPriority w:val="39"/>
    <w:semiHidden/>
    <w:unhideWhenUsed/>
    <w:qFormat/>
    <w:rsid w:val="00944E1D"/>
    <w:pPr>
      <w:spacing w:after="100"/>
      <w:ind w:left="440"/>
      <w:jc w:val="left"/>
    </w:pPr>
    <w:rPr>
      <w:rFonts w:asciiTheme="minorHAnsi" w:eastAsiaTheme="minorEastAsia" w:hAnsiTheme="minorHAnsi"/>
      <w:sz w:val="22"/>
      <w:lang w:eastAsia="sk-SK"/>
    </w:rPr>
  </w:style>
  <w:style w:type="character" w:customStyle="1" w:styleId="Nadpis2Char">
    <w:name w:val="Nadpis 2 Char"/>
    <w:basedOn w:val="Predvolenpsmoodseku"/>
    <w:link w:val="Nadpis20"/>
    <w:uiPriority w:val="9"/>
    <w:rsid w:val="00944E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arkazkladnhotextu">
    <w:name w:val="Body Text Indent"/>
    <w:basedOn w:val="Normlny"/>
    <w:link w:val="ZarkazkladnhotextuChar"/>
    <w:rsid w:val="00990B10"/>
    <w:pPr>
      <w:spacing w:after="120" w:line="240" w:lineRule="auto"/>
      <w:ind w:left="283"/>
      <w:jc w:val="left"/>
    </w:pPr>
    <w:rPr>
      <w:rFonts w:eastAsia="Times New Roman" w:cs="Times New Roman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90B1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855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artnerskadohoda.gov.sk/metodicke-pokyny-cko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artnerskadohoda.gov.sk/metodicke-pokyny-cko/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pisahptur.gov.sk/dokumenty-2014-2020/" TargetMode="External"/><Relationship Id="rId2" Type="http://schemas.openxmlformats.org/officeDocument/2006/relationships/hyperlink" Target="http://www.employment.gov.sk/sk/esf/programove-obdobie-2014-2020/operacny-program-ludske-zdroje/" TargetMode="External"/><Relationship Id="rId1" Type="http://schemas.openxmlformats.org/officeDocument/2006/relationships/hyperlink" Target="http://www.employment.gov.sk/sk/esf/programove-obdobie-2014-2020/operacny-program-ludske-zdroje/" TargetMode="External"/><Relationship Id="rId4" Type="http://schemas.openxmlformats.org/officeDocument/2006/relationships/hyperlink" Target="http://www.partnerskadohoda.gov.sk/metodicke-pokyny-cko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0A8C3-3530-41E4-9059-D4A6C89C7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9D4481-F31A-423A-954E-76074A9B29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D5BC5-A1E8-4355-A30C-2C49ECAF9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F93C65-2E27-4352-A7DE-FE50D2615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8192</Words>
  <Characters>46696</Characters>
  <Application>Microsoft Office Word</Application>
  <DocSecurity>0</DocSecurity>
  <Lines>389</Lines>
  <Paragraphs>109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2016-12-13T13:00:00Z</dcterms:created>
  <dcterms:modified xsi:type="dcterms:W3CDTF">2016-12-13T13:00:00Z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