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E77" w:rsidRDefault="00A06E66">
      <w:pPr>
        <w:spacing w:after="66" w:line="259" w:lineRule="auto"/>
        <w:ind w:left="104" w:right="0" w:firstLine="0"/>
        <w:jc w:val="center"/>
      </w:pPr>
      <w:r>
        <w:rPr>
          <w:b/>
          <w:sz w:val="36"/>
        </w:rPr>
        <w:t xml:space="preserve"> </w:t>
      </w:r>
    </w:p>
    <w:p w:rsidR="00EA6E77" w:rsidRDefault="00A06E66" w:rsidP="007E68AB">
      <w:pPr>
        <w:spacing w:after="0" w:line="259" w:lineRule="auto"/>
        <w:ind w:left="4" w:right="0" w:firstLine="0"/>
        <w:jc w:val="center"/>
      </w:pPr>
      <w:r>
        <w:rPr>
          <w:b/>
          <w:sz w:val="36"/>
        </w:rPr>
        <w:t xml:space="preserve">Smernica č. </w:t>
      </w:r>
      <w:r w:rsidR="00F33EF6">
        <w:rPr>
          <w:b/>
          <w:sz w:val="36"/>
        </w:rPr>
        <w:t>28</w:t>
      </w:r>
      <w:r>
        <w:rPr>
          <w:b/>
          <w:sz w:val="36"/>
        </w:rPr>
        <w:t>/202</w:t>
      </w:r>
      <w:r w:rsidR="00415A8F">
        <w:rPr>
          <w:b/>
          <w:sz w:val="36"/>
        </w:rPr>
        <w:t>3</w:t>
      </w:r>
    </w:p>
    <w:p w:rsidR="00EA6E77" w:rsidRDefault="00A06E66" w:rsidP="00F33EF6">
      <w:pPr>
        <w:spacing w:line="312" w:lineRule="auto"/>
        <w:ind w:left="0" w:right="0" w:hanging="6"/>
        <w:jc w:val="center"/>
      </w:pPr>
      <w:r>
        <w:rPr>
          <w:b/>
          <w:sz w:val="28"/>
        </w:rPr>
        <w:t>o</w:t>
      </w:r>
      <w:r w:rsidR="00415A8F">
        <w:rPr>
          <w:b/>
          <w:sz w:val="28"/>
        </w:rPr>
        <w:t xml:space="preserve"> merateľných ukazovateľoch </w:t>
      </w:r>
      <w:bookmarkStart w:id="0" w:name="_Hlk143184714"/>
      <w:r w:rsidR="00415A8F">
        <w:rPr>
          <w:b/>
          <w:sz w:val="28"/>
        </w:rPr>
        <w:t xml:space="preserve">zmlúv </w:t>
      </w:r>
      <w:r w:rsidR="0072498B">
        <w:rPr>
          <w:b/>
          <w:sz w:val="28"/>
        </w:rPr>
        <w:t xml:space="preserve">o poskytnutí dotácie </w:t>
      </w:r>
      <w:r w:rsidR="00415A8F">
        <w:rPr>
          <w:b/>
          <w:sz w:val="28"/>
        </w:rPr>
        <w:t>verejný</w:t>
      </w:r>
      <w:r w:rsidR="002B5BE5">
        <w:rPr>
          <w:b/>
          <w:sz w:val="28"/>
        </w:rPr>
        <w:t>m</w:t>
      </w:r>
      <w:r w:rsidR="00415A8F">
        <w:rPr>
          <w:b/>
          <w:sz w:val="28"/>
        </w:rPr>
        <w:t xml:space="preserve"> vysoký</w:t>
      </w:r>
      <w:r w:rsidR="002B5BE5">
        <w:rPr>
          <w:b/>
          <w:sz w:val="28"/>
        </w:rPr>
        <w:t>m</w:t>
      </w:r>
      <w:r w:rsidR="00415A8F">
        <w:rPr>
          <w:b/>
          <w:sz w:val="28"/>
        </w:rPr>
        <w:t xml:space="preserve"> šk</w:t>
      </w:r>
      <w:r w:rsidR="002B5BE5">
        <w:rPr>
          <w:b/>
          <w:sz w:val="28"/>
        </w:rPr>
        <w:t>o</w:t>
      </w:r>
      <w:r w:rsidR="00415A8F">
        <w:rPr>
          <w:b/>
          <w:sz w:val="28"/>
        </w:rPr>
        <w:t>l</w:t>
      </w:r>
      <w:r w:rsidR="002B5BE5">
        <w:rPr>
          <w:b/>
          <w:sz w:val="28"/>
        </w:rPr>
        <w:t>ám</w:t>
      </w:r>
      <w:bookmarkEnd w:id="0"/>
    </w:p>
    <w:p w:rsidR="00EA6E77" w:rsidRDefault="00A06E66">
      <w:pPr>
        <w:spacing w:after="0" w:line="259" w:lineRule="auto"/>
        <w:ind w:left="10" w:right="0" w:firstLine="0"/>
        <w:jc w:val="left"/>
      </w:pPr>
      <w:r>
        <w:rPr>
          <w:sz w:val="28"/>
        </w:rPr>
        <w:t xml:space="preserve"> </w:t>
      </w:r>
    </w:p>
    <w:p w:rsidR="00EA6E77" w:rsidRDefault="00A06E66" w:rsidP="00F33EF6">
      <w:pPr>
        <w:spacing w:after="22" w:line="259" w:lineRule="auto"/>
        <w:ind w:left="10" w:right="0" w:firstLine="0"/>
        <w:jc w:val="left"/>
      </w:pPr>
      <w:r>
        <w:rPr>
          <w:sz w:val="20"/>
        </w:rPr>
        <w:t xml:space="preserve"> Gestorský útvar: Odbor stratégií a koncepcií vedy, výskumu a vysokých škôl / Oddelenie </w:t>
      </w:r>
      <w:r w:rsidR="00415A8F">
        <w:rPr>
          <w:sz w:val="20"/>
        </w:rPr>
        <w:t>výkonnostných zmlúv vysokých škôl</w:t>
      </w:r>
      <w:r>
        <w:rPr>
          <w:sz w:val="20"/>
        </w:rPr>
        <w:t>, tel.: 02/59374250   ev. č.:202</w:t>
      </w:r>
      <w:r w:rsidR="00415A8F">
        <w:rPr>
          <w:sz w:val="20"/>
        </w:rPr>
        <w:t>3</w:t>
      </w:r>
      <w:r>
        <w:rPr>
          <w:sz w:val="20"/>
        </w:rPr>
        <w:t>/</w:t>
      </w:r>
      <w:r w:rsidR="00D10D67" w:rsidRPr="008277FD">
        <w:rPr>
          <w:sz w:val="20"/>
          <w:szCs w:val="20"/>
        </w:rPr>
        <w:t>13416:1</w:t>
      </w:r>
      <w:r w:rsidRPr="00D10D67">
        <w:rPr>
          <w:sz w:val="20"/>
        </w:rPr>
        <w:t>-</w:t>
      </w:r>
      <w:r>
        <w:rPr>
          <w:sz w:val="20"/>
        </w:rPr>
        <w:t>D911</w:t>
      </w:r>
      <w:r w:rsidR="00415A8F">
        <w:rPr>
          <w:sz w:val="20"/>
        </w:rPr>
        <w:t>3</w:t>
      </w:r>
    </w:p>
    <w:p w:rsidR="00F33EF6" w:rsidRDefault="00A06E66">
      <w:pPr>
        <w:spacing w:after="55" w:line="259" w:lineRule="auto"/>
        <w:ind w:left="10" w:right="0" w:firstLine="0"/>
        <w:jc w:val="left"/>
      </w:pPr>
      <w:r>
        <w:t xml:space="preserve"> </w:t>
      </w:r>
    </w:p>
    <w:p w:rsidR="00EA6E77" w:rsidRDefault="00A06E66">
      <w:pPr>
        <w:spacing w:after="279"/>
        <w:ind w:left="60" w:right="3" w:firstLine="0"/>
      </w:pPr>
      <w:r>
        <w:t xml:space="preserve">Minister školstva, vedy, výskumu a športu (ďalej len „minister“) podľa čl. 12 ods. 2 písm. f) druhého bodu Organizačného poriadku Ministerstva školstva, vedy, výskumu a športu Slovenskej republiky v súlade § </w:t>
      </w:r>
      <w:r w:rsidR="00415A8F">
        <w:t>89 ods. 3 písm. d)</w:t>
      </w:r>
      <w:r>
        <w:t xml:space="preserve"> zákona č. 1</w:t>
      </w:r>
      <w:r w:rsidR="00415A8F">
        <w:t>31</w:t>
      </w:r>
      <w:r>
        <w:t>/200</w:t>
      </w:r>
      <w:r w:rsidR="00415A8F">
        <w:t>2</w:t>
      </w:r>
      <w:r>
        <w:t xml:space="preserve"> Z. z. o</w:t>
      </w:r>
      <w:r w:rsidR="00415A8F">
        <w:t> vysokých školách</w:t>
      </w:r>
      <w:r>
        <w:t xml:space="preserve"> a o</w:t>
      </w:r>
      <w:r w:rsidR="002346FD">
        <w:t xml:space="preserve"> zmene a </w:t>
      </w:r>
      <w:r>
        <w:t xml:space="preserve">doplnení </w:t>
      </w:r>
      <w:r w:rsidR="002346FD">
        <w:t xml:space="preserve">niektorých </w:t>
      </w:r>
      <w:r>
        <w:t>zákon</w:t>
      </w:r>
      <w:r w:rsidR="002346FD">
        <w:t>ov</w:t>
      </w:r>
      <w:r>
        <w:t xml:space="preserve"> v znení neskorších predpisov (ďalej len „zákon“) vydáva túto smernicu: </w:t>
      </w:r>
    </w:p>
    <w:p w:rsidR="00EA6E77" w:rsidRDefault="00A06E66">
      <w:pPr>
        <w:pStyle w:val="Nadpis1"/>
        <w:spacing w:after="243"/>
        <w:ind w:left="17" w:right="8"/>
      </w:pPr>
      <w:bookmarkStart w:id="1" w:name="_Toc144971444"/>
      <w:r>
        <w:t>Čl. 1</w:t>
      </w:r>
      <w:r w:rsidR="00F33EF6">
        <w:br/>
      </w:r>
      <w:r>
        <w:t>Úvodné ustanovenie</w:t>
      </w:r>
      <w:bookmarkEnd w:id="1"/>
      <w:r>
        <w:t xml:space="preserve"> </w:t>
      </w:r>
    </w:p>
    <w:p w:rsidR="00EA6E77" w:rsidRDefault="00A06E66" w:rsidP="0071095F">
      <w:pPr>
        <w:ind w:left="17" w:right="3" w:firstLine="0"/>
      </w:pPr>
      <w:r>
        <w:t xml:space="preserve">Táto smernica upravuje </w:t>
      </w:r>
      <w:r w:rsidR="00415A8F">
        <w:t>merateľn</w:t>
      </w:r>
      <w:r w:rsidR="005565F2">
        <w:t>é</w:t>
      </w:r>
      <w:r w:rsidR="00415A8F">
        <w:t xml:space="preserve"> ukazovate</w:t>
      </w:r>
      <w:r w:rsidR="005565F2">
        <w:t>le</w:t>
      </w:r>
      <w:r w:rsidR="00FD35C4" w:rsidRPr="00FD35C4">
        <w:t xml:space="preserve"> na účel napĺňania poslania </w:t>
      </w:r>
      <w:r w:rsidR="006528B7">
        <w:t>verejn</w:t>
      </w:r>
      <w:r w:rsidR="000F2FFA">
        <w:t>ej</w:t>
      </w:r>
      <w:r w:rsidR="006528B7">
        <w:t xml:space="preserve"> </w:t>
      </w:r>
      <w:r w:rsidR="00FD35C4" w:rsidRPr="00FD35C4">
        <w:t xml:space="preserve">vysokej školy </w:t>
      </w:r>
      <w:r w:rsidR="00373E57">
        <w:t xml:space="preserve">(ďalej len „škola“) </w:t>
      </w:r>
      <w:r w:rsidR="005565F2">
        <w:t>podľa § 89 ods. 3 písm. d) zákona</w:t>
      </w:r>
      <w:r w:rsidR="001B4A95">
        <w:t xml:space="preserve"> a postup pri ich zapracovaní do </w:t>
      </w:r>
      <w:r w:rsidR="002B5BE5" w:rsidRPr="002B5BE5">
        <w:t>zml</w:t>
      </w:r>
      <w:r w:rsidR="002B5BE5">
        <w:t>u</w:t>
      </w:r>
      <w:r w:rsidR="002B5BE5" w:rsidRPr="002B5BE5">
        <w:t>v</w:t>
      </w:r>
      <w:r w:rsidR="002B5BE5">
        <w:t>y</w:t>
      </w:r>
      <w:r w:rsidR="002B5BE5" w:rsidRPr="002B5BE5">
        <w:t xml:space="preserve"> o poskytnutí dotácie verejn</w:t>
      </w:r>
      <w:r w:rsidR="002B5BE5">
        <w:t>ej</w:t>
      </w:r>
      <w:r w:rsidR="002B5BE5" w:rsidRPr="002B5BE5">
        <w:t xml:space="preserve"> vysok</w:t>
      </w:r>
      <w:r w:rsidR="002B5BE5">
        <w:t xml:space="preserve">ej </w:t>
      </w:r>
      <w:r w:rsidR="002B5BE5" w:rsidRPr="002B5BE5">
        <w:t>škol</w:t>
      </w:r>
      <w:r w:rsidR="002B5BE5">
        <w:t>e (ďalej len „výkonnostná zmluva“)</w:t>
      </w:r>
      <w:r w:rsidR="001B4A95">
        <w:t>.</w:t>
      </w:r>
    </w:p>
    <w:p w:rsidR="00EA6E77" w:rsidRDefault="00A06E66">
      <w:pPr>
        <w:pStyle w:val="Nadpis1"/>
        <w:spacing w:after="272"/>
        <w:ind w:left="17" w:right="8"/>
      </w:pPr>
      <w:bookmarkStart w:id="2" w:name="_Toc144971445"/>
      <w:r>
        <w:t xml:space="preserve">Čl. </w:t>
      </w:r>
      <w:r w:rsidR="0056473E">
        <w:t>2</w:t>
      </w:r>
      <w:r w:rsidR="00F33EF6">
        <w:br/>
      </w:r>
      <w:r w:rsidR="006528B7">
        <w:t>M</w:t>
      </w:r>
      <w:r w:rsidR="007E68AB">
        <w:t>erateľné ukazovatele</w:t>
      </w:r>
      <w:bookmarkEnd w:id="2"/>
      <w:r>
        <w:t xml:space="preserve"> </w:t>
      </w:r>
    </w:p>
    <w:p w:rsidR="000D7511" w:rsidRDefault="000F2FFA">
      <w:pPr>
        <w:numPr>
          <w:ilvl w:val="0"/>
          <w:numId w:val="5"/>
        </w:numPr>
        <w:ind w:right="3" w:hanging="361"/>
      </w:pPr>
      <w:r>
        <w:t xml:space="preserve">Merateľné ukazovatele sú uvedené v prílohe č. 1. </w:t>
      </w:r>
    </w:p>
    <w:p w:rsidR="005565F2" w:rsidRDefault="005565F2">
      <w:pPr>
        <w:numPr>
          <w:ilvl w:val="0"/>
          <w:numId w:val="5"/>
        </w:numPr>
        <w:ind w:right="3" w:hanging="361"/>
      </w:pPr>
      <w:r>
        <w:t xml:space="preserve">Merateľné ukazovatele sú zostavené </w:t>
      </w:r>
      <w:r w:rsidRPr="00FD35C4">
        <w:t xml:space="preserve">podľa tematických okruhov uvedených </w:t>
      </w:r>
      <w:r w:rsidR="00B34849">
        <w:t xml:space="preserve">                          </w:t>
      </w:r>
      <w:r w:rsidRPr="00FD35C4">
        <w:t xml:space="preserve">v dlhodobom zámere </w:t>
      </w:r>
      <w:r>
        <w:t>M</w:t>
      </w:r>
      <w:r w:rsidRPr="00FD35C4">
        <w:t>inisterstva školstva</w:t>
      </w:r>
      <w:r>
        <w:t>, vedy, výskumu a športu Slovenskej republiky</w:t>
      </w:r>
      <w:r w:rsidRPr="00FD35C4">
        <w:t xml:space="preserve"> vo vzdelávacej, výskumnej, vývojovej, umeleckej a ďalšej tvorivej činnosti pre oblasť vysokých škôl </w:t>
      </w:r>
      <w:r>
        <w:t>na roky 2023 – 2028.</w:t>
      </w:r>
    </w:p>
    <w:p w:rsidR="000F2FFA" w:rsidRDefault="000F2FFA">
      <w:pPr>
        <w:numPr>
          <w:ilvl w:val="0"/>
          <w:numId w:val="5"/>
        </w:numPr>
        <w:ind w:right="3" w:hanging="361"/>
      </w:pPr>
      <w:r>
        <w:t>Merateľné ukazovatele sa členia na základné merateľné ukazovatele a voliteľné merateľné ukazovatele.</w:t>
      </w:r>
    </w:p>
    <w:p w:rsidR="00015803" w:rsidRDefault="004666F4">
      <w:pPr>
        <w:numPr>
          <w:ilvl w:val="0"/>
          <w:numId w:val="5"/>
        </w:numPr>
        <w:ind w:right="3" w:hanging="361"/>
      </w:pPr>
      <w:r>
        <w:t>M</w:t>
      </w:r>
      <w:r w:rsidR="00015803">
        <w:t>erateľn</w:t>
      </w:r>
      <w:r>
        <w:t>ý</w:t>
      </w:r>
      <w:r w:rsidR="00015803">
        <w:t xml:space="preserve"> ukazovate</w:t>
      </w:r>
      <w:r>
        <w:t>ľ</w:t>
      </w:r>
      <w:r w:rsidR="00015803">
        <w:t xml:space="preserve"> </w:t>
      </w:r>
      <w:r>
        <w:t>môže mať všeobecný cieľ, ktor</w:t>
      </w:r>
      <w:r w:rsidR="000D7511">
        <w:t>ého</w:t>
      </w:r>
      <w:r>
        <w:t xml:space="preserve"> </w:t>
      </w:r>
      <w:r w:rsidR="000D7511">
        <w:t xml:space="preserve">plnenie </w:t>
      </w:r>
      <w:r w:rsidR="00EA7D87">
        <w:t>má</w:t>
      </w:r>
      <w:r>
        <w:t xml:space="preserve"> </w:t>
      </w:r>
      <w:r w:rsidR="000D7511">
        <w:t xml:space="preserve">hodnotu pre </w:t>
      </w:r>
      <w:r>
        <w:t>štandardn</w:t>
      </w:r>
      <w:r w:rsidR="00FE26ED">
        <w:t>ú úroveň</w:t>
      </w:r>
      <w:r>
        <w:t xml:space="preserve"> a</w:t>
      </w:r>
      <w:r w:rsidR="000D7511">
        <w:t xml:space="preserve"> hodnotu pre </w:t>
      </w:r>
      <w:r>
        <w:t>nadštandardn</w:t>
      </w:r>
      <w:r w:rsidR="00FE26ED">
        <w:t>ú úroveň</w:t>
      </w:r>
      <w:r>
        <w:t>.</w:t>
      </w:r>
    </w:p>
    <w:p w:rsidR="00AF4146" w:rsidRDefault="000F2FFA">
      <w:pPr>
        <w:numPr>
          <w:ilvl w:val="0"/>
          <w:numId w:val="5"/>
        </w:numPr>
        <w:ind w:right="3" w:hanging="361"/>
      </w:pPr>
      <w:r>
        <w:t xml:space="preserve">Vo výkonnostnej zmluve sa uvádzajú </w:t>
      </w:r>
    </w:p>
    <w:p w:rsidR="00EA6E77" w:rsidRDefault="000F2FFA" w:rsidP="00AF4146">
      <w:pPr>
        <w:pStyle w:val="Odsekzoznamu"/>
        <w:numPr>
          <w:ilvl w:val="1"/>
          <w:numId w:val="5"/>
        </w:numPr>
        <w:ind w:right="3" w:firstLine="0"/>
      </w:pPr>
      <w:r>
        <w:t>všetky z</w:t>
      </w:r>
      <w:r w:rsidR="002346FD">
        <w:t xml:space="preserve">ákladné </w:t>
      </w:r>
      <w:r w:rsidR="007E68AB">
        <w:t>merateľné ukazovatele</w:t>
      </w:r>
      <w:r w:rsidR="005E1C56">
        <w:t xml:space="preserve"> a</w:t>
      </w:r>
    </w:p>
    <w:p w:rsidR="00EA6E77" w:rsidRDefault="006528B7" w:rsidP="0071095F">
      <w:pPr>
        <w:pStyle w:val="Odsekzoznamu"/>
        <w:numPr>
          <w:ilvl w:val="1"/>
          <w:numId w:val="5"/>
        </w:numPr>
        <w:ind w:right="3" w:firstLine="0"/>
      </w:pPr>
      <w:r>
        <w:t>šesť voliteľných merateľných ukazovateľov podľa výberu príslušnej školy.</w:t>
      </w:r>
    </w:p>
    <w:p w:rsidR="006C3DE8" w:rsidRDefault="008B0962">
      <w:pPr>
        <w:numPr>
          <w:ilvl w:val="0"/>
          <w:numId w:val="5"/>
        </w:numPr>
        <w:ind w:right="3" w:hanging="361"/>
      </w:pPr>
      <w:r>
        <w:t xml:space="preserve">Ak z dôvodu uvedeného </w:t>
      </w:r>
      <w:r w:rsidR="00165040">
        <w:t>v</w:t>
      </w:r>
      <w:r w:rsidR="00536A2B">
        <w:t xml:space="preserve"> časti 6 prílohy č. 1 </w:t>
      </w:r>
      <w:r w:rsidR="00165040">
        <w:t xml:space="preserve">nie je možné </w:t>
      </w:r>
      <w:r w:rsidR="00AE636A">
        <w:t>v</w:t>
      </w:r>
      <w:r w:rsidR="00536A2B">
        <w:t>o výkonnostnej</w:t>
      </w:r>
      <w:r w:rsidR="00AE636A">
        <w:t xml:space="preserve"> zmluve </w:t>
      </w:r>
      <w:r w:rsidR="00165040">
        <w:t>uviesť základný merateľný ukazovateľ „inklúzia“ alebo „počet profesijne orientovaných bakalárskych programov“, namiesto nich</w:t>
      </w:r>
      <w:r w:rsidR="00536A2B">
        <w:t xml:space="preserve"> sa</w:t>
      </w:r>
      <w:r w:rsidR="00165040">
        <w:t xml:space="preserve"> rozšíri počet voliteľných ukazovateľov.</w:t>
      </w:r>
    </w:p>
    <w:p w:rsidR="00EA6E77" w:rsidRDefault="00A06E66">
      <w:pPr>
        <w:pStyle w:val="Nadpis1"/>
        <w:spacing w:after="257"/>
        <w:ind w:left="17" w:right="8"/>
      </w:pPr>
      <w:bookmarkStart w:id="3" w:name="_Toc144971446"/>
      <w:r>
        <w:lastRenderedPageBreak/>
        <w:t xml:space="preserve">Čl. </w:t>
      </w:r>
      <w:r w:rsidR="0056473E">
        <w:t>3</w:t>
      </w:r>
      <w:r>
        <w:t xml:space="preserve"> </w:t>
      </w:r>
      <w:ins w:id="4" w:author="Autor">
        <w:r w:rsidR="00230159">
          <w:br/>
        </w:r>
      </w:ins>
      <w:r w:rsidR="00C57AAC">
        <w:t xml:space="preserve">Zapracovanie merateľných ukazovateľov do </w:t>
      </w:r>
      <w:r>
        <w:t>výkonnostných zmlúv</w:t>
      </w:r>
      <w:bookmarkEnd w:id="3"/>
    </w:p>
    <w:p w:rsidR="00A06E66" w:rsidRDefault="00A06E66" w:rsidP="00A06E66">
      <w:pPr>
        <w:numPr>
          <w:ilvl w:val="0"/>
          <w:numId w:val="6"/>
        </w:numPr>
        <w:ind w:right="3" w:hanging="361"/>
      </w:pPr>
      <w:r>
        <w:t xml:space="preserve">Organizačný útvar ministerstva, v ktorého pôsobnosti je </w:t>
      </w:r>
      <w:r w:rsidR="0063047E" w:rsidRPr="0063047E">
        <w:t>plánovan</w:t>
      </w:r>
      <w:r w:rsidR="0063047E">
        <w:t>ie</w:t>
      </w:r>
      <w:r w:rsidR="0063047E" w:rsidRPr="0063047E">
        <w:t xml:space="preserve"> </w:t>
      </w:r>
      <w:r w:rsidR="00B34849">
        <w:t xml:space="preserve">                                          </w:t>
      </w:r>
      <w:r w:rsidR="0063047E" w:rsidRPr="0063047E">
        <w:t>a monitorovan</w:t>
      </w:r>
      <w:r w:rsidR="0063047E">
        <w:t>ie</w:t>
      </w:r>
      <w:r w:rsidR="0063047E" w:rsidRPr="0063047E">
        <w:t xml:space="preserve"> cieľov a merateľných ukazovateľov v oblasti vysokého školstva</w:t>
      </w:r>
      <w:r>
        <w:t xml:space="preserve"> (ďalej len „príslušný </w:t>
      </w:r>
      <w:r w:rsidR="006D1315">
        <w:t>útvar</w:t>
      </w:r>
      <w:r>
        <w:t xml:space="preserve">“) pripraví návrh </w:t>
      </w:r>
      <w:r w:rsidR="0071095F">
        <w:t xml:space="preserve">výkonnostnej zmluvy </w:t>
      </w:r>
      <w:r w:rsidR="00F005D6">
        <w:t>pre každú</w:t>
      </w:r>
      <w:r w:rsidR="00287C1F">
        <w:t xml:space="preserve"> škol</w:t>
      </w:r>
      <w:r w:rsidR="00F005D6">
        <w:t>u</w:t>
      </w:r>
      <w:r w:rsidR="00287C1F">
        <w:t xml:space="preserve"> </w:t>
      </w:r>
      <w:r w:rsidR="00F005D6">
        <w:t xml:space="preserve">samostatne </w:t>
      </w:r>
      <w:r>
        <w:t xml:space="preserve">a prerokuje </w:t>
      </w:r>
      <w:r w:rsidR="00373E57">
        <w:t>ho</w:t>
      </w:r>
      <w:r>
        <w:t xml:space="preserve"> s</w:t>
      </w:r>
      <w:r w:rsidR="00006B89">
        <w:t xml:space="preserve"> príslušnou </w:t>
      </w:r>
      <w:r>
        <w:t xml:space="preserve">školou. </w:t>
      </w:r>
    </w:p>
    <w:p w:rsidR="00A06E66" w:rsidRDefault="00A06E66" w:rsidP="00A06E66">
      <w:pPr>
        <w:numPr>
          <w:ilvl w:val="0"/>
          <w:numId w:val="6"/>
        </w:numPr>
        <w:spacing w:after="158"/>
        <w:ind w:right="3" w:hanging="361"/>
      </w:pPr>
      <w:r>
        <w:t xml:space="preserve">Príslušný </w:t>
      </w:r>
      <w:r w:rsidR="006D1315">
        <w:t>útvar</w:t>
      </w:r>
      <w:r>
        <w:t xml:space="preserve"> v návrhu </w:t>
      </w:r>
      <w:r w:rsidR="00006B89">
        <w:t xml:space="preserve">výkonnostnej </w:t>
      </w:r>
      <w:r>
        <w:t xml:space="preserve">zmluvy </w:t>
      </w:r>
      <w:r w:rsidR="00C10139">
        <w:t xml:space="preserve">pre každú školu </w:t>
      </w:r>
      <w:r w:rsidR="00373E57">
        <w:t xml:space="preserve">uvedie </w:t>
      </w:r>
      <w:r>
        <w:t>hodnoty merateľných ukazovateľov, ktorých dosiahnutie sa považuje za splnenie merateľného ukazovateľa</w:t>
      </w:r>
      <w:r w:rsidR="00C10139">
        <w:t xml:space="preserve"> podľa princípov uvedených v prílohe </w:t>
      </w:r>
      <w:r w:rsidR="00F14056">
        <w:t xml:space="preserve">č. </w:t>
      </w:r>
      <w:r w:rsidR="00C10139">
        <w:t>2.</w:t>
      </w:r>
      <w:r>
        <w:t xml:space="preserve"> </w:t>
      </w:r>
    </w:p>
    <w:p w:rsidR="00373E57" w:rsidRDefault="00A06E66" w:rsidP="00A06E66">
      <w:pPr>
        <w:numPr>
          <w:ilvl w:val="0"/>
          <w:numId w:val="6"/>
        </w:numPr>
        <w:ind w:right="3" w:hanging="361"/>
      </w:pPr>
      <w:r>
        <w:t xml:space="preserve">Príslušný </w:t>
      </w:r>
      <w:r w:rsidR="006D1315">
        <w:t>útvar</w:t>
      </w:r>
      <w:r>
        <w:t xml:space="preserve"> v návrhu </w:t>
      </w:r>
      <w:r w:rsidR="00C0199E">
        <w:t xml:space="preserve">výkonnostnej </w:t>
      </w:r>
      <w:r>
        <w:t xml:space="preserve">zmluvy </w:t>
      </w:r>
      <w:r w:rsidR="00373E57">
        <w:t xml:space="preserve">uvedie </w:t>
      </w:r>
    </w:p>
    <w:p w:rsidR="00373E57" w:rsidRDefault="00373E57" w:rsidP="00F33EF6">
      <w:pPr>
        <w:pStyle w:val="Odsekzoznamu"/>
        <w:numPr>
          <w:ilvl w:val="1"/>
          <w:numId w:val="5"/>
        </w:numPr>
        <w:ind w:right="3" w:firstLine="0"/>
      </w:pPr>
      <w:r>
        <w:t>objem finančných prostriedkov</w:t>
      </w:r>
      <w:r w:rsidR="00A06E66">
        <w:t xml:space="preserve">, ktoré škola získa za splnenie </w:t>
      </w:r>
      <w:r>
        <w:t xml:space="preserve">príslušného </w:t>
      </w:r>
      <w:r w:rsidR="00A06E66">
        <w:t>merateľného ukazovateľa</w:t>
      </w:r>
      <w:r w:rsidR="004C1F41">
        <w:t>, a</w:t>
      </w:r>
    </w:p>
    <w:p w:rsidR="00EA6E77" w:rsidRDefault="004C1F41" w:rsidP="006C1729">
      <w:pPr>
        <w:pStyle w:val="Odsekzoznamu"/>
        <w:numPr>
          <w:ilvl w:val="1"/>
          <w:numId w:val="5"/>
        </w:numPr>
        <w:ind w:right="3" w:firstLine="0"/>
      </w:pPr>
      <w:r>
        <w:t>finančné korekcie</w:t>
      </w:r>
      <w:r w:rsidR="00373E57">
        <w:t>, ak škola príslušný merateľný ukazovateľ</w:t>
      </w:r>
      <w:r>
        <w:t xml:space="preserve"> </w:t>
      </w:r>
      <w:r w:rsidR="00373E57">
        <w:t>nesplní alebo ak ho splní len čiastočne</w:t>
      </w:r>
      <w:r w:rsidR="00A06E66">
        <w:t xml:space="preserve">. </w:t>
      </w:r>
    </w:p>
    <w:p w:rsidR="00FE26ED" w:rsidRDefault="00FE26ED" w:rsidP="0071095F">
      <w:pPr>
        <w:pStyle w:val="Nadpis1"/>
        <w:spacing w:after="292"/>
        <w:ind w:left="17" w:right="13"/>
      </w:pPr>
      <w:bookmarkStart w:id="5" w:name="_Toc144971447"/>
      <w:r>
        <w:t xml:space="preserve">Čl. </w:t>
      </w:r>
      <w:r w:rsidR="0056473E">
        <w:t>4</w:t>
      </w:r>
      <w:r w:rsidR="00F33EF6">
        <w:br/>
      </w:r>
      <w:r>
        <w:t>Prechodné ustanovenie</w:t>
      </w:r>
      <w:bookmarkEnd w:id="5"/>
    </w:p>
    <w:p w:rsidR="00FE26ED" w:rsidRDefault="00FE26ED" w:rsidP="00A06E66">
      <w:pPr>
        <w:ind w:left="426" w:right="3" w:firstLine="0"/>
      </w:pPr>
      <w:r>
        <w:t>Pri príprave výkonnostnej zmluvy na rok 2024 môže verejná vysoká škola spĺňať voliteľné merateľné ukazovatele na nadštandardnej úrovni vo vzťahu k najviac jednému voliteľnému merateľnému ukazovateľu.</w:t>
      </w:r>
    </w:p>
    <w:p w:rsidR="00FE26ED" w:rsidRDefault="00FE26ED" w:rsidP="00A06E66">
      <w:pPr>
        <w:ind w:left="426" w:right="3" w:firstLine="0"/>
      </w:pPr>
    </w:p>
    <w:p w:rsidR="00EA6E77" w:rsidRDefault="00A06E66">
      <w:pPr>
        <w:pStyle w:val="Nadpis1"/>
        <w:spacing w:after="292"/>
        <w:ind w:left="17" w:right="13"/>
      </w:pPr>
      <w:bookmarkStart w:id="6" w:name="_Toc144971448"/>
      <w:r>
        <w:t>Čl. 5</w:t>
      </w:r>
      <w:r w:rsidR="00F33EF6">
        <w:br/>
      </w:r>
      <w:r>
        <w:t>Účinnosť</w:t>
      </w:r>
      <w:bookmarkEnd w:id="6"/>
      <w:r>
        <w:t xml:space="preserve"> </w:t>
      </w:r>
    </w:p>
    <w:p w:rsidR="00EA6E77" w:rsidRDefault="00A06E66">
      <w:pPr>
        <w:ind w:left="60" w:right="3" w:firstLine="0"/>
      </w:pPr>
      <w:r>
        <w:t xml:space="preserve">Táto smernica nadobúda účinnosť </w:t>
      </w:r>
      <w:r w:rsidR="00561946">
        <w:rPr>
          <w:sz w:val="26"/>
        </w:rPr>
        <w:t>1. októbra</w:t>
      </w:r>
      <w:bookmarkStart w:id="7" w:name="_GoBack"/>
      <w:bookmarkEnd w:id="7"/>
      <w:r>
        <w:rPr>
          <w:sz w:val="26"/>
        </w:rPr>
        <w:t xml:space="preserve"> 2023.</w:t>
      </w:r>
      <w:r>
        <w:t xml:space="preserve">  </w:t>
      </w:r>
    </w:p>
    <w:p w:rsidR="00EA6E77" w:rsidRDefault="00A06E66">
      <w:pPr>
        <w:spacing w:after="137" w:line="259" w:lineRule="auto"/>
        <w:ind w:left="10" w:right="0" w:firstLine="0"/>
        <w:jc w:val="left"/>
      </w:pPr>
      <w:r>
        <w:t xml:space="preserve"> </w:t>
      </w:r>
    </w:p>
    <w:p w:rsidR="00EA6E77" w:rsidRDefault="00A06E66">
      <w:pPr>
        <w:spacing w:after="142" w:line="259" w:lineRule="auto"/>
        <w:ind w:left="10" w:right="0" w:firstLine="0"/>
        <w:jc w:val="left"/>
      </w:pPr>
      <w:r>
        <w:t xml:space="preserve"> </w:t>
      </w:r>
    </w:p>
    <w:p w:rsidR="00EA6E77" w:rsidRDefault="00A06E66">
      <w:pPr>
        <w:spacing w:after="281" w:line="259" w:lineRule="auto"/>
        <w:ind w:left="10" w:right="0" w:firstLine="0"/>
        <w:jc w:val="left"/>
      </w:pPr>
      <w:r>
        <w:t xml:space="preserve"> </w:t>
      </w:r>
    </w:p>
    <w:p w:rsidR="0063047E" w:rsidRPr="0063047E" w:rsidRDefault="00A06E66" w:rsidP="00F33EF6">
      <w:pPr>
        <w:tabs>
          <w:tab w:val="center" w:pos="7490"/>
        </w:tabs>
        <w:spacing w:after="0" w:line="240" w:lineRule="auto"/>
        <w:ind w:left="-5" w:right="0" w:firstLine="0"/>
        <w:jc w:val="left"/>
        <w:rPr>
          <w:b/>
          <w:sz w:val="37"/>
          <w:vertAlign w:val="superscript"/>
        </w:rPr>
      </w:pPr>
      <w:r>
        <w:rPr>
          <w:sz w:val="37"/>
          <w:vertAlign w:val="superscript"/>
        </w:rPr>
        <w:t xml:space="preserve"> </w:t>
      </w:r>
      <w:r>
        <w:rPr>
          <w:sz w:val="37"/>
          <w:vertAlign w:val="superscript"/>
        </w:rPr>
        <w:tab/>
      </w:r>
      <w:r w:rsidR="0063047E" w:rsidRPr="0063047E">
        <w:rPr>
          <w:b/>
          <w:sz w:val="37"/>
          <w:vertAlign w:val="superscript"/>
        </w:rPr>
        <w:t>Mgr.</w:t>
      </w:r>
      <w:r w:rsidR="0063047E">
        <w:rPr>
          <w:b/>
          <w:sz w:val="37"/>
          <w:vertAlign w:val="superscript"/>
        </w:rPr>
        <w:t xml:space="preserve"> </w:t>
      </w:r>
      <w:r w:rsidR="0063047E" w:rsidRPr="0063047E">
        <w:rPr>
          <w:b/>
          <w:sz w:val="37"/>
          <w:vertAlign w:val="superscript"/>
        </w:rPr>
        <w:t>Daniel Bútora</w:t>
      </w:r>
    </w:p>
    <w:p w:rsidR="00EA6E77" w:rsidRDefault="0063047E" w:rsidP="00F33EF6">
      <w:pPr>
        <w:tabs>
          <w:tab w:val="center" w:pos="7490"/>
        </w:tabs>
        <w:spacing w:after="0" w:line="240" w:lineRule="auto"/>
        <w:ind w:left="-5" w:right="0" w:firstLine="0"/>
        <w:jc w:val="center"/>
      </w:pPr>
      <w:r>
        <w:rPr>
          <w:b/>
        </w:rPr>
        <w:t xml:space="preserve">                                                                                         </w:t>
      </w:r>
      <w:r w:rsidR="00A06E66">
        <w:rPr>
          <w:b/>
        </w:rPr>
        <w:t xml:space="preserve">minister </w:t>
      </w:r>
    </w:p>
    <w:p w:rsidR="00EA6E77" w:rsidRDefault="00A06E66">
      <w:pPr>
        <w:spacing w:after="138" w:line="259" w:lineRule="auto"/>
        <w:ind w:left="10" w:right="0" w:firstLine="0"/>
        <w:jc w:val="left"/>
      </w:pPr>
      <w:r>
        <w:t xml:space="preserve"> </w:t>
      </w:r>
    </w:p>
    <w:p w:rsidR="00EA6E77" w:rsidRDefault="00A06E66">
      <w:pPr>
        <w:spacing w:after="147" w:line="259" w:lineRule="auto"/>
        <w:ind w:left="10" w:right="0" w:firstLine="0"/>
        <w:jc w:val="left"/>
      </w:pPr>
      <w:r>
        <w:t xml:space="preserve"> </w:t>
      </w:r>
    </w:p>
    <w:p w:rsidR="00873948" w:rsidRDefault="00873948">
      <w:pPr>
        <w:spacing w:after="147" w:line="259" w:lineRule="auto"/>
        <w:ind w:left="10" w:right="0" w:firstLine="0"/>
        <w:jc w:val="left"/>
      </w:pPr>
    </w:p>
    <w:p w:rsidR="00873948" w:rsidRDefault="00873948">
      <w:pPr>
        <w:spacing w:after="147" w:line="259" w:lineRule="auto"/>
        <w:ind w:left="10" w:right="0" w:firstLine="0"/>
        <w:jc w:val="left"/>
      </w:pPr>
    </w:p>
    <w:p w:rsidR="00873948" w:rsidRDefault="00873948">
      <w:pPr>
        <w:spacing w:after="147" w:line="259" w:lineRule="auto"/>
        <w:ind w:left="10" w:right="0" w:firstLine="0"/>
        <w:jc w:val="left"/>
      </w:pPr>
    </w:p>
    <w:p w:rsidR="00873948" w:rsidRDefault="00873948">
      <w:pPr>
        <w:spacing w:after="147" w:line="259" w:lineRule="auto"/>
        <w:ind w:left="10" w:right="0" w:firstLine="0"/>
        <w:jc w:val="left"/>
      </w:pPr>
    </w:p>
    <w:p w:rsidR="00EA6E77" w:rsidRDefault="00A06E66">
      <w:pPr>
        <w:spacing w:after="0" w:line="259" w:lineRule="auto"/>
        <w:ind w:left="10" w:right="0" w:firstLine="0"/>
        <w:jc w:val="left"/>
      </w:pPr>
      <w:r>
        <w:t xml:space="preserve"> </w:t>
      </w:r>
      <w:r>
        <w:tab/>
        <w:t xml:space="preserve"> </w:t>
      </w:r>
    </w:p>
    <w:p w:rsidR="00EA6E77" w:rsidRDefault="00A06E66">
      <w:pPr>
        <w:pStyle w:val="Nadpis2"/>
        <w:spacing w:after="0"/>
        <w:ind w:left="0" w:right="3662" w:firstLine="0"/>
        <w:jc w:val="right"/>
      </w:pPr>
      <w:bookmarkStart w:id="8" w:name="_Toc144971449"/>
      <w:r>
        <w:lastRenderedPageBreak/>
        <w:t>Zoznam príloh</w:t>
      </w:r>
      <w:bookmarkEnd w:id="8"/>
      <w:r>
        <w:t xml:space="preserve"> </w:t>
      </w:r>
    </w:p>
    <w:p w:rsidR="00EA6E77" w:rsidRDefault="00A06E66">
      <w:pPr>
        <w:spacing w:after="142" w:line="259" w:lineRule="auto"/>
        <w:ind w:left="10" w:right="0" w:firstLine="0"/>
        <w:jc w:val="left"/>
      </w:pPr>
      <w:r>
        <w:t xml:space="preserve"> </w:t>
      </w:r>
    </w:p>
    <w:p w:rsidR="00C10139" w:rsidRDefault="00A06E66">
      <w:pPr>
        <w:ind w:left="60" w:right="3" w:firstLine="0"/>
      </w:pPr>
      <w:r>
        <w:t xml:space="preserve">Prílohy: </w:t>
      </w:r>
    </w:p>
    <w:p w:rsidR="00C10139" w:rsidRDefault="00A06E66" w:rsidP="00C10139">
      <w:pPr>
        <w:pStyle w:val="Odsekzoznamu"/>
        <w:numPr>
          <w:ilvl w:val="0"/>
          <w:numId w:val="16"/>
        </w:numPr>
        <w:ind w:right="3"/>
      </w:pPr>
      <w:r>
        <w:t>Zoznam merateľných ukazovateľov</w:t>
      </w:r>
      <w:r w:rsidR="00C10139">
        <w:t xml:space="preserve"> na obdobie 2024-2026</w:t>
      </w:r>
    </w:p>
    <w:p w:rsidR="00EA6E77" w:rsidRDefault="004821CF" w:rsidP="00F33EF6">
      <w:pPr>
        <w:pStyle w:val="Odsekzoznamu"/>
        <w:numPr>
          <w:ilvl w:val="0"/>
          <w:numId w:val="16"/>
        </w:numPr>
        <w:ind w:right="3"/>
      </w:pPr>
      <w:r w:rsidRPr="004821CF">
        <w:t xml:space="preserve">Matematické princípy, použité pri stanovení cieľov merateľných ukazovateľov </w:t>
      </w:r>
      <w:r w:rsidR="00A06E66">
        <w:t xml:space="preserve"> </w:t>
      </w:r>
    </w:p>
    <w:p w:rsidR="00EA6E77" w:rsidRDefault="00A06E66">
      <w:pPr>
        <w:spacing w:after="142" w:line="259" w:lineRule="auto"/>
        <w:ind w:left="10" w:right="0" w:firstLine="0"/>
        <w:jc w:val="left"/>
      </w:pPr>
      <w:r>
        <w:t xml:space="preserve"> </w:t>
      </w:r>
    </w:p>
    <w:p w:rsidR="00EA6E77" w:rsidRDefault="00A06E66">
      <w:pPr>
        <w:spacing w:after="0" w:line="259" w:lineRule="auto"/>
        <w:ind w:left="10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EA6E77" w:rsidRDefault="00A06E66">
      <w:pPr>
        <w:pStyle w:val="Nadpis2"/>
        <w:spacing w:after="0"/>
        <w:ind w:left="17" w:right="5"/>
      </w:pPr>
      <w:bookmarkStart w:id="9" w:name="_Toc144971450"/>
      <w:r>
        <w:lastRenderedPageBreak/>
        <w:t>Obsah</w:t>
      </w:r>
      <w:bookmarkEnd w:id="9"/>
      <w:r>
        <w:t xml:space="preserve"> </w:t>
      </w:r>
    </w:p>
    <w:p w:rsidR="00EA6E77" w:rsidRDefault="00A06E66">
      <w:pPr>
        <w:spacing w:after="93" w:line="259" w:lineRule="auto"/>
        <w:ind w:left="10" w:right="0" w:firstLine="0"/>
        <w:jc w:val="left"/>
      </w:pPr>
      <w:r>
        <w:t xml:space="preserve"> </w:t>
      </w:r>
    </w:p>
    <w:p w:rsidR="00A06E66" w:rsidRDefault="00A06E66">
      <w:pPr>
        <w:pStyle w:val="Obsah1"/>
        <w:tabs>
          <w:tab w:val="right" w:leader="dot" w:pos="9091"/>
        </w:tabs>
        <w:rPr>
          <w:rFonts w:eastAsia="Calibri"/>
          <w:szCs w:val="24"/>
        </w:rPr>
      </w:pPr>
      <w:r>
        <w:t xml:space="preserve">Smernica č. </w:t>
      </w:r>
      <w:r w:rsidR="00F33EF6">
        <w:t>28</w:t>
      </w:r>
      <w:r>
        <w:t>/2023</w:t>
      </w:r>
      <w:r>
        <w:rPr>
          <w:rFonts w:ascii="Calibri" w:eastAsia="Calibri" w:hAnsi="Calibri" w:cs="Calibri"/>
          <w:sz w:val="22"/>
        </w:rPr>
        <w:t xml:space="preserve"> </w:t>
      </w:r>
      <w:r w:rsidRPr="00A06E66">
        <w:rPr>
          <w:rFonts w:eastAsia="Calibri"/>
          <w:szCs w:val="24"/>
        </w:rPr>
        <w:t>o merateľných ukazovateľoch výkonnostných zmlúv verejných vysokých škôl na obdobie 2024-2026</w:t>
      </w:r>
      <w:r>
        <w:rPr>
          <w:rFonts w:eastAsia="Calibri"/>
          <w:szCs w:val="24"/>
        </w:rPr>
        <w:t xml:space="preserve"> </w:t>
      </w:r>
    </w:p>
    <w:sdt>
      <w:sdtPr>
        <w:id w:val="-19166578"/>
        <w:docPartObj>
          <w:docPartGallery w:val="Table of Contents"/>
        </w:docPartObj>
      </w:sdtPr>
      <w:sdtEndPr/>
      <w:sdtContent>
        <w:p w:rsidR="00F33EF6" w:rsidRDefault="00A06E66">
          <w:pPr>
            <w:pStyle w:val="Obsah1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44971444" w:history="1">
            <w:r w:rsidR="00F33EF6" w:rsidRPr="005D784B">
              <w:rPr>
                <w:rStyle w:val="Hypertextovprepojenie"/>
                <w:noProof/>
              </w:rPr>
              <w:t>Čl. 1 Úvodné ustanovenie</w:t>
            </w:r>
            <w:r w:rsidR="00F33EF6">
              <w:rPr>
                <w:noProof/>
                <w:webHidden/>
              </w:rPr>
              <w:tab/>
            </w:r>
            <w:r w:rsidR="00F33EF6">
              <w:rPr>
                <w:noProof/>
                <w:webHidden/>
              </w:rPr>
              <w:fldChar w:fldCharType="begin"/>
            </w:r>
            <w:r w:rsidR="00F33EF6">
              <w:rPr>
                <w:noProof/>
                <w:webHidden/>
              </w:rPr>
              <w:instrText xml:space="preserve"> PAGEREF _Toc144971444 \h </w:instrText>
            </w:r>
            <w:r w:rsidR="00F33EF6">
              <w:rPr>
                <w:noProof/>
                <w:webHidden/>
              </w:rPr>
            </w:r>
            <w:r w:rsidR="00F33EF6">
              <w:rPr>
                <w:noProof/>
                <w:webHidden/>
              </w:rPr>
              <w:fldChar w:fldCharType="separate"/>
            </w:r>
            <w:r w:rsidR="00F33EF6">
              <w:rPr>
                <w:noProof/>
                <w:webHidden/>
              </w:rPr>
              <w:t>1</w:t>
            </w:r>
            <w:r w:rsidR="00F33EF6">
              <w:rPr>
                <w:noProof/>
                <w:webHidden/>
              </w:rPr>
              <w:fldChar w:fldCharType="end"/>
            </w:r>
          </w:hyperlink>
        </w:p>
        <w:p w:rsidR="00F33EF6" w:rsidRDefault="00FF305B">
          <w:pPr>
            <w:pStyle w:val="Obsah1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44971445" w:history="1">
            <w:r w:rsidR="00F33EF6" w:rsidRPr="005D784B">
              <w:rPr>
                <w:rStyle w:val="Hypertextovprepojenie"/>
                <w:noProof/>
              </w:rPr>
              <w:t>Čl. 2 Merateľné ukazovatele</w:t>
            </w:r>
            <w:r w:rsidR="00F33EF6">
              <w:rPr>
                <w:noProof/>
                <w:webHidden/>
              </w:rPr>
              <w:tab/>
            </w:r>
            <w:r w:rsidR="00F33EF6">
              <w:rPr>
                <w:noProof/>
                <w:webHidden/>
              </w:rPr>
              <w:fldChar w:fldCharType="begin"/>
            </w:r>
            <w:r w:rsidR="00F33EF6">
              <w:rPr>
                <w:noProof/>
                <w:webHidden/>
              </w:rPr>
              <w:instrText xml:space="preserve"> PAGEREF _Toc144971445 \h </w:instrText>
            </w:r>
            <w:r w:rsidR="00F33EF6">
              <w:rPr>
                <w:noProof/>
                <w:webHidden/>
              </w:rPr>
            </w:r>
            <w:r w:rsidR="00F33EF6">
              <w:rPr>
                <w:noProof/>
                <w:webHidden/>
              </w:rPr>
              <w:fldChar w:fldCharType="separate"/>
            </w:r>
            <w:r w:rsidR="00F33EF6">
              <w:rPr>
                <w:noProof/>
                <w:webHidden/>
              </w:rPr>
              <w:t>1</w:t>
            </w:r>
            <w:r w:rsidR="00F33EF6">
              <w:rPr>
                <w:noProof/>
                <w:webHidden/>
              </w:rPr>
              <w:fldChar w:fldCharType="end"/>
            </w:r>
          </w:hyperlink>
        </w:p>
        <w:p w:rsidR="00F33EF6" w:rsidRDefault="00FF305B">
          <w:pPr>
            <w:pStyle w:val="Obsah1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44971446" w:history="1">
            <w:r w:rsidR="00F33EF6" w:rsidRPr="005D784B">
              <w:rPr>
                <w:rStyle w:val="Hypertextovprepojenie"/>
                <w:noProof/>
              </w:rPr>
              <w:t>Čl. 3  Zapracovanie merateľných ukazovateľov do výkonnostných zmlúv</w:t>
            </w:r>
            <w:r w:rsidR="00F33EF6">
              <w:rPr>
                <w:noProof/>
                <w:webHidden/>
              </w:rPr>
              <w:tab/>
            </w:r>
            <w:r w:rsidR="00F33EF6">
              <w:rPr>
                <w:noProof/>
                <w:webHidden/>
              </w:rPr>
              <w:fldChar w:fldCharType="begin"/>
            </w:r>
            <w:r w:rsidR="00F33EF6">
              <w:rPr>
                <w:noProof/>
                <w:webHidden/>
              </w:rPr>
              <w:instrText xml:space="preserve"> PAGEREF _Toc144971446 \h </w:instrText>
            </w:r>
            <w:r w:rsidR="00F33EF6">
              <w:rPr>
                <w:noProof/>
                <w:webHidden/>
              </w:rPr>
            </w:r>
            <w:r w:rsidR="00F33EF6">
              <w:rPr>
                <w:noProof/>
                <w:webHidden/>
              </w:rPr>
              <w:fldChar w:fldCharType="separate"/>
            </w:r>
            <w:r w:rsidR="00F33EF6">
              <w:rPr>
                <w:noProof/>
                <w:webHidden/>
              </w:rPr>
              <w:t>2</w:t>
            </w:r>
            <w:r w:rsidR="00F33EF6">
              <w:rPr>
                <w:noProof/>
                <w:webHidden/>
              </w:rPr>
              <w:fldChar w:fldCharType="end"/>
            </w:r>
          </w:hyperlink>
        </w:p>
        <w:p w:rsidR="00F33EF6" w:rsidRDefault="00FF305B">
          <w:pPr>
            <w:pStyle w:val="Obsah1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44971447" w:history="1">
            <w:r w:rsidR="00F33EF6" w:rsidRPr="005D784B">
              <w:rPr>
                <w:rStyle w:val="Hypertextovprepojenie"/>
                <w:noProof/>
              </w:rPr>
              <w:t>Čl. 4 Prechodné ustanovenie</w:t>
            </w:r>
            <w:r w:rsidR="00F33EF6">
              <w:rPr>
                <w:noProof/>
                <w:webHidden/>
              </w:rPr>
              <w:tab/>
            </w:r>
            <w:r w:rsidR="00F33EF6">
              <w:rPr>
                <w:noProof/>
                <w:webHidden/>
              </w:rPr>
              <w:fldChar w:fldCharType="begin"/>
            </w:r>
            <w:r w:rsidR="00F33EF6">
              <w:rPr>
                <w:noProof/>
                <w:webHidden/>
              </w:rPr>
              <w:instrText xml:space="preserve"> PAGEREF _Toc144971447 \h </w:instrText>
            </w:r>
            <w:r w:rsidR="00F33EF6">
              <w:rPr>
                <w:noProof/>
                <w:webHidden/>
              </w:rPr>
            </w:r>
            <w:r w:rsidR="00F33EF6">
              <w:rPr>
                <w:noProof/>
                <w:webHidden/>
              </w:rPr>
              <w:fldChar w:fldCharType="separate"/>
            </w:r>
            <w:r w:rsidR="00F33EF6">
              <w:rPr>
                <w:noProof/>
                <w:webHidden/>
              </w:rPr>
              <w:t>2</w:t>
            </w:r>
            <w:r w:rsidR="00F33EF6">
              <w:rPr>
                <w:noProof/>
                <w:webHidden/>
              </w:rPr>
              <w:fldChar w:fldCharType="end"/>
            </w:r>
          </w:hyperlink>
        </w:p>
        <w:p w:rsidR="00F33EF6" w:rsidRDefault="00FF305B">
          <w:pPr>
            <w:pStyle w:val="Obsah1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44971448" w:history="1">
            <w:r w:rsidR="00F33EF6" w:rsidRPr="005D784B">
              <w:rPr>
                <w:rStyle w:val="Hypertextovprepojenie"/>
                <w:noProof/>
              </w:rPr>
              <w:t>Čl. 5 Účinnosť</w:t>
            </w:r>
            <w:r w:rsidR="00F33EF6">
              <w:rPr>
                <w:noProof/>
                <w:webHidden/>
              </w:rPr>
              <w:tab/>
            </w:r>
            <w:r w:rsidR="00F33EF6">
              <w:rPr>
                <w:noProof/>
                <w:webHidden/>
              </w:rPr>
              <w:fldChar w:fldCharType="begin"/>
            </w:r>
            <w:r w:rsidR="00F33EF6">
              <w:rPr>
                <w:noProof/>
                <w:webHidden/>
              </w:rPr>
              <w:instrText xml:space="preserve"> PAGEREF _Toc144971448 \h </w:instrText>
            </w:r>
            <w:r w:rsidR="00F33EF6">
              <w:rPr>
                <w:noProof/>
                <w:webHidden/>
              </w:rPr>
            </w:r>
            <w:r w:rsidR="00F33EF6">
              <w:rPr>
                <w:noProof/>
                <w:webHidden/>
              </w:rPr>
              <w:fldChar w:fldCharType="separate"/>
            </w:r>
            <w:r w:rsidR="00F33EF6">
              <w:rPr>
                <w:noProof/>
                <w:webHidden/>
              </w:rPr>
              <w:t>2</w:t>
            </w:r>
            <w:r w:rsidR="00F33EF6">
              <w:rPr>
                <w:noProof/>
                <w:webHidden/>
              </w:rPr>
              <w:fldChar w:fldCharType="end"/>
            </w:r>
          </w:hyperlink>
        </w:p>
        <w:p w:rsidR="00F33EF6" w:rsidRDefault="00FF305B">
          <w:pPr>
            <w:pStyle w:val="Obsah2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44971449" w:history="1">
            <w:r w:rsidR="00F33EF6" w:rsidRPr="005D784B">
              <w:rPr>
                <w:rStyle w:val="Hypertextovprepojenie"/>
                <w:noProof/>
              </w:rPr>
              <w:t>Zoznam príloh</w:t>
            </w:r>
            <w:r w:rsidR="00F33EF6">
              <w:rPr>
                <w:noProof/>
                <w:webHidden/>
              </w:rPr>
              <w:tab/>
            </w:r>
            <w:r w:rsidR="00F33EF6">
              <w:rPr>
                <w:noProof/>
                <w:webHidden/>
              </w:rPr>
              <w:fldChar w:fldCharType="begin"/>
            </w:r>
            <w:r w:rsidR="00F33EF6">
              <w:rPr>
                <w:noProof/>
                <w:webHidden/>
              </w:rPr>
              <w:instrText xml:space="preserve"> PAGEREF _Toc144971449 \h </w:instrText>
            </w:r>
            <w:r w:rsidR="00F33EF6">
              <w:rPr>
                <w:noProof/>
                <w:webHidden/>
              </w:rPr>
            </w:r>
            <w:r w:rsidR="00F33EF6">
              <w:rPr>
                <w:noProof/>
                <w:webHidden/>
              </w:rPr>
              <w:fldChar w:fldCharType="separate"/>
            </w:r>
            <w:r w:rsidR="00F33EF6">
              <w:rPr>
                <w:noProof/>
                <w:webHidden/>
              </w:rPr>
              <w:t>3</w:t>
            </w:r>
            <w:r w:rsidR="00F33EF6">
              <w:rPr>
                <w:noProof/>
                <w:webHidden/>
              </w:rPr>
              <w:fldChar w:fldCharType="end"/>
            </w:r>
          </w:hyperlink>
        </w:p>
        <w:p w:rsidR="00F33EF6" w:rsidRDefault="00FF305B">
          <w:pPr>
            <w:pStyle w:val="Obsah2"/>
            <w:tabs>
              <w:tab w:val="right" w:leader="dot" w:pos="90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44971450" w:history="1">
            <w:r w:rsidR="00F33EF6" w:rsidRPr="005D784B">
              <w:rPr>
                <w:rStyle w:val="Hypertextovprepojenie"/>
                <w:noProof/>
              </w:rPr>
              <w:t>Obsah</w:t>
            </w:r>
            <w:r w:rsidR="00F33EF6">
              <w:rPr>
                <w:noProof/>
                <w:webHidden/>
              </w:rPr>
              <w:tab/>
            </w:r>
            <w:r w:rsidR="00F33EF6">
              <w:rPr>
                <w:noProof/>
                <w:webHidden/>
              </w:rPr>
              <w:fldChar w:fldCharType="begin"/>
            </w:r>
            <w:r w:rsidR="00F33EF6">
              <w:rPr>
                <w:noProof/>
                <w:webHidden/>
              </w:rPr>
              <w:instrText xml:space="preserve"> PAGEREF _Toc144971450 \h </w:instrText>
            </w:r>
            <w:r w:rsidR="00F33EF6">
              <w:rPr>
                <w:noProof/>
                <w:webHidden/>
              </w:rPr>
            </w:r>
            <w:r w:rsidR="00F33EF6">
              <w:rPr>
                <w:noProof/>
                <w:webHidden/>
              </w:rPr>
              <w:fldChar w:fldCharType="separate"/>
            </w:r>
            <w:r w:rsidR="00F33EF6">
              <w:rPr>
                <w:noProof/>
                <w:webHidden/>
              </w:rPr>
              <w:t>4</w:t>
            </w:r>
            <w:r w:rsidR="00F33EF6">
              <w:rPr>
                <w:noProof/>
                <w:webHidden/>
              </w:rPr>
              <w:fldChar w:fldCharType="end"/>
            </w:r>
          </w:hyperlink>
        </w:p>
        <w:p w:rsidR="00EA6E77" w:rsidRDefault="00A06E66">
          <w:r>
            <w:fldChar w:fldCharType="end"/>
          </w:r>
        </w:p>
      </w:sdtContent>
    </w:sdt>
    <w:p w:rsidR="00EA6E77" w:rsidRDefault="00A06E66">
      <w:pPr>
        <w:spacing w:after="0" w:line="259" w:lineRule="auto"/>
        <w:ind w:left="70" w:right="0" w:firstLine="0"/>
        <w:jc w:val="center"/>
      </w:pPr>
      <w:r>
        <w:t xml:space="preserve"> </w:t>
      </w:r>
    </w:p>
    <w:sectPr w:rsidR="00EA6E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40"/>
      <w:pgMar w:top="771" w:right="1404" w:bottom="705" w:left="141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05B" w:rsidRDefault="00FF305B">
      <w:pPr>
        <w:spacing w:after="0" w:line="240" w:lineRule="auto"/>
      </w:pPr>
      <w:r>
        <w:separator/>
      </w:r>
    </w:p>
  </w:endnote>
  <w:endnote w:type="continuationSeparator" w:id="0">
    <w:p w:rsidR="00FF305B" w:rsidRDefault="00FF3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77" w:rsidRDefault="00A06E66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EA6E77" w:rsidRDefault="00A06E66">
    <w:pPr>
      <w:spacing w:after="0" w:line="259" w:lineRule="auto"/>
      <w:ind w:left="1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77" w:rsidRDefault="00A06E66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1C14">
      <w:rPr>
        <w:noProof/>
      </w:rPr>
      <w:t>4</w:t>
    </w:r>
    <w:r>
      <w:fldChar w:fldCharType="end"/>
    </w:r>
    <w:r>
      <w:t xml:space="preserve"> </w:t>
    </w:r>
  </w:p>
  <w:p w:rsidR="00EA6E77" w:rsidRDefault="00A06E66">
    <w:pPr>
      <w:spacing w:after="0" w:line="259" w:lineRule="auto"/>
      <w:ind w:left="1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77" w:rsidRDefault="00EA6E77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05B" w:rsidRDefault="00FF305B">
      <w:pPr>
        <w:spacing w:after="0" w:line="240" w:lineRule="auto"/>
      </w:pPr>
      <w:r>
        <w:separator/>
      </w:r>
    </w:p>
  </w:footnote>
  <w:footnote w:type="continuationSeparator" w:id="0">
    <w:p w:rsidR="00FF305B" w:rsidRDefault="00FF3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77" w:rsidRDefault="00A06E66">
    <w:pPr>
      <w:spacing w:after="7" w:line="259" w:lineRule="auto"/>
      <w:ind w:left="7" w:right="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2807AC1" wp14:editId="55F20405">
              <wp:simplePos x="0" y="0"/>
              <wp:positionH relativeFrom="page">
                <wp:posOffset>882968</wp:posOffset>
              </wp:positionH>
              <wp:positionV relativeFrom="page">
                <wp:posOffset>638556</wp:posOffset>
              </wp:positionV>
              <wp:extent cx="5800091" cy="6350"/>
              <wp:effectExtent l="0" t="0" r="0" b="0"/>
              <wp:wrapSquare wrapText="bothSides"/>
              <wp:docPr id="15626" name="Group 156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00091" cy="6350"/>
                        <a:chOff x="0" y="0"/>
                        <a:chExt cx="5800091" cy="6350"/>
                      </a:xfrm>
                    </wpg:grpSpPr>
                    <wps:wsp>
                      <wps:cNvPr id="16103" name="Shape 16103"/>
                      <wps:cNvSpPr/>
                      <wps:spPr>
                        <a:xfrm>
                          <a:off x="0" y="0"/>
                          <a:ext cx="580009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00091" h="9144">
                              <a:moveTo>
                                <a:pt x="0" y="0"/>
                              </a:moveTo>
                              <a:lnTo>
                                <a:pt x="5800091" y="0"/>
                              </a:lnTo>
                              <a:lnTo>
                                <a:pt x="580009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8A4917" id="Group 15626" o:spid="_x0000_s1026" style="position:absolute;margin-left:69.55pt;margin-top:50.3pt;width:456.7pt;height:.5pt;z-index:251658240;mso-position-horizontal-relative:page;mso-position-vertical-relative:page" coordsize="580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">
              <v:shape id="Shape 16103" o:spid="_x0000_s1027" style="position:absolute;width:58000;height:91;visibility:visible;mso-wrap-style:square;v-text-anchor:top" coordsize="580009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" path="m,l5800091,r,9144l,9144,,e" fillcolor="black" stroked="f" strokeweight="0">
                <v:stroke miterlimit="83231f" joinstyle="miter"/>
                <v:path arrowok="t" textboxrect="0,0,5800091,9144"/>
              </v:shape>
              <w10:wrap type="square" anchorx="page" anchory="page"/>
            </v:group>
          </w:pict>
        </mc:Fallback>
      </mc:AlternateContent>
    </w:r>
    <w:r>
      <w:rPr>
        <w:i/>
      </w:rPr>
      <w:t xml:space="preserve">Smernica č. 36/2022 </w:t>
    </w:r>
  </w:p>
  <w:p w:rsidR="00EA6E77" w:rsidRDefault="00A06E66">
    <w:pPr>
      <w:spacing w:after="0" w:line="259" w:lineRule="auto"/>
      <w:ind w:left="1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77" w:rsidRDefault="00A06E66">
    <w:pPr>
      <w:spacing w:after="7" w:line="259" w:lineRule="auto"/>
      <w:ind w:left="7" w:right="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0911FB7" wp14:editId="1A7A788A">
              <wp:simplePos x="0" y="0"/>
              <wp:positionH relativeFrom="page">
                <wp:posOffset>882968</wp:posOffset>
              </wp:positionH>
              <wp:positionV relativeFrom="page">
                <wp:posOffset>638556</wp:posOffset>
              </wp:positionV>
              <wp:extent cx="5800091" cy="6350"/>
              <wp:effectExtent l="0" t="0" r="0" b="0"/>
              <wp:wrapSquare wrapText="bothSides"/>
              <wp:docPr id="15600" name="Group 156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00091" cy="6350"/>
                        <a:chOff x="0" y="0"/>
                        <a:chExt cx="5800091" cy="6350"/>
                      </a:xfrm>
                    </wpg:grpSpPr>
                    <wps:wsp>
                      <wps:cNvPr id="16101" name="Shape 16101"/>
                      <wps:cNvSpPr/>
                      <wps:spPr>
                        <a:xfrm>
                          <a:off x="0" y="0"/>
                          <a:ext cx="580009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00091" h="9144">
                              <a:moveTo>
                                <a:pt x="0" y="0"/>
                              </a:moveTo>
                              <a:lnTo>
                                <a:pt x="5800091" y="0"/>
                              </a:lnTo>
                              <a:lnTo>
                                <a:pt x="580009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D0F1C53" id="Group 15600" o:spid="_x0000_s1026" style="position:absolute;margin-left:69.55pt;margin-top:50.3pt;width:456.7pt;height:.5pt;z-index:251659264;mso-position-horizontal-relative:page;mso-position-vertical-relative:page" coordsize="580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">
              <v:shape id="Shape 16101" o:spid="_x0000_s1027" style="position:absolute;width:58000;height:91;visibility:visible;mso-wrap-style:square;v-text-anchor:top" coordsize="580009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" path="m,l5800091,r,9144l,9144,,e" fillcolor="black" stroked="f" strokeweight="0">
                <v:stroke miterlimit="83231f" joinstyle="miter"/>
                <v:path arrowok="t" textboxrect="0,0,5800091,9144"/>
              </v:shape>
              <w10:wrap type="square" anchorx="page" anchory="page"/>
            </v:group>
          </w:pict>
        </mc:Fallback>
      </mc:AlternateContent>
    </w:r>
    <w:r>
      <w:rPr>
        <w:i/>
      </w:rPr>
      <w:t xml:space="preserve">Smernica č. </w:t>
    </w:r>
    <w:r w:rsidR="00F33EF6">
      <w:rPr>
        <w:i/>
      </w:rPr>
      <w:t>28</w:t>
    </w:r>
    <w:r>
      <w:rPr>
        <w:i/>
      </w:rPr>
      <w:t>/202</w:t>
    </w:r>
    <w:r w:rsidR="007E68AB">
      <w:rPr>
        <w:i/>
      </w:rPr>
      <w:t>3</w:t>
    </w:r>
    <w:r>
      <w:rPr>
        <w:i/>
      </w:rPr>
      <w:t xml:space="preserve"> </w:t>
    </w:r>
  </w:p>
  <w:p w:rsidR="00EA6E77" w:rsidRDefault="00A06E66">
    <w:pPr>
      <w:spacing w:after="0" w:line="259" w:lineRule="auto"/>
      <w:ind w:left="10" w:righ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EF6" w:rsidRDefault="00F33EF6" w:rsidP="00F33EF6">
    <w:pPr>
      <w:spacing w:after="0" w:line="259" w:lineRule="auto"/>
      <w:ind w:left="15" w:right="0" w:firstLine="0"/>
      <w:jc w:val="left"/>
    </w:pPr>
    <w:r>
      <w:rPr>
        <w:b/>
        <w:sz w:val="28"/>
        <w:u w:val="single" w:color="000000"/>
      </w:rPr>
      <w:t>Ministerstvo školstva, vedy, výskumu a športu Slovenskej republiky</w:t>
    </w:r>
    <w:r>
      <w:rPr>
        <w:b/>
        <w:sz w:val="28"/>
      </w:rPr>
      <w:t xml:space="preserve"> </w:t>
    </w:r>
  </w:p>
  <w:p w:rsidR="00EA6E77" w:rsidRDefault="00EA6E77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C75EB"/>
    <w:multiLevelType w:val="hybridMultilevel"/>
    <w:tmpl w:val="2DFEF032"/>
    <w:lvl w:ilvl="0" w:tplc="34F89A8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CA59F6">
      <w:start w:val="1"/>
      <w:numFmt w:val="lowerLetter"/>
      <w:lvlText w:val="%2"/>
      <w:lvlJc w:val="left"/>
      <w:pPr>
        <w:ind w:left="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AAC768">
      <w:start w:val="1"/>
      <w:numFmt w:val="lowerLetter"/>
      <w:lvlRestart w:val="0"/>
      <w:lvlText w:val="%3)"/>
      <w:lvlJc w:val="left"/>
      <w:pPr>
        <w:ind w:left="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1E4A">
      <w:start w:val="1"/>
      <w:numFmt w:val="decimal"/>
      <w:lvlText w:val="%4"/>
      <w:lvlJc w:val="left"/>
      <w:pPr>
        <w:ind w:left="1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9C4A92">
      <w:start w:val="1"/>
      <w:numFmt w:val="lowerLetter"/>
      <w:lvlText w:val="%5"/>
      <w:lvlJc w:val="left"/>
      <w:pPr>
        <w:ind w:left="2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D0A310">
      <w:start w:val="1"/>
      <w:numFmt w:val="lowerRoman"/>
      <w:lvlText w:val="%6"/>
      <w:lvlJc w:val="left"/>
      <w:pPr>
        <w:ind w:left="3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8CBDB6">
      <w:start w:val="1"/>
      <w:numFmt w:val="decimal"/>
      <w:lvlText w:val="%7"/>
      <w:lvlJc w:val="left"/>
      <w:pPr>
        <w:ind w:left="3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B8DC3C">
      <w:start w:val="1"/>
      <w:numFmt w:val="lowerLetter"/>
      <w:lvlText w:val="%8"/>
      <w:lvlJc w:val="left"/>
      <w:pPr>
        <w:ind w:left="4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06A8A">
      <w:start w:val="1"/>
      <w:numFmt w:val="lowerRoman"/>
      <w:lvlText w:val="%9"/>
      <w:lvlJc w:val="left"/>
      <w:pPr>
        <w:ind w:left="5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3D2221"/>
    <w:multiLevelType w:val="hybridMultilevel"/>
    <w:tmpl w:val="242C0C24"/>
    <w:lvl w:ilvl="0" w:tplc="1994AD20">
      <w:start w:val="1"/>
      <w:numFmt w:val="decimal"/>
      <w:lvlText w:val="(%1)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AF656">
      <w:start w:val="1"/>
      <w:numFmt w:val="lowerLetter"/>
      <w:lvlText w:val="%2)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AEB02">
      <w:start w:val="1"/>
      <w:numFmt w:val="lowerRoman"/>
      <w:lvlText w:val="%3"/>
      <w:lvlJc w:val="left"/>
      <w:pPr>
        <w:ind w:left="1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D80216">
      <w:start w:val="1"/>
      <w:numFmt w:val="decimal"/>
      <w:lvlText w:val="%4"/>
      <w:lvlJc w:val="left"/>
      <w:pPr>
        <w:ind w:left="20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4B9C6">
      <w:start w:val="1"/>
      <w:numFmt w:val="lowerLetter"/>
      <w:lvlText w:val="%5"/>
      <w:lvlJc w:val="left"/>
      <w:pPr>
        <w:ind w:left="2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027730">
      <w:start w:val="1"/>
      <w:numFmt w:val="lowerRoman"/>
      <w:lvlText w:val="%6"/>
      <w:lvlJc w:val="left"/>
      <w:pPr>
        <w:ind w:left="3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B832E8">
      <w:start w:val="1"/>
      <w:numFmt w:val="decimal"/>
      <w:lvlText w:val="%7"/>
      <w:lvlJc w:val="left"/>
      <w:pPr>
        <w:ind w:left="4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10E2EE">
      <w:start w:val="1"/>
      <w:numFmt w:val="lowerLetter"/>
      <w:lvlText w:val="%8"/>
      <w:lvlJc w:val="left"/>
      <w:pPr>
        <w:ind w:left="4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E0BE7E">
      <w:start w:val="1"/>
      <w:numFmt w:val="lowerRoman"/>
      <w:lvlText w:val="%9"/>
      <w:lvlJc w:val="left"/>
      <w:pPr>
        <w:ind w:left="5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767B28"/>
    <w:multiLevelType w:val="hybridMultilevel"/>
    <w:tmpl w:val="1CFEB63E"/>
    <w:lvl w:ilvl="0" w:tplc="19229436">
      <w:start w:val="1"/>
      <w:numFmt w:val="decimal"/>
      <w:lvlText w:val="(%1)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8E010">
      <w:start w:val="1"/>
      <w:numFmt w:val="lowerLetter"/>
      <w:lvlText w:val="%2)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F4E0AC">
      <w:start w:val="1"/>
      <w:numFmt w:val="lowerRoman"/>
      <w:lvlText w:val="%3"/>
      <w:lvlJc w:val="left"/>
      <w:pPr>
        <w:ind w:left="1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B29CCA">
      <w:start w:val="1"/>
      <w:numFmt w:val="decimal"/>
      <w:lvlText w:val="%4"/>
      <w:lvlJc w:val="left"/>
      <w:pPr>
        <w:ind w:left="2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D8160E">
      <w:start w:val="1"/>
      <w:numFmt w:val="lowerLetter"/>
      <w:lvlText w:val="%5"/>
      <w:lvlJc w:val="left"/>
      <w:pPr>
        <w:ind w:left="2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000B6E">
      <w:start w:val="1"/>
      <w:numFmt w:val="lowerRoman"/>
      <w:lvlText w:val="%6"/>
      <w:lvlJc w:val="left"/>
      <w:pPr>
        <w:ind w:left="3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64CE60">
      <w:start w:val="1"/>
      <w:numFmt w:val="decimal"/>
      <w:lvlText w:val="%7"/>
      <w:lvlJc w:val="left"/>
      <w:pPr>
        <w:ind w:left="4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B8082A">
      <w:start w:val="1"/>
      <w:numFmt w:val="lowerLetter"/>
      <w:lvlText w:val="%8"/>
      <w:lvlJc w:val="left"/>
      <w:pPr>
        <w:ind w:left="4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029DF2">
      <w:start w:val="1"/>
      <w:numFmt w:val="lowerRoman"/>
      <w:lvlText w:val="%9"/>
      <w:lvlJc w:val="left"/>
      <w:pPr>
        <w:ind w:left="5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F90A9E"/>
    <w:multiLevelType w:val="hybridMultilevel"/>
    <w:tmpl w:val="17021A3E"/>
    <w:lvl w:ilvl="0" w:tplc="363E4C44">
      <w:start w:val="1"/>
      <w:numFmt w:val="decimal"/>
      <w:lvlText w:val="(%1)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C0B3AE">
      <w:start w:val="1"/>
      <w:numFmt w:val="lowerLetter"/>
      <w:lvlText w:val="%2)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C3C22">
      <w:start w:val="1"/>
      <w:numFmt w:val="lowerRoman"/>
      <w:lvlText w:val="%3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E82F86">
      <w:start w:val="1"/>
      <w:numFmt w:val="decimal"/>
      <w:lvlText w:val="%4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46AF36">
      <w:start w:val="1"/>
      <w:numFmt w:val="lowerLetter"/>
      <w:lvlText w:val="%5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00189A">
      <w:start w:val="1"/>
      <w:numFmt w:val="lowerRoman"/>
      <w:lvlText w:val="%6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2AABBC">
      <w:start w:val="1"/>
      <w:numFmt w:val="decimal"/>
      <w:lvlText w:val="%7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86D5BE">
      <w:start w:val="1"/>
      <w:numFmt w:val="lowerLetter"/>
      <w:lvlText w:val="%8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E60F34">
      <w:start w:val="1"/>
      <w:numFmt w:val="lowerRoman"/>
      <w:lvlText w:val="%9"/>
      <w:lvlJc w:val="left"/>
      <w:pPr>
        <w:ind w:left="5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CF1B63"/>
    <w:multiLevelType w:val="hybridMultilevel"/>
    <w:tmpl w:val="B4687C28"/>
    <w:lvl w:ilvl="0" w:tplc="AFD28BC0">
      <w:start w:val="1"/>
      <w:numFmt w:val="decimal"/>
      <w:lvlText w:val="(%1)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475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346A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E633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5CD6D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EA19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48AB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1CE8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7A7AD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EC3940"/>
    <w:multiLevelType w:val="hybridMultilevel"/>
    <w:tmpl w:val="102A7FB8"/>
    <w:lvl w:ilvl="0" w:tplc="13A053C0">
      <w:start w:val="1"/>
      <w:numFmt w:val="decimal"/>
      <w:lvlText w:val="(%1)"/>
      <w:lvlJc w:val="left"/>
      <w:pPr>
        <w:ind w:left="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B0FCA6">
      <w:start w:val="1"/>
      <w:numFmt w:val="lowerLetter"/>
      <w:lvlText w:val="%2)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4EC656">
      <w:start w:val="1"/>
      <w:numFmt w:val="lowerRoman"/>
      <w:lvlText w:val="%3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E86262">
      <w:start w:val="1"/>
      <w:numFmt w:val="decimal"/>
      <w:lvlText w:val="%4"/>
      <w:lvlJc w:val="left"/>
      <w:pPr>
        <w:ind w:left="2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D8EF1E">
      <w:start w:val="1"/>
      <w:numFmt w:val="lowerLetter"/>
      <w:lvlText w:val="%5"/>
      <w:lvlJc w:val="left"/>
      <w:pPr>
        <w:ind w:left="2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ECF756">
      <w:start w:val="1"/>
      <w:numFmt w:val="lowerRoman"/>
      <w:lvlText w:val="%6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9C47DA">
      <w:start w:val="1"/>
      <w:numFmt w:val="decimal"/>
      <w:lvlText w:val="%7"/>
      <w:lvlJc w:val="left"/>
      <w:pPr>
        <w:ind w:left="4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C61F36">
      <w:start w:val="1"/>
      <w:numFmt w:val="lowerLetter"/>
      <w:lvlText w:val="%8"/>
      <w:lvlJc w:val="left"/>
      <w:pPr>
        <w:ind w:left="5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E28FDA">
      <w:start w:val="1"/>
      <w:numFmt w:val="lowerRoman"/>
      <w:lvlText w:val="%9"/>
      <w:lvlJc w:val="left"/>
      <w:pPr>
        <w:ind w:left="5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91A2718"/>
    <w:multiLevelType w:val="hybridMultilevel"/>
    <w:tmpl w:val="030A0752"/>
    <w:lvl w:ilvl="0" w:tplc="2E9C65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18A082">
      <w:start w:val="1"/>
      <w:numFmt w:val="lowerLetter"/>
      <w:lvlText w:val="%2"/>
      <w:lvlJc w:val="left"/>
      <w:pPr>
        <w:ind w:left="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0D668">
      <w:start w:val="1"/>
      <w:numFmt w:val="lowerLetter"/>
      <w:lvlRestart w:val="0"/>
      <w:lvlText w:val="%3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C632E">
      <w:start w:val="1"/>
      <w:numFmt w:val="decimal"/>
      <w:lvlText w:val="%4"/>
      <w:lvlJc w:val="left"/>
      <w:pPr>
        <w:ind w:left="1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64828">
      <w:start w:val="1"/>
      <w:numFmt w:val="lowerLetter"/>
      <w:lvlText w:val="%5"/>
      <w:lvlJc w:val="left"/>
      <w:pPr>
        <w:ind w:left="2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763354">
      <w:start w:val="1"/>
      <w:numFmt w:val="lowerRoman"/>
      <w:lvlText w:val="%6"/>
      <w:lvlJc w:val="left"/>
      <w:pPr>
        <w:ind w:left="3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26A886">
      <w:start w:val="1"/>
      <w:numFmt w:val="decimal"/>
      <w:lvlText w:val="%7"/>
      <w:lvlJc w:val="left"/>
      <w:pPr>
        <w:ind w:left="3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501F36">
      <w:start w:val="1"/>
      <w:numFmt w:val="lowerLetter"/>
      <w:lvlText w:val="%8"/>
      <w:lvlJc w:val="left"/>
      <w:pPr>
        <w:ind w:left="4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70AF54">
      <w:start w:val="1"/>
      <w:numFmt w:val="lowerRoman"/>
      <w:lvlText w:val="%9"/>
      <w:lvlJc w:val="left"/>
      <w:pPr>
        <w:ind w:left="5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06B5B64"/>
    <w:multiLevelType w:val="hybridMultilevel"/>
    <w:tmpl w:val="81029186"/>
    <w:lvl w:ilvl="0" w:tplc="041B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0D25EE9"/>
    <w:multiLevelType w:val="hybridMultilevel"/>
    <w:tmpl w:val="BC56AB6A"/>
    <w:lvl w:ilvl="0" w:tplc="8A28A77A">
      <w:start w:val="1"/>
      <w:numFmt w:val="lowerLetter"/>
      <w:lvlText w:val="%1)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A4CDE">
      <w:start w:val="1"/>
      <w:numFmt w:val="lowerLetter"/>
      <w:lvlText w:val="%2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4A056">
      <w:start w:val="1"/>
      <w:numFmt w:val="lowerRoman"/>
      <w:lvlText w:val="%3"/>
      <w:lvlJc w:val="left"/>
      <w:pPr>
        <w:ind w:left="1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8A8144">
      <w:start w:val="1"/>
      <w:numFmt w:val="decimal"/>
      <w:lvlText w:val="%4"/>
      <w:lvlJc w:val="left"/>
      <w:pPr>
        <w:ind w:left="2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D2E484">
      <w:start w:val="1"/>
      <w:numFmt w:val="lowerLetter"/>
      <w:lvlText w:val="%5"/>
      <w:lvlJc w:val="left"/>
      <w:pPr>
        <w:ind w:left="3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ECD0E">
      <w:start w:val="1"/>
      <w:numFmt w:val="lowerRoman"/>
      <w:lvlText w:val="%6"/>
      <w:lvlJc w:val="left"/>
      <w:pPr>
        <w:ind w:left="4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B24D2A">
      <w:start w:val="1"/>
      <w:numFmt w:val="decimal"/>
      <w:lvlText w:val="%7"/>
      <w:lvlJc w:val="left"/>
      <w:pPr>
        <w:ind w:left="4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6CEC20">
      <w:start w:val="1"/>
      <w:numFmt w:val="lowerLetter"/>
      <w:lvlText w:val="%8"/>
      <w:lvlJc w:val="left"/>
      <w:pPr>
        <w:ind w:left="5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52962E">
      <w:start w:val="1"/>
      <w:numFmt w:val="lowerRoman"/>
      <w:lvlText w:val="%9"/>
      <w:lvlJc w:val="left"/>
      <w:pPr>
        <w:ind w:left="6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C2D626A"/>
    <w:multiLevelType w:val="hybridMultilevel"/>
    <w:tmpl w:val="A02411A4"/>
    <w:lvl w:ilvl="0" w:tplc="48A8BF2E">
      <w:start w:val="1"/>
      <w:numFmt w:val="decimal"/>
      <w:lvlText w:val="(%1)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69D0E">
      <w:start w:val="1"/>
      <w:numFmt w:val="lowerLetter"/>
      <w:lvlText w:val="%2)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F4005A">
      <w:start w:val="1"/>
      <w:numFmt w:val="lowerRoman"/>
      <w:lvlText w:val="%3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5A96B4">
      <w:start w:val="1"/>
      <w:numFmt w:val="decimal"/>
      <w:lvlText w:val="%4"/>
      <w:lvlJc w:val="left"/>
      <w:pPr>
        <w:ind w:left="2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409732">
      <w:start w:val="1"/>
      <w:numFmt w:val="lowerLetter"/>
      <w:lvlText w:val="%5"/>
      <w:lvlJc w:val="left"/>
      <w:pPr>
        <w:ind w:left="2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1E260A">
      <w:start w:val="1"/>
      <w:numFmt w:val="lowerRoman"/>
      <w:lvlText w:val="%6"/>
      <w:lvlJc w:val="left"/>
      <w:pPr>
        <w:ind w:left="3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22AB48">
      <w:start w:val="1"/>
      <w:numFmt w:val="decimal"/>
      <w:lvlText w:val="%7"/>
      <w:lvlJc w:val="left"/>
      <w:pPr>
        <w:ind w:left="4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0C95D4">
      <w:start w:val="1"/>
      <w:numFmt w:val="lowerLetter"/>
      <w:lvlText w:val="%8"/>
      <w:lvlJc w:val="left"/>
      <w:pPr>
        <w:ind w:left="5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6CAD80">
      <w:start w:val="1"/>
      <w:numFmt w:val="lowerRoman"/>
      <w:lvlText w:val="%9"/>
      <w:lvlJc w:val="left"/>
      <w:pPr>
        <w:ind w:left="5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D27624D"/>
    <w:multiLevelType w:val="hybridMultilevel"/>
    <w:tmpl w:val="E048D722"/>
    <w:lvl w:ilvl="0" w:tplc="CB260A54">
      <w:start w:val="1"/>
      <w:numFmt w:val="decimal"/>
      <w:lvlText w:val="(%1)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061C5C">
      <w:start w:val="1"/>
      <w:numFmt w:val="lowerLetter"/>
      <w:lvlText w:val="%2)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44E5D6">
      <w:start w:val="1"/>
      <w:numFmt w:val="lowerRoman"/>
      <w:lvlText w:val="%3"/>
      <w:lvlJc w:val="left"/>
      <w:pPr>
        <w:ind w:left="1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FA0C12">
      <w:start w:val="1"/>
      <w:numFmt w:val="decimal"/>
      <w:lvlText w:val="%4"/>
      <w:lvlJc w:val="left"/>
      <w:pPr>
        <w:ind w:left="2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8CC70">
      <w:start w:val="1"/>
      <w:numFmt w:val="lowerLetter"/>
      <w:lvlText w:val="%5"/>
      <w:lvlJc w:val="left"/>
      <w:pPr>
        <w:ind w:left="2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D06410">
      <w:start w:val="1"/>
      <w:numFmt w:val="lowerRoman"/>
      <w:lvlText w:val="%6"/>
      <w:lvlJc w:val="left"/>
      <w:pPr>
        <w:ind w:left="3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8687EA">
      <w:start w:val="1"/>
      <w:numFmt w:val="decimal"/>
      <w:lvlText w:val="%7"/>
      <w:lvlJc w:val="left"/>
      <w:pPr>
        <w:ind w:left="4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86440E">
      <w:start w:val="1"/>
      <w:numFmt w:val="lowerLetter"/>
      <w:lvlText w:val="%8"/>
      <w:lvlJc w:val="left"/>
      <w:pPr>
        <w:ind w:left="4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5642B8">
      <w:start w:val="1"/>
      <w:numFmt w:val="lowerRoman"/>
      <w:lvlText w:val="%9"/>
      <w:lvlJc w:val="left"/>
      <w:pPr>
        <w:ind w:left="5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5800DC"/>
    <w:multiLevelType w:val="hybridMultilevel"/>
    <w:tmpl w:val="645A371E"/>
    <w:lvl w:ilvl="0" w:tplc="083E86AC">
      <w:start w:val="1"/>
      <w:numFmt w:val="decimal"/>
      <w:lvlText w:val="(%1)"/>
      <w:lvlJc w:val="left"/>
      <w:pPr>
        <w:ind w:left="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AE6576">
      <w:start w:val="1"/>
      <w:numFmt w:val="lowerLetter"/>
      <w:lvlText w:val="%2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D226DC">
      <w:start w:val="1"/>
      <w:numFmt w:val="lowerRoman"/>
      <w:lvlText w:val="%3"/>
      <w:lvlJc w:val="left"/>
      <w:pPr>
        <w:ind w:left="1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363306">
      <w:start w:val="1"/>
      <w:numFmt w:val="decimal"/>
      <w:lvlText w:val="%4"/>
      <w:lvlJc w:val="left"/>
      <w:pPr>
        <w:ind w:left="2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D4A56A">
      <w:start w:val="1"/>
      <w:numFmt w:val="lowerLetter"/>
      <w:lvlText w:val="%5"/>
      <w:lvlJc w:val="left"/>
      <w:pPr>
        <w:ind w:left="3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ACF146">
      <w:start w:val="1"/>
      <w:numFmt w:val="lowerRoman"/>
      <w:lvlText w:val="%6"/>
      <w:lvlJc w:val="left"/>
      <w:pPr>
        <w:ind w:left="4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76A93E">
      <w:start w:val="1"/>
      <w:numFmt w:val="decimal"/>
      <w:lvlText w:val="%7"/>
      <w:lvlJc w:val="left"/>
      <w:pPr>
        <w:ind w:left="4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E5DA8">
      <w:start w:val="1"/>
      <w:numFmt w:val="lowerLetter"/>
      <w:lvlText w:val="%8"/>
      <w:lvlJc w:val="left"/>
      <w:pPr>
        <w:ind w:left="5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0DF64">
      <w:start w:val="1"/>
      <w:numFmt w:val="lowerRoman"/>
      <w:lvlText w:val="%9"/>
      <w:lvlJc w:val="left"/>
      <w:pPr>
        <w:ind w:left="6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4D6A30"/>
    <w:multiLevelType w:val="hybridMultilevel"/>
    <w:tmpl w:val="0BC4B9DE"/>
    <w:lvl w:ilvl="0" w:tplc="1D521746">
      <w:start w:val="1"/>
      <w:numFmt w:val="lowerLetter"/>
      <w:lvlText w:val="%1)"/>
      <w:lvlJc w:val="left"/>
      <w:pPr>
        <w:ind w:left="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CA5282">
      <w:start w:val="1"/>
      <w:numFmt w:val="lowerLetter"/>
      <w:lvlText w:val="%2"/>
      <w:lvlJc w:val="left"/>
      <w:pPr>
        <w:ind w:left="1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0E2CA8">
      <w:start w:val="1"/>
      <w:numFmt w:val="lowerRoman"/>
      <w:lvlText w:val="%3"/>
      <w:lvlJc w:val="left"/>
      <w:pPr>
        <w:ind w:left="2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E6D60E">
      <w:start w:val="1"/>
      <w:numFmt w:val="decimal"/>
      <w:lvlText w:val="%4"/>
      <w:lvlJc w:val="left"/>
      <w:pPr>
        <w:ind w:left="2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16DA1E">
      <w:start w:val="1"/>
      <w:numFmt w:val="lowerLetter"/>
      <w:lvlText w:val="%5"/>
      <w:lvlJc w:val="left"/>
      <w:pPr>
        <w:ind w:left="3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6488B0">
      <w:start w:val="1"/>
      <w:numFmt w:val="lowerRoman"/>
      <w:lvlText w:val="%6"/>
      <w:lvlJc w:val="left"/>
      <w:pPr>
        <w:ind w:left="4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259F6">
      <w:start w:val="1"/>
      <w:numFmt w:val="decimal"/>
      <w:lvlText w:val="%7"/>
      <w:lvlJc w:val="left"/>
      <w:pPr>
        <w:ind w:left="5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62164">
      <w:start w:val="1"/>
      <w:numFmt w:val="lowerLetter"/>
      <w:lvlText w:val="%8"/>
      <w:lvlJc w:val="left"/>
      <w:pPr>
        <w:ind w:left="5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A65A10">
      <w:start w:val="1"/>
      <w:numFmt w:val="lowerRoman"/>
      <w:lvlText w:val="%9"/>
      <w:lvlJc w:val="left"/>
      <w:pPr>
        <w:ind w:left="6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D7169D4"/>
    <w:multiLevelType w:val="hybridMultilevel"/>
    <w:tmpl w:val="556693DE"/>
    <w:lvl w:ilvl="0" w:tplc="184676E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52F1B8">
      <w:start w:val="1"/>
      <w:numFmt w:val="lowerLetter"/>
      <w:lvlText w:val="%2"/>
      <w:lvlJc w:val="left"/>
      <w:pPr>
        <w:ind w:left="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02E286">
      <w:start w:val="1"/>
      <w:numFmt w:val="lowerLetter"/>
      <w:lvlRestart w:val="0"/>
      <w:lvlText w:val="%3)"/>
      <w:lvlJc w:val="left"/>
      <w:pPr>
        <w:ind w:left="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682AD0">
      <w:start w:val="1"/>
      <w:numFmt w:val="decimal"/>
      <w:lvlText w:val="%4"/>
      <w:lvlJc w:val="left"/>
      <w:pPr>
        <w:ind w:left="1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B821B6">
      <w:start w:val="1"/>
      <w:numFmt w:val="lowerLetter"/>
      <w:lvlText w:val="%5"/>
      <w:lvlJc w:val="left"/>
      <w:pPr>
        <w:ind w:left="2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2C6082">
      <w:start w:val="1"/>
      <w:numFmt w:val="lowerRoman"/>
      <w:lvlText w:val="%6"/>
      <w:lvlJc w:val="left"/>
      <w:pPr>
        <w:ind w:left="3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B418C2">
      <w:start w:val="1"/>
      <w:numFmt w:val="decimal"/>
      <w:lvlText w:val="%7"/>
      <w:lvlJc w:val="left"/>
      <w:pPr>
        <w:ind w:left="3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A4835A">
      <w:start w:val="1"/>
      <w:numFmt w:val="lowerLetter"/>
      <w:lvlText w:val="%8"/>
      <w:lvlJc w:val="left"/>
      <w:pPr>
        <w:ind w:left="4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A862F8">
      <w:start w:val="1"/>
      <w:numFmt w:val="lowerRoman"/>
      <w:lvlText w:val="%9"/>
      <w:lvlJc w:val="left"/>
      <w:pPr>
        <w:ind w:left="5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80B15F0"/>
    <w:multiLevelType w:val="hybridMultilevel"/>
    <w:tmpl w:val="ABDE0BD6"/>
    <w:lvl w:ilvl="0" w:tplc="6DA867EC">
      <w:start w:val="1"/>
      <w:numFmt w:val="decimal"/>
      <w:lvlText w:val="%1."/>
      <w:lvlJc w:val="left"/>
      <w:pPr>
        <w:ind w:left="1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34F660">
      <w:start w:val="1"/>
      <w:numFmt w:val="lowerLetter"/>
      <w:lvlText w:val="%2"/>
      <w:lvlJc w:val="left"/>
      <w:pPr>
        <w:ind w:left="2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D2BF5E">
      <w:start w:val="1"/>
      <w:numFmt w:val="lowerRoman"/>
      <w:lvlText w:val="%3"/>
      <w:lvlJc w:val="left"/>
      <w:pPr>
        <w:ind w:left="2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FC1B28">
      <w:start w:val="1"/>
      <w:numFmt w:val="decimal"/>
      <w:lvlText w:val="%4"/>
      <w:lvlJc w:val="left"/>
      <w:pPr>
        <w:ind w:left="3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BC7880">
      <w:start w:val="1"/>
      <w:numFmt w:val="lowerLetter"/>
      <w:lvlText w:val="%5"/>
      <w:lvlJc w:val="left"/>
      <w:pPr>
        <w:ind w:left="4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F0C3BE">
      <w:start w:val="1"/>
      <w:numFmt w:val="lowerRoman"/>
      <w:lvlText w:val="%6"/>
      <w:lvlJc w:val="left"/>
      <w:pPr>
        <w:ind w:left="5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FAE090">
      <w:start w:val="1"/>
      <w:numFmt w:val="decimal"/>
      <w:lvlText w:val="%7"/>
      <w:lvlJc w:val="left"/>
      <w:pPr>
        <w:ind w:left="5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383DD2">
      <w:start w:val="1"/>
      <w:numFmt w:val="lowerLetter"/>
      <w:lvlText w:val="%8"/>
      <w:lvlJc w:val="left"/>
      <w:pPr>
        <w:ind w:left="6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DE28BC">
      <w:start w:val="1"/>
      <w:numFmt w:val="lowerRoman"/>
      <w:lvlText w:val="%9"/>
      <w:lvlJc w:val="left"/>
      <w:pPr>
        <w:ind w:left="72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D381571"/>
    <w:multiLevelType w:val="hybridMultilevel"/>
    <w:tmpl w:val="98C431FE"/>
    <w:lvl w:ilvl="0" w:tplc="2F96E812">
      <w:start w:val="4"/>
      <w:numFmt w:val="lowerLetter"/>
      <w:lvlText w:val="%1)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A6F518">
      <w:start w:val="1"/>
      <w:numFmt w:val="lowerLetter"/>
      <w:lvlText w:val="%2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1025A2">
      <w:start w:val="1"/>
      <w:numFmt w:val="lowerRoman"/>
      <w:lvlText w:val="%3"/>
      <w:lvlJc w:val="left"/>
      <w:pPr>
        <w:ind w:left="1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4020EE">
      <w:start w:val="1"/>
      <w:numFmt w:val="decimal"/>
      <w:lvlText w:val="%4"/>
      <w:lvlJc w:val="left"/>
      <w:pPr>
        <w:ind w:left="2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5CC570">
      <w:start w:val="1"/>
      <w:numFmt w:val="lowerLetter"/>
      <w:lvlText w:val="%5"/>
      <w:lvlJc w:val="left"/>
      <w:pPr>
        <w:ind w:left="3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020D2E">
      <w:start w:val="1"/>
      <w:numFmt w:val="lowerRoman"/>
      <w:lvlText w:val="%6"/>
      <w:lvlJc w:val="left"/>
      <w:pPr>
        <w:ind w:left="4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28F600">
      <w:start w:val="1"/>
      <w:numFmt w:val="decimal"/>
      <w:lvlText w:val="%7"/>
      <w:lvlJc w:val="left"/>
      <w:pPr>
        <w:ind w:left="47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56B89E">
      <w:start w:val="1"/>
      <w:numFmt w:val="lowerLetter"/>
      <w:lvlText w:val="%8"/>
      <w:lvlJc w:val="left"/>
      <w:pPr>
        <w:ind w:left="5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6CA892">
      <w:start w:val="1"/>
      <w:numFmt w:val="lowerRoman"/>
      <w:lvlText w:val="%9"/>
      <w:lvlJc w:val="left"/>
      <w:pPr>
        <w:ind w:left="6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15"/>
  </w:num>
  <w:num w:numId="5">
    <w:abstractNumId w:val="3"/>
  </w:num>
  <w:num w:numId="6">
    <w:abstractNumId w:val="9"/>
  </w:num>
  <w:num w:numId="7">
    <w:abstractNumId w:val="5"/>
  </w:num>
  <w:num w:numId="8">
    <w:abstractNumId w:val="1"/>
  </w:num>
  <w:num w:numId="9">
    <w:abstractNumId w:val="6"/>
  </w:num>
  <w:num w:numId="10">
    <w:abstractNumId w:val="11"/>
  </w:num>
  <w:num w:numId="11">
    <w:abstractNumId w:val="4"/>
  </w:num>
  <w:num w:numId="12">
    <w:abstractNumId w:val="2"/>
  </w:num>
  <w:num w:numId="13">
    <w:abstractNumId w:val="10"/>
  </w:num>
  <w:num w:numId="14">
    <w:abstractNumId w:val="13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77"/>
    <w:rsid w:val="00006B89"/>
    <w:rsid w:val="00015803"/>
    <w:rsid w:val="00053C35"/>
    <w:rsid w:val="00077D16"/>
    <w:rsid w:val="00085136"/>
    <w:rsid w:val="000A7F34"/>
    <w:rsid w:val="000D7511"/>
    <w:rsid w:val="000F2FFA"/>
    <w:rsid w:val="000F6CC1"/>
    <w:rsid w:val="00165040"/>
    <w:rsid w:val="0016761E"/>
    <w:rsid w:val="00181E0C"/>
    <w:rsid w:val="00195276"/>
    <w:rsid w:val="001B4A95"/>
    <w:rsid w:val="001C2379"/>
    <w:rsid w:val="001D778F"/>
    <w:rsid w:val="001E24C6"/>
    <w:rsid w:val="00206C82"/>
    <w:rsid w:val="00230159"/>
    <w:rsid w:val="002346FD"/>
    <w:rsid w:val="00284A72"/>
    <w:rsid w:val="00287C1F"/>
    <w:rsid w:val="00294417"/>
    <w:rsid w:val="002B5BE5"/>
    <w:rsid w:val="002C1480"/>
    <w:rsid w:val="002D5D88"/>
    <w:rsid w:val="0030081B"/>
    <w:rsid w:val="00303CD2"/>
    <w:rsid w:val="00346025"/>
    <w:rsid w:val="00373E57"/>
    <w:rsid w:val="00377C28"/>
    <w:rsid w:val="003876E8"/>
    <w:rsid w:val="003E247A"/>
    <w:rsid w:val="00415A8F"/>
    <w:rsid w:val="00427C45"/>
    <w:rsid w:val="0044584D"/>
    <w:rsid w:val="004666F4"/>
    <w:rsid w:val="004821CF"/>
    <w:rsid w:val="00496D06"/>
    <w:rsid w:val="004A03C9"/>
    <w:rsid w:val="004A048C"/>
    <w:rsid w:val="004C1F41"/>
    <w:rsid w:val="004D181A"/>
    <w:rsid w:val="00511B32"/>
    <w:rsid w:val="0052043D"/>
    <w:rsid w:val="00536A2B"/>
    <w:rsid w:val="005565F2"/>
    <w:rsid w:val="00561946"/>
    <w:rsid w:val="00563CBE"/>
    <w:rsid w:val="0056473E"/>
    <w:rsid w:val="0059206F"/>
    <w:rsid w:val="005B1A02"/>
    <w:rsid w:val="005E1C56"/>
    <w:rsid w:val="00604859"/>
    <w:rsid w:val="0063047E"/>
    <w:rsid w:val="006528B7"/>
    <w:rsid w:val="006C1729"/>
    <w:rsid w:val="006C3DE8"/>
    <w:rsid w:val="006D1315"/>
    <w:rsid w:val="006F370B"/>
    <w:rsid w:val="0071095F"/>
    <w:rsid w:val="0072498B"/>
    <w:rsid w:val="00736CBD"/>
    <w:rsid w:val="00757161"/>
    <w:rsid w:val="007E68AB"/>
    <w:rsid w:val="00873948"/>
    <w:rsid w:val="008B0962"/>
    <w:rsid w:val="00975FFD"/>
    <w:rsid w:val="00996B45"/>
    <w:rsid w:val="009F43B4"/>
    <w:rsid w:val="00A06E66"/>
    <w:rsid w:val="00AE3842"/>
    <w:rsid w:val="00AE636A"/>
    <w:rsid w:val="00AF4146"/>
    <w:rsid w:val="00B27ADB"/>
    <w:rsid w:val="00B34849"/>
    <w:rsid w:val="00B80B60"/>
    <w:rsid w:val="00BD4D03"/>
    <w:rsid w:val="00BF2718"/>
    <w:rsid w:val="00C0199E"/>
    <w:rsid w:val="00C10139"/>
    <w:rsid w:val="00C57AAC"/>
    <w:rsid w:val="00C67978"/>
    <w:rsid w:val="00CD1CE4"/>
    <w:rsid w:val="00CF217A"/>
    <w:rsid w:val="00D10D67"/>
    <w:rsid w:val="00D2127F"/>
    <w:rsid w:val="00D37EAF"/>
    <w:rsid w:val="00D463F8"/>
    <w:rsid w:val="00D9189C"/>
    <w:rsid w:val="00DB6A45"/>
    <w:rsid w:val="00DC0C7D"/>
    <w:rsid w:val="00E50BB3"/>
    <w:rsid w:val="00EA6E77"/>
    <w:rsid w:val="00EA7D87"/>
    <w:rsid w:val="00EC789C"/>
    <w:rsid w:val="00EF54A6"/>
    <w:rsid w:val="00F005D6"/>
    <w:rsid w:val="00F14056"/>
    <w:rsid w:val="00F33EF6"/>
    <w:rsid w:val="00FC1C14"/>
    <w:rsid w:val="00FD35C4"/>
    <w:rsid w:val="00FE26ED"/>
    <w:rsid w:val="00FE7643"/>
    <w:rsid w:val="00FF1B72"/>
    <w:rsid w:val="00FF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84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pacing w:after="130" w:line="271" w:lineRule="auto"/>
      <w:ind w:left="375" w:right="8" w:hanging="365"/>
      <w:jc w:val="both"/>
    </w:pPr>
    <w:rPr>
      <w:rFonts w:ascii="Arial" w:eastAsia="Arial" w:hAnsi="Arial" w:cs="Arial"/>
      <w:color w:val="000000"/>
      <w:sz w:val="24"/>
    </w:rPr>
  </w:style>
  <w:style w:type="paragraph" w:styleId="Nadpis1">
    <w:name w:val="heading 1"/>
    <w:next w:val="Normlny"/>
    <w:link w:val="Nadpis1Char"/>
    <w:uiPriority w:val="9"/>
    <w:qFormat/>
    <w:pPr>
      <w:keepNext/>
      <w:keepLines/>
      <w:spacing w:after="22"/>
      <w:ind w:left="10" w:right="2" w:hanging="10"/>
      <w:jc w:val="center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22"/>
      <w:ind w:left="10" w:right="2" w:hanging="10"/>
      <w:jc w:val="center"/>
      <w:outlineLvl w:val="1"/>
    </w:pPr>
    <w:rPr>
      <w:rFonts w:ascii="Arial" w:eastAsia="Arial" w:hAnsi="Arial" w:cs="Arial"/>
      <w:b/>
      <w:color w:val="000000"/>
      <w:sz w:val="26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85" w:hanging="10"/>
      <w:outlineLvl w:val="2"/>
    </w:pPr>
    <w:rPr>
      <w:rFonts w:ascii="Arial" w:eastAsia="Arial" w:hAnsi="Arial" w:cs="Arial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rPr>
      <w:rFonts w:ascii="Arial" w:eastAsia="Arial" w:hAnsi="Arial" w:cs="Arial"/>
      <w:b/>
      <w:color w:val="000000"/>
      <w:sz w:val="24"/>
    </w:rPr>
  </w:style>
  <w:style w:type="character" w:customStyle="1" w:styleId="Nadpis2Char">
    <w:name w:val="Nadpis 2 Char"/>
    <w:link w:val="Nadpis2"/>
    <w:rPr>
      <w:rFonts w:ascii="Arial" w:eastAsia="Arial" w:hAnsi="Arial" w:cs="Arial"/>
      <w:b/>
      <w:color w:val="000000"/>
      <w:sz w:val="26"/>
    </w:rPr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6"/>
    </w:rPr>
  </w:style>
  <w:style w:type="paragraph" w:styleId="Obsah1">
    <w:name w:val="toc 1"/>
    <w:hidden/>
    <w:uiPriority w:val="39"/>
    <w:pPr>
      <w:spacing w:after="0" w:line="347" w:lineRule="auto"/>
      <w:ind w:left="90" w:right="24"/>
      <w:jc w:val="both"/>
    </w:pPr>
    <w:rPr>
      <w:rFonts w:ascii="Arial" w:eastAsia="Arial" w:hAnsi="Arial" w:cs="Arial"/>
      <w:color w:val="000000"/>
      <w:sz w:val="24"/>
    </w:rPr>
  </w:style>
  <w:style w:type="paragraph" w:styleId="Obsah2">
    <w:name w:val="toc 2"/>
    <w:hidden/>
    <w:uiPriority w:val="39"/>
    <w:pPr>
      <w:spacing w:after="45" w:line="297" w:lineRule="auto"/>
      <w:ind w:left="210" w:right="24" w:hanging="120"/>
      <w:jc w:val="both"/>
    </w:pPr>
    <w:rPr>
      <w:rFonts w:ascii="Arial" w:eastAsia="Arial" w:hAnsi="Arial" w:cs="Arial"/>
      <w:color w:val="000000"/>
      <w:sz w:val="24"/>
    </w:rPr>
  </w:style>
  <w:style w:type="character" w:styleId="Hypertextovprepojenie">
    <w:name w:val="Hyperlink"/>
    <w:basedOn w:val="Predvolenpsmoodseku"/>
    <w:uiPriority w:val="99"/>
    <w:unhideWhenUsed/>
    <w:rsid w:val="00A06E66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2D5D88"/>
    <w:pPr>
      <w:spacing w:after="0" w:line="240" w:lineRule="auto"/>
    </w:pPr>
    <w:rPr>
      <w:rFonts w:ascii="Arial" w:eastAsia="Arial" w:hAnsi="Arial" w:cs="Arial"/>
      <w:color w:val="000000"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6F370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F370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F370B"/>
    <w:rPr>
      <w:rFonts w:ascii="Arial" w:eastAsia="Arial" w:hAnsi="Arial" w:cs="Arial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F370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370B"/>
    <w:rPr>
      <w:rFonts w:ascii="Arial" w:eastAsia="Arial" w:hAnsi="Arial" w:cs="Arial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37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7EAF"/>
    <w:rPr>
      <w:rFonts w:ascii="Segoe UI" w:eastAsia="Arial" w:hAnsi="Segoe UI" w:cs="Segoe UI"/>
      <w:color w:val="000000"/>
      <w:sz w:val="18"/>
      <w:szCs w:val="18"/>
    </w:rPr>
  </w:style>
  <w:style w:type="paragraph" w:styleId="Odsekzoznamu">
    <w:name w:val="List Paragraph"/>
    <w:basedOn w:val="Normlny"/>
    <w:uiPriority w:val="34"/>
    <w:qFormat/>
    <w:rsid w:val="00C10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2023-09-07T07:41:00Z</dcterms:created>
  <dcterms:modified xsi:type="dcterms:W3CDTF">2023-09-12T11:14:00Z</dcterms:modified>
</cp:coreProperties>
</file>