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FC0BA" w14:textId="477740FD" w:rsidR="00B43877" w:rsidRPr="000547EF" w:rsidRDefault="00B43877" w:rsidP="00B43877">
      <w:pPr>
        <w:widowControl w:val="0"/>
        <w:adjustRightInd w:val="0"/>
        <w:jc w:val="both"/>
        <w:textAlignment w:val="baseline"/>
        <w:rPr>
          <w:rFonts w:ascii="Times New Roman" w:hAnsi="Times New Roman" w:cs="Times New Roman"/>
          <w:color w:val="0070C0"/>
          <w:sz w:val="24"/>
          <w:szCs w:val="24"/>
          <w:lang w:val="sk-SK"/>
        </w:rPr>
      </w:pPr>
      <w:bookmarkStart w:id="0" w:name="_GoBack"/>
      <w:bookmarkEnd w:id="0"/>
      <w:r w:rsidRPr="000547EF">
        <w:rPr>
          <w:rFonts w:ascii="Times New Roman" w:hAnsi="Times New Roman" w:cs="Times New Roman"/>
          <w:color w:val="0070C0"/>
          <w:sz w:val="24"/>
          <w:szCs w:val="24"/>
          <w:lang w:val="sk-SK"/>
        </w:rPr>
        <w:t xml:space="preserve">Príloha č. </w:t>
      </w:r>
      <w:r w:rsidR="006C34B5" w:rsidRPr="000547EF">
        <w:rPr>
          <w:rFonts w:ascii="Times New Roman" w:hAnsi="Times New Roman" w:cs="Times New Roman"/>
          <w:color w:val="0070C0"/>
          <w:sz w:val="24"/>
          <w:szCs w:val="24"/>
          <w:lang w:val="sk-SK"/>
        </w:rPr>
        <w:t>3</w:t>
      </w:r>
      <w:r w:rsidRPr="000547EF">
        <w:rPr>
          <w:rFonts w:ascii="Times New Roman" w:hAnsi="Times New Roman" w:cs="Times New Roman"/>
          <w:color w:val="0070C0"/>
          <w:sz w:val="24"/>
          <w:szCs w:val="24"/>
          <w:lang w:val="sk-SK"/>
        </w:rPr>
        <w:t xml:space="preserve"> Zmluvy </w:t>
      </w:r>
    </w:p>
    <w:p w14:paraId="1C4ABA62" w14:textId="0DF93111" w:rsidR="00BA4B39" w:rsidRPr="000547EF" w:rsidRDefault="00BA4B39" w:rsidP="00B43877">
      <w:pPr>
        <w:rPr>
          <w:rFonts w:ascii="Times New Roman" w:hAnsi="Times New Roman" w:cs="Times New Roman"/>
          <w:sz w:val="24"/>
          <w:szCs w:val="24"/>
        </w:rPr>
      </w:pPr>
    </w:p>
    <w:p w14:paraId="301460ED" w14:textId="1F90B346" w:rsidR="00B43877" w:rsidRPr="008C52D3" w:rsidRDefault="006C34B5" w:rsidP="008C52D3">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FINAN</w:t>
      </w:r>
      <w:r w:rsidR="00C96F0E" w:rsidRPr="000547EF">
        <w:rPr>
          <w:rFonts w:ascii="Times New Roman" w:hAnsi="Times New Roman" w:cs="Times New Roman"/>
          <w:b/>
          <w:sz w:val="24"/>
          <w:szCs w:val="24"/>
          <w:lang w:val="sk-SK"/>
        </w:rPr>
        <w:t>ČNÉ RIADENIE A</w:t>
      </w:r>
      <w:r w:rsidR="000A45FC" w:rsidRPr="000547EF">
        <w:rPr>
          <w:rFonts w:ascii="Times New Roman" w:hAnsi="Times New Roman" w:cs="Times New Roman"/>
          <w:b/>
          <w:sz w:val="24"/>
          <w:szCs w:val="24"/>
          <w:lang w:val="sk-SK"/>
        </w:rPr>
        <w:t> MONITOROVANIE PROJEKTU</w:t>
      </w:r>
    </w:p>
    <w:p w14:paraId="22986268" w14:textId="4B03F6E3" w:rsidR="00B43877" w:rsidRPr="000547EF" w:rsidRDefault="00B43877" w:rsidP="00B43877">
      <w:pPr>
        <w:jc w:val="both"/>
        <w:rPr>
          <w:rFonts w:ascii="Times New Roman" w:hAnsi="Times New Roman" w:cs="Times New Roman"/>
          <w:sz w:val="24"/>
          <w:szCs w:val="24"/>
          <w:lang w:val="sk-SK"/>
        </w:rPr>
      </w:pPr>
    </w:p>
    <w:p w14:paraId="72234AC3" w14:textId="7837FDE6" w:rsidR="00B43877" w:rsidRPr="000547EF" w:rsidRDefault="00B43877" w:rsidP="00637C60">
      <w:pPr>
        <w:jc w:val="both"/>
        <w:rPr>
          <w:rFonts w:ascii="Times New Roman" w:hAnsi="Times New Roman" w:cs="Times New Roman"/>
          <w:b/>
          <w:sz w:val="24"/>
          <w:szCs w:val="24"/>
          <w:lang w:val="sk-SK"/>
        </w:rPr>
      </w:pPr>
      <w:r w:rsidRPr="000547EF">
        <w:rPr>
          <w:rFonts w:ascii="Times New Roman" w:hAnsi="Times New Roman" w:cs="Times New Roman"/>
          <w:b/>
          <w:sz w:val="24"/>
          <w:szCs w:val="24"/>
          <w:lang w:val="sk-SK"/>
        </w:rPr>
        <w:t>Všeobecné identifikačné údaje</w:t>
      </w:r>
    </w:p>
    <w:p w14:paraId="03C02958" w14:textId="77777777" w:rsidR="00637C60" w:rsidRPr="000547EF" w:rsidRDefault="00637C60" w:rsidP="00637C60">
      <w:pPr>
        <w:jc w:val="both"/>
        <w:rPr>
          <w:rFonts w:ascii="Times New Roman" w:hAnsi="Times New Roman" w:cs="Times New Roman"/>
          <w:sz w:val="24"/>
          <w:szCs w:val="24"/>
          <w:lang w:val="sk-SK"/>
        </w:rPr>
      </w:pPr>
    </w:p>
    <w:p w14:paraId="39CECE17" w14:textId="425EC6D0" w:rsidR="00637C60" w:rsidRPr="000547EF" w:rsidRDefault="00637C60" w:rsidP="003D13E8">
      <w:pPr>
        <w:ind w:left="2124" w:hanging="212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Komponent:</w:t>
      </w:r>
      <w:r w:rsidRPr="000547EF">
        <w:rPr>
          <w:rFonts w:ascii="Times New Roman" w:hAnsi="Times New Roman" w:cs="Times New Roman"/>
          <w:sz w:val="24"/>
          <w:szCs w:val="24"/>
          <w:lang w:val="sk-SK"/>
        </w:rPr>
        <w:tab/>
      </w:r>
      <w:r w:rsidR="00E11C64" w:rsidRPr="000547EF">
        <w:rPr>
          <w:rFonts w:ascii="Times New Roman" w:hAnsi="Times New Roman" w:cs="Times New Roman"/>
          <w:sz w:val="24"/>
          <w:szCs w:val="24"/>
          <w:lang w:val="sk-SK"/>
        </w:rPr>
        <w:t>Komponent 6 - Dostupnosť, rozvoj a kvalita inkluzívneho vzdelávania</w:t>
      </w:r>
      <w:r w:rsidR="008A1F64" w:rsidRPr="000547EF">
        <w:rPr>
          <w:rFonts w:ascii="Times New Roman" w:eastAsia="Times New Roman" w:hAnsi="Times New Roman" w:cs="Times New Roman"/>
          <w:sz w:val="24"/>
          <w:szCs w:val="24"/>
          <w:lang w:val="sk-SK" w:eastAsia="sk-SK"/>
        </w:rPr>
        <w:t xml:space="preserve"> na všetkých stupňoch</w:t>
      </w:r>
    </w:p>
    <w:p w14:paraId="56D88C1B" w14:textId="0233415B" w:rsidR="000373D9" w:rsidRPr="000547EF" w:rsidRDefault="00637C60" w:rsidP="000373D9">
      <w:pPr>
        <w:ind w:left="2124" w:hanging="212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Reforma/investícia:</w:t>
      </w:r>
      <w:r w:rsidRPr="000547EF">
        <w:rPr>
          <w:rFonts w:ascii="Times New Roman" w:hAnsi="Times New Roman" w:cs="Times New Roman"/>
          <w:sz w:val="24"/>
          <w:szCs w:val="24"/>
          <w:lang w:val="sk-SK"/>
        </w:rPr>
        <w:tab/>
      </w:r>
      <w:r w:rsidR="00D73526" w:rsidRPr="000547EF">
        <w:rPr>
          <w:rFonts w:ascii="Times New Roman" w:hAnsi="Times New Roman" w:cs="Times New Roman"/>
          <w:sz w:val="24"/>
          <w:szCs w:val="24"/>
          <w:lang w:val="sk-SK"/>
        </w:rPr>
        <w:t xml:space="preserve">Reforma 1: Zabezpečenie podmienok na implementáciu povinného predprimárneho vzdelávania </w:t>
      </w:r>
      <w:r w:rsidR="008A1F64" w:rsidRPr="000547EF">
        <w:rPr>
          <w:rFonts w:ascii="Times New Roman" w:eastAsia="Times New Roman" w:hAnsi="Times New Roman" w:cs="Times New Roman"/>
          <w:sz w:val="24"/>
          <w:szCs w:val="24"/>
          <w:lang w:val="sk-SK" w:eastAsia="sk-SK"/>
        </w:rPr>
        <w:t xml:space="preserve">pre deti </w:t>
      </w:r>
      <w:r w:rsidR="00D73526" w:rsidRPr="000547EF">
        <w:rPr>
          <w:rFonts w:ascii="Times New Roman" w:hAnsi="Times New Roman" w:cs="Times New Roman"/>
          <w:sz w:val="24"/>
          <w:szCs w:val="24"/>
          <w:lang w:val="sk-SK"/>
        </w:rPr>
        <w:t>od 5 rokov a zavedenie právneho nároku na miesto v materskej škole alebo</w:t>
      </w:r>
      <w:r w:rsidR="000373D9" w:rsidRPr="000547EF">
        <w:rPr>
          <w:rFonts w:ascii="Times New Roman" w:hAnsi="Times New Roman" w:cs="Times New Roman"/>
          <w:sz w:val="24"/>
          <w:szCs w:val="24"/>
          <w:lang w:val="sk-SK"/>
        </w:rPr>
        <w:t xml:space="preserve"> </w:t>
      </w:r>
      <w:r w:rsidR="00D73526" w:rsidRPr="000547EF">
        <w:rPr>
          <w:rFonts w:ascii="Times New Roman" w:hAnsi="Times New Roman" w:cs="Times New Roman"/>
          <w:sz w:val="24"/>
          <w:szCs w:val="24"/>
          <w:lang w:val="sk-SK"/>
        </w:rPr>
        <w:t>u iných poskytovateľov predprimárneho vzdelávania od 3 rokov</w:t>
      </w:r>
    </w:p>
    <w:p w14:paraId="77F8F455" w14:textId="77777777" w:rsidR="000373D9" w:rsidRPr="000547EF" w:rsidRDefault="000373D9" w:rsidP="000373D9">
      <w:pPr>
        <w:ind w:left="2124" w:hanging="2124"/>
        <w:jc w:val="both"/>
        <w:rPr>
          <w:rFonts w:ascii="Times New Roman" w:hAnsi="Times New Roman" w:cs="Times New Roman"/>
          <w:sz w:val="24"/>
          <w:szCs w:val="24"/>
          <w:lang w:val="sk-SK"/>
        </w:rPr>
      </w:pPr>
    </w:p>
    <w:p w14:paraId="4C5DC969" w14:textId="53AB8E5A" w:rsidR="00637C60" w:rsidRPr="000547EF" w:rsidRDefault="00637C60" w:rsidP="000373D9">
      <w:pPr>
        <w:ind w:left="2124" w:hanging="212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Názov</w:t>
      </w:r>
      <w:r w:rsidR="008A1F64" w:rsidRPr="000547EF">
        <w:rPr>
          <w:rFonts w:ascii="Times New Roman" w:eastAsia="Times New Roman" w:hAnsi="Times New Roman" w:cs="Times New Roman"/>
          <w:sz w:val="24"/>
          <w:szCs w:val="24"/>
          <w:lang w:val="sk-SK" w:eastAsia="sk-SK"/>
        </w:rPr>
        <w:t xml:space="preserve"> </w:t>
      </w:r>
      <w:r w:rsidR="001E6924" w:rsidRPr="000547EF">
        <w:rPr>
          <w:rFonts w:ascii="Times New Roman" w:hAnsi="Times New Roman" w:cs="Times New Roman"/>
          <w:sz w:val="24"/>
          <w:szCs w:val="24"/>
          <w:lang w:val="sk-SK"/>
        </w:rPr>
        <w:t>P</w:t>
      </w:r>
      <w:r w:rsidRPr="000547EF">
        <w:rPr>
          <w:rFonts w:ascii="Times New Roman" w:hAnsi="Times New Roman" w:cs="Times New Roman"/>
          <w:sz w:val="24"/>
          <w:szCs w:val="24"/>
          <w:lang w:val="sk-SK"/>
        </w:rPr>
        <w:t>rojektu:</w:t>
      </w:r>
      <w:r w:rsidR="00B83671" w:rsidRPr="000547EF">
        <w:rPr>
          <w:rFonts w:ascii="Times New Roman" w:hAnsi="Times New Roman" w:cs="Times New Roman"/>
          <w:sz w:val="24"/>
          <w:szCs w:val="24"/>
          <w:lang w:val="sk-SK"/>
        </w:rPr>
        <w:t>.......................................................................................................................</w:t>
      </w:r>
    </w:p>
    <w:p w14:paraId="1CD6621F" w14:textId="6F8EB2CD" w:rsidR="00637C60" w:rsidRPr="000547EF" w:rsidRDefault="00637C60" w:rsidP="00637C60">
      <w:pPr>
        <w:jc w:val="both"/>
        <w:rPr>
          <w:rFonts w:ascii="Times New Roman" w:hAnsi="Times New Roman" w:cs="Times New Roman"/>
          <w:sz w:val="24"/>
          <w:szCs w:val="24"/>
          <w:lang w:val="sk-SK"/>
        </w:rPr>
      </w:pPr>
    </w:p>
    <w:p w14:paraId="7EE7911C" w14:textId="77777777" w:rsidR="00637C60" w:rsidRPr="000547EF" w:rsidRDefault="00637C60"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Názov vykonávateľa: </w:t>
      </w:r>
      <w:r w:rsidRPr="000547EF">
        <w:rPr>
          <w:rFonts w:ascii="Times New Roman" w:hAnsi="Times New Roman" w:cs="Times New Roman"/>
          <w:sz w:val="24"/>
          <w:szCs w:val="24"/>
          <w:lang w:val="sk-SK"/>
        </w:rPr>
        <w:tab/>
        <w:t>Ministerstvo školstva, vedy, výskumu a športu Slovenskej republiky</w:t>
      </w:r>
    </w:p>
    <w:p w14:paraId="14B6DDBB" w14:textId="77777777" w:rsidR="00637C60" w:rsidRPr="000547EF" w:rsidRDefault="00637C60"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Adresa vykonávateľa:</w:t>
      </w:r>
      <w:r w:rsidRPr="000547EF">
        <w:rPr>
          <w:rFonts w:ascii="Times New Roman" w:hAnsi="Times New Roman" w:cs="Times New Roman"/>
          <w:sz w:val="24"/>
          <w:szCs w:val="24"/>
          <w:lang w:val="sk-SK"/>
        </w:rPr>
        <w:tab/>
        <w:t>Stromová 1, 813 30 Bratislava</w:t>
      </w:r>
    </w:p>
    <w:p w14:paraId="17234D54" w14:textId="77777777" w:rsidR="00537589" w:rsidRPr="000547EF" w:rsidRDefault="00537589" w:rsidP="00637C60">
      <w:pPr>
        <w:jc w:val="both"/>
        <w:rPr>
          <w:rFonts w:ascii="Times New Roman" w:hAnsi="Times New Roman" w:cs="Times New Roman"/>
          <w:sz w:val="24"/>
          <w:szCs w:val="24"/>
          <w:lang w:val="sk-SK"/>
        </w:rPr>
      </w:pPr>
    </w:p>
    <w:p w14:paraId="36C7C1BC" w14:textId="778103FC" w:rsidR="00537589" w:rsidRPr="000547EF" w:rsidRDefault="00537589"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Názov prijímateľa:............................................................</w:t>
      </w:r>
      <w:r w:rsidR="003B350C" w:rsidRPr="000547EF">
        <w:rPr>
          <w:rFonts w:ascii="Times New Roman" w:hAnsi="Times New Roman" w:cs="Times New Roman"/>
          <w:sz w:val="24"/>
          <w:szCs w:val="24"/>
          <w:lang w:val="sk-SK"/>
        </w:rPr>
        <w:t>...........................................................</w:t>
      </w:r>
    </w:p>
    <w:p w14:paraId="7AD4A567" w14:textId="2B82CCF7" w:rsidR="00537589" w:rsidRPr="000547EF" w:rsidRDefault="00537589"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Adresa prijímateľa:............................................................</w:t>
      </w:r>
      <w:r w:rsidR="003B350C" w:rsidRPr="000547EF">
        <w:rPr>
          <w:rFonts w:ascii="Times New Roman" w:hAnsi="Times New Roman" w:cs="Times New Roman"/>
          <w:sz w:val="24"/>
          <w:szCs w:val="24"/>
          <w:lang w:val="sk-SK"/>
        </w:rPr>
        <w:t>............................................................</w:t>
      </w:r>
    </w:p>
    <w:p w14:paraId="2534F1A3" w14:textId="6DF7508E" w:rsidR="00537589" w:rsidRPr="000547EF" w:rsidRDefault="00774757"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(Ďalej len ,,prijímateľ“)</w:t>
      </w:r>
    </w:p>
    <w:p w14:paraId="01045BD0" w14:textId="7D13AE53" w:rsidR="006C34B5" w:rsidRPr="000547EF" w:rsidRDefault="006C34B5" w:rsidP="00637C60">
      <w:pPr>
        <w:jc w:val="both"/>
        <w:rPr>
          <w:rFonts w:ascii="Times New Roman" w:hAnsi="Times New Roman" w:cs="Times New Roman"/>
          <w:sz w:val="24"/>
          <w:szCs w:val="24"/>
          <w:lang w:val="sk-SK"/>
        </w:rPr>
      </w:pPr>
    </w:p>
    <w:p w14:paraId="380E8936" w14:textId="464E45EF" w:rsidR="00637C60" w:rsidRPr="000547EF" w:rsidRDefault="00637C60"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Trvanie projektu: </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 xml:space="preserve">od </w:t>
      </w:r>
      <w:r w:rsidR="000700EC" w:rsidRPr="000547EF">
        <w:rPr>
          <w:rFonts w:ascii="Times New Roman" w:hAnsi="Times New Roman" w:cs="Times New Roman"/>
          <w:sz w:val="24"/>
          <w:szCs w:val="24"/>
          <w:lang w:val="sk-SK"/>
        </w:rPr>
        <w:t>..</w:t>
      </w:r>
      <w:r w:rsidRPr="000547EF">
        <w:rPr>
          <w:rFonts w:ascii="Times New Roman" w:hAnsi="Times New Roman" w:cs="Times New Roman"/>
          <w:sz w:val="24"/>
          <w:szCs w:val="24"/>
          <w:lang w:val="sk-SK"/>
        </w:rPr>
        <w:t xml:space="preserve">. do </w:t>
      </w:r>
      <w:r w:rsidR="00066378" w:rsidRPr="000547EF">
        <w:rPr>
          <w:rFonts w:ascii="Times New Roman" w:hAnsi="Times New Roman" w:cs="Times New Roman"/>
          <w:sz w:val="24"/>
          <w:szCs w:val="24"/>
          <w:lang w:val="sk-SK"/>
        </w:rPr>
        <w:t>...</w:t>
      </w:r>
    </w:p>
    <w:p w14:paraId="0211838F" w14:textId="0D763AF0" w:rsidR="00637C60" w:rsidRPr="000547EF" w:rsidRDefault="00637C60"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Indikatívna výška prostriedkov mechanizmu určených </w:t>
      </w:r>
      <w:r w:rsidR="00FF491F" w:rsidRPr="000547EF">
        <w:rPr>
          <w:rFonts w:ascii="Times New Roman" w:hAnsi="Times New Roman" w:cs="Times New Roman"/>
          <w:sz w:val="24"/>
          <w:szCs w:val="24"/>
          <w:lang w:val="sk-SK"/>
        </w:rPr>
        <w:t>prijímateľovi na dotáciu</w:t>
      </w:r>
      <w:r w:rsidRPr="000547EF">
        <w:rPr>
          <w:rFonts w:ascii="Times New Roman" w:hAnsi="Times New Roman" w:cs="Times New Roman"/>
          <w:sz w:val="24"/>
          <w:szCs w:val="24"/>
          <w:lang w:val="sk-SK"/>
        </w:rPr>
        <w:t>: ......................... EUR</w:t>
      </w:r>
    </w:p>
    <w:p w14:paraId="408B057F" w14:textId="59C01A3D" w:rsidR="00BC6BB4" w:rsidRPr="000547EF" w:rsidRDefault="00BC6BB4"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Slovom:</w:t>
      </w:r>
      <w:r w:rsidR="00057C0A" w:rsidRPr="000547EF">
        <w:rPr>
          <w:rFonts w:ascii="Times New Roman" w:hAnsi="Times New Roman" w:cs="Times New Roman"/>
          <w:sz w:val="24"/>
          <w:szCs w:val="24"/>
          <w:lang w:val="sk-SK"/>
        </w:rPr>
        <w:t xml:space="preserve">  ...................................................................................................................EUR</w:t>
      </w:r>
    </w:p>
    <w:p w14:paraId="7986C5C4" w14:textId="1ECA1E9E" w:rsidR="00637C60" w:rsidRPr="000547EF" w:rsidRDefault="00637C60" w:rsidP="00637C60">
      <w:pPr>
        <w:jc w:val="both"/>
        <w:rPr>
          <w:rFonts w:ascii="Times New Roman" w:hAnsi="Times New Roman" w:cs="Times New Roman"/>
          <w:sz w:val="24"/>
          <w:szCs w:val="24"/>
          <w:lang w:val="sk-SK"/>
        </w:rPr>
      </w:pPr>
    </w:p>
    <w:p w14:paraId="0B4704CF" w14:textId="77777777" w:rsidR="001E6924" w:rsidRPr="000547EF" w:rsidRDefault="001E6924" w:rsidP="00637C60">
      <w:pPr>
        <w:jc w:val="both"/>
        <w:rPr>
          <w:rFonts w:ascii="Times New Roman" w:hAnsi="Times New Roman" w:cs="Times New Roman"/>
          <w:b/>
          <w:sz w:val="24"/>
          <w:szCs w:val="24"/>
          <w:lang w:val="sk-SK"/>
        </w:rPr>
      </w:pPr>
    </w:p>
    <w:p w14:paraId="4B1A7873" w14:textId="083FD9B3" w:rsidR="00637C60" w:rsidRPr="000547EF" w:rsidRDefault="00B43877" w:rsidP="0054217E">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F</w:t>
      </w:r>
      <w:r w:rsidR="0054217E" w:rsidRPr="000547EF">
        <w:rPr>
          <w:rFonts w:ascii="Times New Roman" w:hAnsi="Times New Roman" w:cs="Times New Roman"/>
          <w:b/>
          <w:sz w:val="24"/>
          <w:szCs w:val="24"/>
          <w:lang w:val="sk-SK"/>
        </w:rPr>
        <w:t>INANCOVANIE PROJEKTU</w:t>
      </w:r>
    </w:p>
    <w:p w14:paraId="79B813BA" w14:textId="77777777" w:rsidR="00637C60" w:rsidRPr="000547EF" w:rsidRDefault="00637C60" w:rsidP="00637C60">
      <w:pPr>
        <w:jc w:val="both"/>
        <w:rPr>
          <w:rFonts w:ascii="Times New Roman" w:hAnsi="Times New Roman" w:cs="Times New Roman"/>
          <w:sz w:val="24"/>
          <w:szCs w:val="24"/>
          <w:lang w:val="sk-SK"/>
        </w:rPr>
      </w:pPr>
    </w:p>
    <w:p w14:paraId="1500E9F0" w14:textId="143AF064" w:rsidR="00637C60" w:rsidRPr="000547EF" w:rsidRDefault="00637C60"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Projekt bude financovaný </w:t>
      </w:r>
      <w:r w:rsidR="0026177A" w:rsidRPr="000547EF">
        <w:rPr>
          <w:rFonts w:ascii="Times New Roman" w:hAnsi="Times New Roman" w:cs="Times New Roman"/>
          <w:sz w:val="24"/>
          <w:szCs w:val="24"/>
          <w:lang w:val="sk-SK"/>
        </w:rPr>
        <w:t xml:space="preserve">na základe čl. </w:t>
      </w:r>
      <w:r w:rsidR="00CF1E8B" w:rsidRPr="000547EF">
        <w:rPr>
          <w:rFonts w:ascii="Times New Roman" w:eastAsia="Times New Roman" w:hAnsi="Times New Roman" w:cs="Times New Roman"/>
          <w:sz w:val="24"/>
          <w:szCs w:val="24"/>
          <w:lang w:val="sk-SK" w:eastAsia="sk-SK"/>
        </w:rPr>
        <w:t>3</w:t>
      </w:r>
      <w:r w:rsidR="003D13E8" w:rsidRPr="000547EF">
        <w:rPr>
          <w:rFonts w:ascii="Times New Roman" w:eastAsia="Times New Roman" w:hAnsi="Times New Roman" w:cs="Times New Roman"/>
          <w:sz w:val="24"/>
          <w:szCs w:val="24"/>
          <w:lang w:val="sk-SK" w:eastAsia="sk-SK"/>
        </w:rPr>
        <w:t xml:space="preserve"> </w:t>
      </w:r>
      <w:r w:rsidR="0026177A" w:rsidRPr="000547EF">
        <w:rPr>
          <w:rFonts w:ascii="Times New Roman" w:hAnsi="Times New Roman" w:cs="Times New Roman"/>
          <w:sz w:val="24"/>
          <w:szCs w:val="24"/>
          <w:lang w:val="sk-SK"/>
        </w:rPr>
        <w:t>Zmluvy o poskytnutí prostriedkov mechanizmu</w:t>
      </w:r>
      <w:r w:rsidR="00CF1E8B" w:rsidRPr="000547EF">
        <w:rPr>
          <w:rFonts w:ascii="Times New Roman" w:hAnsi="Times New Roman" w:cs="Times New Roman"/>
          <w:sz w:val="24"/>
          <w:szCs w:val="24"/>
          <w:lang w:val="sk-SK"/>
        </w:rPr>
        <w:t xml:space="preserve"> podľa tejto </w:t>
      </w:r>
      <w:r w:rsidR="002541B1" w:rsidRPr="000547EF">
        <w:rPr>
          <w:rFonts w:ascii="Times New Roman" w:hAnsi="Times New Roman" w:cs="Times New Roman"/>
          <w:sz w:val="24"/>
          <w:szCs w:val="24"/>
          <w:lang w:val="sk-SK"/>
        </w:rPr>
        <w:t>Prílohy zmluvy</w:t>
      </w:r>
      <w:r w:rsidR="0026177A" w:rsidRPr="000547EF" w:rsidDel="0026177A">
        <w:rPr>
          <w:rFonts w:ascii="Times New Roman" w:hAnsi="Times New Roman" w:cs="Times New Roman"/>
          <w:sz w:val="24"/>
          <w:szCs w:val="24"/>
          <w:lang w:val="sk-SK"/>
        </w:rPr>
        <w:t xml:space="preserve"> </w:t>
      </w:r>
      <w:ins w:id="1" w:author="Autor">
        <w:r w:rsidR="00D42082" w:rsidRPr="008C52D3">
          <w:rPr>
            <w:rFonts w:ascii="Times New Roman" w:hAnsi="Times New Roman" w:cs="Times New Roman"/>
            <w:sz w:val="24"/>
            <w:szCs w:val="24"/>
            <w:highlight w:val="green"/>
            <w:lang w:val="sk-SK"/>
          </w:rPr>
          <w:t>systémom zálohových platieb</w:t>
        </w:r>
        <w:r w:rsidR="005A3A67" w:rsidRPr="008C52D3">
          <w:rPr>
            <w:rFonts w:ascii="Times New Roman" w:hAnsi="Times New Roman" w:cs="Times New Roman"/>
            <w:sz w:val="24"/>
            <w:szCs w:val="24"/>
            <w:highlight w:val="green"/>
            <w:lang w:val="sk-SK"/>
          </w:rPr>
          <w:t xml:space="preserve"> a refundácie</w:t>
        </w:r>
      </w:ins>
      <w:del w:id="2" w:author="Autor">
        <w:r w:rsidR="00133DEB" w:rsidRPr="008C52D3" w:rsidDel="00D42082">
          <w:rPr>
            <w:rFonts w:ascii="Times New Roman" w:hAnsi="Times New Roman" w:cs="Times New Roman"/>
            <w:sz w:val="24"/>
            <w:szCs w:val="24"/>
            <w:highlight w:val="green"/>
            <w:lang w:val="sk-SK"/>
          </w:rPr>
          <w:delText>systémom</w:delText>
        </w:r>
        <w:r w:rsidR="00133DEB" w:rsidRPr="008C52D3" w:rsidDel="00D42082">
          <w:rPr>
            <w:rFonts w:ascii="Times New Roman" w:hAnsi="Times New Roman" w:cs="Times New Roman"/>
            <w:b/>
            <w:sz w:val="24"/>
            <w:szCs w:val="24"/>
            <w:highlight w:val="green"/>
            <w:lang w:val="sk-SK"/>
          </w:rPr>
          <w:delText xml:space="preserve"> zálohových platieb</w:delText>
        </w:r>
      </w:del>
      <w:r w:rsidR="00133DEB" w:rsidRPr="008C52D3">
        <w:rPr>
          <w:rFonts w:ascii="Times New Roman" w:hAnsi="Times New Roman" w:cs="Times New Roman"/>
          <w:sz w:val="24"/>
          <w:szCs w:val="24"/>
          <w:highlight w:val="green"/>
          <w:lang w:val="sk-SK"/>
        </w:rPr>
        <w:t>.</w:t>
      </w:r>
    </w:p>
    <w:p w14:paraId="4BA495C1" w14:textId="28602D4F" w:rsidR="00637C60" w:rsidRPr="000547EF" w:rsidRDefault="00637C60" w:rsidP="00637C60">
      <w:pPr>
        <w:jc w:val="both"/>
        <w:rPr>
          <w:rFonts w:ascii="Times New Roman" w:hAnsi="Times New Roman" w:cs="Times New Roman"/>
          <w:sz w:val="24"/>
          <w:szCs w:val="24"/>
          <w:lang w:val="sk-SK"/>
        </w:rPr>
      </w:pPr>
    </w:p>
    <w:p w14:paraId="0CB700DA" w14:textId="536797BB" w:rsidR="00FA3207" w:rsidRPr="000547EF" w:rsidRDefault="00FA3207"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Prostriedky mechanizmu budú poskytované po nadobudnutí účinnosti tejto zmluvy podľa </w:t>
      </w:r>
      <w:r w:rsidR="00A73A1D" w:rsidRPr="000547EF">
        <w:rPr>
          <w:rFonts w:ascii="Times New Roman" w:eastAsia="Times New Roman" w:hAnsi="Times New Roman" w:cs="Times New Roman"/>
          <w:sz w:val="24"/>
          <w:szCs w:val="24"/>
          <w:lang w:val="sk-SK" w:eastAsia="sk-SK"/>
        </w:rPr>
        <w:t>u</w:t>
      </w:r>
      <w:r w:rsidRPr="000547EF">
        <w:rPr>
          <w:rFonts w:ascii="Times New Roman" w:eastAsia="Times New Roman" w:hAnsi="Times New Roman" w:cs="Times New Roman"/>
          <w:sz w:val="24"/>
          <w:szCs w:val="24"/>
          <w:lang w:val="sk-SK" w:eastAsia="sk-SK"/>
        </w:rPr>
        <w:t>stanoveného</w:t>
      </w:r>
      <w:r w:rsidRPr="000547EF">
        <w:rPr>
          <w:rFonts w:ascii="Times New Roman" w:hAnsi="Times New Roman" w:cs="Times New Roman"/>
          <w:sz w:val="24"/>
          <w:szCs w:val="24"/>
          <w:lang w:val="sk-SK"/>
        </w:rPr>
        <w:t xml:space="preserve"> harmonogramu</w:t>
      </w:r>
      <w:r w:rsidR="00E06044" w:rsidRPr="000547EF">
        <w:rPr>
          <w:rFonts w:ascii="Times New Roman" w:hAnsi="Times New Roman" w:cs="Times New Roman"/>
          <w:sz w:val="24"/>
          <w:szCs w:val="24"/>
          <w:lang w:val="sk-SK"/>
        </w:rPr>
        <w:t xml:space="preserve"> </w:t>
      </w:r>
      <w:r w:rsidR="00133DEB" w:rsidRPr="000547EF">
        <w:rPr>
          <w:rFonts w:ascii="Times New Roman" w:hAnsi="Times New Roman" w:cs="Times New Roman"/>
          <w:sz w:val="24"/>
          <w:szCs w:val="24"/>
          <w:lang w:val="sk-SK"/>
        </w:rPr>
        <w:t xml:space="preserve">bezhotovostným prevodom </w:t>
      </w:r>
      <w:r w:rsidR="00E06044" w:rsidRPr="000547EF">
        <w:rPr>
          <w:rFonts w:ascii="Times New Roman" w:hAnsi="Times New Roman" w:cs="Times New Roman"/>
          <w:sz w:val="24"/>
          <w:szCs w:val="24"/>
          <w:lang w:val="sk-SK"/>
        </w:rPr>
        <w:t xml:space="preserve">na </w:t>
      </w:r>
      <w:r w:rsidR="00133DEB" w:rsidRPr="000547EF">
        <w:rPr>
          <w:rFonts w:ascii="Times New Roman" w:hAnsi="Times New Roman" w:cs="Times New Roman"/>
          <w:sz w:val="24"/>
          <w:szCs w:val="24"/>
          <w:lang w:val="sk-SK"/>
        </w:rPr>
        <w:t xml:space="preserve">bankové </w:t>
      </w:r>
      <w:r w:rsidR="00E06044" w:rsidRPr="000547EF">
        <w:rPr>
          <w:rFonts w:ascii="Times New Roman" w:hAnsi="Times New Roman" w:cs="Times New Roman"/>
          <w:sz w:val="24"/>
          <w:szCs w:val="24"/>
          <w:lang w:val="sk-SK"/>
        </w:rPr>
        <w:t>účty</w:t>
      </w:r>
      <w:r w:rsidR="00133DEB" w:rsidRPr="000547EF">
        <w:rPr>
          <w:rFonts w:ascii="Times New Roman" w:hAnsi="Times New Roman" w:cs="Times New Roman"/>
          <w:sz w:val="24"/>
          <w:szCs w:val="24"/>
          <w:lang w:val="sk-SK"/>
        </w:rPr>
        <w:t xml:space="preserve"> zmluvných strán.</w:t>
      </w:r>
    </w:p>
    <w:p w14:paraId="3242B789" w14:textId="609267E6" w:rsidR="00E06044" w:rsidRPr="000547EF" w:rsidRDefault="00E06044" w:rsidP="00FA3207">
      <w:pPr>
        <w:jc w:val="both"/>
        <w:rPr>
          <w:rFonts w:ascii="Times New Roman" w:hAnsi="Times New Roman" w:cs="Times New Roman"/>
          <w:sz w:val="24"/>
          <w:szCs w:val="24"/>
          <w:lang w:val="sk-SK"/>
        </w:rPr>
      </w:pPr>
    </w:p>
    <w:p w14:paraId="101A72F4" w14:textId="77777777" w:rsidR="008C52D3" w:rsidRDefault="008C52D3" w:rsidP="00D151ED">
      <w:pPr>
        <w:jc w:val="center"/>
        <w:rPr>
          <w:rFonts w:ascii="Times New Roman" w:hAnsi="Times New Roman" w:cs="Times New Roman"/>
          <w:b/>
          <w:sz w:val="24"/>
          <w:szCs w:val="24"/>
          <w:lang w:val="sk-SK"/>
        </w:rPr>
      </w:pPr>
    </w:p>
    <w:p w14:paraId="6BA8D136" w14:textId="0D3A494B" w:rsidR="00E87FEF" w:rsidRPr="000547EF" w:rsidRDefault="00D151ED" w:rsidP="00D151ED">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SYSTÉM F</w:t>
      </w:r>
      <w:r w:rsidR="003B350C" w:rsidRPr="000547EF">
        <w:rPr>
          <w:rFonts w:ascii="Times New Roman" w:hAnsi="Times New Roman" w:cs="Times New Roman"/>
          <w:b/>
          <w:sz w:val="24"/>
          <w:szCs w:val="24"/>
          <w:lang w:val="sk-SK"/>
        </w:rPr>
        <w:t>I</w:t>
      </w:r>
      <w:r w:rsidRPr="000547EF">
        <w:rPr>
          <w:rFonts w:ascii="Times New Roman" w:hAnsi="Times New Roman" w:cs="Times New Roman"/>
          <w:b/>
          <w:sz w:val="24"/>
          <w:szCs w:val="24"/>
          <w:lang w:val="sk-SK"/>
        </w:rPr>
        <w:t>NANČNÝCH ÚČTOV</w:t>
      </w:r>
    </w:p>
    <w:p w14:paraId="05A5A25B" w14:textId="77777777" w:rsidR="00E87FEF" w:rsidRPr="000547EF" w:rsidRDefault="00E87FEF" w:rsidP="00FA3207">
      <w:pPr>
        <w:jc w:val="both"/>
        <w:rPr>
          <w:rFonts w:ascii="Times New Roman" w:hAnsi="Times New Roman" w:cs="Times New Roman"/>
          <w:sz w:val="24"/>
          <w:szCs w:val="24"/>
          <w:lang w:val="sk-SK"/>
        </w:rPr>
      </w:pPr>
    </w:p>
    <w:p w14:paraId="290200E2" w14:textId="77777777" w:rsidR="00E87FEF" w:rsidRPr="000547EF" w:rsidRDefault="00E87FEF" w:rsidP="00FA3207">
      <w:pPr>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Účty vykonávateľa</w:t>
      </w:r>
    </w:p>
    <w:p w14:paraId="595CF398" w14:textId="120FCB54" w:rsidR="00E87FEF" w:rsidRPr="000547EF" w:rsidRDefault="00E87FEF"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Výdavkový rozpočtový účet</w:t>
      </w:r>
    </w:p>
    <w:p w14:paraId="115C47E3" w14:textId="77777777" w:rsidR="00133DEB" w:rsidRPr="000547EF" w:rsidRDefault="00E87FEF"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Názov inštitúcie:</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Štátna pokladnica</w:t>
      </w:r>
    </w:p>
    <w:p w14:paraId="0E285E89" w14:textId="00A4E33F" w:rsidR="00E87FEF" w:rsidRPr="000547EF" w:rsidRDefault="00133DEB"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Číslo účtu (IBAN):</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w:t>
      </w:r>
      <w:r w:rsidR="00E87FEF" w:rsidRPr="000547EF">
        <w:rPr>
          <w:rFonts w:ascii="Times New Roman" w:hAnsi="Times New Roman" w:cs="Times New Roman"/>
          <w:sz w:val="24"/>
          <w:szCs w:val="24"/>
          <w:lang w:val="sk-SK"/>
        </w:rPr>
        <w:tab/>
      </w:r>
      <w:r w:rsidR="00E87FEF" w:rsidRPr="000547EF">
        <w:rPr>
          <w:rFonts w:ascii="Times New Roman" w:hAnsi="Times New Roman" w:cs="Times New Roman"/>
          <w:sz w:val="24"/>
          <w:szCs w:val="24"/>
          <w:lang w:val="sk-SK"/>
        </w:rPr>
        <w:tab/>
      </w:r>
    </w:p>
    <w:p w14:paraId="555752C9" w14:textId="02F814FC" w:rsidR="00133DEB" w:rsidRPr="000547EF" w:rsidRDefault="00E87FEF"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Príjmový rozpočtový účet</w:t>
      </w:r>
    </w:p>
    <w:p w14:paraId="05F0D6F9" w14:textId="403632EB" w:rsidR="00133DEB" w:rsidRPr="000547EF" w:rsidRDefault="00133DEB"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Názov inštitúcie:</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Štátna pokladnica</w:t>
      </w:r>
    </w:p>
    <w:p w14:paraId="3FD5A10B" w14:textId="73CDAE7B" w:rsidR="00E87FEF" w:rsidRPr="000547EF" w:rsidRDefault="00133DEB"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Číslo účtu (IBAN):</w:t>
      </w:r>
      <w:r w:rsidRPr="000547EF">
        <w:rPr>
          <w:rFonts w:ascii="Times New Roman" w:hAnsi="Times New Roman" w:cs="Times New Roman"/>
          <w:sz w:val="24"/>
          <w:szCs w:val="24"/>
          <w:lang w:val="sk-SK"/>
        </w:rPr>
        <w:tab/>
      </w:r>
      <w:r w:rsidR="00E87FEF" w:rsidRPr="000547EF">
        <w:rPr>
          <w:rFonts w:ascii="Times New Roman" w:hAnsi="Times New Roman" w:cs="Times New Roman"/>
          <w:sz w:val="24"/>
          <w:szCs w:val="24"/>
          <w:lang w:val="sk-SK"/>
        </w:rPr>
        <w:t xml:space="preserve">  </w:t>
      </w:r>
      <w:r w:rsidR="00E87FEF" w:rsidRPr="000547EF">
        <w:rPr>
          <w:rFonts w:ascii="Times New Roman" w:hAnsi="Times New Roman" w:cs="Times New Roman"/>
          <w:sz w:val="24"/>
          <w:szCs w:val="24"/>
          <w:lang w:val="sk-SK"/>
        </w:rPr>
        <w:tab/>
        <w:t>................................................................</w:t>
      </w:r>
    </w:p>
    <w:p w14:paraId="26E33987" w14:textId="7622B653" w:rsidR="00E87FEF" w:rsidRPr="000547EF" w:rsidRDefault="00E87FEF" w:rsidP="00FA3207">
      <w:pPr>
        <w:jc w:val="both"/>
        <w:rPr>
          <w:rFonts w:ascii="Times New Roman" w:hAnsi="Times New Roman" w:cs="Times New Roman"/>
          <w:sz w:val="24"/>
          <w:szCs w:val="24"/>
          <w:lang w:val="sk-SK"/>
        </w:rPr>
      </w:pPr>
    </w:p>
    <w:p w14:paraId="2CB97687" w14:textId="541171C9" w:rsidR="00E87FEF" w:rsidRPr="000547EF" w:rsidRDefault="00E87FEF" w:rsidP="00FA3207">
      <w:pPr>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Účet prijímateľa</w:t>
      </w:r>
    </w:p>
    <w:p w14:paraId="073111F6" w14:textId="66124CB4" w:rsidR="00133DEB" w:rsidRPr="000547EF" w:rsidRDefault="00133DEB" w:rsidP="00133DEB">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Názov inštitúcie:</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w:t>
      </w:r>
    </w:p>
    <w:p w14:paraId="51CEA8DD" w14:textId="722C6550" w:rsidR="00A10EC0" w:rsidRPr="000547EF" w:rsidRDefault="00A10EC0" w:rsidP="00133DEB">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Bankové spojenie</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w:t>
      </w:r>
    </w:p>
    <w:p w14:paraId="7ED44AFB" w14:textId="2C37A0C8" w:rsidR="00A10EC0" w:rsidRPr="000547EF" w:rsidRDefault="00133DEB" w:rsidP="00133DEB">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lastRenderedPageBreak/>
        <w:t>Číslo účtu (IBAN):</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w:t>
      </w:r>
      <w:r w:rsidRPr="000547EF">
        <w:rPr>
          <w:rFonts w:ascii="Times New Roman" w:hAnsi="Times New Roman" w:cs="Times New Roman"/>
          <w:sz w:val="24"/>
          <w:szCs w:val="24"/>
          <w:lang w:val="sk-SK"/>
        </w:rPr>
        <w:tab/>
      </w:r>
    </w:p>
    <w:p w14:paraId="617351E0" w14:textId="65D18492" w:rsidR="00A10EC0" w:rsidRPr="000547EF" w:rsidRDefault="00A10EC0" w:rsidP="00A10EC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Registrácia </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w:t>
      </w:r>
    </w:p>
    <w:p w14:paraId="6D1FDE1D" w14:textId="132083F7" w:rsidR="00A10EC0" w:rsidRPr="000547EF" w:rsidRDefault="00A10EC0" w:rsidP="00133DEB">
      <w:pPr>
        <w:jc w:val="both"/>
        <w:rPr>
          <w:rFonts w:ascii="Times New Roman" w:hAnsi="Times New Roman" w:cs="Times New Roman"/>
          <w:sz w:val="24"/>
          <w:szCs w:val="24"/>
          <w:lang w:val="sk-SK"/>
        </w:rPr>
      </w:pPr>
    </w:p>
    <w:p w14:paraId="1DD02AB0" w14:textId="0C1D78B7" w:rsidR="001E6924" w:rsidRPr="008C52D3" w:rsidRDefault="00133DEB" w:rsidP="008C52D3">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ab/>
      </w:r>
    </w:p>
    <w:p w14:paraId="5EF42064" w14:textId="7A8A118C" w:rsidR="00D91706" w:rsidRPr="000547EF" w:rsidRDefault="001D7C3F" w:rsidP="001D7C3F">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STANOVENIE VÝŠKY PROSTRIEDKOV MECHANIZMU</w:t>
      </w:r>
    </w:p>
    <w:p w14:paraId="430415F8" w14:textId="77777777" w:rsidR="00D91706" w:rsidRPr="000547EF" w:rsidRDefault="00D91706" w:rsidP="00FA3207">
      <w:pPr>
        <w:jc w:val="both"/>
        <w:rPr>
          <w:rFonts w:ascii="Times New Roman" w:hAnsi="Times New Roman" w:cs="Times New Roman"/>
          <w:sz w:val="24"/>
          <w:szCs w:val="24"/>
          <w:lang w:val="sk-SK"/>
        </w:rPr>
      </w:pPr>
    </w:p>
    <w:p w14:paraId="016BA8ED" w14:textId="0A6CE2A1" w:rsidR="00FA3207" w:rsidRPr="000547EF" w:rsidRDefault="009B76DF" w:rsidP="00FA3207">
      <w:pPr>
        <w:jc w:val="both"/>
        <w:rPr>
          <w:rFonts w:ascii="Times New Roman" w:hAnsi="Times New Roman" w:cs="Times New Roman"/>
          <w:sz w:val="24"/>
          <w:szCs w:val="24"/>
          <w:lang w:val="sk-SK"/>
        </w:rPr>
      </w:pPr>
      <w:bookmarkStart w:id="3" w:name="_Hlk94781880"/>
      <w:r w:rsidRPr="000547EF">
        <w:rPr>
          <w:rFonts w:ascii="Times New Roman" w:hAnsi="Times New Roman" w:cs="Times New Roman"/>
          <w:sz w:val="24"/>
          <w:szCs w:val="24"/>
          <w:lang w:val="sk-SK"/>
        </w:rPr>
        <w:t>Prostriedky mechanizmu</w:t>
      </w:r>
      <w:r w:rsidR="00A03017" w:rsidRPr="000547EF">
        <w:rPr>
          <w:rFonts w:ascii="Times New Roman" w:hAnsi="Times New Roman" w:cs="Times New Roman"/>
          <w:sz w:val="24"/>
          <w:szCs w:val="24"/>
          <w:lang w:val="sk-SK"/>
        </w:rPr>
        <w:t xml:space="preserve"> v indikatívnej výške </w:t>
      </w:r>
      <w:r w:rsidR="00FA3207" w:rsidRPr="000547EF">
        <w:rPr>
          <w:rFonts w:ascii="Times New Roman" w:hAnsi="Times New Roman" w:cs="Times New Roman"/>
          <w:sz w:val="24"/>
          <w:szCs w:val="24"/>
          <w:lang w:val="sk-SK"/>
        </w:rPr>
        <w:t>bud</w:t>
      </w:r>
      <w:r w:rsidRPr="000547EF">
        <w:rPr>
          <w:rFonts w:ascii="Times New Roman" w:hAnsi="Times New Roman" w:cs="Times New Roman"/>
          <w:sz w:val="24"/>
          <w:szCs w:val="24"/>
          <w:lang w:val="sk-SK"/>
        </w:rPr>
        <w:t>ú</w:t>
      </w:r>
      <w:r w:rsidR="00FA3207" w:rsidRPr="000547EF">
        <w:rPr>
          <w:rFonts w:ascii="Times New Roman" w:hAnsi="Times New Roman" w:cs="Times New Roman"/>
          <w:sz w:val="24"/>
          <w:szCs w:val="24"/>
          <w:lang w:val="sk-SK"/>
        </w:rPr>
        <w:t xml:space="preserve"> </w:t>
      </w:r>
      <w:r w:rsidR="00A03017" w:rsidRPr="000547EF">
        <w:rPr>
          <w:rFonts w:ascii="Times New Roman" w:hAnsi="Times New Roman" w:cs="Times New Roman"/>
          <w:sz w:val="24"/>
          <w:szCs w:val="24"/>
          <w:lang w:val="sk-SK"/>
        </w:rPr>
        <w:t>prijímateľovi</w:t>
      </w:r>
      <w:bookmarkEnd w:id="3"/>
      <w:r w:rsidR="00FA3207" w:rsidRPr="000547EF">
        <w:rPr>
          <w:rFonts w:ascii="Times New Roman" w:hAnsi="Times New Roman" w:cs="Times New Roman"/>
          <w:sz w:val="24"/>
          <w:szCs w:val="24"/>
          <w:lang w:val="sk-SK"/>
        </w:rPr>
        <w:t xml:space="preserve"> posúden</w:t>
      </w:r>
      <w:r w:rsidRPr="000547EF">
        <w:rPr>
          <w:rFonts w:ascii="Times New Roman" w:hAnsi="Times New Roman" w:cs="Times New Roman"/>
          <w:sz w:val="24"/>
          <w:szCs w:val="24"/>
          <w:lang w:val="sk-SK"/>
        </w:rPr>
        <w:t>é</w:t>
      </w:r>
      <w:r w:rsidR="00FA3207" w:rsidRPr="000547EF">
        <w:rPr>
          <w:rFonts w:ascii="Times New Roman" w:hAnsi="Times New Roman" w:cs="Times New Roman"/>
          <w:sz w:val="24"/>
          <w:szCs w:val="24"/>
          <w:lang w:val="sk-SK"/>
        </w:rPr>
        <w:t xml:space="preserve"> ako oprávnen</w:t>
      </w:r>
      <w:r w:rsidRPr="000547EF">
        <w:rPr>
          <w:rFonts w:ascii="Times New Roman" w:hAnsi="Times New Roman" w:cs="Times New Roman"/>
          <w:sz w:val="24"/>
          <w:szCs w:val="24"/>
          <w:lang w:val="sk-SK"/>
        </w:rPr>
        <w:t>é</w:t>
      </w:r>
      <w:r w:rsidR="00057C0A" w:rsidRPr="000547EF">
        <w:rPr>
          <w:rFonts w:ascii="Times New Roman" w:hAnsi="Times New Roman" w:cs="Times New Roman"/>
          <w:sz w:val="24"/>
          <w:szCs w:val="24"/>
          <w:lang w:val="sk-SK"/>
        </w:rPr>
        <w:t xml:space="preserve"> a poskytovan</w:t>
      </w:r>
      <w:r w:rsidRPr="000547EF">
        <w:rPr>
          <w:rFonts w:ascii="Times New Roman" w:hAnsi="Times New Roman" w:cs="Times New Roman"/>
          <w:sz w:val="24"/>
          <w:szCs w:val="24"/>
          <w:lang w:val="sk-SK"/>
        </w:rPr>
        <w:t>é</w:t>
      </w:r>
      <w:r w:rsidR="00FA3207" w:rsidRPr="000547EF">
        <w:rPr>
          <w:rFonts w:ascii="Times New Roman" w:hAnsi="Times New Roman" w:cs="Times New Roman"/>
          <w:sz w:val="24"/>
          <w:szCs w:val="24"/>
          <w:lang w:val="sk-SK"/>
        </w:rPr>
        <w:t xml:space="preserve"> za predpokladu, že budú vytvorené a obsadené pracovné pozície</w:t>
      </w:r>
      <w:r w:rsidR="003B350C" w:rsidRPr="000547EF">
        <w:rPr>
          <w:rFonts w:ascii="Times New Roman" w:hAnsi="Times New Roman" w:cs="Times New Roman"/>
          <w:sz w:val="24"/>
          <w:szCs w:val="24"/>
          <w:lang w:val="sk-SK"/>
        </w:rPr>
        <w:t xml:space="preserve"> asistentov ranej starostlivosti</w:t>
      </w:r>
      <w:r w:rsidR="00FA3207" w:rsidRPr="000547EF">
        <w:rPr>
          <w:rFonts w:ascii="Times New Roman" w:hAnsi="Times New Roman" w:cs="Times New Roman"/>
          <w:sz w:val="24"/>
          <w:szCs w:val="24"/>
          <w:lang w:val="sk-SK"/>
        </w:rPr>
        <w:t xml:space="preserve"> </w:t>
      </w:r>
      <w:r w:rsidR="00B62FF9" w:rsidRPr="000547EF">
        <w:rPr>
          <w:rFonts w:ascii="Times New Roman" w:hAnsi="Times New Roman" w:cs="Times New Roman"/>
          <w:sz w:val="24"/>
          <w:szCs w:val="24"/>
          <w:lang w:val="sk-SK"/>
        </w:rPr>
        <w:t>v</w:t>
      </w:r>
      <w:r w:rsidR="001043D3" w:rsidRPr="000547EF">
        <w:rPr>
          <w:rFonts w:ascii="Times New Roman" w:hAnsi="Times New Roman" w:cs="Times New Roman"/>
          <w:sz w:val="24"/>
          <w:szCs w:val="24"/>
          <w:lang w:val="sk-SK"/>
        </w:rPr>
        <w:t> počte, o ktorý prijímateľ požiadal na</w:t>
      </w:r>
      <w:r w:rsidR="00FA3207" w:rsidRPr="000547EF">
        <w:rPr>
          <w:rFonts w:ascii="Times New Roman" w:hAnsi="Times New Roman" w:cs="Times New Roman"/>
          <w:sz w:val="24"/>
          <w:szCs w:val="24"/>
          <w:lang w:val="sk-SK"/>
        </w:rPr>
        <w:t xml:space="preserve"> úväzk</w:t>
      </w:r>
      <w:r w:rsidR="001043D3" w:rsidRPr="000547EF">
        <w:rPr>
          <w:rFonts w:ascii="Times New Roman" w:hAnsi="Times New Roman" w:cs="Times New Roman"/>
          <w:sz w:val="24"/>
          <w:szCs w:val="24"/>
          <w:lang w:val="sk-SK"/>
        </w:rPr>
        <w:t>y, kt</w:t>
      </w:r>
      <w:r w:rsidR="001043D3" w:rsidRPr="00DA6FD3">
        <w:rPr>
          <w:rFonts w:ascii="Times New Roman" w:hAnsi="Times New Roman" w:cs="Times New Roman"/>
          <w:sz w:val="24"/>
          <w:szCs w:val="24"/>
          <w:lang w:val="sk-SK"/>
        </w:rPr>
        <w:t>oré sú oprávnené (</w:t>
      </w:r>
      <w:r w:rsidR="00511471" w:rsidRPr="00DA6FD3">
        <w:rPr>
          <w:rFonts w:ascii="Times New Roman" w:hAnsi="Times New Roman" w:cs="Times New Roman"/>
          <w:sz w:val="24"/>
          <w:szCs w:val="24"/>
          <w:lang w:val="sk-SK"/>
        </w:rPr>
        <w:t xml:space="preserve">opis projektu prijímateľa s počtom asistentov ranej starostlivosti, ktorý plánuje v projekte vytvoriť a obsadiť, bude stanovený </w:t>
      </w:r>
      <w:r w:rsidR="00F71DAB" w:rsidRPr="00DA6FD3">
        <w:rPr>
          <w:rFonts w:ascii="Times New Roman" w:hAnsi="Times New Roman" w:cs="Times New Roman"/>
          <w:sz w:val="24"/>
          <w:szCs w:val="24"/>
          <w:lang w:val="sk-SK"/>
        </w:rPr>
        <w:t xml:space="preserve">v </w:t>
      </w:r>
      <w:r w:rsidR="001043D3" w:rsidRPr="00DA6FD3">
        <w:rPr>
          <w:rFonts w:ascii="Times New Roman" w:hAnsi="Times New Roman" w:cs="Times New Roman"/>
          <w:sz w:val="24"/>
          <w:szCs w:val="24"/>
          <w:lang w:val="sk-SK"/>
        </w:rPr>
        <w:t>Príloh</w:t>
      </w:r>
      <w:r w:rsidR="00F71DAB" w:rsidRPr="00DA6FD3">
        <w:rPr>
          <w:rFonts w:ascii="Times New Roman" w:hAnsi="Times New Roman" w:cs="Times New Roman"/>
          <w:sz w:val="24"/>
          <w:szCs w:val="24"/>
          <w:lang w:val="sk-SK"/>
        </w:rPr>
        <w:t>e</w:t>
      </w:r>
      <w:r w:rsidR="001043D3" w:rsidRPr="00DA6FD3">
        <w:rPr>
          <w:rFonts w:ascii="Times New Roman" w:hAnsi="Times New Roman" w:cs="Times New Roman"/>
          <w:sz w:val="24"/>
          <w:szCs w:val="24"/>
          <w:lang w:val="sk-SK"/>
        </w:rPr>
        <w:t xml:space="preserve"> č. </w:t>
      </w:r>
      <w:r w:rsidR="00511471" w:rsidRPr="00DA6FD3">
        <w:rPr>
          <w:rFonts w:ascii="Times New Roman" w:hAnsi="Times New Roman" w:cs="Times New Roman"/>
          <w:sz w:val="24"/>
          <w:szCs w:val="24"/>
          <w:lang w:val="sk-SK"/>
        </w:rPr>
        <w:t>1.</w:t>
      </w:r>
      <w:r w:rsidR="001043D3" w:rsidRPr="00DA6FD3">
        <w:rPr>
          <w:rFonts w:ascii="Times New Roman" w:hAnsi="Times New Roman" w:cs="Times New Roman"/>
          <w:sz w:val="24"/>
          <w:szCs w:val="24"/>
          <w:lang w:val="sk-SK"/>
        </w:rPr>
        <w:t>2 – Opis projektu).</w:t>
      </w:r>
    </w:p>
    <w:p w14:paraId="1A3C4C77" w14:textId="77777777" w:rsidR="00FA3207" w:rsidRPr="000547EF" w:rsidRDefault="00FA3207" w:rsidP="00FA3207">
      <w:pPr>
        <w:jc w:val="both"/>
        <w:rPr>
          <w:rFonts w:ascii="Times New Roman" w:hAnsi="Times New Roman" w:cs="Times New Roman"/>
          <w:color w:val="0070C0"/>
          <w:sz w:val="24"/>
          <w:szCs w:val="24"/>
          <w:lang w:val="sk-SK"/>
        </w:rPr>
      </w:pPr>
    </w:p>
    <w:p w14:paraId="399643C4" w14:textId="69515347" w:rsidR="00DE2897" w:rsidRPr="000547EF" w:rsidRDefault="0026177A" w:rsidP="008B3AC6">
      <w:pPr>
        <w:jc w:val="both"/>
        <w:rPr>
          <w:rFonts w:ascii="Times New Roman" w:eastAsia="Times New Roman" w:hAnsi="Times New Roman" w:cs="Times New Roman"/>
          <w:sz w:val="24"/>
          <w:szCs w:val="24"/>
          <w:lang w:val="sk-SK" w:eastAsia="sk-SK"/>
        </w:rPr>
      </w:pPr>
      <w:bookmarkStart w:id="4" w:name="_Hlk94788832"/>
      <w:r w:rsidRPr="000547EF">
        <w:rPr>
          <w:rFonts w:ascii="Times New Roman" w:hAnsi="Times New Roman" w:cs="Times New Roman"/>
          <w:b/>
          <w:sz w:val="24"/>
          <w:szCs w:val="24"/>
          <w:lang w:val="sk-SK"/>
        </w:rPr>
        <w:t>Súčet oprávnených priamych nákladov</w:t>
      </w:r>
      <w:r w:rsidRPr="000547EF">
        <w:rPr>
          <w:rFonts w:ascii="Times New Roman" w:hAnsi="Times New Roman" w:cs="Times New Roman"/>
          <w:sz w:val="24"/>
          <w:szCs w:val="24"/>
          <w:lang w:val="sk-SK"/>
        </w:rPr>
        <w:t xml:space="preserve"> v prepočte na jeden plný úväzok asistenta na mesiac </w:t>
      </w:r>
      <w:r w:rsidRPr="000547EF">
        <w:rPr>
          <w:rFonts w:ascii="Times New Roman" w:hAnsi="Times New Roman" w:cs="Times New Roman"/>
          <w:i/>
          <w:sz w:val="24"/>
          <w:szCs w:val="24"/>
          <w:lang w:val="sk-SK"/>
        </w:rPr>
        <w:t xml:space="preserve">(mzda jedného asistenta ranej starostlivosti na plný úväzok + mzdy mentorov a supervízorov – celková cena ich práce v prepočte na </w:t>
      </w:r>
      <w:r w:rsidR="00297634" w:rsidRPr="000547EF">
        <w:rPr>
          <w:rFonts w:ascii="Times New Roman" w:eastAsia="Times New Roman" w:hAnsi="Times New Roman" w:cs="Times New Roman"/>
          <w:i/>
          <w:sz w:val="24"/>
          <w:szCs w:val="24"/>
          <w:lang w:val="sk-SK" w:eastAsia="sk-SK"/>
        </w:rPr>
        <w:t>celkovú cenu práce</w:t>
      </w:r>
      <w:r w:rsidRPr="000547EF">
        <w:rPr>
          <w:rFonts w:ascii="Times New Roman" w:hAnsi="Times New Roman" w:cs="Times New Roman"/>
          <w:i/>
          <w:sz w:val="24"/>
          <w:szCs w:val="24"/>
          <w:lang w:val="sk-SK"/>
        </w:rPr>
        <w:t xml:space="preserve"> jedného asistenta na plný úväzok)</w:t>
      </w:r>
      <w:r w:rsidRPr="000547EF">
        <w:rPr>
          <w:rFonts w:ascii="Times New Roman" w:hAnsi="Times New Roman" w:cs="Times New Roman"/>
          <w:sz w:val="24"/>
          <w:szCs w:val="24"/>
          <w:lang w:val="sk-SK"/>
        </w:rPr>
        <w:t xml:space="preserve"> </w:t>
      </w:r>
      <w:r w:rsidRPr="000547EF">
        <w:rPr>
          <w:rFonts w:ascii="Times New Roman" w:hAnsi="Times New Roman" w:cs="Times New Roman"/>
          <w:b/>
          <w:sz w:val="24"/>
          <w:szCs w:val="24"/>
          <w:lang w:val="sk-SK"/>
        </w:rPr>
        <w:t>a nepriamych nákladov</w:t>
      </w:r>
      <w:r w:rsidRPr="000547EF">
        <w:rPr>
          <w:rFonts w:ascii="Times New Roman" w:hAnsi="Times New Roman" w:cs="Times New Roman"/>
          <w:sz w:val="24"/>
          <w:szCs w:val="24"/>
          <w:lang w:val="sk-SK"/>
        </w:rPr>
        <w:t xml:space="preserve"> </w:t>
      </w:r>
      <w:r w:rsidRPr="000547EF">
        <w:rPr>
          <w:rFonts w:ascii="Times New Roman" w:hAnsi="Times New Roman" w:cs="Times New Roman"/>
          <w:i/>
          <w:sz w:val="24"/>
          <w:szCs w:val="24"/>
          <w:lang w:val="sk-SK"/>
        </w:rPr>
        <w:t>(paušálna sadzba do výšky 40% priamych nákladov)</w:t>
      </w:r>
      <w:r w:rsidRPr="000547EF">
        <w:rPr>
          <w:rFonts w:ascii="Times New Roman" w:hAnsi="Times New Roman" w:cs="Times New Roman"/>
          <w:sz w:val="24"/>
          <w:szCs w:val="24"/>
          <w:lang w:val="sk-SK"/>
        </w:rPr>
        <w:t xml:space="preserve"> prijímateľa </w:t>
      </w:r>
      <w:r w:rsidRPr="000547EF">
        <w:rPr>
          <w:rFonts w:ascii="Times New Roman" w:hAnsi="Times New Roman" w:cs="Times New Roman"/>
          <w:b/>
          <w:sz w:val="24"/>
          <w:szCs w:val="24"/>
          <w:lang w:val="sk-SK"/>
        </w:rPr>
        <w:t xml:space="preserve">nesmie prevyšovať sumu </w:t>
      </w:r>
      <w:r w:rsidR="009D2BBD" w:rsidRPr="000547EF">
        <w:rPr>
          <w:rFonts w:ascii="Times New Roman" w:eastAsia="Times New Roman" w:hAnsi="Times New Roman" w:cs="Times New Roman"/>
          <w:b/>
          <w:sz w:val="24"/>
          <w:szCs w:val="24"/>
          <w:lang w:val="sk-SK" w:eastAsia="sk-SK"/>
        </w:rPr>
        <w:t>2</w:t>
      </w:r>
      <w:r w:rsidR="00BB4BAE" w:rsidRPr="000547EF">
        <w:rPr>
          <w:rFonts w:ascii="Times New Roman" w:eastAsia="Times New Roman" w:hAnsi="Times New Roman" w:cs="Times New Roman"/>
          <w:b/>
          <w:sz w:val="24"/>
          <w:szCs w:val="24"/>
          <w:lang w:val="sk-SK" w:eastAsia="sk-SK"/>
        </w:rPr>
        <w:t xml:space="preserve"> </w:t>
      </w:r>
      <w:r w:rsidR="009D2BBD" w:rsidRPr="000547EF">
        <w:rPr>
          <w:rFonts w:ascii="Times New Roman" w:eastAsia="Times New Roman" w:hAnsi="Times New Roman" w:cs="Times New Roman"/>
          <w:b/>
          <w:sz w:val="24"/>
          <w:szCs w:val="24"/>
          <w:lang w:val="sk-SK" w:eastAsia="sk-SK"/>
        </w:rPr>
        <w:t>700</w:t>
      </w:r>
      <w:r w:rsidRPr="000547EF">
        <w:rPr>
          <w:rFonts w:ascii="Times New Roman" w:hAnsi="Times New Roman" w:cs="Times New Roman"/>
          <w:b/>
          <w:sz w:val="24"/>
          <w:szCs w:val="24"/>
          <w:lang w:val="sk-SK"/>
        </w:rPr>
        <w:t xml:space="preserve"> €.</w:t>
      </w:r>
      <w:r w:rsidRPr="000547EF">
        <w:rPr>
          <w:rFonts w:ascii="Times New Roman" w:hAnsi="Times New Roman" w:cs="Times New Roman"/>
          <w:sz w:val="24"/>
          <w:szCs w:val="24"/>
          <w:lang w:val="sk-SK"/>
        </w:rPr>
        <w:t xml:space="preserve"> Priame náklady projektu sú náklady na mzdy asistentov ranej starostlivosti, mentorov a supervízorov. Priame náklady na asistenta (celková cena práce) nesmú tvoriť menej než 50% celkových priamych nákladov. </w:t>
      </w:r>
      <w:bookmarkEnd w:id="4"/>
      <w:r w:rsidR="00B62FF9" w:rsidRPr="000547EF">
        <w:rPr>
          <w:rFonts w:ascii="Times New Roman" w:hAnsi="Times New Roman" w:cs="Times New Roman"/>
          <w:sz w:val="24"/>
          <w:szCs w:val="24"/>
          <w:u w:val="single"/>
          <w:lang w:val="sk-SK"/>
        </w:rPr>
        <w:t xml:space="preserve">Všetky ostatné </w:t>
      </w:r>
      <w:r w:rsidR="00774757" w:rsidRPr="000547EF">
        <w:rPr>
          <w:rFonts w:ascii="Times New Roman" w:hAnsi="Times New Roman" w:cs="Times New Roman"/>
          <w:sz w:val="24"/>
          <w:szCs w:val="24"/>
          <w:u w:val="single"/>
          <w:lang w:val="sk-SK"/>
        </w:rPr>
        <w:t>výdavky prijímateľa</w:t>
      </w:r>
      <w:r w:rsidR="00B62FF9" w:rsidRPr="000547EF">
        <w:rPr>
          <w:rFonts w:ascii="Times New Roman" w:hAnsi="Times New Roman" w:cs="Times New Roman"/>
          <w:sz w:val="24"/>
          <w:szCs w:val="24"/>
          <w:lang w:val="sk-SK"/>
        </w:rPr>
        <w:t xml:space="preserve">, vrátane odmien pre manažment a administratívny personál </w:t>
      </w:r>
      <w:r w:rsidR="00BA3F2E" w:rsidRPr="000547EF">
        <w:rPr>
          <w:rFonts w:ascii="Times New Roman" w:hAnsi="Times New Roman" w:cs="Times New Roman"/>
          <w:sz w:val="24"/>
          <w:szCs w:val="24"/>
          <w:lang w:val="sk-SK"/>
        </w:rPr>
        <w:t>P</w:t>
      </w:r>
      <w:r w:rsidR="00B62FF9" w:rsidRPr="000547EF">
        <w:rPr>
          <w:rFonts w:ascii="Times New Roman" w:hAnsi="Times New Roman" w:cs="Times New Roman"/>
          <w:sz w:val="24"/>
          <w:szCs w:val="24"/>
          <w:lang w:val="sk-SK"/>
        </w:rPr>
        <w:t>rojektu</w:t>
      </w:r>
      <w:r w:rsidR="007D512A" w:rsidRPr="000547EF">
        <w:rPr>
          <w:rFonts w:ascii="Times New Roman" w:hAnsi="Times New Roman" w:cs="Times New Roman"/>
          <w:sz w:val="24"/>
          <w:szCs w:val="24"/>
          <w:lang w:val="sk-SK"/>
        </w:rPr>
        <w:t xml:space="preserve"> a režijných nákladov </w:t>
      </w:r>
      <w:r w:rsidR="00774757" w:rsidRPr="000547EF">
        <w:rPr>
          <w:rFonts w:ascii="Times New Roman" w:hAnsi="Times New Roman" w:cs="Times New Roman"/>
          <w:sz w:val="24"/>
          <w:szCs w:val="24"/>
          <w:lang w:val="sk-SK"/>
        </w:rPr>
        <w:t>prijímateľa</w:t>
      </w:r>
      <w:r w:rsidR="00B62FF9" w:rsidRPr="000547EF">
        <w:rPr>
          <w:rFonts w:ascii="Times New Roman" w:hAnsi="Times New Roman" w:cs="Times New Roman"/>
          <w:sz w:val="24"/>
          <w:szCs w:val="24"/>
          <w:lang w:val="sk-SK"/>
        </w:rPr>
        <w:t xml:space="preserve"> </w:t>
      </w:r>
      <w:r w:rsidR="00B62FF9" w:rsidRPr="000547EF">
        <w:rPr>
          <w:rFonts w:ascii="Times New Roman" w:hAnsi="Times New Roman" w:cs="Times New Roman"/>
          <w:sz w:val="24"/>
          <w:szCs w:val="24"/>
          <w:u w:val="single"/>
          <w:lang w:val="sk-SK"/>
        </w:rPr>
        <w:t xml:space="preserve">sa budú považovať za </w:t>
      </w:r>
      <w:r w:rsidR="000F73A3" w:rsidRPr="000547EF">
        <w:rPr>
          <w:rFonts w:ascii="Times New Roman" w:eastAsia="Times New Roman" w:hAnsi="Times New Roman" w:cs="Times New Roman"/>
          <w:sz w:val="24"/>
          <w:szCs w:val="24"/>
          <w:u w:val="single"/>
          <w:lang w:val="sk-SK" w:eastAsia="sk-SK"/>
        </w:rPr>
        <w:t>ostatné oprávnené náklady</w:t>
      </w:r>
      <w:r w:rsidR="00B62FF9" w:rsidRPr="000547EF">
        <w:rPr>
          <w:rFonts w:ascii="Times New Roman" w:eastAsia="Times New Roman" w:hAnsi="Times New Roman" w:cs="Times New Roman"/>
          <w:sz w:val="24"/>
          <w:szCs w:val="24"/>
          <w:u w:val="single"/>
          <w:lang w:val="sk-SK" w:eastAsia="sk-SK"/>
        </w:rPr>
        <w:t xml:space="preserve"> </w:t>
      </w:r>
      <w:r w:rsidR="00B62FF9" w:rsidRPr="000547EF">
        <w:rPr>
          <w:rFonts w:ascii="Times New Roman" w:hAnsi="Times New Roman" w:cs="Times New Roman"/>
          <w:sz w:val="24"/>
          <w:szCs w:val="24"/>
          <w:u w:val="single"/>
          <w:lang w:val="sk-SK"/>
        </w:rPr>
        <w:t>vypočítané s použitím paušálnej sadzby vo výške do 40 % priamych nákladov</w:t>
      </w:r>
      <w:r w:rsidR="00B62FF9" w:rsidRPr="000547EF">
        <w:rPr>
          <w:rFonts w:ascii="Times New Roman" w:hAnsi="Times New Roman" w:cs="Times New Roman"/>
          <w:sz w:val="24"/>
          <w:szCs w:val="24"/>
          <w:lang w:val="sk-SK"/>
        </w:rPr>
        <w:t xml:space="preserve"> v zmysle čl. 56 Nariadenia Európskeho parlamentu a Rady (EÚ) č. 2021/1060.</w:t>
      </w:r>
      <w:r w:rsidR="00754C20" w:rsidRPr="000547EF">
        <w:rPr>
          <w:rFonts w:ascii="Times New Roman" w:hAnsi="Times New Roman" w:cs="Times New Roman"/>
          <w:sz w:val="24"/>
          <w:szCs w:val="24"/>
        </w:rPr>
        <w:t xml:space="preserve"> </w:t>
      </w:r>
      <w:r w:rsidR="000F73A3" w:rsidRPr="000547EF">
        <w:rPr>
          <w:rFonts w:ascii="Times New Roman" w:eastAsia="Times New Roman" w:hAnsi="Times New Roman" w:cs="Times New Roman"/>
          <w:sz w:val="24"/>
          <w:szCs w:val="24"/>
          <w:lang w:val="sk-SK" w:eastAsia="sk-SK"/>
        </w:rPr>
        <w:t>Ostatné oprávnené náklady - paušálna sadzba</w:t>
      </w:r>
      <w:r w:rsidR="000F73A3" w:rsidRPr="000547EF">
        <w:rPr>
          <w:rFonts w:ascii="Times New Roman" w:hAnsi="Times New Roman" w:cs="Times New Roman"/>
          <w:sz w:val="24"/>
          <w:szCs w:val="24"/>
          <w:lang w:val="sk-SK"/>
        </w:rPr>
        <w:t xml:space="preserve"> </w:t>
      </w:r>
      <w:r w:rsidR="00754C20" w:rsidRPr="000547EF">
        <w:rPr>
          <w:rFonts w:ascii="Times New Roman" w:hAnsi="Times New Roman" w:cs="Times New Roman"/>
          <w:sz w:val="24"/>
          <w:szCs w:val="24"/>
          <w:lang w:val="sk-SK"/>
        </w:rPr>
        <w:t>vo výške najviac 40</w:t>
      </w:r>
      <w:r w:rsidR="00BB4BAE" w:rsidRPr="000547EF">
        <w:rPr>
          <w:rFonts w:ascii="Times New Roman" w:eastAsia="Times New Roman" w:hAnsi="Times New Roman" w:cs="Times New Roman"/>
          <w:sz w:val="24"/>
          <w:szCs w:val="24"/>
          <w:lang w:val="sk-SK" w:eastAsia="sk-SK"/>
        </w:rPr>
        <w:t xml:space="preserve"> </w:t>
      </w:r>
      <w:r w:rsidR="00754C20" w:rsidRPr="000547EF">
        <w:rPr>
          <w:rFonts w:ascii="Times New Roman" w:hAnsi="Times New Roman" w:cs="Times New Roman"/>
          <w:sz w:val="24"/>
          <w:szCs w:val="24"/>
          <w:lang w:val="sk-SK"/>
        </w:rPr>
        <w:t xml:space="preserve">% priamych nákladov </w:t>
      </w:r>
      <w:r w:rsidR="000F73A3" w:rsidRPr="000547EF">
        <w:rPr>
          <w:rFonts w:ascii="Times New Roman" w:eastAsia="Times New Roman" w:hAnsi="Times New Roman" w:cs="Times New Roman"/>
          <w:sz w:val="24"/>
          <w:szCs w:val="24"/>
          <w:lang w:val="sk-SK" w:eastAsia="sk-SK"/>
        </w:rPr>
        <w:t xml:space="preserve">- </w:t>
      </w:r>
      <w:r w:rsidR="00754C20" w:rsidRPr="000547EF">
        <w:rPr>
          <w:rFonts w:ascii="Times New Roman" w:hAnsi="Times New Roman" w:cs="Times New Roman"/>
          <w:sz w:val="24"/>
          <w:szCs w:val="24"/>
          <w:lang w:val="sk-SK"/>
        </w:rPr>
        <w:t>môže prijímateľ použiť bez zdôvodnenia a uvedené náklady nepodliehajú vyúčtovacej povinnosti voči poskytovateľovi.</w:t>
      </w:r>
      <w:r w:rsidR="00DE2897" w:rsidRPr="000547EF">
        <w:rPr>
          <w:rFonts w:ascii="Times New Roman" w:hAnsi="Times New Roman" w:cs="Times New Roman"/>
          <w:sz w:val="24"/>
          <w:szCs w:val="24"/>
          <w:lang w:val="sk-SK"/>
        </w:rPr>
        <w:t xml:space="preserve"> </w:t>
      </w:r>
      <w:r w:rsidR="00DE2897" w:rsidRPr="000547EF">
        <w:rPr>
          <w:rFonts w:ascii="Times New Roman" w:eastAsia="Times New Roman" w:hAnsi="Times New Roman" w:cs="Times New Roman"/>
          <w:sz w:val="24"/>
          <w:szCs w:val="24"/>
          <w:lang w:val="sk-SK" w:eastAsia="sk-SK"/>
        </w:rPr>
        <w:t xml:space="preserve">Forma vykazovania výdavkov však nemôže mať vplyv na plnenie povinností z čl. 22 ods. 2 </w:t>
      </w:r>
      <w:r w:rsidR="00FC5972" w:rsidRPr="000547EF">
        <w:rPr>
          <w:rFonts w:ascii="Times New Roman" w:eastAsia="Times New Roman" w:hAnsi="Times New Roman" w:cs="Times New Roman"/>
          <w:sz w:val="24"/>
          <w:szCs w:val="24"/>
          <w:lang w:val="sk-SK" w:eastAsia="sk-SK"/>
        </w:rPr>
        <w:t xml:space="preserve">Nariadenia Európskeho parlamentu a Rady (EÚ) č. 2021/241, ktorým sa zriaďuje </w:t>
      </w:r>
      <w:r w:rsidR="008B3AC6" w:rsidRPr="000547EF">
        <w:rPr>
          <w:rFonts w:ascii="Times New Roman" w:eastAsia="Times New Roman" w:hAnsi="Times New Roman" w:cs="Times New Roman"/>
          <w:sz w:val="24"/>
          <w:szCs w:val="24"/>
          <w:lang w:val="sk-SK" w:eastAsia="sk-SK"/>
        </w:rPr>
        <w:t>m</w:t>
      </w:r>
      <w:r w:rsidR="00FC5972" w:rsidRPr="000547EF">
        <w:rPr>
          <w:rFonts w:ascii="Times New Roman" w:eastAsia="Times New Roman" w:hAnsi="Times New Roman" w:cs="Times New Roman"/>
          <w:sz w:val="24"/>
          <w:szCs w:val="24"/>
          <w:lang w:val="sk-SK" w:eastAsia="sk-SK"/>
        </w:rPr>
        <w:t>echanizmus na podporu obnovy a odolnosti</w:t>
      </w:r>
      <w:r w:rsidR="00DE2897" w:rsidRPr="000547EF">
        <w:rPr>
          <w:rFonts w:ascii="Times New Roman" w:eastAsia="Times New Roman" w:hAnsi="Times New Roman" w:cs="Times New Roman"/>
          <w:sz w:val="24"/>
          <w:szCs w:val="24"/>
          <w:lang w:val="sk-SK" w:eastAsia="sk-SK"/>
        </w:rPr>
        <w:t>. Prijímateľ je povinný v relevantných prípadoch poskytnúť údaje o svojich dodávateľoch (vrátane ich konečných užívateľov výhod) a subdodávateľoch podľa § 5 ods. 7 zákona č. 368/2021 Z. z.</w:t>
      </w:r>
      <w:r w:rsidR="00DE2897" w:rsidRPr="000547EF">
        <w:rPr>
          <w:rFonts w:ascii="Times New Roman" w:hAnsi="Times New Roman" w:cs="Times New Roman"/>
          <w:sz w:val="24"/>
          <w:szCs w:val="24"/>
        </w:rPr>
        <w:t xml:space="preserve"> </w:t>
      </w:r>
      <w:r w:rsidR="008B3AC6" w:rsidRPr="000547EF">
        <w:rPr>
          <w:rFonts w:ascii="Times New Roman" w:eastAsia="Times New Roman" w:hAnsi="Times New Roman" w:cs="Times New Roman"/>
          <w:sz w:val="24"/>
          <w:szCs w:val="24"/>
          <w:lang w:val="sk-SK" w:eastAsia="sk-SK"/>
        </w:rPr>
        <w:t>o mechanizme na podporu obnovy a odolnosti a o zmene a doplnení niektorých zákonov.</w:t>
      </w:r>
    </w:p>
    <w:p w14:paraId="2874B1E0" w14:textId="77777777" w:rsidR="00DE2897" w:rsidRPr="000547EF" w:rsidRDefault="00DE2897" w:rsidP="009F769E">
      <w:pPr>
        <w:jc w:val="both"/>
        <w:rPr>
          <w:rFonts w:ascii="Times New Roman" w:eastAsia="Times New Roman" w:hAnsi="Times New Roman" w:cs="Times New Roman"/>
          <w:sz w:val="24"/>
          <w:szCs w:val="24"/>
          <w:lang w:val="sk-SK" w:eastAsia="sk-SK"/>
        </w:rPr>
      </w:pPr>
    </w:p>
    <w:p w14:paraId="62138275" w14:textId="1814A440" w:rsidR="00686E4D" w:rsidRPr="000547EF" w:rsidRDefault="00686E4D" w:rsidP="00686E4D">
      <w:pPr>
        <w:pStyle w:val="Odsekzoznamu"/>
        <w:numPr>
          <w:ilvl w:val="0"/>
          <w:numId w:val="41"/>
        </w:numPr>
        <w:jc w:val="both"/>
        <w:rPr>
          <w:rFonts w:ascii="Times New Roman" w:eastAsia="Times New Roman" w:hAnsi="Times New Roman" w:cs="Times New Roman"/>
          <w:sz w:val="24"/>
          <w:szCs w:val="24"/>
          <w:lang w:val="sk-SK" w:eastAsia="sk-SK"/>
        </w:rPr>
      </w:pPr>
      <w:r w:rsidRPr="000547EF">
        <w:rPr>
          <w:rFonts w:ascii="Times New Roman" w:eastAsia="Times New Roman" w:hAnsi="Times New Roman" w:cs="Times New Roman"/>
          <w:sz w:val="24"/>
          <w:szCs w:val="24"/>
          <w:lang w:val="sk-SK" w:eastAsia="sk-SK"/>
        </w:rPr>
        <w:t>Žiadateľ si</w:t>
      </w:r>
      <w:r w:rsidRPr="000547EF">
        <w:rPr>
          <w:rFonts w:ascii="Times New Roman" w:hAnsi="Times New Roman" w:cs="Times New Roman"/>
          <w:sz w:val="24"/>
          <w:szCs w:val="24"/>
          <w:lang w:val="sk-SK"/>
        </w:rPr>
        <w:t xml:space="preserve"> môže určiť výšku mzdy asistenta</w:t>
      </w:r>
      <w:r w:rsidRPr="000547EF">
        <w:rPr>
          <w:rFonts w:ascii="Times New Roman" w:eastAsia="Times New Roman" w:hAnsi="Times New Roman" w:cs="Times New Roman"/>
          <w:sz w:val="24"/>
          <w:szCs w:val="24"/>
          <w:lang w:val="sk-SK" w:eastAsia="sk-SK"/>
        </w:rPr>
        <w:t xml:space="preserve"> na základe konkrétnych okolností projektu. Priame náklady na asistenta (celková cena práce) nesmú tvoriť menej než 50</w:t>
      </w:r>
      <w:r w:rsidR="00BB4BAE" w:rsidRPr="000547EF">
        <w:rPr>
          <w:rFonts w:ascii="Times New Roman" w:eastAsia="Times New Roman" w:hAnsi="Times New Roman" w:cs="Times New Roman"/>
          <w:sz w:val="24"/>
          <w:szCs w:val="24"/>
          <w:lang w:val="sk-SK" w:eastAsia="sk-SK"/>
        </w:rPr>
        <w:t xml:space="preserve"> </w:t>
      </w:r>
      <w:r w:rsidRPr="000547EF">
        <w:rPr>
          <w:rFonts w:ascii="Times New Roman" w:eastAsia="Times New Roman" w:hAnsi="Times New Roman" w:cs="Times New Roman"/>
          <w:sz w:val="24"/>
          <w:szCs w:val="24"/>
          <w:lang w:val="sk-SK" w:eastAsia="sk-SK"/>
        </w:rPr>
        <w:t>% celkových priamych nákladov (priame náklady projektu sú náklady na mzdy asistentov ranej starostlivosti, mentorov a supervízorov).</w:t>
      </w:r>
    </w:p>
    <w:p w14:paraId="7FD96F2E" w14:textId="0F4E9081" w:rsidR="00686E4D" w:rsidRPr="000547EF" w:rsidRDefault="00686E4D" w:rsidP="009F769E">
      <w:pPr>
        <w:pStyle w:val="Odsekzoznamu"/>
        <w:numPr>
          <w:ilvl w:val="0"/>
          <w:numId w:val="41"/>
        </w:numPr>
        <w:jc w:val="both"/>
        <w:rPr>
          <w:rFonts w:ascii="Times New Roman" w:eastAsia="Times New Roman" w:hAnsi="Times New Roman" w:cs="Times New Roman"/>
          <w:sz w:val="24"/>
          <w:szCs w:val="24"/>
          <w:lang w:val="sk-SK" w:eastAsia="sk-SK"/>
        </w:rPr>
      </w:pPr>
      <w:r w:rsidRPr="000547EF">
        <w:rPr>
          <w:rFonts w:ascii="Times New Roman" w:eastAsia="Times New Roman" w:hAnsi="Times New Roman" w:cs="Times New Roman"/>
          <w:sz w:val="24"/>
          <w:szCs w:val="24"/>
          <w:lang w:val="sk-SK" w:eastAsia="sk-SK"/>
        </w:rPr>
        <w:t xml:space="preserve">Pri stanovení výšky mzdy mentorov žiadateľ zohľadní hospodárnosť, účelnosť a efektívnosť v závislosti od skutočných potrieb svojich </w:t>
      </w:r>
      <w:r w:rsidR="00297634" w:rsidRPr="000547EF">
        <w:rPr>
          <w:rFonts w:ascii="Times New Roman" w:eastAsia="Times New Roman" w:hAnsi="Times New Roman" w:cs="Times New Roman"/>
          <w:sz w:val="24"/>
          <w:szCs w:val="24"/>
          <w:lang w:val="sk-SK" w:eastAsia="sk-SK"/>
        </w:rPr>
        <w:t>asistentov</w:t>
      </w:r>
      <w:r w:rsidRPr="000547EF">
        <w:rPr>
          <w:rFonts w:ascii="Times New Roman" w:eastAsia="Times New Roman" w:hAnsi="Times New Roman" w:cs="Times New Roman"/>
          <w:sz w:val="24"/>
          <w:szCs w:val="24"/>
          <w:lang w:val="sk-SK" w:eastAsia="sk-SK"/>
        </w:rPr>
        <w:t>, cieľov projektu a podmienok organizácie práce. Žiadateľ si môže určiť výšku mzdy</w:t>
      </w:r>
      <w:r w:rsidRPr="000547EF">
        <w:rPr>
          <w:rFonts w:ascii="Times New Roman" w:hAnsi="Times New Roman" w:cs="Times New Roman"/>
          <w:sz w:val="24"/>
          <w:szCs w:val="24"/>
          <w:lang w:val="sk-SK"/>
        </w:rPr>
        <w:t xml:space="preserve"> mentora </w:t>
      </w:r>
      <w:r w:rsidRPr="000547EF">
        <w:rPr>
          <w:rFonts w:ascii="Times New Roman" w:eastAsia="Times New Roman" w:hAnsi="Times New Roman" w:cs="Times New Roman"/>
          <w:sz w:val="24"/>
          <w:szCs w:val="24"/>
          <w:lang w:val="sk-SK" w:eastAsia="sk-SK"/>
        </w:rPr>
        <w:t>do výšky max. 1</w:t>
      </w:r>
      <w:r w:rsidR="00BB4BAE" w:rsidRPr="000547EF">
        <w:rPr>
          <w:rFonts w:ascii="Times New Roman" w:eastAsia="Times New Roman" w:hAnsi="Times New Roman" w:cs="Times New Roman"/>
          <w:sz w:val="24"/>
          <w:szCs w:val="24"/>
          <w:lang w:val="sk-SK" w:eastAsia="sk-SK"/>
        </w:rPr>
        <w:t xml:space="preserve"> </w:t>
      </w:r>
      <w:r w:rsidRPr="000547EF">
        <w:rPr>
          <w:rFonts w:ascii="Times New Roman" w:eastAsia="Times New Roman" w:hAnsi="Times New Roman" w:cs="Times New Roman"/>
          <w:sz w:val="24"/>
          <w:szCs w:val="24"/>
          <w:lang w:val="sk-SK" w:eastAsia="sk-SK"/>
        </w:rPr>
        <w:t>500 € v hrubom na mesiac pri plnom úväzku.</w:t>
      </w:r>
    </w:p>
    <w:p w14:paraId="36DC6185" w14:textId="540A7124" w:rsidR="00686E4D" w:rsidRPr="000547EF" w:rsidRDefault="00686E4D" w:rsidP="009F769E">
      <w:pPr>
        <w:pStyle w:val="Odsekzoznamu"/>
        <w:numPr>
          <w:ilvl w:val="0"/>
          <w:numId w:val="41"/>
        </w:numPr>
        <w:jc w:val="both"/>
        <w:rPr>
          <w:rFonts w:ascii="Times New Roman" w:eastAsia="Times New Roman" w:hAnsi="Times New Roman" w:cs="Times New Roman"/>
          <w:sz w:val="24"/>
          <w:szCs w:val="24"/>
          <w:lang w:val="sk-SK" w:eastAsia="sk-SK"/>
        </w:rPr>
      </w:pPr>
      <w:r w:rsidRPr="000547EF">
        <w:rPr>
          <w:rFonts w:ascii="Times New Roman" w:eastAsia="Times New Roman" w:hAnsi="Times New Roman" w:cs="Times New Roman"/>
          <w:sz w:val="24"/>
          <w:szCs w:val="24"/>
          <w:lang w:val="sk-SK" w:eastAsia="sk-SK"/>
        </w:rPr>
        <w:t>Žiadateľ si môže určiť výšku mzdy</w:t>
      </w:r>
      <w:r w:rsidRPr="000547EF">
        <w:rPr>
          <w:rFonts w:ascii="Times New Roman" w:hAnsi="Times New Roman" w:cs="Times New Roman"/>
          <w:sz w:val="24"/>
          <w:szCs w:val="24"/>
          <w:lang w:val="sk-SK"/>
        </w:rPr>
        <w:t xml:space="preserve"> supervízora na základe konkrétnych okolností projektu</w:t>
      </w:r>
      <w:r w:rsidRPr="000547EF">
        <w:rPr>
          <w:rFonts w:ascii="Times New Roman" w:eastAsia="Times New Roman" w:hAnsi="Times New Roman" w:cs="Times New Roman"/>
          <w:sz w:val="24"/>
          <w:szCs w:val="24"/>
          <w:lang w:val="sk-SK" w:eastAsia="sk-SK"/>
        </w:rPr>
        <w:t xml:space="preserve"> do výšky max. 2</w:t>
      </w:r>
      <w:r w:rsidR="00BB4BAE" w:rsidRPr="000547EF">
        <w:rPr>
          <w:rFonts w:ascii="Times New Roman" w:eastAsia="Times New Roman" w:hAnsi="Times New Roman" w:cs="Times New Roman"/>
          <w:sz w:val="24"/>
          <w:szCs w:val="24"/>
          <w:lang w:val="sk-SK" w:eastAsia="sk-SK"/>
        </w:rPr>
        <w:t xml:space="preserve"> </w:t>
      </w:r>
      <w:r w:rsidRPr="000547EF">
        <w:rPr>
          <w:rFonts w:ascii="Times New Roman" w:eastAsia="Times New Roman" w:hAnsi="Times New Roman" w:cs="Times New Roman"/>
          <w:sz w:val="24"/>
          <w:szCs w:val="24"/>
          <w:lang w:val="sk-SK" w:eastAsia="sk-SK"/>
        </w:rPr>
        <w:t xml:space="preserve">000 € v hrubom na mesiac pri plnom úväzku, kedy má na starosti minimálne 12 asistentov ranej starostlivosti a vedenie programu. Supervízor môže mať aj polovičný úväzok alebo max. 33 € na hodinu v hrubom pri dohodách mimo pracovného pomeru, kedy má na starosti relevantný počet asistentov ranej starostlivosti podľa okolností projektu. </w:t>
      </w:r>
    </w:p>
    <w:p w14:paraId="67A0C2E2" w14:textId="4391CEED" w:rsidR="00686E4D" w:rsidRPr="000547EF" w:rsidRDefault="00686E4D" w:rsidP="003D13E8">
      <w:pPr>
        <w:pStyle w:val="Odsekzoznamu"/>
        <w:numPr>
          <w:ilvl w:val="0"/>
          <w:numId w:val="41"/>
        </w:numPr>
        <w:jc w:val="both"/>
        <w:rPr>
          <w:rFonts w:ascii="Times New Roman" w:hAnsi="Times New Roman" w:cs="Times New Roman"/>
          <w:sz w:val="24"/>
          <w:szCs w:val="24"/>
          <w:lang w:val="sk-SK"/>
        </w:rPr>
      </w:pPr>
      <w:r w:rsidRPr="000547EF">
        <w:rPr>
          <w:rFonts w:ascii="Times New Roman" w:eastAsia="Times New Roman" w:hAnsi="Times New Roman" w:cs="Times New Roman"/>
          <w:sz w:val="24"/>
          <w:szCs w:val="24"/>
          <w:lang w:val="sk-SK" w:eastAsia="sk-SK"/>
        </w:rPr>
        <w:t>Žiadateľ zároveň</w:t>
      </w:r>
      <w:r w:rsidRPr="000547EF">
        <w:rPr>
          <w:rFonts w:ascii="Times New Roman" w:hAnsi="Times New Roman" w:cs="Times New Roman"/>
          <w:sz w:val="24"/>
          <w:szCs w:val="24"/>
          <w:lang w:val="sk-SK"/>
        </w:rPr>
        <w:t xml:space="preserve"> dodržiava príslušné ustanovenia Zákona o minimálnej mzde a Zákonníka práce v ich platnom znení.</w:t>
      </w:r>
    </w:p>
    <w:p w14:paraId="74FA00DA" w14:textId="26200DFE" w:rsidR="00496FB6" w:rsidRPr="000547EF" w:rsidRDefault="00496FB6" w:rsidP="00496FB6">
      <w:pPr>
        <w:pStyle w:val="Odsekzoznamu"/>
        <w:numPr>
          <w:ilvl w:val="0"/>
          <w:numId w:val="41"/>
        </w:numPr>
        <w:jc w:val="both"/>
        <w:rPr>
          <w:rFonts w:ascii="Times New Roman" w:eastAsia="Times New Roman" w:hAnsi="Times New Roman" w:cs="Times New Roman"/>
          <w:sz w:val="24"/>
          <w:szCs w:val="24"/>
          <w:lang w:val="sk-SK" w:eastAsia="sk-SK"/>
        </w:rPr>
      </w:pPr>
      <w:r w:rsidRPr="000547EF">
        <w:rPr>
          <w:rFonts w:ascii="Times New Roman" w:eastAsia="Times New Roman" w:hAnsi="Times New Roman" w:cs="Times New Roman"/>
          <w:sz w:val="24"/>
          <w:szCs w:val="24"/>
          <w:lang w:val="sk-SK" w:eastAsia="sk-SK"/>
        </w:rPr>
        <w:t xml:space="preserve">Pre stanovenie výšky mzdy asistenta/asistentky platí, že nesmie presiahnuť výšku obvyklú v danom odbore, čase a mieste a musí byť primeraná úlohám a </w:t>
      </w:r>
      <w:r w:rsidRPr="000547EF">
        <w:rPr>
          <w:rFonts w:ascii="Times New Roman" w:eastAsia="Times New Roman" w:hAnsi="Times New Roman" w:cs="Times New Roman"/>
          <w:sz w:val="24"/>
          <w:szCs w:val="24"/>
          <w:lang w:val="sk-SK" w:eastAsia="sk-SK"/>
        </w:rPr>
        <w:lastRenderedPageBreak/>
        <w:t xml:space="preserve">zodpovednostiam osôb zapojených do realizácie projektu. Ak asistent/asistentka žiadateľa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 t. j. nie je možné akceptovať navýšenie mzdy, resp. odmeny za vykonanú prácu iba z dôvodu zapojenia do projektu financovaného z prostriedkov </w:t>
      </w:r>
      <w:r w:rsidR="008B3AC6" w:rsidRPr="000547EF">
        <w:rPr>
          <w:rFonts w:ascii="Times New Roman" w:eastAsia="Times New Roman" w:hAnsi="Times New Roman" w:cs="Times New Roman"/>
          <w:sz w:val="24"/>
          <w:szCs w:val="24"/>
          <w:lang w:val="sk-SK" w:eastAsia="sk-SK"/>
        </w:rPr>
        <w:t>Plánu obnovy a odolnosti (POO)</w:t>
      </w:r>
      <w:r w:rsidRPr="000547EF">
        <w:rPr>
          <w:rFonts w:ascii="Times New Roman" w:eastAsia="Times New Roman" w:hAnsi="Times New Roman" w:cs="Times New Roman"/>
          <w:sz w:val="24"/>
          <w:szCs w:val="24"/>
          <w:lang w:val="sk-SK" w:eastAsia="sk-SK"/>
        </w:rPr>
        <w:t>.</w:t>
      </w:r>
    </w:p>
    <w:p w14:paraId="5DCD6CB7" w14:textId="538B4420" w:rsidR="00BA3F2E" w:rsidRPr="000547EF" w:rsidRDefault="00BA3F2E" w:rsidP="009F769E">
      <w:pPr>
        <w:jc w:val="both"/>
        <w:rPr>
          <w:rFonts w:ascii="Times New Roman" w:hAnsi="Times New Roman" w:cs="Times New Roman"/>
          <w:sz w:val="24"/>
          <w:szCs w:val="24"/>
          <w:lang w:val="sk-SK"/>
        </w:rPr>
      </w:pPr>
    </w:p>
    <w:p w14:paraId="3E041CC1" w14:textId="56A7E5DD" w:rsidR="00915DBD" w:rsidRPr="000547EF" w:rsidRDefault="009B76DF" w:rsidP="00915DBD">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w:t>
      </w:r>
      <w:r w:rsidR="008265E9" w:rsidRPr="000547EF">
        <w:rPr>
          <w:rFonts w:ascii="Times New Roman" w:hAnsi="Times New Roman" w:cs="Times New Roman"/>
          <w:sz w:val="24"/>
          <w:szCs w:val="24"/>
          <w:lang w:val="sk-SK"/>
        </w:rPr>
        <w:t>rijímateľ prostriedkov mechanizmu</w:t>
      </w:r>
      <w:r w:rsidR="00915DBD" w:rsidRPr="000547EF">
        <w:rPr>
          <w:rFonts w:ascii="Times New Roman" w:hAnsi="Times New Roman" w:cs="Times New Roman"/>
          <w:sz w:val="24"/>
          <w:szCs w:val="24"/>
          <w:lang w:val="sk-SK"/>
        </w:rPr>
        <w:t xml:space="preserve"> má zriadený účet na prijatie prostriedkov mechanizmu od vykonávateľa, vedený v EUR. </w:t>
      </w:r>
      <w:r w:rsidR="0026177A" w:rsidRPr="000547EF">
        <w:rPr>
          <w:rFonts w:ascii="Times New Roman" w:hAnsi="Times New Roman" w:cs="Times New Roman"/>
          <w:sz w:val="24"/>
          <w:szCs w:val="24"/>
          <w:lang w:val="sk-SK"/>
        </w:rPr>
        <w:t>Typ účtu ako aj to, v ktorej finančnej inštitúcii je účet zriadený závisí od toho, aký subjekt je prijímateľom prostriedkov mechanizmu (napr. štátna rozpočtová organizácia, štátna príspevková organizácia, VÚC, obec, rozpočtová alebo príspevková organizácia VÚC alebo obce, subjekt súkromného sektora)</w:t>
      </w:r>
      <w:r w:rsidR="00915DBD" w:rsidRPr="000547EF">
        <w:rPr>
          <w:rFonts w:ascii="Times New Roman" w:hAnsi="Times New Roman" w:cs="Times New Roman"/>
          <w:sz w:val="24"/>
          <w:szCs w:val="24"/>
          <w:lang w:val="sk-SK"/>
        </w:rPr>
        <w:t xml:space="preserve">. </w:t>
      </w:r>
      <w:r w:rsidR="0026177A" w:rsidRPr="000547EF">
        <w:rPr>
          <w:rFonts w:ascii="Times New Roman" w:hAnsi="Times New Roman" w:cs="Times New Roman"/>
          <w:sz w:val="24"/>
          <w:szCs w:val="24"/>
          <w:lang w:val="sk-SK"/>
        </w:rPr>
        <w:t>Prijímateľ je povinný viesť účtovníctvo v zmysle platných predpisov v tejto oblasti. Prostriedky mechanizmu určené na implementáciu konkrétnych opatrení vedú v účtovníctve v analytickej evidencii</w:t>
      </w:r>
      <w:r w:rsidR="00915DBD" w:rsidRPr="000547EF">
        <w:rPr>
          <w:rFonts w:ascii="Times New Roman" w:hAnsi="Times New Roman" w:cs="Times New Roman"/>
          <w:sz w:val="24"/>
          <w:szCs w:val="24"/>
          <w:lang w:val="sk-SK"/>
        </w:rPr>
        <w:t xml:space="preserve">. Oprávnenosť výdavkov sa preukazuje prostredníctvom dokumentov </w:t>
      </w:r>
      <w:r w:rsidR="0026177A" w:rsidRPr="000547EF">
        <w:rPr>
          <w:rFonts w:ascii="Times New Roman" w:hAnsi="Times New Roman" w:cs="Times New Roman"/>
          <w:sz w:val="24"/>
          <w:szCs w:val="24"/>
          <w:lang w:val="sk-SK"/>
        </w:rPr>
        <w:t>v časti Kontrola.</w:t>
      </w:r>
    </w:p>
    <w:p w14:paraId="49BE781B" w14:textId="2B1288E3" w:rsidR="00915DBD" w:rsidRPr="000547EF" w:rsidRDefault="00915DBD" w:rsidP="009F769E">
      <w:pPr>
        <w:jc w:val="both"/>
        <w:rPr>
          <w:rFonts w:ascii="Times New Roman" w:hAnsi="Times New Roman" w:cs="Times New Roman"/>
          <w:sz w:val="24"/>
          <w:szCs w:val="24"/>
          <w:lang w:val="sk-SK"/>
        </w:rPr>
      </w:pPr>
    </w:p>
    <w:p w14:paraId="19F9E399" w14:textId="0FAE113C" w:rsidR="00915DBD" w:rsidRPr="008C52D3" w:rsidRDefault="00915DBD" w:rsidP="008C52D3">
      <w:pPr>
        <w:spacing w:after="160" w:line="259" w:lineRule="auto"/>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HARMONOGRAM PLATIEB</w:t>
      </w:r>
    </w:p>
    <w:p w14:paraId="56877682" w14:textId="77777777" w:rsidR="008003B7" w:rsidRDefault="009B76DF" w:rsidP="005F6143">
      <w:pPr>
        <w:jc w:val="both"/>
        <w:rPr>
          <w:ins w:id="5" w:author="Autor"/>
          <w:rFonts w:ascii="Times New Roman" w:hAnsi="Times New Roman" w:cs="Times New Roman"/>
          <w:sz w:val="24"/>
          <w:szCs w:val="24"/>
          <w:highlight w:val="yellow"/>
          <w:lang w:val="sk-SK"/>
        </w:rPr>
      </w:pPr>
      <w:r w:rsidRPr="000547EF">
        <w:rPr>
          <w:rFonts w:ascii="Times New Roman" w:hAnsi="Times New Roman" w:cs="Times New Roman"/>
          <w:sz w:val="24"/>
          <w:szCs w:val="24"/>
          <w:lang w:val="sk-SK"/>
        </w:rPr>
        <w:t>Indikatívna výška p</w:t>
      </w:r>
      <w:r w:rsidR="00915DBD" w:rsidRPr="000547EF">
        <w:rPr>
          <w:rFonts w:ascii="Times New Roman" w:hAnsi="Times New Roman" w:cs="Times New Roman"/>
          <w:sz w:val="24"/>
          <w:szCs w:val="24"/>
          <w:lang w:val="sk-SK"/>
        </w:rPr>
        <w:t xml:space="preserve">rostriedkov mechanizmu bude prijímateľovi </w:t>
      </w:r>
      <w:r w:rsidR="008265E9" w:rsidRPr="000547EF">
        <w:rPr>
          <w:rFonts w:ascii="Times New Roman" w:hAnsi="Times New Roman" w:cs="Times New Roman"/>
          <w:sz w:val="24"/>
          <w:szCs w:val="24"/>
          <w:lang w:val="sk-SK"/>
        </w:rPr>
        <w:t xml:space="preserve">poskytovaná </w:t>
      </w:r>
      <w:r w:rsidR="00915DBD" w:rsidRPr="000547EF">
        <w:rPr>
          <w:rFonts w:ascii="Times New Roman" w:hAnsi="Times New Roman" w:cs="Times New Roman"/>
          <w:sz w:val="24"/>
          <w:szCs w:val="24"/>
          <w:lang w:val="sk-SK"/>
        </w:rPr>
        <w:t xml:space="preserve">systémom </w:t>
      </w:r>
    </w:p>
    <w:p w14:paraId="6616EA70" w14:textId="0ED69DAF" w:rsidR="00F73862" w:rsidRDefault="00915DBD" w:rsidP="005F6143">
      <w:pPr>
        <w:jc w:val="both"/>
        <w:rPr>
          <w:ins w:id="6" w:author="Autor"/>
          <w:rFonts w:ascii="Times New Roman" w:hAnsi="Times New Roman" w:cs="Times New Roman"/>
          <w:sz w:val="24"/>
          <w:szCs w:val="24"/>
          <w:lang w:val="sk-SK"/>
        </w:rPr>
      </w:pPr>
      <w:r w:rsidRPr="008C52D3">
        <w:rPr>
          <w:rFonts w:ascii="Times New Roman" w:hAnsi="Times New Roman" w:cs="Times New Roman"/>
          <w:sz w:val="24"/>
          <w:szCs w:val="24"/>
          <w:highlight w:val="green"/>
          <w:lang w:val="sk-SK"/>
        </w:rPr>
        <w:t>zálohových platieb</w:t>
      </w:r>
      <w:ins w:id="7" w:author="Autor">
        <w:r w:rsidR="008003B7" w:rsidRPr="008C52D3">
          <w:rPr>
            <w:rFonts w:ascii="Times New Roman" w:hAnsi="Times New Roman" w:cs="Times New Roman"/>
            <w:sz w:val="24"/>
            <w:szCs w:val="24"/>
            <w:highlight w:val="green"/>
            <w:lang w:val="sk-SK"/>
          </w:rPr>
          <w:t xml:space="preserve"> a refundácie</w:t>
        </w:r>
      </w:ins>
      <w:r w:rsidR="001F5E40" w:rsidRPr="008C52D3">
        <w:rPr>
          <w:rFonts w:ascii="Times New Roman" w:hAnsi="Times New Roman" w:cs="Times New Roman"/>
          <w:sz w:val="24"/>
          <w:szCs w:val="24"/>
          <w:highlight w:val="green"/>
          <w:lang w:val="sk-SK"/>
        </w:rPr>
        <w:t xml:space="preserve"> </w:t>
      </w:r>
      <w:r w:rsidR="00A66B81" w:rsidRPr="008C52D3">
        <w:rPr>
          <w:rFonts w:ascii="Times New Roman" w:hAnsi="Times New Roman" w:cs="Times New Roman"/>
          <w:sz w:val="24"/>
          <w:szCs w:val="24"/>
          <w:highlight w:val="green"/>
          <w:lang w:val="sk-SK"/>
        </w:rPr>
        <w:t>(viac o systém</w:t>
      </w:r>
      <w:ins w:id="8" w:author="Autor">
        <w:r w:rsidR="00F73862" w:rsidRPr="008C52D3">
          <w:rPr>
            <w:rFonts w:ascii="Times New Roman" w:hAnsi="Times New Roman" w:cs="Times New Roman"/>
            <w:sz w:val="24"/>
            <w:szCs w:val="24"/>
            <w:highlight w:val="green"/>
            <w:lang w:val="sk-SK"/>
          </w:rPr>
          <w:t>och</w:t>
        </w:r>
      </w:ins>
      <w:del w:id="9" w:author="Autor">
        <w:r w:rsidR="00A66B81" w:rsidRPr="008C52D3" w:rsidDel="00F73862">
          <w:rPr>
            <w:rFonts w:ascii="Times New Roman" w:hAnsi="Times New Roman" w:cs="Times New Roman"/>
            <w:sz w:val="24"/>
            <w:szCs w:val="24"/>
            <w:highlight w:val="green"/>
            <w:lang w:val="sk-SK"/>
          </w:rPr>
          <w:delText>e</w:delText>
        </w:r>
      </w:del>
      <w:r w:rsidR="00A66B81" w:rsidRPr="008C52D3">
        <w:rPr>
          <w:rFonts w:ascii="Times New Roman" w:hAnsi="Times New Roman" w:cs="Times New Roman"/>
          <w:sz w:val="24"/>
          <w:szCs w:val="24"/>
          <w:highlight w:val="green"/>
          <w:lang w:val="sk-SK"/>
        </w:rPr>
        <w:t xml:space="preserve"> </w:t>
      </w:r>
      <w:del w:id="10" w:author="Autor">
        <w:r w:rsidR="00A66B81" w:rsidRPr="008C52D3" w:rsidDel="00F73862">
          <w:rPr>
            <w:rFonts w:ascii="Times New Roman" w:hAnsi="Times New Roman" w:cs="Times New Roman"/>
            <w:sz w:val="24"/>
            <w:szCs w:val="24"/>
            <w:highlight w:val="green"/>
            <w:lang w:val="sk-SK"/>
          </w:rPr>
          <w:delText>zálohových platieb</w:delText>
        </w:r>
      </w:del>
      <w:ins w:id="11" w:author="Autor">
        <w:r w:rsidR="00F73862" w:rsidRPr="008C52D3">
          <w:rPr>
            <w:rFonts w:ascii="Times New Roman" w:hAnsi="Times New Roman" w:cs="Times New Roman"/>
            <w:sz w:val="24"/>
            <w:szCs w:val="24"/>
            <w:highlight w:val="green"/>
            <w:lang w:val="sk-SK"/>
          </w:rPr>
          <w:t>financovania</w:t>
        </w:r>
      </w:ins>
      <w:r w:rsidR="00A66B81" w:rsidRPr="008C52D3">
        <w:rPr>
          <w:rFonts w:ascii="Times New Roman" w:hAnsi="Times New Roman" w:cs="Times New Roman"/>
          <w:sz w:val="24"/>
          <w:szCs w:val="24"/>
          <w:highlight w:val="green"/>
          <w:lang w:val="sk-SK"/>
        </w:rPr>
        <w:t xml:space="preserve"> v Článku 17</w:t>
      </w:r>
      <w:del w:id="12" w:author="Autor">
        <w:r w:rsidR="00A66B81" w:rsidRPr="008C52D3" w:rsidDel="00F73862">
          <w:rPr>
            <w:rFonts w:ascii="Times New Roman" w:hAnsi="Times New Roman" w:cs="Times New Roman"/>
            <w:sz w:val="24"/>
            <w:szCs w:val="24"/>
            <w:highlight w:val="green"/>
            <w:lang w:val="sk-SK"/>
          </w:rPr>
          <w:delText>b</w:delText>
        </w:r>
      </w:del>
      <w:r w:rsidR="00A66B81" w:rsidRPr="008C52D3">
        <w:rPr>
          <w:rFonts w:ascii="Times New Roman" w:hAnsi="Times New Roman" w:cs="Times New Roman"/>
          <w:sz w:val="24"/>
          <w:szCs w:val="24"/>
          <w:highlight w:val="green"/>
          <w:lang w:val="sk-SK"/>
        </w:rPr>
        <w:t>. VZP</w:t>
      </w:r>
      <w:r w:rsidR="00A66B81" w:rsidRPr="000547EF">
        <w:rPr>
          <w:rFonts w:ascii="Times New Roman" w:hAnsi="Times New Roman" w:cs="Times New Roman"/>
          <w:sz w:val="24"/>
          <w:szCs w:val="24"/>
          <w:lang w:val="sk-SK"/>
        </w:rPr>
        <w:t xml:space="preserve">) </w:t>
      </w:r>
      <w:r w:rsidR="001F5E40" w:rsidRPr="000547EF">
        <w:rPr>
          <w:rFonts w:ascii="Times New Roman" w:hAnsi="Times New Roman" w:cs="Times New Roman"/>
          <w:sz w:val="24"/>
          <w:szCs w:val="24"/>
          <w:lang w:val="sk-SK"/>
        </w:rPr>
        <w:t xml:space="preserve">formou  prevodov z výdavkového bankového účtu vykonávateľa na účet prijímateľa. </w:t>
      </w:r>
    </w:p>
    <w:p w14:paraId="08D5257D" w14:textId="77777777" w:rsidR="00F73862" w:rsidRDefault="00F73862" w:rsidP="005F6143">
      <w:pPr>
        <w:jc w:val="both"/>
        <w:rPr>
          <w:ins w:id="13" w:author="Autor"/>
          <w:rFonts w:ascii="Times New Roman" w:hAnsi="Times New Roman" w:cs="Times New Roman"/>
          <w:sz w:val="24"/>
          <w:szCs w:val="24"/>
          <w:lang w:val="sk-SK"/>
        </w:rPr>
      </w:pPr>
    </w:p>
    <w:p w14:paraId="41AB9574" w14:textId="145398BB" w:rsidR="005F6143" w:rsidRPr="000547EF" w:rsidRDefault="005F6143" w:rsidP="005F6143">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 využití systému zálohových platieb sa poskytovanie prostriedkov mechanizmu prijímateľovi uskutočňuje v dvoch etapách:</w:t>
      </w:r>
    </w:p>
    <w:p w14:paraId="6E915FF9" w14:textId="5518CF88" w:rsidR="005F6143" w:rsidRPr="000547EF" w:rsidRDefault="005F6143" w:rsidP="001F5E40">
      <w:pPr>
        <w:pStyle w:val="Odsekzoznamu"/>
        <w:numPr>
          <w:ilvl w:val="0"/>
          <w:numId w:val="17"/>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poskytnutie zálohovej platby,</w:t>
      </w:r>
    </w:p>
    <w:p w14:paraId="78695972" w14:textId="546DAAA0" w:rsidR="001F5E40" w:rsidRPr="000547EF" w:rsidRDefault="005F6143" w:rsidP="001F5E40">
      <w:pPr>
        <w:pStyle w:val="Odsekzoznamu"/>
        <w:numPr>
          <w:ilvl w:val="0"/>
          <w:numId w:val="17"/>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zúčtovanie zálohovej platby.</w:t>
      </w:r>
      <w:r w:rsidR="001F5E40" w:rsidRPr="000547EF">
        <w:rPr>
          <w:rFonts w:ascii="Times New Roman" w:hAnsi="Times New Roman" w:cs="Times New Roman"/>
          <w:sz w:val="24"/>
          <w:szCs w:val="24"/>
          <w:lang w:val="sk-SK"/>
        </w:rPr>
        <w:t xml:space="preserve"> </w:t>
      </w:r>
    </w:p>
    <w:p w14:paraId="742256CD" w14:textId="77777777" w:rsidR="001F5E40" w:rsidRPr="000547EF" w:rsidRDefault="001F5E40" w:rsidP="001F5E40">
      <w:p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Poskytovanie prostriedkov mechanizmu systémom zálohových platieb sa realizuje v nasledovných krokoch:</w:t>
      </w:r>
    </w:p>
    <w:p w14:paraId="3A233A02" w14:textId="191192D4" w:rsidR="001F5E40" w:rsidRPr="000547EF" w:rsidRDefault="001F5E40" w:rsidP="001F5E40">
      <w:pPr>
        <w:pStyle w:val="Odsekzoznamu"/>
        <w:numPr>
          <w:ilvl w:val="0"/>
          <w:numId w:val="19"/>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 po nadobudnutí účinnosti zmluvy o poskytnutí prostriedkov mechanizmu predkladá vykonávateľovi žiadosť o platbu (ďalej len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w:t>
      </w:r>
      <w:r w:rsidR="009B76DF"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poskytnutie zálohovej platby</w:t>
      </w:r>
      <w:r w:rsidR="002B660A" w:rsidRPr="000547EF">
        <w:rPr>
          <w:rFonts w:ascii="Times New Roman" w:hAnsi="Times New Roman" w:cs="Times New Roman"/>
          <w:sz w:val="24"/>
          <w:szCs w:val="24"/>
          <w:lang w:val="sk-SK"/>
        </w:rPr>
        <w:t xml:space="preserve"> najskôr deň po </w:t>
      </w:r>
      <w:r w:rsidR="005A3E08" w:rsidRPr="000547EF">
        <w:rPr>
          <w:rFonts w:ascii="Times New Roman" w:hAnsi="Times New Roman" w:cs="Times New Roman"/>
          <w:sz w:val="24"/>
          <w:szCs w:val="24"/>
          <w:lang w:val="sk-SK"/>
        </w:rPr>
        <w:t xml:space="preserve">ohlásení </w:t>
      </w:r>
      <w:r w:rsidR="002B660A" w:rsidRPr="000547EF">
        <w:rPr>
          <w:rFonts w:ascii="Times New Roman" w:hAnsi="Times New Roman" w:cs="Times New Roman"/>
          <w:sz w:val="24"/>
          <w:szCs w:val="24"/>
          <w:lang w:val="sk-SK"/>
        </w:rPr>
        <w:t>začiatku realizácie projektu</w:t>
      </w:r>
      <w:r w:rsidRPr="000547EF">
        <w:rPr>
          <w:rFonts w:ascii="Times New Roman" w:hAnsi="Times New Roman" w:cs="Times New Roman"/>
          <w:sz w:val="24"/>
          <w:szCs w:val="24"/>
          <w:lang w:val="sk-SK"/>
        </w:rPr>
        <w:t xml:space="preserve">. V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prijímateľ uvedie nárokované finančné prostriedky v zmysle zmluvy o poskytnutí prostriedkov mechanizmu.</w:t>
      </w:r>
    </w:p>
    <w:p w14:paraId="7475441A" w14:textId="6F21BC2E" w:rsidR="001F5E40" w:rsidRPr="000547EF" w:rsidRDefault="001F5E40" w:rsidP="001F5E40">
      <w:pPr>
        <w:pStyle w:val="Odsekzoznamu"/>
        <w:numPr>
          <w:ilvl w:val="0"/>
          <w:numId w:val="19"/>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Vykonávateľ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zaeviduje a pridelí jej identifikačné číslo.</w:t>
      </w:r>
    </w:p>
    <w:p w14:paraId="1813DDA9" w14:textId="21AE6558" w:rsidR="001F5E40" w:rsidRPr="000547EF" w:rsidRDefault="001F5E40" w:rsidP="001F5E40">
      <w:pPr>
        <w:pStyle w:val="Odsekzoznamu"/>
        <w:numPr>
          <w:ilvl w:val="0"/>
          <w:numId w:val="19"/>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Vykonávateľ vykoná kontrolu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poskytnutie zálohovej platby v zmysle zákona o finančnej kontrole. Po vykonaní kontroly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poskytnutie zálohovej platby vykonávateľ žiadosť o platbu, alebo jej časť:</w:t>
      </w:r>
    </w:p>
    <w:p w14:paraId="4D2B62E7" w14:textId="6E086A52" w:rsidR="001F5E40" w:rsidRPr="000547EF" w:rsidRDefault="001F5E40" w:rsidP="001F5E40">
      <w:pPr>
        <w:pStyle w:val="Odsekzoznamu"/>
        <w:numPr>
          <w:ilvl w:val="0"/>
          <w:numId w:val="20"/>
        </w:num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schváli v plnej výške,</w:t>
      </w:r>
    </w:p>
    <w:p w14:paraId="147E0ED6" w14:textId="1C88434E" w:rsidR="001F5E40" w:rsidRPr="000547EF" w:rsidRDefault="001F5E40" w:rsidP="001F5E40">
      <w:pPr>
        <w:pStyle w:val="Odsekzoznamu"/>
        <w:numPr>
          <w:ilvl w:val="0"/>
          <w:numId w:val="20"/>
        </w:num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schváli v zníženej sume, alebo</w:t>
      </w:r>
    </w:p>
    <w:p w14:paraId="430BF631" w14:textId="03D8F87C" w:rsidR="001F5E40" w:rsidRPr="000547EF" w:rsidRDefault="001F5E40" w:rsidP="001F5E40">
      <w:pPr>
        <w:pStyle w:val="Odsekzoznamu"/>
        <w:numPr>
          <w:ilvl w:val="0"/>
          <w:numId w:val="20"/>
        </w:num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neschváli.</w:t>
      </w:r>
    </w:p>
    <w:p w14:paraId="3CF09675" w14:textId="54D8341D" w:rsidR="001F5E40" w:rsidRPr="000547EF" w:rsidRDefault="001F5E40" w:rsidP="001F5E40">
      <w:pPr>
        <w:pStyle w:val="Odsekzoznamu"/>
        <w:numPr>
          <w:ilvl w:val="0"/>
          <w:numId w:val="19"/>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 prípade schválenia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poskytnutie zálohovej platby alebo jej časti vykonávateľ:</w:t>
      </w:r>
    </w:p>
    <w:p w14:paraId="2C311E2B" w14:textId="75E27C9E" w:rsidR="001F5E40" w:rsidRPr="000547EF" w:rsidRDefault="001F5E40" w:rsidP="006F121C">
      <w:pPr>
        <w:pStyle w:val="Odsekzoznamu"/>
        <w:numPr>
          <w:ilvl w:val="0"/>
          <w:numId w:val="17"/>
        </w:numPr>
        <w:ind w:left="567" w:hanging="283"/>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 prípade prijímateľa – štátna rozpočtová organizácia – zabezpečí prevod prostriedkov v sume zodpovedajúcej poskytnutej zálohovej platby samostatne za jednotlivé zdroje financovania rozpočtovým opatrením prostredníctvom úpravy limitov výdavkov viazaním výdavkov v rozpočte príslušnej vnútornej organizačnej jednotky vykonávateľa a navýšením limitov výdavkov prijímateľa,</w:t>
      </w:r>
    </w:p>
    <w:p w14:paraId="5A9209DC" w14:textId="75E64094" w:rsidR="001F5E40" w:rsidRPr="000547EF" w:rsidRDefault="001F5E40" w:rsidP="006F121C">
      <w:pPr>
        <w:pStyle w:val="Odsekzoznamu"/>
        <w:numPr>
          <w:ilvl w:val="0"/>
          <w:numId w:val="17"/>
        </w:numPr>
        <w:ind w:left="567" w:hanging="283"/>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 prípade ostatných prijímateľov – zadá platobné príkazy na úhradu prijímateľovi z rozpočtovaných výdavkov samostatne za jednotlivé zdroje financovania.</w:t>
      </w:r>
    </w:p>
    <w:p w14:paraId="264FB390" w14:textId="330E2EE7" w:rsidR="004A0BF0" w:rsidRPr="000547EF" w:rsidRDefault="001F5E40" w:rsidP="000373D9">
      <w:pPr>
        <w:spacing w:before="120"/>
        <w:jc w:val="both"/>
        <w:rPr>
          <w:rFonts w:ascii="Times New Roman" w:hAnsi="Times New Roman" w:cs="Times New Roman"/>
          <w:sz w:val="24"/>
          <w:szCs w:val="24"/>
          <w:u w:val="single"/>
          <w:lang w:val="sk-SK"/>
        </w:rPr>
      </w:pPr>
      <w:r w:rsidRPr="000547EF">
        <w:rPr>
          <w:rFonts w:ascii="Times New Roman" w:hAnsi="Times New Roman" w:cs="Times New Roman"/>
          <w:sz w:val="24"/>
          <w:szCs w:val="24"/>
          <w:lang w:val="sk-SK"/>
        </w:rPr>
        <w:lastRenderedPageBreak/>
        <w:t xml:space="preserve">Vzor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pripraví a poskytne prijímateľovi vykonáva</w:t>
      </w:r>
      <w:r w:rsidR="00946062" w:rsidRPr="000547EF">
        <w:rPr>
          <w:rFonts w:ascii="Times New Roman" w:hAnsi="Times New Roman" w:cs="Times New Roman"/>
          <w:sz w:val="24"/>
          <w:szCs w:val="24"/>
          <w:lang w:val="sk-SK"/>
        </w:rPr>
        <w:t>t</w:t>
      </w:r>
      <w:r w:rsidRPr="000547EF">
        <w:rPr>
          <w:rFonts w:ascii="Times New Roman" w:hAnsi="Times New Roman" w:cs="Times New Roman"/>
          <w:sz w:val="24"/>
          <w:szCs w:val="24"/>
          <w:lang w:val="sk-SK"/>
        </w:rPr>
        <w:t>eľ</w:t>
      </w:r>
      <w:r w:rsidR="00946062" w:rsidRPr="000547EF">
        <w:rPr>
          <w:rFonts w:ascii="Times New Roman" w:hAnsi="Times New Roman" w:cs="Times New Roman"/>
          <w:sz w:val="24"/>
          <w:szCs w:val="24"/>
          <w:lang w:val="sk-SK"/>
        </w:rPr>
        <w:t>.</w:t>
      </w:r>
      <w:r w:rsidR="00754C20" w:rsidRPr="000547EF">
        <w:rPr>
          <w:rFonts w:ascii="Times New Roman" w:hAnsi="Times New Roman" w:cs="Times New Roman"/>
          <w:sz w:val="24"/>
          <w:szCs w:val="24"/>
          <w:lang w:val="sk-SK"/>
        </w:rPr>
        <w:t xml:space="preserve"> </w:t>
      </w:r>
      <w:proofErr w:type="spellStart"/>
      <w:r w:rsidR="00946062" w:rsidRPr="000547EF">
        <w:rPr>
          <w:rFonts w:ascii="Times New Roman" w:hAnsi="Times New Roman" w:cs="Times New Roman"/>
          <w:sz w:val="24"/>
          <w:szCs w:val="24"/>
          <w:lang w:val="sk-SK"/>
        </w:rPr>
        <w:t>ŽoP</w:t>
      </w:r>
      <w:proofErr w:type="spellEnd"/>
      <w:r w:rsidR="00946062" w:rsidRPr="000547EF">
        <w:rPr>
          <w:rFonts w:ascii="Times New Roman" w:hAnsi="Times New Roman" w:cs="Times New Roman"/>
          <w:sz w:val="24"/>
          <w:szCs w:val="24"/>
          <w:lang w:val="sk-SK"/>
        </w:rPr>
        <w:t xml:space="preserve"> </w:t>
      </w:r>
      <w:r w:rsidR="008265E9" w:rsidRPr="000547EF">
        <w:rPr>
          <w:rFonts w:ascii="Times New Roman" w:hAnsi="Times New Roman" w:cs="Times New Roman"/>
          <w:sz w:val="24"/>
          <w:szCs w:val="24"/>
          <w:lang w:val="sk-SK"/>
        </w:rPr>
        <w:t xml:space="preserve">bude </w:t>
      </w:r>
      <w:r w:rsidR="00946062" w:rsidRPr="000547EF">
        <w:rPr>
          <w:rFonts w:ascii="Times New Roman" w:hAnsi="Times New Roman" w:cs="Times New Roman"/>
          <w:sz w:val="24"/>
          <w:szCs w:val="24"/>
          <w:lang w:val="sk-SK"/>
        </w:rPr>
        <w:t xml:space="preserve">prijímateľ predkladať na schválenie </w:t>
      </w:r>
      <w:r w:rsidR="008265E9" w:rsidRPr="000547EF">
        <w:rPr>
          <w:rFonts w:ascii="Times New Roman" w:hAnsi="Times New Roman" w:cs="Times New Roman"/>
          <w:sz w:val="24"/>
          <w:szCs w:val="24"/>
          <w:lang w:val="sk-SK"/>
        </w:rPr>
        <w:t>vykonávateľ</w:t>
      </w:r>
      <w:r w:rsidR="00946062" w:rsidRPr="000547EF">
        <w:rPr>
          <w:rFonts w:ascii="Times New Roman" w:hAnsi="Times New Roman" w:cs="Times New Roman"/>
          <w:sz w:val="24"/>
          <w:szCs w:val="24"/>
          <w:lang w:val="sk-SK"/>
        </w:rPr>
        <w:t>ovi</w:t>
      </w:r>
      <w:r w:rsidR="00754C20" w:rsidRPr="000547EF">
        <w:rPr>
          <w:rFonts w:ascii="Times New Roman" w:hAnsi="Times New Roman" w:cs="Times New Roman"/>
          <w:sz w:val="24"/>
          <w:szCs w:val="24"/>
          <w:lang w:val="sk-SK"/>
        </w:rPr>
        <w:t>.</w:t>
      </w:r>
      <w:r w:rsidR="008265E9" w:rsidRPr="000547EF">
        <w:rPr>
          <w:rFonts w:ascii="Times New Roman" w:hAnsi="Times New Roman" w:cs="Times New Roman"/>
          <w:sz w:val="24"/>
          <w:szCs w:val="24"/>
          <w:lang w:val="sk-SK"/>
        </w:rPr>
        <w:t xml:space="preserve"> </w:t>
      </w:r>
      <w:r w:rsidR="00E11259" w:rsidRPr="000547EF">
        <w:rPr>
          <w:rFonts w:ascii="Times New Roman" w:eastAsia="Times New Roman" w:hAnsi="Times New Roman" w:cs="Times New Roman"/>
          <w:sz w:val="24"/>
          <w:szCs w:val="24"/>
          <w:u w:val="single"/>
          <w:lang w:val="sk-SK" w:eastAsia="sk-SK"/>
        </w:rPr>
        <w:t>P</w:t>
      </w:r>
      <w:r w:rsidR="00754C20" w:rsidRPr="000547EF">
        <w:rPr>
          <w:rFonts w:ascii="Times New Roman" w:eastAsia="Times New Roman" w:hAnsi="Times New Roman" w:cs="Times New Roman"/>
          <w:sz w:val="24"/>
          <w:szCs w:val="24"/>
          <w:u w:val="single"/>
          <w:lang w:val="sk-SK" w:eastAsia="sk-SK"/>
        </w:rPr>
        <w:t>redloženi</w:t>
      </w:r>
      <w:r w:rsidR="00E11259" w:rsidRPr="000547EF">
        <w:rPr>
          <w:rFonts w:ascii="Times New Roman" w:eastAsia="Times New Roman" w:hAnsi="Times New Roman" w:cs="Times New Roman"/>
          <w:sz w:val="24"/>
          <w:szCs w:val="24"/>
          <w:u w:val="single"/>
          <w:lang w:val="sk-SK" w:eastAsia="sk-SK"/>
        </w:rPr>
        <w:t>e</w:t>
      </w:r>
      <w:r w:rsidR="00754C20" w:rsidRPr="000547EF">
        <w:rPr>
          <w:rFonts w:ascii="Times New Roman" w:hAnsi="Times New Roman" w:cs="Times New Roman"/>
          <w:sz w:val="24"/>
          <w:szCs w:val="24"/>
          <w:u w:val="single"/>
          <w:lang w:val="sk-SK"/>
        </w:rPr>
        <w:t xml:space="preserve"> </w:t>
      </w:r>
      <w:r w:rsidR="00A66B81" w:rsidRPr="000547EF">
        <w:rPr>
          <w:rFonts w:ascii="Times New Roman" w:hAnsi="Times New Roman" w:cs="Times New Roman"/>
          <w:sz w:val="24"/>
          <w:szCs w:val="24"/>
          <w:u w:val="single"/>
          <w:lang w:val="sk-SK"/>
        </w:rPr>
        <w:t xml:space="preserve">prvej </w:t>
      </w:r>
      <w:proofErr w:type="spellStart"/>
      <w:r w:rsidR="00754C20" w:rsidRPr="00D42082">
        <w:rPr>
          <w:rFonts w:ascii="Times New Roman" w:hAnsi="Times New Roman" w:cs="Times New Roman"/>
          <w:sz w:val="24"/>
          <w:szCs w:val="24"/>
          <w:u w:val="single"/>
          <w:lang w:val="sk-SK"/>
        </w:rPr>
        <w:t>ŽoP</w:t>
      </w:r>
      <w:proofErr w:type="spellEnd"/>
      <w:r w:rsidR="00754C20" w:rsidRPr="00D42082">
        <w:rPr>
          <w:rFonts w:ascii="Times New Roman" w:hAnsi="Times New Roman" w:cs="Times New Roman"/>
          <w:sz w:val="24"/>
          <w:szCs w:val="24"/>
          <w:u w:val="single"/>
          <w:lang w:val="sk-SK"/>
        </w:rPr>
        <w:t xml:space="preserve"> </w:t>
      </w:r>
      <w:r w:rsidR="00754C20" w:rsidRPr="000547EF">
        <w:rPr>
          <w:rFonts w:ascii="Times New Roman" w:hAnsi="Times New Roman" w:cs="Times New Roman"/>
          <w:sz w:val="24"/>
          <w:szCs w:val="24"/>
          <w:u w:val="single"/>
          <w:lang w:val="sk-SK"/>
        </w:rPr>
        <w:t>prijímateľom</w:t>
      </w:r>
      <w:r w:rsidR="00754C20" w:rsidRPr="000547EF" w:rsidDel="00754C20">
        <w:rPr>
          <w:rFonts w:ascii="Times New Roman" w:hAnsi="Times New Roman" w:cs="Times New Roman"/>
          <w:sz w:val="24"/>
          <w:szCs w:val="24"/>
          <w:u w:val="single"/>
          <w:lang w:val="sk-SK"/>
        </w:rPr>
        <w:t xml:space="preserve"> </w:t>
      </w:r>
      <w:r w:rsidR="00754C20" w:rsidRPr="000547EF">
        <w:rPr>
          <w:rFonts w:ascii="Times New Roman" w:hAnsi="Times New Roman" w:cs="Times New Roman"/>
          <w:sz w:val="24"/>
          <w:szCs w:val="24"/>
          <w:u w:val="single"/>
          <w:lang w:val="sk-SK"/>
        </w:rPr>
        <w:t xml:space="preserve">sa vykoná po nadobudnutí účinnosti zmluvy </w:t>
      </w:r>
      <w:r w:rsidR="005A3E08" w:rsidRPr="000547EF">
        <w:rPr>
          <w:rFonts w:ascii="Times New Roman" w:hAnsi="Times New Roman" w:cs="Times New Roman"/>
          <w:sz w:val="24"/>
          <w:szCs w:val="24"/>
          <w:u w:val="single"/>
          <w:lang w:val="sk-SK"/>
        </w:rPr>
        <w:t xml:space="preserve">najskôr deň po </w:t>
      </w:r>
      <w:r w:rsidR="005A3E08" w:rsidRPr="000547EF">
        <w:rPr>
          <w:rFonts w:ascii="Times New Roman" w:eastAsia="Times New Roman" w:hAnsi="Times New Roman" w:cs="Times New Roman"/>
          <w:sz w:val="24"/>
          <w:szCs w:val="24"/>
          <w:u w:val="single"/>
          <w:lang w:val="sk-SK" w:eastAsia="sk-SK"/>
        </w:rPr>
        <w:t>ohlásen</w:t>
      </w:r>
      <w:r w:rsidR="00E11259" w:rsidRPr="000547EF">
        <w:rPr>
          <w:rFonts w:ascii="Times New Roman" w:eastAsia="Times New Roman" w:hAnsi="Times New Roman" w:cs="Times New Roman"/>
          <w:sz w:val="24"/>
          <w:szCs w:val="24"/>
          <w:u w:val="single"/>
          <w:lang w:val="sk-SK" w:eastAsia="sk-SK"/>
        </w:rPr>
        <w:t>í</w:t>
      </w:r>
      <w:r w:rsidR="005A3E08" w:rsidRPr="000547EF">
        <w:rPr>
          <w:rFonts w:ascii="Times New Roman" w:hAnsi="Times New Roman" w:cs="Times New Roman"/>
          <w:sz w:val="24"/>
          <w:szCs w:val="24"/>
          <w:u w:val="single"/>
          <w:lang w:val="sk-SK"/>
        </w:rPr>
        <w:t xml:space="preserve"> začiatku realizácie projektu </w:t>
      </w:r>
      <w:r w:rsidR="00754C20" w:rsidRPr="000547EF">
        <w:rPr>
          <w:rFonts w:ascii="Times New Roman" w:hAnsi="Times New Roman" w:cs="Times New Roman"/>
          <w:sz w:val="24"/>
          <w:szCs w:val="24"/>
          <w:u w:val="single"/>
          <w:lang w:val="sk-SK"/>
        </w:rPr>
        <w:t>o poskytnutí prostriedkov mechanizmu</w:t>
      </w:r>
      <w:r w:rsidR="004A0BF0" w:rsidRPr="000547EF">
        <w:rPr>
          <w:rFonts w:ascii="Times New Roman" w:hAnsi="Times New Roman" w:cs="Times New Roman"/>
          <w:sz w:val="24"/>
          <w:szCs w:val="24"/>
          <w:lang w:val="sk-SK"/>
        </w:rPr>
        <w:t>.</w:t>
      </w:r>
      <w:r w:rsidR="00F73862">
        <w:rPr>
          <w:rFonts w:ascii="Times New Roman" w:hAnsi="Times New Roman" w:cs="Times New Roman"/>
          <w:sz w:val="24"/>
          <w:szCs w:val="24"/>
          <w:lang w:val="sk-SK"/>
        </w:rPr>
        <w:t xml:space="preserve"> </w:t>
      </w:r>
      <w:r w:rsidR="004A0BF0" w:rsidRPr="000547EF">
        <w:rPr>
          <w:rFonts w:ascii="Times New Roman" w:hAnsi="Times New Roman" w:cs="Times New Roman"/>
          <w:sz w:val="24"/>
          <w:szCs w:val="24"/>
          <w:lang w:val="sk-SK"/>
        </w:rPr>
        <w:t>Druhá žiadosť o zálohovú platbu môže byť podaná Prijímateľom po schválení predchádzajúcej - zúčtovanej zálohovej platby a priebežnej správy o projekte zo strany Vykonávateľa</w:t>
      </w:r>
      <w:r w:rsidR="002541B1" w:rsidRPr="000547EF">
        <w:rPr>
          <w:rFonts w:ascii="Times New Roman" w:eastAsia="Times New Roman" w:hAnsi="Times New Roman" w:cs="Times New Roman"/>
          <w:sz w:val="24"/>
          <w:szCs w:val="24"/>
          <w:lang w:val="sk-SK" w:eastAsia="sk-SK"/>
        </w:rPr>
        <w:t xml:space="preserve">, </w:t>
      </w:r>
      <w:r w:rsidR="004A0BF0" w:rsidRPr="000547EF">
        <w:rPr>
          <w:rFonts w:ascii="Times New Roman" w:eastAsia="Times New Roman" w:hAnsi="Times New Roman" w:cs="Times New Roman"/>
          <w:sz w:val="24"/>
          <w:szCs w:val="24"/>
          <w:lang w:val="sk-SK" w:eastAsia="sk-SK"/>
        </w:rPr>
        <w:t xml:space="preserve">a to v termínoch </w:t>
      </w:r>
      <w:r w:rsidR="00A66B81" w:rsidRPr="000547EF">
        <w:rPr>
          <w:rFonts w:ascii="Times New Roman" w:eastAsia="Times New Roman" w:hAnsi="Times New Roman" w:cs="Times New Roman"/>
          <w:sz w:val="24"/>
          <w:szCs w:val="24"/>
          <w:lang w:val="sk-SK" w:eastAsia="sk-SK"/>
        </w:rPr>
        <w:t>podľa potreby Prijímateľa finančných prostriedkov,</w:t>
      </w:r>
      <w:r w:rsidR="00B12F92" w:rsidRPr="000547EF">
        <w:rPr>
          <w:rFonts w:ascii="Times New Roman" w:eastAsia="Times New Roman" w:hAnsi="Times New Roman" w:cs="Times New Roman"/>
          <w:sz w:val="24"/>
          <w:szCs w:val="24"/>
          <w:lang w:val="sk-SK" w:eastAsia="sk-SK"/>
        </w:rPr>
        <w:t xml:space="preserve"> </w:t>
      </w:r>
      <w:r w:rsidR="005A3E08" w:rsidRPr="000547EF">
        <w:rPr>
          <w:rFonts w:ascii="Times New Roman" w:hAnsi="Times New Roman" w:cs="Times New Roman"/>
          <w:sz w:val="24"/>
          <w:szCs w:val="24"/>
          <w:lang w:val="sk-SK"/>
        </w:rPr>
        <w:t xml:space="preserve">maximálne vo výške </w:t>
      </w:r>
      <w:r w:rsidR="008809AF" w:rsidRPr="000547EF">
        <w:rPr>
          <w:rFonts w:ascii="Times New Roman" w:eastAsia="Times New Roman" w:hAnsi="Times New Roman" w:cs="Times New Roman"/>
          <w:sz w:val="24"/>
          <w:szCs w:val="24"/>
          <w:lang w:val="sk-SK" w:eastAsia="sk-SK"/>
        </w:rPr>
        <w:t>25</w:t>
      </w:r>
      <w:r w:rsidR="005A3E08" w:rsidRPr="000547EF">
        <w:rPr>
          <w:rFonts w:ascii="Times New Roman" w:hAnsi="Times New Roman" w:cs="Times New Roman"/>
          <w:sz w:val="24"/>
          <w:szCs w:val="24"/>
          <w:lang w:val="sk-SK"/>
        </w:rPr>
        <w:t>% prostriedkov mechanizmu</w:t>
      </w:r>
      <w:r w:rsidR="006865B2" w:rsidRPr="000547EF">
        <w:rPr>
          <w:rFonts w:ascii="Times New Roman" w:hAnsi="Times New Roman" w:cs="Times New Roman"/>
          <w:sz w:val="24"/>
          <w:szCs w:val="24"/>
          <w:lang w:val="sk-SK"/>
        </w:rPr>
        <w:t xml:space="preserve"> pri jednej </w:t>
      </w:r>
      <w:proofErr w:type="spellStart"/>
      <w:r w:rsidR="006865B2" w:rsidRPr="000547EF">
        <w:rPr>
          <w:rFonts w:ascii="Times New Roman" w:hAnsi="Times New Roman" w:cs="Times New Roman"/>
          <w:sz w:val="24"/>
          <w:szCs w:val="24"/>
          <w:lang w:val="sk-SK"/>
        </w:rPr>
        <w:t>ŽoP</w:t>
      </w:r>
      <w:proofErr w:type="spellEnd"/>
      <w:r w:rsidR="005A3E08" w:rsidRPr="000547EF">
        <w:rPr>
          <w:rFonts w:ascii="Times New Roman" w:hAnsi="Times New Roman" w:cs="Times New Roman"/>
          <w:sz w:val="24"/>
          <w:szCs w:val="24"/>
          <w:lang w:val="sk-SK"/>
        </w:rPr>
        <w:t>.</w:t>
      </w:r>
      <w:r w:rsidR="004A0BF0" w:rsidRPr="000547EF">
        <w:rPr>
          <w:rFonts w:ascii="Times New Roman" w:hAnsi="Times New Roman" w:cs="Times New Roman"/>
          <w:sz w:val="24"/>
          <w:szCs w:val="24"/>
          <w:lang w:val="sk-SK"/>
        </w:rPr>
        <w:t xml:space="preserve">    </w:t>
      </w:r>
    </w:p>
    <w:p w14:paraId="18AF9F35" w14:textId="293EDCE1" w:rsidR="0026177A" w:rsidRDefault="0026177A" w:rsidP="009F769E">
      <w:pPr>
        <w:jc w:val="both"/>
        <w:rPr>
          <w:ins w:id="14" w:author="Autor"/>
          <w:rFonts w:ascii="Times New Roman" w:hAnsi="Times New Roman" w:cs="Times New Roman"/>
          <w:b/>
          <w:sz w:val="24"/>
          <w:szCs w:val="24"/>
          <w:lang w:val="sk-SK"/>
        </w:rPr>
      </w:pPr>
    </w:p>
    <w:p w14:paraId="2C6838AA" w14:textId="397F5BF8" w:rsidR="00153AA3" w:rsidRDefault="00D42082" w:rsidP="008C52D3">
      <w:pPr>
        <w:jc w:val="both"/>
        <w:rPr>
          <w:rFonts w:ascii="Times New Roman" w:hAnsi="Times New Roman" w:cs="Times New Roman"/>
          <w:color w:val="FF0000"/>
          <w:sz w:val="24"/>
          <w:szCs w:val="24"/>
          <w:lang w:val="sk-SK"/>
        </w:rPr>
      </w:pPr>
      <w:ins w:id="15" w:author="Autor">
        <w:r w:rsidRPr="008C52D3">
          <w:rPr>
            <w:rFonts w:ascii="Times New Roman" w:hAnsi="Times New Roman" w:cs="Times New Roman"/>
            <w:color w:val="FF0000"/>
            <w:sz w:val="24"/>
            <w:szCs w:val="24"/>
            <w:highlight w:val="green"/>
            <w:lang w:val="sk-SK"/>
          </w:rPr>
          <w:t xml:space="preserve">V prípade ak sa začala realizácia </w:t>
        </w:r>
        <w:r w:rsidR="004F12FA" w:rsidRPr="008C52D3">
          <w:rPr>
            <w:rFonts w:ascii="Times New Roman" w:hAnsi="Times New Roman" w:cs="Times New Roman"/>
            <w:color w:val="FF0000"/>
            <w:sz w:val="24"/>
            <w:szCs w:val="24"/>
            <w:highlight w:val="green"/>
            <w:lang w:val="sk-SK"/>
          </w:rPr>
          <w:t>P</w:t>
        </w:r>
        <w:r w:rsidRPr="008C52D3">
          <w:rPr>
            <w:rFonts w:ascii="Times New Roman" w:hAnsi="Times New Roman" w:cs="Times New Roman"/>
            <w:color w:val="FF0000"/>
            <w:sz w:val="24"/>
            <w:szCs w:val="24"/>
            <w:highlight w:val="green"/>
            <w:lang w:val="sk-SK"/>
          </w:rPr>
          <w:t xml:space="preserve">rojektu pred účinnosťou Zmluvy, Prijímateľ ohlásenie o začatí realizácii projektu poukáže Vykonávateľovi do 5 dní od nadobudnutia účinnosti Zmluvy a zároveň požiada o zálohovú platbu vo výške 25% Prostriedkov mechanizmu podľa tejto zmluvy. Oprávnené výdavky vynaložené v období pred účinnosťou Zmluvy (od 1. 9. 2023 do účinnosti Zmluvy) budú refundované prostredníctvom </w:t>
        </w:r>
        <w:proofErr w:type="spellStart"/>
        <w:r w:rsidRPr="008C52D3">
          <w:rPr>
            <w:rFonts w:ascii="Times New Roman" w:hAnsi="Times New Roman" w:cs="Times New Roman"/>
            <w:color w:val="FF0000"/>
            <w:sz w:val="24"/>
            <w:szCs w:val="24"/>
            <w:highlight w:val="green"/>
            <w:lang w:val="sk-SK"/>
          </w:rPr>
          <w:t>ŽoP</w:t>
        </w:r>
        <w:proofErr w:type="spellEnd"/>
        <w:r w:rsidRPr="008C52D3">
          <w:rPr>
            <w:rFonts w:ascii="Times New Roman" w:hAnsi="Times New Roman" w:cs="Times New Roman"/>
            <w:color w:val="FF0000"/>
            <w:sz w:val="24"/>
            <w:szCs w:val="24"/>
            <w:highlight w:val="green"/>
            <w:lang w:val="sk-SK"/>
          </w:rPr>
          <w:t xml:space="preserve"> - priebežná platba, ktorú Prijímateľ predloží </w:t>
        </w:r>
        <w:r w:rsidR="00C94AF4" w:rsidRPr="008C52D3">
          <w:rPr>
            <w:rFonts w:ascii="Times New Roman" w:hAnsi="Times New Roman" w:cs="Times New Roman"/>
            <w:color w:val="FF0000"/>
            <w:sz w:val="24"/>
            <w:szCs w:val="24"/>
            <w:highlight w:val="green"/>
            <w:lang w:val="sk-SK"/>
          </w:rPr>
          <w:t>do troch mesiacov od účinnosti Zmluvy</w:t>
        </w:r>
        <w:r w:rsidRPr="008C52D3">
          <w:rPr>
            <w:rFonts w:ascii="Times New Roman" w:hAnsi="Times New Roman" w:cs="Times New Roman"/>
            <w:color w:val="FF0000"/>
            <w:sz w:val="24"/>
            <w:szCs w:val="24"/>
            <w:highlight w:val="green"/>
            <w:lang w:val="sk-SK"/>
          </w:rPr>
          <w:t>.</w:t>
        </w:r>
        <w:r w:rsidRPr="00D42082">
          <w:rPr>
            <w:rFonts w:ascii="Times New Roman" w:hAnsi="Times New Roman" w:cs="Times New Roman"/>
            <w:color w:val="FF0000"/>
            <w:sz w:val="24"/>
            <w:szCs w:val="24"/>
            <w:lang w:val="sk-SK"/>
          </w:rPr>
          <w:t xml:space="preserve"> </w:t>
        </w:r>
      </w:ins>
    </w:p>
    <w:p w14:paraId="65F81D6C" w14:textId="77777777" w:rsidR="008C52D3" w:rsidRPr="008C52D3" w:rsidRDefault="008C52D3" w:rsidP="008C52D3">
      <w:pPr>
        <w:jc w:val="both"/>
        <w:rPr>
          <w:ins w:id="16" w:author="Autor"/>
          <w:rFonts w:ascii="Times New Roman" w:hAnsi="Times New Roman" w:cs="Times New Roman"/>
          <w:color w:val="FF0000"/>
          <w:sz w:val="24"/>
          <w:szCs w:val="24"/>
          <w:lang w:val="sk-SK"/>
        </w:rPr>
      </w:pPr>
    </w:p>
    <w:p w14:paraId="3182D97B" w14:textId="58C8DA36" w:rsidR="00161FB0" w:rsidRPr="000547EF" w:rsidRDefault="00161FB0" w:rsidP="00161FB0">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VYÚČTOVANIE PROSTRIEDKOV MECHANIZMU</w:t>
      </w:r>
    </w:p>
    <w:p w14:paraId="7BA96924" w14:textId="720CD33D" w:rsidR="00161FB0" w:rsidRPr="000547EF" w:rsidRDefault="00161FB0" w:rsidP="009F769E">
      <w:pPr>
        <w:jc w:val="both"/>
        <w:rPr>
          <w:rFonts w:ascii="Times New Roman" w:hAnsi="Times New Roman" w:cs="Times New Roman"/>
          <w:sz w:val="24"/>
          <w:szCs w:val="24"/>
          <w:lang w:val="sk-SK"/>
        </w:rPr>
      </w:pPr>
    </w:p>
    <w:p w14:paraId="45DBF127" w14:textId="252357BA" w:rsidR="00946062" w:rsidRPr="000547EF" w:rsidRDefault="00946062" w:rsidP="00946062">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Po poskytnutí každej jednej zálohovej platby je prijímateľ povinný priebežne predkladať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w:t>
      </w:r>
      <w:r w:rsidR="00B83671" w:rsidRPr="000547EF">
        <w:rPr>
          <w:rFonts w:ascii="Times New Roman" w:hAnsi="Times New Roman" w:cs="Times New Roman"/>
          <w:sz w:val="24"/>
          <w:szCs w:val="24"/>
          <w:lang w:val="sk-SK"/>
        </w:rPr>
        <w:t>.</w:t>
      </w:r>
    </w:p>
    <w:p w14:paraId="7110AE96" w14:textId="21D28D97" w:rsidR="00946062" w:rsidRPr="000547EF" w:rsidRDefault="00946062" w:rsidP="00946062">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Prijímateľ vráti nezúčtovanú časť každej jednej poskytnutej zálohovej platby vykonávateľovi, najneskôr do ukončenia lehoty na zúčtovanie danej zálohovej platby. Vrátenie nezúčtovanej časti poskytnutej zálohovej platby sa v priebehu rozpočtového roka vykoná na výdavkový účet vykonávateľa, nezúčtovaná časť poskytnutej zálohovej platby z predchádzajúceho roku sa vracia na príjmový účet vykonávateľa. </w:t>
      </w:r>
    </w:p>
    <w:p w14:paraId="6B0A28AB" w14:textId="77777777" w:rsidR="00392087" w:rsidRPr="000547EF" w:rsidRDefault="00392087" w:rsidP="0039208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 zúčtovaní zálohovej platby postupuje prijímateľ nasledovne:</w:t>
      </w:r>
    </w:p>
    <w:p w14:paraId="4143E354" w14:textId="76D99AFD" w:rsidR="00392087" w:rsidRPr="000547EF"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Prijímateľ v rámci zúčtovania poskytnutej zálohovej platby predkladá vykonávateľovi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V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prijímateľ vykazuje priame náklady projektu za vyúčtovacie obdobie. Prijímateľ spolu so </w:t>
      </w:r>
      <w:proofErr w:type="spellStart"/>
      <w:r w:rsidR="004A67EB" w:rsidRPr="000547EF">
        <w:rPr>
          <w:rFonts w:ascii="Times New Roman" w:hAnsi="Times New Roman" w:cs="Times New Roman"/>
          <w:sz w:val="24"/>
          <w:szCs w:val="24"/>
          <w:lang w:val="sk-SK"/>
        </w:rPr>
        <w:t>Ž</w:t>
      </w:r>
      <w:r w:rsidRPr="000547EF">
        <w:rPr>
          <w:rFonts w:ascii="Times New Roman" w:hAnsi="Times New Roman" w:cs="Times New Roman"/>
          <w:sz w:val="24"/>
          <w:szCs w:val="24"/>
          <w:lang w:val="sk-SK"/>
        </w:rPr>
        <w:t>oP</w:t>
      </w:r>
      <w:proofErr w:type="spellEnd"/>
      <w:r w:rsidRPr="000547EF">
        <w:rPr>
          <w:rFonts w:ascii="Times New Roman" w:hAnsi="Times New Roman" w:cs="Times New Roman"/>
          <w:sz w:val="24"/>
          <w:szCs w:val="24"/>
          <w:lang w:val="sk-SK"/>
        </w:rPr>
        <w:t xml:space="preserve"> – zúčtovanie zálohovej platby predkladá aj účtovné doklady preukazujúce úhradu výdavku vykázaného v žiadosti o platbu a relevantnú podpornú dokumentáciu a doklady preukazujúce prípadné vrátenie nezúčtovanej časti poskytnutej zálohy na účet vykonávateľa.</w:t>
      </w:r>
    </w:p>
    <w:p w14:paraId="19D881E6" w14:textId="5295E849" w:rsidR="00392087" w:rsidRPr="000547EF"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Vykonávateľ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zaeviduje a pridelí jej identifikačné číslo.</w:t>
      </w:r>
    </w:p>
    <w:p w14:paraId="54133008" w14:textId="1CAB7112" w:rsidR="00392087" w:rsidRPr="000547EF"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Vykonávateľ vykoná kontrolu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v zmysle zákona o finančnej kontrole. V prípade chýbajúcich dokladov alebo podkladov, vykonávateľ tieto vyžiada</w:t>
      </w:r>
      <w:r w:rsidR="00E21CE8"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od prijímateľa. Po vykonaní kontroly </w:t>
      </w:r>
      <w:proofErr w:type="spellStart"/>
      <w:r w:rsidR="00E21CE8"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vykonávateľ žiadosť</w:t>
      </w:r>
      <w:r w:rsidR="00E21CE8"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o platbu alebo jej časť:</w:t>
      </w:r>
    </w:p>
    <w:p w14:paraId="7F268236" w14:textId="050C9150" w:rsidR="00392087" w:rsidRPr="000547EF" w:rsidRDefault="00392087" w:rsidP="00E21CE8">
      <w:pPr>
        <w:pStyle w:val="Odsekzoznamu"/>
        <w:numPr>
          <w:ilvl w:val="0"/>
          <w:numId w:val="22"/>
        </w:numPr>
        <w:ind w:left="851"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schváli v plnej výške,</w:t>
      </w:r>
    </w:p>
    <w:p w14:paraId="035E539F" w14:textId="605EF5C1" w:rsidR="00392087" w:rsidRPr="000547EF" w:rsidRDefault="00392087" w:rsidP="00E21CE8">
      <w:pPr>
        <w:pStyle w:val="Odsekzoznamu"/>
        <w:numPr>
          <w:ilvl w:val="0"/>
          <w:numId w:val="22"/>
        </w:numPr>
        <w:ind w:left="851"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schváli vo výške zníženej o sumu neoprávnených výdavkov alebo</w:t>
      </w:r>
    </w:p>
    <w:p w14:paraId="54BAB3EE" w14:textId="30AA4E80" w:rsidR="00392087" w:rsidRPr="000547EF" w:rsidRDefault="00392087" w:rsidP="00E21CE8">
      <w:pPr>
        <w:pStyle w:val="Odsekzoznamu"/>
        <w:numPr>
          <w:ilvl w:val="0"/>
          <w:numId w:val="22"/>
        </w:numPr>
        <w:ind w:left="851"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neschváli.</w:t>
      </w:r>
    </w:p>
    <w:p w14:paraId="4EF5EC5E" w14:textId="65EF1648" w:rsidR="00392087" w:rsidRPr="000547EF"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 prípade, ak bola </w:t>
      </w:r>
      <w:proofErr w:type="spellStart"/>
      <w:r w:rsidR="00F34DBD"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neschválená alebo bola schválená</w:t>
      </w:r>
      <w:r w:rsidR="00F34DB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 zníženej sume, vykonávateľ zašle prijímateľovi žiadosť o vrátenie finančných prostriedkov na sumu</w:t>
      </w:r>
      <w:r w:rsidR="00F34DB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nezúčtovanej zálohovej platby. Vykonávateľ v tomto prípade môže umožniť dodatočne zúčtovať nezúčtovanú</w:t>
      </w:r>
      <w:r w:rsidR="00F34DB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zálohovú platbu v prípade, ak by k zúčtovaniu došlo v lehote najneskôr do ukončenia stanoveného obdobia</w:t>
      </w:r>
      <w:r w:rsidR="00F34DB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12 mesiacov od poskytnutia zálohovej platby.</w:t>
      </w:r>
    </w:p>
    <w:p w14:paraId="4B79A817" w14:textId="249C94C1" w:rsidR="00392087" w:rsidRPr="000547EF"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Zálohová platba sa považuje za zúčtovanú, ak</w:t>
      </w:r>
    </w:p>
    <w:p w14:paraId="48CBDD34" w14:textId="0ADF1360" w:rsidR="00392087" w:rsidRPr="000547EF" w:rsidRDefault="00392087" w:rsidP="00392087">
      <w:pPr>
        <w:pStyle w:val="Odsekzoznamu"/>
        <w:numPr>
          <w:ilvl w:val="0"/>
          <w:numId w:val="23"/>
        </w:numPr>
        <w:ind w:left="851"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je </w:t>
      </w:r>
      <w:proofErr w:type="spellStart"/>
      <w:r w:rsidR="00F34DBD"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schválené v sume poskytnutej zálohovej platby,</w:t>
      </w:r>
    </w:p>
    <w:p w14:paraId="3AE7D3CC" w14:textId="495AD127" w:rsidR="00153AA3" w:rsidRPr="008C52D3" w:rsidRDefault="00392087" w:rsidP="00153AA3">
      <w:pPr>
        <w:pStyle w:val="Odsekzoznamu"/>
        <w:numPr>
          <w:ilvl w:val="0"/>
          <w:numId w:val="23"/>
        </w:numPr>
        <w:ind w:left="851"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 vrátil celú sumu poskytnutej zálohovej platby, resp. vrátil nezúčtovaný rozdiel poskytnutej zálohy</w:t>
      </w:r>
      <w:r w:rsidR="00F34DB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vykonávateľovi.</w:t>
      </w:r>
    </w:p>
    <w:p w14:paraId="1F0C9363" w14:textId="1B270469" w:rsidR="00F34DBD" w:rsidRDefault="00F34DBD" w:rsidP="00B24D30">
      <w:pPr>
        <w:spacing w:before="120"/>
        <w:jc w:val="both"/>
        <w:rPr>
          <w:ins w:id="17" w:author="Autor"/>
          <w:rFonts w:ascii="Times New Roman" w:hAnsi="Times New Roman" w:cs="Times New Roman"/>
          <w:sz w:val="24"/>
          <w:szCs w:val="24"/>
          <w:lang w:val="sk-SK"/>
        </w:rPr>
      </w:pPr>
      <w:r w:rsidRPr="000547EF">
        <w:rPr>
          <w:rFonts w:ascii="Times New Roman" w:hAnsi="Times New Roman" w:cs="Times New Roman"/>
          <w:sz w:val="24"/>
          <w:szCs w:val="24"/>
          <w:lang w:val="sk-SK"/>
        </w:rPr>
        <w:lastRenderedPageBreak/>
        <w:t xml:space="preserve">V prípade, ak prijímateľ najneskôr do skončenia lehoty na zúčtovanie poskytnutej zálohovej platby nepredloží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alebo nepredloží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v objeme dostatočnom na zúčtovanie každej jednej poskytnutej zálohovej platby, môže vykonávateľ umožniť prijímateľovi zúčtovať poskytnutú zálohovú platbu v dodatočnej lehote alebo požiadať prijímateľa o vrátenie nezúčtovanej zálohovej platby alebo nezúčtovaného rozdielu zálohovej platby. Pokiaľ vznikne prijímateľovi povinnosť vrátiť poskytnutú zálohovú platbu a prijímateľ nevráti poskytnutú zálohovú platbu z vlastnej iniciatívy, vykonávateľ vyzve prijímateľa na vrátenie a postupuje podľa kap. 4.8. Systému implementácie Plánu obnovy a odolnosti SR.</w:t>
      </w:r>
    </w:p>
    <w:p w14:paraId="2884A4FE" w14:textId="7A8D9A63" w:rsidR="00153AA3" w:rsidRDefault="00153AA3">
      <w:pPr>
        <w:spacing w:after="160" w:line="259" w:lineRule="auto"/>
        <w:rPr>
          <w:ins w:id="18" w:author="Autor"/>
          <w:rFonts w:ascii="Times New Roman" w:hAnsi="Times New Roman" w:cs="Times New Roman"/>
          <w:sz w:val="24"/>
          <w:szCs w:val="24"/>
          <w:highlight w:val="yellow"/>
          <w:lang w:val="sk-SK"/>
        </w:rPr>
      </w:pPr>
    </w:p>
    <w:p w14:paraId="42E0E292" w14:textId="03BA5B6D" w:rsidR="00153AA3" w:rsidRPr="008C52D3" w:rsidRDefault="00153AA3" w:rsidP="00B24D30">
      <w:pPr>
        <w:spacing w:before="120"/>
        <w:jc w:val="both"/>
        <w:rPr>
          <w:ins w:id="19" w:author="Autor"/>
          <w:rFonts w:ascii="Times New Roman" w:hAnsi="Times New Roman" w:cs="Times New Roman"/>
          <w:sz w:val="24"/>
          <w:szCs w:val="24"/>
          <w:highlight w:val="green"/>
          <w:lang w:val="sk-SK"/>
        </w:rPr>
      </w:pPr>
      <w:ins w:id="20" w:author="Autor">
        <w:r w:rsidRPr="008C52D3">
          <w:rPr>
            <w:rFonts w:ascii="Times New Roman" w:hAnsi="Times New Roman" w:cs="Times New Roman"/>
            <w:sz w:val="24"/>
            <w:szCs w:val="24"/>
            <w:highlight w:val="green"/>
            <w:lang w:val="sk-SK"/>
          </w:rPr>
          <w:t xml:space="preserve">V ojedinelých prípadoch je prijímateľ oprávnený predložiť </w:t>
        </w:r>
        <w:proofErr w:type="spellStart"/>
        <w:r w:rsidRPr="008C52D3">
          <w:rPr>
            <w:rFonts w:ascii="Times New Roman" w:hAnsi="Times New Roman" w:cs="Times New Roman"/>
            <w:sz w:val="24"/>
            <w:szCs w:val="24"/>
            <w:highlight w:val="green"/>
            <w:lang w:val="sk-SK"/>
          </w:rPr>
          <w:t>ŽoP</w:t>
        </w:r>
        <w:proofErr w:type="spellEnd"/>
        <w:r w:rsidRPr="008C52D3">
          <w:rPr>
            <w:rFonts w:ascii="Times New Roman" w:hAnsi="Times New Roman" w:cs="Times New Roman"/>
            <w:sz w:val="24"/>
            <w:szCs w:val="24"/>
            <w:highlight w:val="green"/>
            <w:lang w:val="sk-SK"/>
          </w:rPr>
          <w:t xml:space="preserve"> – priebežná platba.</w:t>
        </w:r>
      </w:ins>
    </w:p>
    <w:p w14:paraId="1F520C16" w14:textId="77777777" w:rsidR="00153AA3" w:rsidRPr="008C52D3" w:rsidRDefault="00153AA3" w:rsidP="008C52D3">
      <w:pPr>
        <w:jc w:val="both"/>
        <w:rPr>
          <w:ins w:id="21" w:author="Autor"/>
          <w:rFonts w:ascii="Times New Roman" w:hAnsi="Times New Roman" w:cs="Times New Roman"/>
          <w:sz w:val="24"/>
          <w:szCs w:val="24"/>
          <w:highlight w:val="green"/>
          <w:lang w:val="sk-SK"/>
        </w:rPr>
      </w:pPr>
    </w:p>
    <w:p w14:paraId="179FB811" w14:textId="77777777" w:rsidR="00153AA3" w:rsidRPr="008C52D3" w:rsidRDefault="00153AA3" w:rsidP="00153AA3">
      <w:pPr>
        <w:jc w:val="both"/>
        <w:rPr>
          <w:ins w:id="22" w:author="Autor"/>
          <w:rFonts w:ascii="Times New Roman" w:hAnsi="Times New Roman" w:cs="Times New Roman"/>
          <w:sz w:val="24"/>
          <w:szCs w:val="24"/>
          <w:highlight w:val="green"/>
          <w:lang w:val="sk-SK"/>
        </w:rPr>
      </w:pPr>
      <w:ins w:id="23" w:author="Autor">
        <w:r w:rsidRPr="008C52D3">
          <w:rPr>
            <w:rFonts w:ascii="Times New Roman" w:hAnsi="Times New Roman" w:cs="Times New Roman"/>
            <w:sz w:val="24"/>
            <w:szCs w:val="24"/>
            <w:highlight w:val="green"/>
            <w:lang w:val="sk-SK"/>
          </w:rPr>
          <w:t>1.</w:t>
        </w:r>
        <w:r w:rsidRPr="008C52D3">
          <w:rPr>
            <w:rFonts w:ascii="Times New Roman" w:hAnsi="Times New Roman" w:cs="Times New Roman"/>
            <w:sz w:val="24"/>
            <w:szCs w:val="24"/>
            <w:highlight w:val="green"/>
            <w:lang w:val="sk-SK"/>
          </w:rPr>
          <w:tab/>
          <w:t xml:space="preserve">Systémom refundácie sa Prostriedky mechanizmu poskytujú na Oprávnené výdavky Projektu alebo ich časť na základe </w:t>
        </w:r>
        <w:proofErr w:type="spellStart"/>
        <w:r w:rsidRPr="008C52D3">
          <w:rPr>
            <w:rFonts w:ascii="Times New Roman" w:hAnsi="Times New Roman" w:cs="Times New Roman"/>
            <w:sz w:val="24"/>
            <w:szCs w:val="24"/>
            <w:highlight w:val="green"/>
            <w:lang w:val="sk-SK"/>
          </w:rPr>
          <w:t>ŽoP</w:t>
        </w:r>
        <w:proofErr w:type="spellEnd"/>
        <w:r w:rsidRPr="008C52D3">
          <w:rPr>
            <w:rFonts w:ascii="Times New Roman" w:hAnsi="Times New Roman" w:cs="Times New Roman"/>
            <w:sz w:val="24"/>
            <w:szCs w:val="24"/>
            <w:highlight w:val="green"/>
            <w:lang w:val="sk-SK"/>
          </w:rPr>
          <w:t xml:space="preserve"> – priebežná platba predloženej Prijímateľom v EUR.</w:t>
        </w:r>
      </w:ins>
    </w:p>
    <w:p w14:paraId="65651ACC" w14:textId="77777777" w:rsidR="00153AA3" w:rsidRPr="008C52D3" w:rsidRDefault="00153AA3" w:rsidP="00153AA3">
      <w:pPr>
        <w:jc w:val="both"/>
        <w:rPr>
          <w:ins w:id="24" w:author="Autor"/>
          <w:rFonts w:ascii="Times New Roman" w:hAnsi="Times New Roman" w:cs="Times New Roman"/>
          <w:sz w:val="24"/>
          <w:szCs w:val="24"/>
          <w:highlight w:val="green"/>
          <w:lang w:val="sk-SK"/>
        </w:rPr>
      </w:pPr>
      <w:ins w:id="25" w:author="Autor">
        <w:r w:rsidRPr="008C52D3">
          <w:rPr>
            <w:rFonts w:ascii="Times New Roman" w:hAnsi="Times New Roman" w:cs="Times New Roman"/>
            <w:sz w:val="24"/>
            <w:szCs w:val="24"/>
            <w:highlight w:val="green"/>
            <w:lang w:val="sk-SK"/>
          </w:rPr>
          <w:t>2.</w:t>
        </w:r>
        <w:r w:rsidRPr="008C52D3">
          <w:rPr>
            <w:rFonts w:ascii="Times New Roman" w:hAnsi="Times New Roman" w:cs="Times New Roman"/>
            <w:sz w:val="24"/>
            <w:szCs w:val="24"/>
            <w:highlight w:val="green"/>
            <w:lang w:val="sk-SK"/>
          </w:rPr>
          <w:tab/>
          <w:t xml:space="preserve">V rámci systému refundácie je Prijímateľ povinný uhradiť výdavky najskôr z vlastných zdrojov a tie mu budú pri jednotlivých platbách refundované z Prostriedkov mechanizmu v pomernej výške k Celkovým oprávneným výdavkom. </w:t>
        </w:r>
      </w:ins>
    </w:p>
    <w:p w14:paraId="72C1EDE8" w14:textId="77777777" w:rsidR="00153AA3" w:rsidRPr="008C52D3" w:rsidRDefault="00153AA3" w:rsidP="00153AA3">
      <w:pPr>
        <w:jc w:val="both"/>
        <w:rPr>
          <w:ins w:id="26" w:author="Autor"/>
          <w:rFonts w:ascii="Times New Roman" w:hAnsi="Times New Roman" w:cs="Times New Roman"/>
          <w:sz w:val="24"/>
          <w:szCs w:val="24"/>
          <w:highlight w:val="green"/>
          <w:lang w:val="sk-SK"/>
        </w:rPr>
      </w:pPr>
      <w:ins w:id="27" w:author="Autor">
        <w:r w:rsidRPr="008C52D3">
          <w:rPr>
            <w:rFonts w:ascii="Times New Roman" w:hAnsi="Times New Roman" w:cs="Times New Roman"/>
            <w:sz w:val="24"/>
            <w:szCs w:val="24"/>
            <w:highlight w:val="green"/>
            <w:lang w:val="sk-SK"/>
          </w:rPr>
          <w:t>3.</w:t>
        </w:r>
        <w:r w:rsidRPr="008C52D3">
          <w:rPr>
            <w:rFonts w:ascii="Times New Roman" w:hAnsi="Times New Roman" w:cs="Times New Roman"/>
            <w:sz w:val="24"/>
            <w:szCs w:val="24"/>
            <w:highlight w:val="green"/>
            <w:lang w:val="sk-SK"/>
          </w:rPr>
          <w:tab/>
          <w:t xml:space="preserve">V rámci </w:t>
        </w:r>
        <w:proofErr w:type="spellStart"/>
        <w:r w:rsidRPr="008C52D3">
          <w:rPr>
            <w:rFonts w:ascii="Times New Roman" w:hAnsi="Times New Roman" w:cs="Times New Roman"/>
            <w:sz w:val="24"/>
            <w:szCs w:val="24"/>
            <w:highlight w:val="green"/>
            <w:lang w:val="sk-SK"/>
          </w:rPr>
          <w:t>ŽoP</w:t>
        </w:r>
        <w:proofErr w:type="spellEnd"/>
        <w:r w:rsidRPr="008C52D3">
          <w:rPr>
            <w:rFonts w:ascii="Times New Roman" w:hAnsi="Times New Roman" w:cs="Times New Roman"/>
            <w:sz w:val="24"/>
            <w:szCs w:val="24"/>
            <w:highlight w:val="green"/>
            <w:lang w:val="sk-SK"/>
          </w:rPr>
          <w:t xml:space="preserve"> – priebežná platba Prijímateľ uvedie prehľad vykázaných výdavkov, vrátane celkových vykázaných výdavkov, nárokovanej sumy finančných prostriedkov a ostatných nenárokovaných výdavkov, a to v súlade s rozpočtom Projektu. Spolu so </w:t>
        </w:r>
        <w:proofErr w:type="spellStart"/>
        <w:r w:rsidRPr="008C52D3">
          <w:rPr>
            <w:rFonts w:ascii="Times New Roman" w:hAnsi="Times New Roman" w:cs="Times New Roman"/>
            <w:sz w:val="24"/>
            <w:szCs w:val="24"/>
            <w:highlight w:val="green"/>
            <w:lang w:val="sk-SK"/>
          </w:rPr>
          <w:t>ŽoP</w:t>
        </w:r>
        <w:proofErr w:type="spellEnd"/>
        <w:r w:rsidRPr="008C52D3">
          <w:rPr>
            <w:rFonts w:ascii="Times New Roman" w:hAnsi="Times New Roman" w:cs="Times New Roman"/>
            <w:sz w:val="24"/>
            <w:szCs w:val="24"/>
            <w:highlight w:val="green"/>
            <w:lang w:val="sk-SK"/>
          </w:rPr>
          <w:t xml:space="preserve"> – priebežná platba predkladá Prijímateľ Účtovné doklady (napr. faktúra, prípadne iný vierohodný doklad rovnocennej dôkaznej hodnoty) prijaté od dodávateľa ako aj Účtovné doklady preukazujúce skutočnú úhradu výdavkov vykázaných v </w:t>
        </w:r>
        <w:proofErr w:type="spellStart"/>
        <w:r w:rsidRPr="008C52D3">
          <w:rPr>
            <w:rFonts w:ascii="Times New Roman" w:hAnsi="Times New Roman" w:cs="Times New Roman"/>
            <w:sz w:val="24"/>
            <w:szCs w:val="24"/>
            <w:highlight w:val="green"/>
            <w:lang w:val="sk-SK"/>
          </w:rPr>
          <w:t>ŽoP</w:t>
        </w:r>
        <w:proofErr w:type="spellEnd"/>
        <w:r w:rsidRPr="008C52D3">
          <w:rPr>
            <w:rFonts w:ascii="Times New Roman" w:hAnsi="Times New Roman" w:cs="Times New Roman"/>
            <w:sz w:val="24"/>
            <w:szCs w:val="24"/>
            <w:highlight w:val="green"/>
            <w:lang w:val="sk-SK"/>
          </w:rPr>
          <w:t xml:space="preserve"> – priebežná platba a relevantnú podpornú dokumentáciu v zmysle platných právnych predpisov (najmä zákon o účtovníctve a zákon o dani z príjmov), ktorej minimálny rozsah a ďalšie podmienky určí Vykonávateľ v Záväznej dokumentácii. Doklady potvrdzujúce skutočnú úhradu výdavkov deklarovaných v </w:t>
        </w:r>
        <w:proofErr w:type="spellStart"/>
        <w:r w:rsidRPr="008C52D3">
          <w:rPr>
            <w:rFonts w:ascii="Times New Roman" w:hAnsi="Times New Roman" w:cs="Times New Roman"/>
            <w:sz w:val="24"/>
            <w:szCs w:val="24"/>
            <w:highlight w:val="green"/>
            <w:lang w:val="sk-SK"/>
          </w:rPr>
          <w:t>ŽoP</w:t>
        </w:r>
        <w:proofErr w:type="spellEnd"/>
        <w:r w:rsidRPr="008C52D3">
          <w:rPr>
            <w:rFonts w:ascii="Times New Roman" w:hAnsi="Times New Roman" w:cs="Times New Roman"/>
            <w:sz w:val="24"/>
            <w:szCs w:val="24"/>
            <w:highlight w:val="green"/>
            <w:lang w:val="sk-SK"/>
          </w:rPr>
          <w:t xml:space="preserve"> – priebežná platba nie je potrebné predkladať pri výdavkoch vykazovaných formou zjednodušeného vykazovania a výdavkoch, ktoré sa svojou povahou neuhrádzajú.</w:t>
        </w:r>
      </w:ins>
    </w:p>
    <w:p w14:paraId="14D0C968" w14:textId="72DCB1F6" w:rsidR="00153AA3" w:rsidRPr="008C52D3" w:rsidRDefault="00153AA3" w:rsidP="00153AA3">
      <w:pPr>
        <w:jc w:val="both"/>
        <w:rPr>
          <w:ins w:id="28" w:author="Autor"/>
          <w:rFonts w:ascii="Times New Roman" w:hAnsi="Times New Roman" w:cs="Times New Roman"/>
          <w:sz w:val="24"/>
          <w:szCs w:val="24"/>
          <w:highlight w:val="green"/>
          <w:lang w:val="sk-SK"/>
        </w:rPr>
      </w:pPr>
      <w:ins w:id="29" w:author="Autor">
        <w:r w:rsidRPr="008C52D3">
          <w:rPr>
            <w:rFonts w:ascii="Times New Roman" w:hAnsi="Times New Roman" w:cs="Times New Roman"/>
            <w:sz w:val="24"/>
            <w:szCs w:val="24"/>
            <w:highlight w:val="green"/>
            <w:lang w:val="sk-SK"/>
          </w:rPr>
          <w:t>4.</w:t>
        </w:r>
        <w:r w:rsidRPr="008C52D3">
          <w:rPr>
            <w:rFonts w:ascii="Times New Roman" w:hAnsi="Times New Roman" w:cs="Times New Roman"/>
            <w:sz w:val="24"/>
            <w:szCs w:val="24"/>
            <w:highlight w:val="green"/>
            <w:lang w:val="sk-SK"/>
          </w:rPr>
          <w:tab/>
          <w:t xml:space="preserve">Prijímateľ je povinný vo všetkých predkladaných </w:t>
        </w:r>
        <w:proofErr w:type="spellStart"/>
        <w:r w:rsidRPr="008C52D3">
          <w:rPr>
            <w:rFonts w:ascii="Times New Roman" w:hAnsi="Times New Roman" w:cs="Times New Roman"/>
            <w:sz w:val="24"/>
            <w:szCs w:val="24"/>
            <w:highlight w:val="green"/>
            <w:lang w:val="sk-SK"/>
          </w:rPr>
          <w:t>ŽoP</w:t>
        </w:r>
        <w:proofErr w:type="spellEnd"/>
        <w:r w:rsidRPr="008C52D3">
          <w:rPr>
            <w:rFonts w:ascii="Times New Roman" w:hAnsi="Times New Roman" w:cs="Times New Roman"/>
            <w:sz w:val="24"/>
            <w:szCs w:val="24"/>
            <w:highlight w:val="green"/>
            <w:lang w:val="sk-SK"/>
          </w:rPr>
          <w:t xml:space="preserve"> uvádzať výlučne výdavky, ktoré sú v súlade so Zmluvou. Prijímateľ zodpovedá za pravosť, správnosť a kompletnosť údajov uvedených v týchto </w:t>
        </w:r>
        <w:proofErr w:type="spellStart"/>
        <w:r w:rsidRPr="008C52D3">
          <w:rPr>
            <w:rFonts w:ascii="Times New Roman" w:hAnsi="Times New Roman" w:cs="Times New Roman"/>
            <w:sz w:val="24"/>
            <w:szCs w:val="24"/>
            <w:highlight w:val="green"/>
            <w:lang w:val="sk-SK"/>
          </w:rPr>
          <w:t>ŽoP</w:t>
        </w:r>
        <w:proofErr w:type="spellEnd"/>
        <w:r w:rsidRPr="008C52D3">
          <w:rPr>
            <w:rFonts w:ascii="Times New Roman" w:hAnsi="Times New Roman" w:cs="Times New Roman"/>
            <w:sz w:val="24"/>
            <w:szCs w:val="24"/>
            <w:highlight w:val="green"/>
            <w:lang w:val="sk-SK"/>
          </w:rPr>
          <w:t xml:space="preserve">. Ak na základe nepravých alebo nesprávnych údajov uvedených v akejkoľvek </w:t>
        </w:r>
        <w:proofErr w:type="spellStart"/>
        <w:r w:rsidRPr="008C52D3">
          <w:rPr>
            <w:rFonts w:ascii="Times New Roman" w:hAnsi="Times New Roman" w:cs="Times New Roman"/>
            <w:sz w:val="24"/>
            <w:szCs w:val="24"/>
            <w:highlight w:val="green"/>
            <w:lang w:val="sk-SK"/>
          </w:rPr>
          <w:t>ŽoP</w:t>
        </w:r>
        <w:proofErr w:type="spellEnd"/>
        <w:r w:rsidRPr="008C52D3">
          <w:rPr>
            <w:rFonts w:ascii="Times New Roman" w:hAnsi="Times New Roman" w:cs="Times New Roman"/>
            <w:sz w:val="24"/>
            <w:szCs w:val="24"/>
            <w:highlight w:val="green"/>
            <w:lang w:val="sk-SK"/>
          </w:rPr>
          <w:t xml:space="preserve"> dôjde k vyplateniu alebo schváleniu platby, Prijímateľ je povinný takto vyplatené alebo schválené Prostriedky mechanizmu </w:t>
        </w:r>
        <w:r w:rsidR="00493D26" w:rsidRPr="008C52D3">
          <w:rPr>
            <w:rFonts w:ascii="Times New Roman" w:hAnsi="Times New Roman" w:cs="Times New Roman"/>
            <w:sz w:val="24"/>
            <w:szCs w:val="24"/>
            <w:highlight w:val="green"/>
            <w:lang w:val="sk-SK"/>
          </w:rPr>
          <w:t>b</w:t>
        </w:r>
        <w:r w:rsidRPr="008C52D3">
          <w:rPr>
            <w:rFonts w:ascii="Times New Roman" w:hAnsi="Times New Roman" w:cs="Times New Roman"/>
            <w:sz w:val="24"/>
            <w:szCs w:val="24"/>
            <w:highlight w:val="green"/>
            <w:lang w:val="sk-SK"/>
          </w:rPr>
          <w:t>ezodkladne, od kedy sa o tejto skutočnosti dozvie, vrátiť; ak sa o skutočnosti, že došlo k vyplateniu alebo schváleniu platby na základe nesprávnych alebo nepravých údajov dozvie Poskytovateľ, postupuje podľa čl. 14 VZP.</w:t>
        </w:r>
      </w:ins>
    </w:p>
    <w:p w14:paraId="0B3BFE84" w14:textId="0CD2945A" w:rsidR="00153AA3" w:rsidRPr="000547EF" w:rsidRDefault="00153AA3" w:rsidP="008C52D3">
      <w:pPr>
        <w:jc w:val="both"/>
        <w:rPr>
          <w:rFonts w:ascii="Times New Roman" w:hAnsi="Times New Roman" w:cs="Times New Roman"/>
          <w:sz w:val="24"/>
          <w:szCs w:val="24"/>
          <w:lang w:val="sk-SK"/>
        </w:rPr>
      </w:pPr>
      <w:ins w:id="30" w:author="Autor">
        <w:r w:rsidRPr="008C52D3">
          <w:rPr>
            <w:rFonts w:ascii="Times New Roman" w:hAnsi="Times New Roman" w:cs="Times New Roman"/>
            <w:sz w:val="24"/>
            <w:szCs w:val="24"/>
            <w:highlight w:val="green"/>
            <w:lang w:val="sk-SK"/>
          </w:rPr>
          <w:t>5.</w:t>
        </w:r>
        <w:r w:rsidRPr="008C52D3">
          <w:rPr>
            <w:rFonts w:ascii="Times New Roman" w:hAnsi="Times New Roman" w:cs="Times New Roman"/>
            <w:sz w:val="24"/>
            <w:szCs w:val="24"/>
            <w:highlight w:val="green"/>
            <w:lang w:val="sk-SK"/>
          </w:rPr>
          <w:tab/>
          <w:t xml:space="preserve">Prijímateľ berie na vedomie, že Vykonávateľ je povinný vykonať kontrolu </w:t>
        </w:r>
        <w:proofErr w:type="spellStart"/>
        <w:r w:rsidRPr="008C52D3">
          <w:rPr>
            <w:rFonts w:ascii="Times New Roman" w:hAnsi="Times New Roman" w:cs="Times New Roman"/>
            <w:sz w:val="24"/>
            <w:szCs w:val="24"/>
            <w:highlight w:val="green"/>
            <w:lang w:val="sk-SK"/>
          </w:rPr>
          <w:t>ŽoP</w:t>
        </w:r>
        <w:proofErr w:type="spellEnd"/>
        <w:r w:rsidRPr="008C52D3">
          <w:rPr>
            <w:rFonts w:ascii="Times New Roman" w:hAnsi="Times New Roman" w:cs="Times New Roman"/>
            <w:sz w:val="24"/>
            <w:szCs w:val="24"/>
            <w:highlight w:val="green"/>
            <w:lang w:val="sk-SK"/>
          </w:rPr>
          <w:t xml:space="preserve"> – priebežná platba podľa zákona o finančnej kontrole a audite. Po vykonaní kontroly podľa predchádzajúcej vety Vykonávateľ </w:t>
        </w:r>
        <w:proofErr w:type="spellStart"/>
        <w:r w:rsidRPr="008C52D3">
          <w:rPr>
            <w:rFonts w:ascii="Times New Roman" w:hAnsi="Times New Roman" w:cs="Times New Roman"/>
            <w:sz w:val="24"/>
            <w:szCs w:val="24"/>
            <w:highlight w:val="green"/>
            <w:lang w:val="sk-SK"/>
          </w:rPr>
          <w:t>ŽoP</w:t>
        </w:r>
        <w:proofErr w:type="spellEnd"/>
        <w:r w:rsidRPr="008C52D3">
          <w:rPr>
            <w:rFonts w:ascii="Times New Roman" w:hAnsi="Times New Roman" w:cs="Times New Roman"/>
            <w:sz w:val="24"/>
            <w:szCs w:val="24"/>
            <w:highlight w:val="green"/>
            <w:lang w:val="sk-SK"/>
          </w:rPr>
          <w:t xml:space="preserve"> – priebežná platba schváli v plnej výške, schváli vo výške zníženej o sumu neoprávnených výdavkov, alebo neschváli. Na základe záverov kontroly môže Vykonávateľ poskytnúť Prijímateľovi platbu v sume, ktorá zodpovedá identifikovaným Oprávnených výdavkom.</w:t>
        </w:r>
      </w:ins>
    </w:p>
    <w:p w14:paraId="2C9E129B" w14:textId="21709E86" w:rsidR="0097088A" w:rsidRPr="000547EF" w:rsidRDefault="0026177A" w:rsidP="00F34DBD">
      <w:pPr>
        <w:spacing w:before="120"/>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 xml:space="preserve">Prostriedky mechanizmu </w:t>
      </w:r>
      <w:ins w:id="31" w:author="Autor">
        <w:r w:rsidR="00153AA3" w:rsidRPr="008C52D3">
          <w:rPr>
            <w:rFonts w:ascii="Times New Roman" w:hAnsi="Times New Roman" w:cs="Times New Roman"/>
            <w:sz w:val="24"/>
            <w:szCs w:val="24"/>
            <w:highlight w:val="green"/>
            <w:u w:val="single"/>
            <w:lang w:val="sk-SK"/>
          </w:rPr>
          <w:t>poskytnuté z oboch systémov financovania</w:t>
        </w:r>
        <w:r w:rsidR="00153AA3">
          <w:rPr>
            <w:rFonts w:ascii="Times New Roman" w:hAnsi="Times New Roman" w:cs="Times New Roman"/>
            <w:sz w:val="24"/>
            <w:szCs w:val="24"/>
            <w:u w:val="single"/>
            <w:lang w:val="sk-SK"/>
          </w:rPr>
          <w:t xml:space="preserve"> </w:t>
        </w:r>
      </w:ins>
      <w:r w:rsidR="0097088A" w:rsidRPr="000547EF">
        <w:rPr>
          <w:rFonts w:ascii="Times New Roman" w:hAnsi="Times New Roman" w:cs="Times New Roman"/>
          <w:sz w:val="24"/>
          <w:szCs w:val="24"/>
          <w:u w:val="single"/>
          <w:lang w:val="sk-SK"/>
        </w:rPr>
        <w:t>bud</w:t>
      </w:r>
      <w:r w:rsidRPr="000547EF">
        <w:rPr>
          <w:rFonts w:ascii="Times New Roman" w:hAnsi="Times New Roman" w:cs="Times New Roman"/>
          <w:sz w:val="24"/>
          <w:szCs w:val="24"/>
          <w:u w:val="single"/>
          <w:lang w:val="sk-SK"/>
        </w:rPr>
        <w:t>ú</w:t>
      </w:r>
      <w:r w:rsidR="0097088A" w:rsidRPr="000547EF">
        <w:rPr>
          <w:rFonts w:ascii="Times New Roman" w:hAnsi="Times New Roman" w:cs="Times New Roman"/>
          <w:sz w:val="24"/>
          <w:szCs w:val="24"/>
          <w:u w:val="single"/>
          <w:lang w:val="sk-SK"/>
        </w:rPr>
        <w:t xml:space="preserve"> </w:t>
      </w:r>
      <w:r w:rsidR="0003206B" w:rsidRPr="000547EF">
        <w:rPr>
          <w:rFonts w:ascii="Times New Roman" w:hAnsi="Times New Roman" w:cs="Times New Roman"/>
          <w:sz w:val="24"/>
          <w:szCs w:val="24"/>
          <w:u w:val="single"/>
          <w:lang w:val="sk-SK"/>
        </w:rPr>
        <w:t>prijímateľovi</w:t>
      </w:r>
      <w:r w:rsidR="0097088A" w:rsidRPr="000547EF">
        <w:rPr>
          <w:rFonts w:ascii="Times New Roman" w:hAnsi="Times New Roman" w:cs="Times New Roman"/>
          <w:sz w:val="24"/>
          <w:szCs w:val="24"/>
          <w:u w:val="single"/>
          <w:lang w:val="sk-SK"/>
        </w:rPr>
        <w:t xml:space="preserve"> posúden</w:t>
      </w:r>
      <w:r w:rsidRPr="000547EF">
        <w:rPr>
          <w:rFonts w:ascii="Times New Roman" w:hAnsi="Times New Roman" w:cs="Times New Roman"/>
          <w:sz w:val="24"/>
          <w:szCs w:val="24"/>
          <w:u w:val="single"/>
          <w:lang w:val="sk-SK"/>
        </w:rPr>
        <w:t>é</w:t>
      </w:r>
      <w:r w:rsidR="0097088A" w:rsidRPr="000547EF">
        <w:rPr>
          <w:rFonts w:ascii="Times New Roman" w:hAnsi="Times New Roman" w:cs="Times New Roman"/>
          <w:sz w:val="24"/>
          <w:szCs w:val="24"/>
          <w:u w:val="single"/>
          <w:lang w:val="sk-SK"/>
        </w:rPr>
        <w:t xml:space="preserve"> ako oprávnen</w:t>
      </w:r>
      <w:r w:rsidRPr="000547EF">
        <w:rPr>
          <w:rFonts w:ascii="Times New Roman" w:hAnsi="Times New Roman" w:cs="Times New Roman"/>
          <w:sz w:val="24"/>
          <w:szCs w:val="24"/>
          <w:u w:val="single"/>
          <w:lang w:val="sk-SK"/>
        </w:rPr>
        <w:t>é</w:t>
      </w:r>
      <w:r w:rsidR="0097088A" w:rsidRPr="000547EF">
        <w:rPr>
          <w:rFonts w:ascii="Times New Roman" w:hAnsi="Times New Roman" w:cs="Times New Roman"/>
          <w:sz w:val="24"/>
          <w:szCs w:val="24"/>
          <w:u w:val="single"/>
          <w:lang w:val="sk-SK"/>
        </w:rPr>
        <w:t xml:space="preserve"> za predpokladu, že budú vytvorené a obsadené pracovné pozície </w:t>
      </w:r>
      <w:r w:rsidR="0003206B" w:rsidRPr="000547EF">
        <w:rPr>
          <w:rFonts w:ascii="Times New Roman" w:hAnsi="Times New Roman" w:cs="Times New Roman"/>
          <w:sz w:val="24"/>
          <w:szCs w:val="24"/>
          <w:u w:val="single"/>
          <w:lang w:val="sk-SK"/>
        </w:rPr>
        <w:t>asistentov ranej starostlivosti</w:t>
      </w:r>
      <w:r w:rsidR="00161FB0" w:rsidRPr="000547EF">
        <w:rPr>
          <w:rFonts w:ascii="Times New Roman" w:hAnsi="Times New Roman" w:cs="Times New Roman"/>
          <w:sz w:val="24"/>
          <w:szCs w:val="24"/>
          <w:u w:val="single"/>
          <w:lang w:val="sk-SK"/>
        </w:rPr>
        <w:t>.</w:t>
      </w:r>
    </w:p>
    <w:p w14:paraId="38B742F1" w14:textId="3FD68C55" w:rsidR="0097088A" w:rsidRPr="000547EF" w:rsidRDefault="000F73A3" w:rsidP="00B24D30">
      <w:pPr>
        <w:spacing w:before="120"/>
        <w:jc w:val="both"/>
        <w:rPr>
          <w:rFonts w:ascii="Times New Roman" w:hAnsi="Times New Roman" w:cs="Times New Roman"/>
          <w:sz w:val="24"/>
          <w:szCs w:val="24"/>
          <w:lang w:val="sk-SK"/>
        </w:rPr>
      </w:pPr>
      <w:r w:rsidRPr="000547EF">
        <w:rPr>
          <w:rFonts w:ascii="Times New Roman" w:eastAsia="Times New Roman" w:hAnsi="Times New Roman" w:cs="Times New Roman"/>
          <w:sz w:val="24"/>
          <w:szCs w:val="24"/>
          <w:u w:val="single"/>
          <w:lang w:val="sk-SK" w:eastAsia="sk-SK"/>
        </w:rPr>
        <w:t>Ostatné oprávnené</w:t>
      </w:r>
      <w:r w:rsidRPr="000547EF">
        <w:rPr>
          <w:rFonts w:ascii="Times New Roman" w:hAnsi="Times New Roman" w:cs="Times New Roman"/>
          <w:sz w:val="24"/>
          <w:szCs w:val="24"/>
          <w:u w:val="single"/>
          <w:lang w:val="sk-SK"/>
        </w:rPr>
        <w:t xml:space="preserve"> </w:t>
      </w:r>
      <w:r w:rsidR="0097088A" w:rsidRPr="000547EF">
        <w:rPr>
          <w:rFonts w:ascii="Times New Roman" w:hAnsi="Times New Roman" w:cs="Times New Roman"/>
          <w:sz w:val="24"/>
          <w:szCs w:val="24"/>
          <w:u w:val="single"/>
          <w:lang w:val="sk-SK"/>
        </w:rPr>
        <w:t>náklady vypočítané s použitím  paušálnej sadzby vo výške do 40 % priamych nákladov</w:t>
      </w:r>
      <w:r w:rsidR="0097088A" w:rsidRPr="000547EF">
        <w:rPr>
          <w:rFonts w:ascii="Times New Roman" w:hAnsi="Times New Roman" w:cs="Times New Roman"/>
          <w:sz w:val="24"/>
          <w:szCs w:val="24"/>
          <w:lang w:val="sk-SK"/>
        </w:rPr>
        <w:t xml:space="preserve"> môže </w:t>
      </w:r>
      <w:r w:rsidR="00E24549" w:rsidRPr="000547EF">
        <w:rPr>
          <w:rFonts w:ascii="Times New Roman" w:hAnsi="Times New Roman" w:cs="Times New Roman"/>
          <w:sz w:val="24"/>
          <w:szCs w:val="24"/>
          <w:lang w:val="sk-SK"/>
        </w:rPr>
        <w:t>prijímateľ</w:t>
      </w:r>
      <w:r w:rsidR="0097088A" w:rsidRPr="000547EF">
        <w:rPr>
          <w:rFonts w:ascii="Times New Roman" w:hAnsi="Times New Roman" w:cs="Times New Roman"/>
          <w:sz w:val="24"/>
          <w:szCs w:val="24"/>
          <w:lang w:val="sk-SK"/>
        </w:rPr>
        <w:t xml:space="preserve"> použiť bez zdôvodnenia a uvedené náklady nepodliehajú vyúčtovacej povinnosti. Zároveň však bud</w:t>
      </w:r>
      <w:r w:rsidR="008D0C09" w:rsidRPr="000547EF">
        <w:rPr>
          <w:rFonts w:ascii="Times New Roman" w:hAnsi="Times New Roman" w:cs="Times New Roman"/>
          <w:sz w:val="24"/>
          <w:szCs w:val="24"/>
          <w:lang w:val="sk-SK"/>
        </w:rPr>
        <w:t>e</w:t>
      </w:r>
      <w:r w:rsidR="0097088A" w:rsidRPr="000547EF">
        <w:rPr>
          <w:rFonts w:ascii="Times New Roman" w:hAnsi="Times New Roman" w:cs="Times New Roman"/>
          <w:sz w:val="24"/>
          <w:szCs w:val="24"/>
          <w:lang w:val="sk-SK"/>
        </w:rPr>
        <w:t xml:space="preserve"> platiť</w:t>
      </w:r>
      <w:r w:rsidR="008D0C09" w:rsidRPr="000547EF">
        <w:rPr>
          <w:rFonts w:ascii="Times New Roman" w:hAnsi="Times New Roman" w:cs="Times New Roman"/>
          <w:sz w:val="24"/>
          <w:szCs w:val="24"/>
          <w:lang w:val="sk-SK"/>
        </w:rPr>
        <w:t>, že</w:t>
      </w:r>
      <w:r w:rsidR="0097088A" w:rsidRPr="000547EF">
        <w:rPr>
          <w:rFonts w:ascii="Times New Roman" w:hAnsi="Times New Roman" w:cs="Times New Roman"/>
          <w:sz w:val="24"/>
          <w:szCs w:val="24"/>
          <w:lang w:val="sk-SK"/>
        </w:rPr>
        <w:t xml:space="preserve"> súčet priamych nákladov a nepriamych nákladov prijímateľa nesmie prevyšovať sumu </w:t>
      </w:r>
      <w:r w:rsidR="00300D7C" w:rsidRPr="000547EF">
        <w:rPr>
          <w:rFonts w:ascii="Times New Roman" w:eastAsia="Times New Roman" w:hAnsi="Times New Roman" w:cs="Times New Roman"/>
          <w:sz w:val="24"/>
          <w:szCs w:val="24"/>
          <w:lang w:val="sk-SK" w:eastAsia="sk-SK"/>
        </w:rPr>
        <w:t>2</w:t>
      </w:r>
      <w:r w:rsidR="00BB4BAE" w:rsidRPr="000547EF">
        <w:rPr>
          <w:rFonts w:ascii="Times New Roman" w:eastAsia="Times New Roman" w:hAnsi="Times New Roman" w:cs="Times New Roman"/>
          <w:sz w:val="24"/>
          <w:szCs w:val="24"/>
          <w:lang w:val="sk-SK" w:eastAsia="sk-SK"/>
        </w:rPr>
        <w:t xml:space="preserve"> </w:t>
      </w:r>
      <w:r w:rsidR="00456D2B" w:rsidRPr="000547EF">
        <w:rPr>
          <w:rFonts w:ascii="Times New Roman" w:eastAsia="Times New Roman" w:hAnsi="Times New Roman" w:cs="Times New Roman"/>
          <w:sz w:val="24"/>
          <w:szCs w:val="24"/>
          <w:lang w:val="sk-SK" w:eastAsia="sk-SK"/>
        </w:rPr>
        <w:t>7</w:t>
      </w:r>
      <w:r w:rsidR="00300D7C" w:rsidRPr="000547EF">
        <w:rPr>
          <w:rFonts w:ascii="Times New Roman" w:eastAsia="Times New Roman" w:hAnsi="Times New Roman" w:cs="Times New Roman"/>
          <w:sz w:val="24"/>
          <w:szCs w:val="24"/>
          <w:lang w:val="sk-SK" w:eastAsia="sk-SK"/>
        </w:rPr>
        <w:t>00</w:t>
      </w:r>
      <w:r w:rsidR="00300D7C" w:rsidRPr="000547EF">
        <w:rPr>
          <w:rFonts w:ascii="Times New Roman" w:hAnsi="Times New Roman" w:cs="Times New Roman"/>
          <w:sz w:val="24"/>
          <w:szCs w:val="24"/>
          <w:lang w:val="sk-SK"/>
        </w:rPr>
        <w:t xml:space="preserve"> </w:t>
      </w:r>
      <w:r w:rsidR="0097088A" w:rsidRPr="000547EF">
        <w:rPr>
          <w:rFonts w:ascii="Times New Roman" w:hAnsi="Times New Roman" w:cs="Times New Roman"/>
          <w:sz w:val="24"/>
          <w:szCs w:val="24"/>
          <w:lang w:val="sk-SK"/>
        </w:rPr>
        <w:t>EUR na jedn</w:t>
      </w:r>
      <w:r w:rsidR="00B83671" w:rsidRPr="000547EF">
        <w:rPr>
          <w:rFonts w:ascii="Times New Roman" w:hAnsi="Times New Roman" w:cs="Times New Roman"/>
          <w:sz w:val="24"/>
          <w:szCs w:val="24"/>
          <w:lang w:val="sk-SK"/>
        </w:rPr>
        <w:t>ého</w:t>
      </w:r>
      <w:r w:rsidR="0097088A" w:rsidRPr="000547EF">
        <w:rPr>
          <w:rFonts w:ascii="Times New Roman" w:hAnsi="Times New Roman" w:cs="Times New Roman"/>
          <w:sz w:val="24"/>
          <w:szCs w:val="24"/>
          <w:lang w:val="sk-SK"/>
        </w:rPr>
        <w:t xml:space="preserve"> </w:t>
      </w:r>
      <w:r w:rsidR="00E24549" w:rsidRPr="000547EF">
        <w:rPr>
          <w:rFonts w:ascii="Times New Roman" w:hAnsi="Times New Roman" w:cs="Times New Roman"/>
          <w:sz w:val="24"/>
          <w:szCs w:val="24"/>
          <w:lang w:val="sk-SK"/>
        </w:rPr>
        <w:t>asistenta ranej starostlivosti n</w:t>
      </w:r>
      <w:r w:rsidR="0097088A" w:rsidRPr="000547EF">
        <w:rPr>
          <w:rFonts w:ascii="Times New Roman" w:hAnsi="Times New Roman" w:cs="Times New Roman"/>
          <w:sz w:val="24"/>
          <w:szCs w:val="24"/>
          <w:lang w:val="sk-SK"/>
        </w:rPr>
        <w:t>a mesiac.</w:t>
      </w:r>
    </w:p>
    <w:p w14:paraId="6DE65EBF" w14:textId="48B0EE44" w:rsidR="001526CF" w:rsidRPr="000547EF" w:rsidRDefault="001526CF" w:rsidP="00B24D30">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lastRenderedPageBreak/>
        <w:t xml:space="preserve">Priame náklady v rámci prostriedkov mechanizmu bude </w:t>
      </w:r>
      <w:r w:rsidR="00E24549" w:rsidRPr="000547EF">
        <w:rPr>
          <w:rFonts w:ascii="Times New Roman" w:hAnsi="Times New Roman" w:cs="Times New Roman"/>
          <w:sz w:val="24"/>
          <w:szCs w:val="24"/>
          <w:lang w:val="sk-SK"/>
        </w:rPr>
        <w:t>prijímateľ</w:t>
      </w:r>
      <w:r w:rsidRPr="000547EF">
        <w:rPr>
          <w:rFonts w:ascii="Times New Roman" w:hAnsi="Times New Roman" w:cs="Times New Roman"/>
          <w:sz w:val="24"/>
          <w:szCs w:val="24"/>
          <w:lang w:val="sk-SK"/>
        </w:rPr>
        <w:t xml:space="preserve"> preukazovať účtovnými záznamami. Predloží:</w:t>
      </w:r>
    </w:p>
    <w:p w14:paraId="39CDBC99" w14:textId="406670DF" w:rsidR="001526CF" w:rsidRPr="000547EF" w:rsidRDefault="001526CF" w:rsidP="001526CF">
      <w:pPr>
        <w:pStyle w:val="Odsekzoznamu"/>
        <w:numPr>
          <w:ilvl w:val="0"/>
          <w:numId w:val="10"/>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platné pracovné zmluvy </w:t>
      </w:r>
      <w:r w:rsidR="0003206B" w:rsidRPr="000547EF">
        <w:rPr>
          <w:rFonts w:ascii="Times New Roman" w:hAnsi="Times New Roman" w:cs="Times New Roman"/>
          <w:sz w:val="24"/>
          <w:szCs w:val="24"/>
          <w:lang w:val="sk-SK"/>
        </w:rPr>
        <w:t>asistentov</w:t>
      </w:r>
      <w:r w:rsidR="00AB7283" w:rsidRPr="000547EF">
        <w:rPr>
          <w:rFonts w:ascii="Times New Roman" w:hAnsi="Times New Roman" w:cs="Times New Roman"/>
          <w:sz w:val="24"/>
          <w:szCs w:val="24"/>
          <w:lang w:val="sk-SK"/>
        </w:rPr>
        <w:t>, mentorov a supervízorov</w:t>
      </w:r>
      <w:r w:rsidR="0003206B" w:rsidRPr="000547EF">
        <w:rPr>
          <w:rFonts w:ascii="Times New Roman" w:hAnsi="Times New Roman" w:cs="Times New Roman"/>
          <w:sz w:val="24"/>
          <w:szCs w:val="24"/>
          <w:lang w:val="sk-SK"/>
        </w:rPr>
        <w:t xml:space="preserve"> ranej starostlivosti</w:t>
      </w:r>
      <w:r w:rsidRPr="000547EF">
        <w:rPr>
          <w:rFonts w:ascii="Times New Roman" w:hAnsi="Times New Roman" w:cs="Times New Roman"/>
          <w:sz w:val="24"/>
          <w:szCs w:val="24"/>
          <w:lang w:val="sk-SK"/>
        </w:rPr>
        <w:t>, vrátane ich dodatkov a príloh, resp. obdobný doklad o pracovnom pomere podľa personálnej politiky prijímateľa, pokiaľ došlo k ich zmene alebo doplneniu od posledného zúčtovania,</w:t>
      </w:r>
    </w:p>
    <w:p w14:paraId="24C91320" w14:textId="0DBDB2BE" w:rsidR="001526CF" w:rsidRPr="000547EF" w:rsidRDefault="001526CF" w:rsidP="001526CF">
      <w:pPr>
        <w:pStyle w:val="Odsekzoznamu"/>
        <w:numPr>
          <w:ilvl w:val="0"/>
          <w:numId w:val="10"/>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dokument/dokumenty preukazujúce/potvrdzujúce správnosť ich pracovného zaradenia, správnosť výpočtu ich mzdy, pokiaľ došlo k ich zmene alebo doplneniu od posledného zúčtovania,</w:t>
      </w:r>
    </w:p>
    <w:p w14:paraId="50EF686C" w14:textId="195AAC60" w:rsidR="001526CF" w:rsidRPr="000547EF" w:rsidRDefault="001526CF" w:rsidP="001526CF">
      <w:pPr>
        <w:pStyle w:val="Odsekzoznamu"/>
        <w:numPr>
          <w:ilvl w:val="0"/>
          <w:numId w:val="10"/>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menný zoznam </w:t>
      </w:r>
      <w:r w:rsidR="00E24549" w:rsidRPr="000547EF">
        <w:rPr>
          <w:rFonts w:ascii="Times New Roman" w:hAnsi="Times New Roman" w:cs="Times New Roman"/>
          <w:sz w:val="24"/>
          <w:szCs w:val="24"/>
          <w:lang w:val="sk-SK"/>
        </w:rPr>
        <w:t>asistentov ranej starostlivosti</w:t>
      </w:r>
      <w:r w:rsidR="00AB7283" w:rsidRPr="000547EF">
        <w:rPr>
          <w:rFonts w:ascii="Times New Roman" w:hAnsi="Times New Roman" w:cs="Times New Roman"/>
          <w:sz w:val="24"/>
          <w:szCs w:val="24"/>
          <w:lang w:val="sk-SK"/>
        </w:rPr>
        <w:t>, mentorov a supervízorov</w:t>
      </w:r>
      <w:r w:rsidRPr="000547EF">
        <w:rPr>
          <w:rFonts w:ascii="Times New Roman" w:hAnsi="Times New Roman" w:cs="Times New Roman"/>
          <w:sz w:val="24"/>
          <w:szCs w:val="24"/>
          <w:lang w:val="sk-SK"/>
        </w:rPr>
        <w:t xml:space="preserve"> vrátane veľkosti ich úväzku, ktorých mzda v danom období (polroku) bola financovaná z prostriedkov mechanizmu,</w:t>
      </w:r>
    </w:p>
    <w:p w14:paraId="0B85E11D" w14:textId="5612F065" w:rsidR="001526CF" w:rsidRPr="000547EF" w:rsidRDefault="001526CF" w:rsidP="001526CF">
      <w:pPr>
        <w:pStyle w:val="Odsekzoznamu"/>
        <w:numPr>
          <w:ilvl w:val="0"/>
          <w:numId w:val="10"/>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doklad o prevode prostriedkov mechanizmu formou mzdy na účet </w:t>
      </w:r>
      <w:r w:rsidR="00E24549" w:rsidRPr="000547EF">
        <w:rPr>
          <w:rFonts w:ascii="Times New Roman" w:hAnsi="Times New Roman" w:cs="Times New Roman"/>
          <w:sz w:val="24"/>
          <w:szCs w:val="24"/>
          <w:lang w:val="sk-SK"/>
        </w:rPr>
        <w:t>asistenta</w:t>
      </w:r>
      <w:r w:rsidR="00AB7283" w:rsidRPr="000547EF">
        <w:rPr>
          <w:rFonts w:ascii="Times New Roman" w:hAnsi="Times New Roman" w:cs="Times New Roman"/>
          <w:sz w:val="24"/>
          <w:szCs w:val="24"/>
          <w:lang w:val="sk-SK"/>
        </w:rPr>
        <w:t>, mentora a supervízora</w:t>
      </w:r>
      <w:r w:rsidR="00E24549" w:rsidRPr="000547EF">
        <w:rPr>
          <w:rFonts w:ascii="Times New Roman" w:hAnsi="Times New Roman" w:cs="Times New Roman"/>
          <w:sz w:val="24"/>
          <w:szCs w:val="24"/>
          <w:lang w:val="sk-SK"/>
        </w:rPr>
        <w:t xml:space="preserve"> ranej starostlivosti.</w:t>
      </w:r>
    </w:p>
    <w:p w14:paraId="2A19BBE6" w14:textId="2E3A6C1C" w:rsidR="001526CF" w:rsidRPr="000547EF" w:rsidRDefault="001526CF" w:rsidP="001526CF">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Oprávnenými na preplatenie v rámci priamych nákladov sú aj dovolenky a</w:t>
      </w:r>
      <w:r w:rsidR="0003206B"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PN</w:t>
      </w:r>
      <w:r w:rsidR="0003206B" w:rsidRPr="000547EF">
        <w:rPr>
          <w:rFonts w:ascii="Times New Roman" w:hAnsi="Times New Roman" w:cs="Times New Roman"/>
          <w:sz w:val="24"/>
          <w:szCs w:val="24"/>
          <w:lang w:val="sk-SK"/>
        </w:rPr>
        <w:t>.</w:t>
      </w:r>
    </w:p>
    <w:p w14:paraId="12522E2A" w14:textId="75C1B960" w:rsidR="00B977BF" w:rsidRPr="000547EF" w:rsidRDefault="00B977BF" w:rsidP="001526CF">
      <w:pPr>
        <w:jc w:val="both"/>
        <w:rPr>
          <w:rFonts w:ascii="Times New Roman" w:hAnsi="Times New Roman" w:cs="Times New Roman"/>
          <w:sz w:val="24"/>
          <w:szCs w:val="24"/>
          <w:lang w:val="sk-SK"/>
        </w:rPr>
      </w:pPr>
    </w:p>
    <w:p w14:paraId="23F199F4" w14:textId="263E7E42" w:rsidR="00B977BF" w:rsidRPr="000547EF" w:rsidRDefault="00535601" w:rsidP="00B977BF">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u w:val="single"/>
          <w:lang w:val="sk-SK"/>
        </w:rPr>
        <w:t xml:space="preserve">Priebežné </w:t>
      </w:r>
      <w:r w:rsidRPr="000547EF">
        <w:rPr>
          <w:rFonts w:ascii="Times New Roman" w:eastAsia="Times New Roman" w:hAnsi="Times New Roman" w:cs="Times New Roman"/>
          <w:sz w:val="24"/>
          <w:szCs w:val="24"/>
          <w:u w:val="single"/>
          <w:lang w:val="sk-SK" w:eastAsia="sk-SK"/>
        </w:rPr>
        <w:t>f</w:t>
      </w:r>
      <w:r w:rsidR="00B977BF" w:rsidRPr="000547EF">
        <w:rPr>
          <w:rFonts w:ascii="Times New Roman" w:eastAsia="Times New Roman" w:hAnsi="Times New Roman" w:cs="Times New Roman"/>
          <w:sz w:val="24"/>
          <w:szCs w:val="24"/>
          <w:u w:val="single"/>
          <w:lang w:val="sk-SK" w:eastAsia="sk-SK"/>
        </w:rPr>
        <w:t>inančné</w:t>
      </w:r>
      <w:r w:rsidR="00B977BF" w:rsidRPr="000547EF">
        <w:rPr>
          <w:rFonts w:ascii="Times New Roman" w:hAnsi="Times New Roman" w:cs="Times New Roman"/>
          <w:sz w:val="24"/>
          <w:szCs w:val="24"/>
          <w:u w:val="single"/>
          <w:lang w:val="sk-SK"/>
        </w:rPr>
        <w:t xml:space="preserve"> zúčtovanie sa vykoná </w:t>
      </w:r>
      <w:r w:rsidR="00AB7283" w:rsidRPr="000547EF">
        <w:rPr>
          <w:rFonts w:ascii="Times New Roman" w:eastAsia="Times New Roman" w:hAnsi="Times New Roman" w:cs="Times New Roman"/>
          <w:sz w:val="24"/>
          <w:szCs w:val="24"/>
          <w:u w:val="single"/>
          <w:lang w:val="sk-SK" w:eastAsia="sk-SK"/>
        </w:rPr>
        <w:t>dvakrát</w:t>
      </w:r>
      <w:r w:rsidR="00AB7283" w:rsidRPr="000547EF">
        <w:rPr>
          <w:rFonts w:ascii="Times New Roman" w:hAnsi="Times New Roman" w:cs="Times New Roman"/>
          <w:sz w:val="24"/>
          <w:szCs w:val="24"/>
          <w:u w:val="single"/>
          <w:lang w:val="sk-SK"/>
        </w:rPr>
        <w:t xml:space="preserve"> do roka</w:t>
      </w:r>
      <w:r w:rsidR="00C925A1" w:rsidRPr="000547EF">
        <w:rPr>
          <w:rFonts w:ascii="Times New Roman" w:hAnsi="Times New Roman" w:cs="Times New Roman"/>
          <w:sz w:val="24"/>
          <w:szCs w:val="24"/>
          <w:u w:val="single"/>
          <w:lang w:val="sk-SK"/>
        </w:rPr>
        <w:t>,</w:t>
      </w:r>
      <w:r w:rsidRPr="000547EF">
        <w:rPr>
          <w:rFonts w:ascii="Times New Roman" w:hAnsi="Times New Roman" w:cs="Times New Roman"/>
          <w:sz w:val="24"/>
          <w:szCs w:val="24"/>
          <w:u w:val="single"/>
          <w:lang w:val="sk-SK"/>
        </w:rPr>
        <w:t xml:space="preserve"> a to</w:t>
      </w:r>
      <w:r w:rsidR="00B977BF" w:rsidRPr="000547EF">
        <w:rPr>
          <w:rFonts w:ascii="Times New Roman" w:hAnsi="Times New Roman" w:cs="Times New Roman"/>
          <w:sz w:val="24"/>
          <w:szCs w:val="24"/>
          <w:u w:val="single"/>
          <w:lang w:val="sk-SK"/>
        </w:rPr>
        <w:t xml:space="preserve"> </w:t>
      </w:r>
      <w:r w:rsidR="00A87157" w:rsidRPr="000547EF">
        <w:rPr>
          <w:rFonts w:ascii="Times New Roman" w:hAnsi="Times New Roman" w:cs="Times New Roman"/>
          <w:sz w:val="24"/>
          <w:szCs w:val="24"/>
          <w:u w:val="single"/>
          <w:lang w:val="sk-SK"/>
        </w:rPr>
        <w:t xml:space="preserve">vždy </w:t>
      </w:r>
      <w:r w:rsidRPr="000547EF">
        <w:rPr>
          <w:rFonts w:ascii="Times New Roman" w:hAnsi="Times New Roman" w:cs="Times New Roman"/>
          <w:sz w:val="24"/>
          <w:szCs w:val="24"/>
          <w:u w:val="single"/>
          <w:lang w:val="sk-SK"/>
        </w:rPr>
        <w:t>k</w:t>
      </w:r>
      <w:r w:rsidRPr="000547EF">
        <w:rPr>
          <w:rFonts w:ascii="Times New Roman" w:eastAsia="Times New Roman" w:hAnsi="Times New Roman" w:cs="Times New Roman"/>
          <w:sz w:val="24"/>
          <w:szCs w:val="24"/>
          <w:u w:val="single"/>
          <w:lang w:val="sk-SK" w:eastAsia="sk-SK"/>
        </w:rPr>
        <w:t xml:space="preserve"> </w:t>
      </w:r>
      <w:r w:rsidR="00A87157" w:rsidRPr="000547EF">
        <w:rPr>
          <w:rFonts w:ascii="Times New Roman" w:eastAsia="Times New Roman" w:hAnsi="Times New Roman" w:cs="Times New Roman"/>
          <w:sz w:val="24"/>
          <w:szCs w:val="24"/>
          <w:u w:val="single"/>
          <w:lang w:val="sk-SK" w:eastAsia="sk-SK"/>
        </w:rPr>
        <w:t>1</w:t>
      </w:r>
      <w:r w:rsidR="00456D2B" w:rsidRPr="000547EF">
        <w:rPr>
          <w:rFonts w:ascii="Times New Roman" w:eastAsia="Times New Roman" w:hAnsi="Times New Roman" w:cs="Times New Roman"/>
          <w:sz w:val="24"/>
          <w:szCs w:val="24"/>
          <w:u w:val="single"/>
          <w:lang w:val="sk-SK" w:eastAsia="sk-SK"/>
        </w:rPr>
        <w:t>0. januáru</w:t>
      </w:r>
      <w:r w:rsidR="00456D2B" w:rsidRPr="000547EF">
        <w:rPr>
          <w:rFonts w:ascii="Times New Roman" w:hAnsi="Times New Roman" w:cs="Times New Roman"/>
          <w:sz w:val="24"/>
          <w:szCs w:val="24"/>
          <w:u w:val="single"/>
          <w:lang w:val="sk-SK"/>
        </w:rPr>
        <w:t xml:space="preserve"> </w:t>
      </w:r>
      <w:r w:rsidR="00AB7283" w:rsidRPr="000547EF">
        <w:rPr>
          <w:rFonts w:ascii="Times New Roman" w:hAnsi="Times New Roman" w:cs="Times New Roman"/>
          <w:sz w:val="24"/>
          <w:szCs w:val="24"/>
          <w:u w:val="single"/>
          <w:lang w:val="sk-SK"/>
        </w:rPr>
        <w:t>a </w:t>
      </w:r>
      <w:r w:rsidRPr="000547EF">
        <w:rPr>
          <w:rFonts w:ascii="Times New Roman" w:hAnsi="Times New Roman" w:cs="Times New Roman"/>
          <w:sz w:val="24"/>
          <w:szCs w:val="24"/>
          <w:u w:val="single"/>
          <w:lang w:val="sk-SK"/>
        </w:rPr>
        <w:t>k</w:t>
      </w:r>
      <w:r w:rsidR="00AB7283" w:rsidRPr="000547EF">
        <w:rPr>
          <w:rFonts w:ascii="Times New Roman" w:hAnsi="Times New Roman" w:cs="Times New Roman"/>
          <w:sz w:val="24"/>
          <w:szCs w:val="24"/>
          <w:u w:val="single"/>
          <w:lang w:val="sk-SK"/>
        </w:rPr>
        <w:t xml:space="preserve"> </w:t>
      </w:r>
      <w:r w:rsidR="00AB7283" w:rsidRPr="000547EF">
        <w:rPr>
          <w:rFonts w:ascii="Times New Roman" w:eastAsia="Times New Roman" w:hAnsi="Times New Roman" w:cs="Times New Roman"/>
          <w:sz w:val="24"/>
          <w:szCs w:val="24"/>
          <w:u w:val="single"/>
          <w:lang w:val="sk-SK" w:eastAsia="sk-SK"/>
        </w:rPr>
        <w:t>1</w:t>
      </w:r>
      <w:r w:rsidR="00456D2B" w:rsidRPr="000547EF">
        <w:rPr>
          <w:rFonts w:ascii="Times New Roman" w:eastAsia="Times New Roman" w:hAnsi="Times New Roman" w:cs="Times New Roman"/>
          <w:sz w:val="24"/>
          <w:szCs w:val="24"/>
          <w:u w:val="single"/>
          <w:lang w:val="sk-SK" w:eastAsia="sk-SK"/>
        </w:rPr>
        <w:t>0</w:t>
      </w:r>
      <w:r w:rsidR="00AB7283" w:rsidRPr="000547EF">
        <w:rPr>
          <w:rFonts w:ascii="Times New Roman" w:eastAsia="Times New Roman" w:hAnsi="Times New Roman" w:cs="Times New Roman"/>
          <w:sz w:val="24"/>
          <w:szCs w:val="24"/>
          <w:u w:val="single"/>
          <w:lang w:val="sk-SK" w:eastAsia="sk-SK"/>
        </w:rPr>
        <w:t xml:space="preserve">. </w:t>
      </w:r>
      <w:r w:rsidR="00456D2B" w:rsidRPr="000547EF">
        <w:rPr>
          <w:rFonts w:ascii="Times New Roman" w:eastAsia="Times New Roman" w:hAnsi="Times New Roman" w:cs="Times New Roman"/>
          <w:sz w:val="24"/>
          <w:szCs w:val="24"/>
          <w:u w:val="single"/>
          <w:lang w:val="sk-SK" w:eastAsia="sk-SK"/>
        </w:rPr>
        <w:t>júlu</w:t>
      </w:r>
      <w:r w:rsidR="00DE36AD" w:rsidRPr="000547EF">
        <w:rPr>
          <w:rFonts w:ascii="Times New Roman" w:eastAsia="Times New Roman" w:hAnsi="Times New Roman" w:cs="Times New Roman"/>
          <w:sz w:val="24"/>
          <w:szCs w:val="24"/>
          <w:u w:val="single"/>
          <w:lang w:val="sk-SK" w:eastAsia="sk-SK"/>
        </w:rPr>
        <w:t xml:space="preserve"> </w:t>
      </w:r>
      <w:r w:rsidRPr="000547EF">
        <w:rPr>
          <w:rFonts w:ascii="Times New Roman" w:hAnsi="Times New Roman" w:cs="Times New Roman"/>
          <w:sz w:val="24"/>
          <w:szCs w:val="24"/>
          <w:u w:val="single"/>
          <w:lang w:val="sk-SK"/>
        </w:rPr>
        <w:t xml:space="preserve">bežného </w:t>
      </w:r>
      <w:r w:rsidR="00C925A1" w:rsidRPr="000547EF">
        <w:rPr>
          <w:rFonts w:ascii="Times New Roman" w:hAnsi="Times New Roman" w:cs="Times New Roman"/>
          <w:sz w:val="24"/>
          <w:szCs w:val="24"/>
          <w:u w:val="single"/>
          <w:lang w:val="sk-SK"/>
        </w:rPr>
        <w:t xml:space="preserve">roka, </w:t>
      </w:r>
      <w:r w:rsidRPr="000547EF">
        <w:rPr>
          <w:rFonts w:ascii="Times New Roman" w:hAnsi="Times New Roman" w:cs="Times New Roman"/>
          <w:sz w:val="24"/>
          <w:szCs w:val="24"/>
          <w:u w:val="single"/>
          <w:lang w:val="sk-SK"/>
        </w:rPr>
        <w:t xml:space="preserve">počas </w:t>
      </w:r>
      <w:r w:rsidR="006865B2" w:rsidRPr="000547EF">
        <w:rPr>
          <w:rFonts w:ascii="Times New Roman" w:hAnsi="Times New Roman" w:cs="Times New Roman"/>
          <w:sz w:val="24"/>
          <w:szCs w:val="24"/>
          <w:u w:val="single"/>
          <w:lang w:val="sk-SK"/>
        </w:rPr>
        <w:t xml:space="preserve">vecnej </w:t>
      </w:r>
      <w:r w:rsidRPr="000547EF">
        <w:rPr>
          <w:rFonts w:ascii="Times New Roman" w:hAnsi="Times New Roman" w:cs="Times New Roman"/>
          <w:sz w:val="24"/>
          <w:szCs w:val="24"/>
          <w:u w:val="single"/>
          <w:lang w:val="sk-SK"/>
        </w:rPr>
        <w:t xml:space="preserve">realizácie </w:t>
      </w:r>
      <w:r w:rsidR="00C925A1" w:rsidRPr="000547EF">
        <w:rPr>
          <w:rFonts w:ascii="Times New Roman" w:hAnsi="Times New Roman" w:cs="Times New Roman"/>
          <w:sz w:val="24"/>
          <w:szCs w:val="24"/>
          <w:u w:val="single"/>
          <w:lang w:val="sk-SK"/>
        </w:rPr>
        <w:t>projekt</w:t>
      </w:r>
      <w:r w:rsidRPr="000547EF">
        <w:rPr>
          <w:rFonts w:ascii="Times New Roman" w:hAnsi="Times New Roman" w:cs="Times New Roman"/>
          <w:sz w:val="24"/>
          <w:szCs w:val="24"/>
          <w:u w:val="single"/>
          <w:lang w:val="sk-SK"/>
        </w:rPr>
        <w:t>u</w:t>
      </w:r>
      <w:r w:rsidRPr="000547EF">
        <w:rPr>
          <w:rFonts w:ascii="Times New Roman" w:eastAsia="Times New Roman" w:hAnsi="Times New Roman" w:cs="Times New Roman"/>
          <w:sz w:val="24"/>
          <w:szCs w:val="24"/>
          <w:u w:val="single"/>
          <w:lang w:val="sk-SK" w:eastAsia="sk-SK"/>
        </w:rPr>
        <w:t>.</w:t>
      </w:r>
      <w:del w:id="32" w:author="Autor">
        <w:r w:rsidRPr="000547EF" w:rsidDel="00E74010">
          <w:rPr>
            <w:rFonts w:ascii="Times New Roman" w:eastAsia="Times New Roman" w:hAnsi="Times New Roman" w:cs="Times New Roman"/>
            <w:sz w:val="24"/>
            <w:szCs w:val="24"/>
            <w:u w:val="single"/>
            <w:lang w:val="sk-SK" w:eastAsia="sk-SK"/>
          </w:rPr>
          <w:delText>.</w:delText>
        </w:r>
      </w:del>
      <w:r w:rsidRPr="000547EF">
        <w:rPr>
          <w:rFonts w:ascii="Times New Roman" w:hAnsi="Times New Roman" w:cs="Times New Roman"/>
          <w:sz w:val="24"/>
          <w:szCs w:val="24"/>
          <w:u w:val="single"/>
          <w:lang w:val="sk-SK"/>
        </w:rPr>
        <w:t xml:space="preserve"> Záverečné finančné zúčtovanie sa vykoná do troch mesiacov </w:t>
      </w:r>
      <w:r w:rsidRPr="000547EF">
        <w:rPr>
          <w:rFonts w:ascii="Times New Roman" w:eastAsia="Times New Roman" w:hAnsi="Times New Roman" w:cs="Times New Roman"/>
          <w:sz w:val="24"/>
          <w:szCs w:val="24"/>
          <w:u w:val="single"/>
          <w:lang w:val="sk-SK" w:eastAsia="sk-SK"/>
        </w:rPr>
        <w:t>od</w:t>
      </w:r>
      <w:r w:rsidR="00C925A1" w:rsidRPr="000547EF">
        <w:rPr>
          <w:rFonts w:ascii="Times New Roman" w:hAnsi="Times New Roman" w:cs="Times New Roman"/>
          <w:sz w:val="24"/>
          <w:szCs w:val="24"/>
          <w:u w:val="single"/>
          <w:lang w:val="sk-SK"/>
        </w:rPr>
        <w:t xml:space="preserve"> ukončen</w:t>
      </w:r>
      <w:r w:rsidRPr="000547EF">
        <w:rPr>
          <w:rFonts w:ascii="Times New Roman" w:hAnsi="Times New Roman" w:cs="Times New Roman"/>
          <w:sz w:val="24"/>
          <w:szCs w:val="24"/>
          <w:u w:val="single"/>
          <w:lang w:val="sk-SK"/>
        </w:rPr>
        <w:t xml:space="preserve">ia </w:t>
      </w:r>
      <w:r w:rsidR="006865B2" w:rsidRPr="000547EF">
        <w:rPr>
          <w:rFonts w:ascii="Times New Roman" w:hAnsi="Times New Roman" w:cs="Times New Roman"/>
          <w:sz w:val="24"/>
          <w:szCs w:val="24"/>
          <w:u w:val="single"/>
          <w:lang w:val="sk-SK"/>
        </w:rPr>
        <w:t xml:space="preserve">vecnej realizácie </w:t>
      </w:r>
      <w:r w:rsidR="00C925A1" w:rsidRPr="000547EF">
        <w:rPr>
          <w:rFonts w:ascii="Times New Roman" w:hAnsi="Times New Roman" w:cs="Times New Roman"/>
          <w:sz w:val="24"/>
          <w:szCs w:val="24"/>
          <w:u w:val="single"/>
          <w:lang w:val="sk-SK"/>
        </w:rPr>
        <w:t>projektu</w:t>
      </w:r>
      <w:r w:rsidR="00577069" w:rsidRPr="000547EF">
        <w:rPr>
          <w:rFonts w:ascii="Times New Roman" w:eastAsia="Times New Roman" w:hAnsi="Times New Roman" w:cs="Times New Roman"/>
          <w:sz w:val="24"/>
          <w:szCs w:val="24"/>
          <w:lang w:val="sk-SK" w:eastAsia="sk-SK"/>
        </w:rPr>
        <w:t>.</w:t>
      </w:r>
    </w:p>
    <w:p w14:paraId="698FD8F6" w14:textId="570B87F6" w:rsidR="0097088A" w:rsidRPr="000547EF" w:rsidRDefault="0097088A" w:rsidP="0097088A">
      <w:pPr>
        <w:jc w:val="both"/>
        <w:rPr>
          <w:rFonts w:ascii="Times New Roman" w:hAnsi="Times New Roman" w:cs="Times New Roman"/>
          <w:sz w:val="24"/>
          <w:szCs w:val="24"/>
          <w:lang w:val="sk-SK"/>
        </w:rPr>
      </w:pPr>
    </w:p>
    <w:p w14:paraId="483EAF56" w14:textId="67E545A5" w:rsidR="0085234F" w:rsidRPr="000547EF" w:rsidRDefault="007E1DC8" w:rsidP="0097088A">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 prípade, ak celková výška poskytnutých finančných prostriedkov pridelených vykonávateľom prijímateľovi podľa počtu </w:t>
      </w:r>
      <w:r w:rsidR="0003206B" w:rsidRPr="000547EF">
        <w:rPr>
          <w:rFonts w:ascii="Times New Roman" w:hAnsi="Times New Roman" w:cs="Times New Roman"/>
          <w:sz w:val="24"/>
          <w:szCs w:val="24"/>
          <w:lang w:val="sk-SK"/>
        </w:rPr>
        <w:t>asistentov ranej starostlivosti</w:t>
      </w:r>
      <w:r w:rsidRPr="000547EF">
        <w:rPr>
          <w:rFonts w:ascii="Times New Roman" w:hAnsi="Times New Roman" w:cs="Times New Roman"/>
          <w:sz w:val="24"/>
          <w:szCs w:val="24"/>
          <w:lang w:val="sk-SK"/>
        </w:rPr>
        <w:t xml:space="preserve"> stanoveného v časti </w:t>
      </w:r>
      <w:r w:rsidR="001A11AB" w:rsidRPr="000547EF">
        <w:rPr>
          <w:rFonts w:ascii="Times New Roman" w:hAnsi="Times New Roman" w:cs="Times New Roman"/>
          <w:sz w:val="24"/>
          <w:szCs w:val="24"/>
          <w:lang w:val="sk-SK"/>
        </w:rPr>
        <w:t xml:space="preserve">Stanovenie výšky prostriedkov mechanizmu je vyššia, ako oprávnené náklady </w:t>
      </w:r>
      <w:r w:rsidR="0003206B" w:rsidRPr="000547EF">
        <w:rPr>
          <w:rFonts w:ascii="Times New Roman" w:hAnsi="Times New Roman" w:cs="Times New Roman"/>
          <w:sz w:val="24"/>
          <w:szCs w:val="24"/>
          <w:lang w:val="sk-SK"/>
        </w:rPr>
        <w:t>prijímateľa</w:t>
      </w:r>
      <w:r w:rsidR="001A11AB" w:rsidRPr="000547EF">
        <w:rPr>
          <w:rFonts w:ascii="Times New Roman" w:hAnsi="Times New Roman" w:cs="Times New Roman"/>
          <w:sz w:val="24"/>
          <w:szCs w:val="24"/>
          <w:lang w:val="sk-SK"/>
        </w:rPr>
        <w:t xml:space="preserve"> za sledované obdobie, </w:t>
      </w:r>
      <w:r w:rsidR="009A5015" w:rsidRPr="000547EF">
        <w:rPr>
          <w:rFonts w:ascii="Times New Roman" w:hAnsi="Times New Roman" w:cs="Times New Roman"/>
          <w:sz w:val="24"/>
          <w:szCs w:val="24"/>
          <w:lang w:val="sk-SK"/>
        </w:rPr>
        <w:t xml:space="preserve">postupuje sa podľa časti Vysporiadanie finančných vzťahov. </w:t>
      </w:r>
      <w:r w:rsidR="004063F0" w:rsidRPr="000547EF">
        <w:rPr>
          <w:rFonts w:ascii="Times New Roman" w:hAnsi="Times New Roman" w:cs="Times New Roman"/>
          <w:sz w:val="24"/>
          <w:szCs w:val="24"/>
          <w:lang w:val="sk-SK"/>
        </w:rPr>
        <w:t xml:space="preserve"> </w:t>
      </w:r>
    </w:p>
    <w:p w14:paraId="0D542953" w14:textId="77777777" w:rsidR="004063F0" w:rsidRPr="000547EF" w:rsidRDefault="004063F0" w:rsidP="0097088A">
      <w:pPr>
        <w:jc w:val="both"/>
        <w:rPr>
          <w:rFonts w:ascii="Times New Roman" w:hAnsi="Times New Roman" w:cs="Times New Roman"/>
          <w:color w:val="0070C0"/>
          <w:sz w:val="24"/>
          <w:szCs w:val="24"/>
          <w:lang w:val="sk-SK"/>
        </w:rPr>
      </w:pPr>
    </w:p>
    <w:p w14:paraId="3B06D780" w14:textId="25CF7ACA" w:rsidR="0097088A" w:rsidRPr="000547EF" w:rsidRDefault="0097088A" w:rsidP="0097088A">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Na poskytnuté prostriedky mechanizmu:</w:t>
      </w:r>
    </w:p>
    <w:p w14:paraId="7E59716E" w14:textId="2E9D6214" w:rsidR="0026177A" w:rsidRPr="000547EF" w:rsidRDefault="0026177A" w:rsidP="000373D9">
      <w:pPr>
        <w:pStyle w:val="Odsekzoznamu"/>
        <w:numPr>
          <w:ilvl w:val="0"/>
          <w:numId w:val="23"/>
        </w:numPr>
        <w:spacing w:after="240"/>
        <w:rPr>
          <w:rFonts w:ascii="Times New Roman" w:hAnsi="Times New Roman" w:cs="Times New Roman"/>
          <w:sz w:val="24"/>
          <w:szCs w:val="24"/>
          <w:lang w:val="sk-SK"/>
        </w:rPr>
      </w:pPr>
      <w:r w:rsidRPr="000547EF">
        <w:rPr>
          <w:rFonts w:ascii="Times New Roman" w:hAnsi="Times New Roman" w:cs="Times New Roman"/>
          <w:sz w:val="24"/>
          <w:szCs w:val="24"/>
          <w:lang w:val="sk-SK"/>
        </w:rPr>
        <w:t>DPH nie je oprávneným výdavkom s výnimkou prípadov, keď nie je vymáhateľná podľa vnútroštátnych právnych predpisov o DPH.</w:t>
      </w:r>
    </w:p>
    <w:p w14:paraId="3EF957AF" w14:textId="6826D59A" w:rsidR="00E24549" w:rsidRPr="000547EF" w:rsidRDefault="00E24549" w:rsidP="000373D9">
      <w:pPr>
        <w:pStyle w:val="Odsekzoznamu"/>
        <w:rPr>
          <w:rFonts w:ascii="Times New Roman" w:hAnsi="Times New Roman" w:cs="Times New Roman"/>
          <w:b/>
          <w:sz w:val="24"/>
          <w:szCs w:val="24"/>
          <w:lang w:val="sk-SK"/>
        </w:rPr>
      </w:pPr>
    </w:p>
    <w:p w14:paraId="5AB7A05F" w14:textId="33DCF6EB" w:rsidR="009A5015" w:rsidRPr="000547EF" w:rsidRDefault="009A5015" w:rsidP="00073AE8">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VYSPORIADANIE FINANČNÝCH VZŤAHOV</w:t>
      </w:r>
    </w:p>
    <w:p w14:paraId="5B965762" w14:textId="7ED2134A" w:rsidR="009A5015" w:rsidRPr="000547EF" w:rsidRDefault="009A5015" w:rsidP="009A5015">
      <w:pPr>
        <w:rPr>
          <w:rFonts w:ascii="Times New Roman" w:hAnsi="Times New Roman" w:cs="Times New Roman"/>
          <w:sz w:val="24"/>
          <w:szCs w:val="24"/>
          <w:lang w:val="sk-SK"/>
        </w:rPr>
      </w:pPr>
    </w:p>
    <w:p w14:paraId="2C3FFC9B" w14:textId="17588F60" w:rsidR="009A5015" w:rsidRPr="000547EF" w:rsidRDefault="009A5015" w:rsidP="009A5015">
      <w:pPr>
        <w:rPr>
          <w:rFonts w:ascii="Times New Roman" w:hAnsi="Times New Roman" w:cs="Times New Roman"/>
          <w:sz w:val="24"/>
          <w:szCs w:val="24"/>
          <w:lang w:val="sk-SK"/>
        </w:rPr>
      </w:pPr>
      <w:r w:rsidRPr="000547EF">
        <w:rPr>
          <w:rFonts w:ascii="Times New Roman" w:hAnsi="Times New Roman" w:cs="Times New Roman"/>
          <w:sz w:val="24"/>
          <w:szCs w:val="24"/>
          <w:lang w:val="sk-SK"/>
        </w:rPr>
        <w:t>Povinnosť vysporiadať finančné vzťahy vzniká z</w:t>
      </w:r>
      <w:r w:rsidR="000417A1"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titulu</w:t>
      </w:r>
    </w:p>
    <w:p w14:paraId="2DCA81A7" w14:textId="48A3CE05" w:rsidR="009A5015" w:rsidRPr="000547EF" w:rsidRDefault="009A5015" w:rsidP="004D2F9C">
      <w:pPr>
        <w:pStyle w:val="Odsekzoznamu"/>
        <w:numPr>
          <w:ilvl w:val="0"/>
          <w:numId w:val="2"/>
        </w:numPr>
        <w:ind w:left="284" w:hanging="284"/>
        <w:rPr>
          <w:rFonts w:ascii="Times New Roman" w:hAnsi="Times New Roman" w:cs="Times New Roman"/>
          <w:sz w:val="24"/>
          <w:szCs w:val="24"/>
          <w:lang w:val="sk-SK"/>
        </w:rPr>
      </w:pPr>
      <w:r w:rsidRPr="000547EF">
        <w:rPr>
          <w:rFonts w:ascii="Times New Roman" w:hAnsi="Times New Roman" w:cs="Times New Roman"/>
          <w:sz w:val="24"/>
          <w:szCs w:val="24"/>
          <w:lang w:val="sk-SK"/>
        </w:rPr>
        <w:t>finančnej opravy,</w:t>
      </w:r>
    </w:p>
    <w:p w14:paraId="113E89D2" w14:textId="20A13190" w:rsidR="009A5015" w:rsidRPr="000547EF" w:rsidRDefault="009A5015" w:rsidP="004D2F9C">
      <w:pPr>
        <w:ind w:left="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Finančná oprava sa vykonáva v prípade podvodov, korupcie a konfliktu záujmov poškodzujúcich finančné</w:t>
      </w:r>
      <w:r w:rsidR="004D2F9C"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záujmy Únie, ktoré neboli členskými štátmi opravené, alebo závažného porušenia povinnosti vyplývajúcej</w:t>
      </w:r>
      <w:r w:rsidR="004D2F9C"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z dohody o financovaní.</w:t>
      </w:r>
    </w:p>
    <w:p w14:paraId="2739F08B" w14:textId="1255CA89" w:rsidR="009A5015" w:rsidRPr="000547EF" w:rsidRDefault="009A5015" w:rsidP="004D2F9C">
      <w:pPr>
        <w:pStyle w:val="Odsekzoznamu"/>
        <w:numPr>
          <w:ilvl w:val="0"/>
          <w:numId w:val="2"/>
        </w:numPr>
        <w:ind w:left="284" w:hanging="284"/>
        <w:rPr>
          <w:rFonts w:ascii="Times New Roman" w:hAnsi="Times New Roman" w:cs="Times New Roman"/>
          <w:sz w:val="24"/>
          <w:szCs w:val="24"/>
          <w:lang w:val="sk-SK"/>
        </w:rPr>
      </w:pPr>
      <w:r w:rsidRPr="000547EF">
        <w:rPr>
          <w:rFonts w:ascii="Times New Roman" w:hAnsi="Times New Roman" w:cs="Times New Roman"/>
          <w:sz w:val="24"/>
          <w:szCs w:val="24"/>
          <w:lang w:val="sk-SK"/>
        </w:rPr>
        <w:t>z iných dôvodov</w:t>
      </w:r>
      <w:r w:rsidR="004D2F9C" w:rsidRPr="000547EF">
        <w:rPr>
          <w:rFonts w:ascii="Times New Roman" w:hAnsi="Times New Roman" w:cs="Times New Roman"/>
          <w:sz w:val="24"/>
          <w:szCs w:val="24"/>
          <w:lang w:val="sk-SK"/>
        </w:rPr>
        <w:t>.</w:t>
      </w:r>
    </w:p>
    <w:p w14:paraId="74CDC143" w14:textId="77777777" w:rsidR="009A5015" w:rsidRPr="000547EF" w:rsidRDefault="009A5015" w:rsidP="009A5015">
      <w:pPr>
        <w:rPr>
          <w:rFonts w:ascii="Times New Roman" w:hAnsi="Times New Roman" w:cs="Times New Roman"/>
          <w:sz w:val="24"/>
          <w:szCs w:val="24"/>
          <w:lang w:val="sk-SK"/>
        </w:rPr>
      </w:pPr>
      <w:r w:rsidRPr="000547EF">
        <w:rPr>
          <w:rFonts w:ascii="Times New Roman" w:hAnsi="Times New Roman" w:cs="Times New Roman"/>
          <w:sz w:val="24"/>
          <w:szCs w:val="24"/>
          <w:lang w:val="sk-SK"/>
        </w:rPr>
        <w:t>K vysporiadaniu finančných vzťahov s prijímateľom pristupuje vykonávateľ najmä v nasledovných prípadoch:</w:t>
      </w:r>
    </w:p>
    <w:p w14:paraId="760F1EF8" w14:textId="15BA709C" w:rsidR="009A5015" w:rsidRPr="000547EF" w:rsidRDefault="00D65630" w:rsidP="004D2F9C">
      <w:pPr>
        <w:pStyle w:val="Odsekzoznamu"/>
        <w:numPr>
          <w:ilvl w:val="0"/>
          <w:numId w:val="2"/>
        </w:numPr>
        <w:ind w:left="284" w:hanging="284"/>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w:t>
      </w:r>
      <w:r w:rsidR="00C0088D" w:rsidRPr="000547EF">
        <w:rPr>
          <w:rFonts w:ascii="Times New Roman" w:hAnsi="Times New Roman" w:cs="Times New Roman"/>
          <w:sz w:val="24"/>
          <w:szCs w:val="24"/>
          <w:lang w:val="sk-SK"/>
        </w:rPr>
        <w:t xml:space="preserve"> </w:t>
      </w:r>
      <w:r w:rsidR="009A5015" w:rsidRPr="000547EF">
        <w:rPr>
          <w:rFonts w:ascii="Times New Roman" w:hAnsi="Times New Roman" w:cs="Times New Roman"/>
          <w:sz w:val="24"/>
          <w:szCs w:val="24"/>
          <w:lang w:val="sk-SK"/>
        </w:rPr>
        <w:t>nevyčerpal alebo nezúčtoval poskytnutú zálohovú platbu,</w:t>
      </w:r>
    </w:p>
    <w:p w14:paraId="5C3AF29F" w14:textId="38378210" w:rsidR="009A5015" w:rsidRPr="000547EF" w:rsidRDefault="00D65630" w:rsidP="009A5015">
      <w:pPr>
        <w:pStyle w:val="Odsekzoznamu"/>
        <w:numPr>
          <w:ilvl w:val="0"/>
          <w:numId w:val="2"/>
        </w:numPr>
        <w:ind w:left="284" w:hanging="284"/>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prijímateľ </w:t>
      </w:r>
      <w:r w:rsidR="009A5015" w:rsidRPr="000547EF">
        <w:rPr>
          <w:rFonts w:ascii="Times New Roman" w:hAnsi="Times New Roman" w:cs="Times New Roman"/>
          <w:sz w:val="24"/>
          <w:szCs w:val="24"/>
          <w:lang w:val="sk-SK"/>
        </w:rPr>
        <w:t>použil poskytnuté finančné prostriedky v rozpore s uplatniteľnými predpismi SR alebo EÚ</w:t>
      </w:r>
      <w:r w:rsidR="00C0088D" w:rsidRPr="000547EF">
        <w:rPr>
          <w:rFonts w:ascii="Times New Roman" w:hAnsi="Times New Roman" w:cs="Times New Roman"/>
          <w:sz w:val="24"/>
          <w:szCs w:val="24"/>
          <w:lang w:val="sk-SK"/>
        </w:rPr>
        <w:t xml:space="preserve"> </w:t>
      </w:r>
      <w:r w:rsidR="009A5015" w:rsidRPr="000547EF">
        <w:rPr>
          <w:rFonts w:ascii="Times New Roman" w:hAnsi="Times New Roman" w:cs="Times New Roman"/>
          <w:sz w:val="24"/>
          <w:szCs w:val="24"/>
          <w:lang w:val="sk-SK"/>
        </w:rPr>
        <w:t>(napr. porušenie finančnej disciplíny),</w:t>
      </w:r>
    </w:p>
    <w:p w14:paraId="7D92712D" w14:textId="74784B14" w:rsidR="000417A1" w:rsidRPr="000547EF" w:rsidRDefault="00D65630" w:rsidP="000417A1">
      <w:pPr>
        <w:pStyle w:val="Odsekzoznamu"/>
        <w:numPr>
          <w:ilvl w:val="0"/>
          <w:numId w:val="2"/>
        </w:numPr>
        <w:ind w:left="284" w:hanging="284"/>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w:t>
      </w:r>
      <w:r w:rsidR="00C0088D" w:rsidRPr="000547EF">
        <w:rPr>
          <w:rFonts w:ascii="Times New Roman" w:hAnsi="Times New Roman" w:cs="Times New Roman"/>
          <w:sz w:val="24"/>
          <w:szCs w:val="24"/>
          <w:lang w:val="sk-SK"/>
        </w:rPr>
        <w:t xml:space="preserve"> </w:t>
      </w:r>
      <w:r w:rsidR="000417A1" w:rsidRPr="000547EF">
        <w:rPr>
          <w:rFonts w:ascii="Times New Roman" w:hAnsi="Times New Roman" w:cs="Times New Roman"/>
          <w:sz w:val="24"/>
          <w:szCs w:val="24"/>
          <w:lang w:val="sk-SK"/>
        </w:rPr>
        <w:t>porušil alebo nesplnil povinnosti stanovené v</w:t>
      </w:r>
      <w:r w:rsidR="00C0088D" w:rsidRPr="000547EF">
        <w:rPr>
          <w:rFonts w:ascii="Times New Roman" w:hAnsi="Times New Roman" w:cs="Times New Roman"/>
          <w:sz w:val="24"/>
          <w:szCs w:val="24"/>
          <w:lang w:val="sk-SK"/>
        </w:rPr>
        <w:t> Z</w:t>
      </w:r>
      <w:r w:rsidR="000417A1" w:rsidRPr="000547EF">
        <w:rPr>
          <w:rFonts w:ascii="Times New Roman" w:hAnsi="Times New Roman" w:cs="Times New Roman"/>
          <w:sz w:val="24"/>
          <w:szCs w:val="24"/>
          <w:lang w:val="sk-SK"/>
        </w:rPr>
        <w:t>mluve</w:t>
      </w:r>
      <w:r w:rsidR="00C0088D" w:rsidRPr="000547EF">
        <w:rPr>
          <w:rFonts w:ascii="Times New Roman" w:hAnsi="Times New Roman" w:cs="Times New Roman"/>
          <w:sz w:val="24"/>
          <w:szCs w:val="24"/>
          <w:lang w:val="sk-SK"/>
        </w:rPr>
        <w:t xml:space="preserve"> </w:t>
      </w:r>
      <w:r w:rsidR="000417A1" w:rsidRPr="000547EF">
        <w:rPr>
          <w:rFonts w:ascii="Times New Roman" w:hAnsi="Times New Roman" w:cs="Times New Roman"/>
          <w:sz w:val="24"/>
          <w:szCs w:val="24"/>
          <w:lang w:val="sk-SK"/>
        </w:rPr>
        <w:t>a porušenie týchto povinností, resp. nesplnenie týchto povinností je spojené s povinnosťou vrátenia finančných</w:t>
      </w:r>
      <w:r w:rsidR="00C0088D" w:rsidRPr="000547EF">
        <w:rPr>
          <w:rFonts w:ascii="Times New Roman" w:hAnsi="Times New Roman" w:cs="Times New Roman"/>
          <w:sz w:val="24"/>
          <w:szCs w:val="24"/>
          <w:lang w:val="sk-SK"/>
        </w:rPr>
        <w:t xml:space="preserve"> </w:t>
      </w:r>
      <w:r w:rsidR="000417A1" w:rsidRPr="000547EF">
        <w:rPr>
          <w:rFonts w:ascii="Times New Roman" w:hAnsi="Times New Roman" w:cs="Times New Roman"/>
          <w:sz w:val="24"/>
          <w:szCs w:val="24"/>
          <w:lang w:val="sk-SK"/>
        </w:rPr>
        <w:t>prostriedkov,</w:t>
      </w:r>
    </w:p>
    <w:p w14:paraId="760CCDA5" w14:textId="409887BB" w:rsidR="000417A1" w:rsidRPr="000547EF" w:rsidRDefault="00D65630" w:rsidP="00C0088D">
      <w:pPr>
        <w:pStyle w:val="Odsekzoznamu"/>
        <w:numPr>
          <w:ilvl w:val="0"/>
          <w:numId w:val="2"/>
        </w:numPr>
        <w:ind w:left="284" w:hanging="284"/>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prijímateľovi</w:t>
      </w:r>
      <w:r w:rsidR="00C0088D" w:rsidRPr="000547EF">
        <w:rPr>
          <w:rFonts w:ascii="Times New Roman" w:hAnsi="Times New Roman" w:cs="Times New Roman"/>
          <w:sz w:val="24"/>
          <w:szCs w:val="24"/>
          <w:lang w:val="sk-SK"/>
        </w:rPr>
        <w:t xml:space="preserve"> </w:t>
      </w:r>
      <w:r w:rsidR="000417A1" w:rsidRPr="000547EF">
        <w:rPr>
          <w:rFonts w:ascii="Times New Roman" w:hAnsi="Times New Roman" w:cs="Times New Roman"/>
          <w:sz w:val="24"/>
          <w:szCs w:val="24"/>
          <w:lang w:val="sk-SK"/>
        </w:rPr>
        <w:t>boli poskytnuté prostriedky z titulu mylnej platby.</w:t>
      </w:r>
    </w:p>
    <w:p w14:paraId="2C5EB094" w14:textId="77777777" w:rsidR="00C0088D" w:rsidRPr="000547EF" w:rsidRDefault="00C0088D" w:rsidP="000417A1">
      <w:pPr>
        <w:rPr>
          <w:rFonts w:ascii="Times New Roman" w:hAnsi="Times New Roman" w:cs="Times New Roman"/>
          <w:sz w:val="24"/>
          <w:szCs w:val="24"/>
          <w:lang w:val="sk-SK"/>
        </w:rPr>
      </w:pPr>
    </w:p>
    <w:p w14:paraId="28A26B7E" w14:textId="15112604" w:rsidR="000417A1" w:rsidRPr="000547EF" w:rsidRDefault="000417A1" w:rsidP="00C0088D">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Finančná oprava voči prijímateľovi sa vykoná vrátením prostriedkov mechanizmu alebo ich časti. Sumu</w:t>
      </w:r>
      <w:r w:rsidR="00C0088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zodpovedajúcu finančnej oprave vracia </w:t>
      </w:r>
      <w:r w:rsidR="00D65630" w:rsidRPr="000547EF">
        <w:rPr>
          <w:rFonts w:ascii="Times New Roman" w:hAnsi="Times New Roman" w:cs="Times New Roman"/>
          <w:sz w:val="24"/>
          <w:szCs w:val="24"/>
          <w:lang w:val="sk-SK"/>
        </w:rPr>
        <w:t>prijímateľ</w:t>
      </w:r>
      <w:r w:rsidR="00C0088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na príjmový účet </w:t>
      </w:r>
      <w:r w:rsidR="00C0088D" w:rsidRPr="000547EF">
        <w:rPr>
          <w:rFonts w:ascii="Times New Roman" w:hAnsi="Times New Roman" w:cs="Times New Roman"/>
          <w:sz w:val="24"/>
          <w:szCs w:val="24"/>
          <w:lang w:val="sk-SK"/>
        </w:rPr>
        <w:t>v</w:t>
      </w:r>
      <w:r w:rsidRPr="000547EF">
        <w:rPr>
          <w:rFonts w:ascii="Times New Roman" w:hAnsi="Times New Roman" w:cs="Times New Roman"/>
          <w:sz w:val="24"/>
          <w:szCs w:val="24"/>
          <w:lang w:val="sk-SK"/>
        </w:rPr>
        <w:t>ykonávateľa. Ak je prijímateľom</w:t>
      </w:r>
      <w:r w:rsidR="00C0088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štátna rozpočtová organizácia, finančná oprava sa vykoná viazaním prostriedkov mechanizmu.</w:t>
      </w:r>
    </w:p>
    <w:p w14:paraId="7D04D471" w14:textId="77777777" w:rsidR="00C0088D" w:rsidRPr="000547EF" w:rsidRDefault="00C0088D" w:rsidP="000417A1">
      <w:pPr>
        <w:rPr>
          <w:rFonts w:ascii="Times New Roman" w:hAnsi="Times New Roman" w:cs="Times New Roman"/>
          <w:sz w:val="24"/>
          <w:szCs w:val="24"/>
          <w:lang w:val="sk-SK"/>
        </w:rPr>
      </w:pPr>
    </w:p>
    <w:p w14:paraId="65A49080" w14:textId="6BB0C424" w:rsidR="000417A1" w:rsidRPr="000547EF" w:rsidRDefault="000417A1" w:rsidP="000B3879">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 súlade s § 21 ods. 4 zákona o mechanizme je prijímateľ povinný vrátiť prostriedky mechanizmu alebo ich časť</w:t>
      </w:r>
      <w:r w:rsidR="000B3879"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postupom podľa ustanovenia § 21 ods. 5 a 6 tohto zákona a za podmienok uvedených v zmluve o</w:t>
      </w:r>
      <w:r w:rsidR="000B3879"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poskytnutí</w:t>
      </w:r>
      <w:r w:rsidR="000B3879"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prostriedkov mechanizmu. V prípade vysporiadania finančných vzťahov na základe vlastnej iniciatívy </w:t>
      </w:r>
      <w:r w:rsidR="00D65630" w:rsidRPr="000547EF">
        <w:rPr>
          <w:rFonts w:ascii="Times New Roman" w:hAnsi="Times New Roman" w:cs="Times New Roman"/>
          <w:sz w:val="24"/>
          <w:szCs w:val="24"/>
          <w:lang w:val="sk-SK"/>
        </w:rPr>
        <w:t>prijímateľa, prijímateľ</w:t>
      </w:r>
      <w:r w:rsidR="000B3879"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oznámi túto skutočnosť vykonávateľovi a vykonávateľ zabezpečí zodpovedajúcu evidenciu v</w:t>
      </w:r>
      <w:r w:rsidR="000B3879"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ISUF</w:t>
      </w:r>
      <w:r w:rsidR="000B3879" w:rsidRPr="000547EF">
        <w:rPr>
          <w:rFonts w:ascii="Times New Roman" w:hAnsi="Times New Roman" w:cs="Times New Roman"/>
          <w:sz w:val="24"/>
          <w:szCs w:val="24"/>
          <w:lang w:val="sk-SK"/>
        </w:rPr>
        <w:t xml:space="preserve"> (informačný systém účtovníctva fondov)</w:t>
      </w:r>
      <w:r w:rsidRPr="000547EF">
        <w:rPr>
          <w:rFonts w:ascii="Times New Roman" w:hAnsi="Times New Roman" w:cs="Times New Roman"/>
          <w:sz w:val="24"/>
          <w:szCs w:val="24"/>
          <w:lang w:val="sk-SK"/>
        </w:rPr>
        <w:t>.</w:t>
      </w:r>
    </w:p>
    <w:p w14:paraId="2478B9D1" w14:textId="77777777" w:rsidR="000B3879" w:rsidRPr="000547EF" w:rsidRDefault="000B3879" w:rsidP="000417A1">
      <w:pPr>
        <w:rPr>
          <w:rFonts w:ascii="Times New Roman" w:hAnsi="Times New Roman" w:cs="Times New Roman"/>
          <w:sz w:val="24"/>
          <w:szCs w:val="24"/>
          <w:lang w:val="sk-SK"/>
        </w:rPr>
      </w:pPr>
    </w:p>
    <w:p w14:paraId="419CE53C" w14:textId="5C8459FC" w:rsidR="009A5015" w:rsidRPr="000547EF" w:rsidRDefault="000417A1" w:rsidP="00D6563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Ak má prijímateľ povinnosť vrátiť prostriedky mechanizmu alebo ich časť </w:t>
      </w:r>
      <w:proofErr w:type="spellStart"/>
      <w:r w:rsidR="00D65630" w:rsidRPr="000547EF">
        <w:rPr>
          <w:rFonts w:ascii="Times New Roman" w:hAnsi="Times New Roman" w:cs="Times New Roman"/>
          <w:sz w:val="24"/>
          <w:szCs w:val="24"/>
          <w:lang w:val="sk-SK"/>
        </w:rPr>
        <w:t>nevysporiadal</w:t>
      </w:r>
      <w:proofErr w:type="spellEnd"/>
      <w:r w:rsidRPr="000547EF">
        <w:rPr>
          <w:rFonts w:ascii="Times New Roman" w:hAnsi="Times New Roman" w:cs="Times New Roman"/>
          <w:sz w:val="24"/>
          <w:szCs w:val="24"/>
          <w:lang w:val="sk-SK"/>
        </w:rPr>
        <w:t xml:space="preserve"> z vlastnej iniciatívy,</w:t>
      </w:r>
      <w:r w:rsidR="000B3879"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vyzve </w:t>
      </w:r>
      <w:r w:rsidR="000B3879" w:rsidRPr="000547EF">
        <w:rPr>
          <w:rFonts w:ascii="Times New Roman" w:hAnsi="Times New Roman" w:cs="Times New Roman"/>
          <w:sz w:val="24"/>
          <w:szCs w:val="24"/>
          <w:lang w:val="sk-SK"/>
        </w:rPr>
        <w:t xml:space="preserve">ho </w:t>
      </w:r>
      <w:r w:rsidRPr="000547EF">
        <w:rPr>
          <w:rFonts w:ascii="Times New Roman" w:hAnsi="Times New Roman" w:cs="Times New Roman"/>
          <w:sz w:val="24"/>
          <w:szCs w:val="24"/>
          <w:lang w:val="sk-SK"/>
        </w:rPr>
        <w:t>vykonávateľ na vrátenie prostriedkov mechanizmu alebo ich časti. V jednotlivých prípadoch</w:t>
      </w:r>
      <w:r w:rsidR="000B3879"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vrátenia finančných prostriedkov vykonávateľ zašle</w:t>
      </w:r>
      <w:r w:rsidR="000B3879" w:rsidRPr="000547EF">
        <w:rPr>
          <w:rFonts w:ascii="Times New Roman" w:hAnsi="Times New Roman" w:cs="Times New Roman"/>
          <w:sz w:val="24"/>
          <w:szCs w:val="24"/>
          <w:lang w:val="sk-SK"/>
        </w:rPr>
        <w:t xml:space="preserve"> </w:t>
      </w:r>
      <w:r w:rsidR="00D65630" w:rsidRPr="000547EF">
        <w:rPr>
          <w:rFonts w:ascii="Times New Roman" w:hAnsi="Times New Roman" w:cs="Times New Roman"/>
          <w:sz w:val="24"/>
          <w:szCs w:val="24"/>
          <w:lang w:val="sk-SK"/>
        </w:rPr>
        <w:t>prijímateľovi</w:t>
      </w:r>
      <w:r w:rsidRPr="000547EF">
        <w:rPr>
          <w:rFonts w:ascii="Times New Roman" w:hAnsi="Times New Roman" w:cs="Times New Roman"/>
          <w:sz w:val="24"/>
          <w:szCs w:val="24"/>
          <w:lang w:val="sk-SK"/>
        </w:rPr>
        <w:t xml:space="preserve"> žiadosť o vrátenie finančných prostriedkov. Ak sa finančná oprava vykonáva z titulu porušenia finančnej</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disciplíny a</w:t>
      </w:r>
      <w:r w:rsidR="00354032"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prijímateľ vráti prostriedky mechanizmu v lehote určenej vo výzve, penále a pokuta za porušenie</w:t>
      </w:r>
      <w:r w:rsidR="00D65630"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finančnej disciplíny sa neuplatňuje.</w:t>
      </w:r>
    </w:p>
    <w:p w14:paraId="7157A571" w14:textId="229FACCE" w:rsidR="000417A1" w:rsidRPr="000547EF" w:rsidRDefault="000417A1" w:rsidP="00354032">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Ak suma, ktorá sa má vrátiť, nepresiahne 40 EUR, tieto finančné prostriedky vykonávateľ od </w:t>
      </w:r>
      <w:r w:rsidR="00D65630" w:rsidRPr="000547EF">
        <w:rPr>
          <w:rFonts w:ascii="Times New Roman" w:hAnsi="Times New Roman" w:cs="Times New Roman"/>
          <w:sz w:val="24"/>
          <w:szCs w:val="24"/>
          <w:lang w:val="sk-SK"/>
        </w:rPr>
        <w:t>prijímateľa</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neuplatňuje</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a nevymáha. Pokiaľ kumulatívna suma finančných prostriedkov, ktoré má prijímateľ vrátiť, presiahne 40 EUR,</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vykonávateľ uplatní a vymáha túto úhrnnú sumu od prijímateľa.</w:t>
      </w:r>
    </w:p>
    <w:p w14:paraId="3DBAA09C" w14:textId="7956D74C" w:rsidR="000417A1" w:rsidRPr="000547EF" w:rsidRDefault="000417A1" w:rsidP="00354032">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Ak </w:t>
      </w:r>
      <w:r w:rsidR="00D65630" w:rsidRPr="000547EF">
        <w:rPr>
          <w:rFonts w:ascii="Times New Roman" w:hAnsi="Times New Roman" w:cs="Times New Roman"/>
          <w:sz w:val="24"/>
          <w:szCs w:val="24"/>
          <w:lang w:val="sk-SK"/>
        </w:rPr>
        <w:t>p</w:t>
      </w:r>
      <w:r w:rsidRPr="000547EF">
        <w:rPr>
          <w:rFonts w:ascii="Times New Roman" w:hAnsi="Times New Roman" w:cs="Times New Roman"/>
          <w:sz w:val="24"/>
          <w:szCs w:val="24"/>
          <w:lang w:val="sk-SK"/>
        </w:rPr>
        <w:t>rijímateľ nevráti prostriedky mechanizmu alebo ich časť ani z vlastnej iniciatívy a ani na základe výzvy</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vykonávateľa a povinnosť vrátiť prostriedky mechanizmu vznikla v dôsledku porušenia finančnej disciplíny,</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postupuje vykonávateľ podnet Ú</w:t>
      </w:r>
      <w:r w:rsidR="00354032" w:rsidRPr="000547EF">
        <w:rPr>
          <w:rFonts w:ascii="Times New Roman" w:hAnsi="Times New Roman" w:cs="Times New Roman"/>
          <w:sz w:val="24"/>
          <w:szCs w:val="24"/>
          <w:lang w:val="sk-SK"/>
        </w:rPr>
        <w:t xml:space="preserve">radu vládneho auditu </w:t>
      </w:r>
      <w:r w:rsidRPr="000547EF">
        <w:rPr>
          <w:rFonts w:ascii="Times New Roman" w:hAnsi="Times New Roman" w:cs="Times New Roman"/>
          <w:sz w:val="24"/>
          <w:szCs w:val="24"/>
          <w:lang w:val="sk-SK"/>
        </w:rPr>
        <w:t>na správne konanie vo veci porušenia finančnej disciplíny. Správcom</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pohľadávky štátu z prostriedkov mechanizmu je vykonávateľ do dňa nadobudnutia právoplatnosti rozhodnutia</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o porušení finančnej disciplíny. Dňom nadobudnutia právoplatnosti takéhoto rozhodnutia sa správcom pohľadávky</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štátu stáva orgán, ktorý vydal rozhodnutie o porušení finančnej disciplíny. O pohľadávke štátu z</w:t>
      </w:r>
      <w:r w:rsidR="00354032"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prostriedkov</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mechanizmu účtuje jej správca. Odvod za porušenie finančnej disciplíny pri hospodárení s</w:t>
      </w:r>
      <w:r w:rsidR="00354032"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prostriedkami</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mechanizmu sa odvádza na príjmový rozpočtový účet vykonávateľa.</w:t>
      </w:r>
    </w:p>
    <w:p w14:paraId="6C8BD3D5" w14:textId="78D6FAB6" w:rsidR="009A5015" w:rsidRPr="000547EF" w:rsidRDefault="000417A1" w:rsidP="00354032">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Ak povinnosť vrátiť prostriedky mechanizmu vznikla v dôsledku iného porušenia, uplatňuje sa vrátenie </w:t>
      </w:r>
      <w:r w:rsidR="00354032" w:rsidRPr="000547EF">
        <w:rPr>
          <w:rFonts w:ascii="Times New Roman" w:hAnsi="Times New Roman" w:cs="Times New Roman"/>
          <w:sz w:val="24"/>
          <w:szCs w:val="24"/>
          <w:lang w:val="sk-SK"/>
        </w:rPr>
        <w:t>p</w:t>
      </w:r>
      <w:r w:rsidRPr="000547EF">
        <w:rPr>
          <w:rFonts w:ascii="Times New Roman" w:hAnsi="Times New Roman" w:cs="Times New Roman"/>
          <w:sz w:val="24"/>
          <w:szCs w:val="24"/>
          <w:lang w:val="sk-SK"/>
        </w:rPr>
        <w:t>rostriedkov</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mechanizmu podľa ustanovenia § 131 až 138 Civilného sporového poriadku.</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 prípade, ak vznikne prijímateľovi povinnosť vrátiť prostriedky mechanizmu, môže vykonávateľ s</w:t>
      </w:r>
      <w:r w:rsidR="00354032"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prijímateľom</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uzavrieť dohodu o splátkach a dohodu o odklade plnenia.</w:t>
      </w:r>
    </w:p>
    <w:p w14:paraId="27228E1B" w14:textId="77777777" w:rsidR="009A5015" w:rsidRPr="000547EF" w:rsidRDefault="009A5015" w:rsidP="00073AE8">
      <w:pPr>
        <w:jc w:val="center"/>
        <w:rPr>
          <w:rFonts w:ascii="Times New Roman" w:hAnsi="Times New Roman" w:cs="Times New Roman"/>
          <w:b/>
          <w:sz w:val="24"/>
          <w:szCs w:val="24"/>
          <w:lang w:val="sk-SK"/>
        </w:rPr>
      </w:pPr>
    </w:p>
    <w:p w14:paraId="6083A439" w14:textId="519047E2" w:rsidR="00E06044" w:rsidRPr="000547EF" w:rsidRDefault="00E06044" w:rsidP="00073AE8">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M</w:t>
      </w:r>
      <w:r w:rsidR="00073AE8" w:rsidRPr="000547EF">
        <w:rPr>
          <w:rFonts w:ascii="Times New Roman" w:hAnsi="Times New Roman" w:cs="Times New Roman"/>
          <w:b/>
          <w:sz w:val="24"/>
          <w:szCs w:val="24"/>
          <w:lang w:val="sk-SK"/>
        </w:rPr>
        <w:t>ONITOROVANIE A PODÁVANIE SPRÁV</w:t>
      </w:r>
    </w:p>
    <w:p w14:paraId="3E9DFC3B" w14:textId="4DE23E52" w:rsidR="00E06044" w:rsidRPr="000547EF" w:rsidRDefault="00E06044" w:rsidP="00E06044">
      <w:pPr>
        <w:jc w:val="both"/>
        <w:rPr>
          <w:rFonts w:ascii="Times New Roman" w:hAnsi="Times New Roman" w:cs="Times New Roman"/>
          <w:sz w:val="24"/>
          <w:szCs w:val="24"/>
          <w:lang w:val="sk-SK"/>
        </w:rPr>
      </w:pPr>
    </w:p>
    <w:p w14:paraId="5D15D393" w14:textId="691D7E4A" w:rsidR="00073AE8" w:rsidRPr="000547EF" w:rsidRDefault="00073AE8" w:rsidP="00073AE8">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Základom pre monitorovanie implementácie projektu sú informácie a údaje predložené prijímateľom</w:t>
      </w:r>
      <w:r w:rsidR="003B594B" w:rsidRPr="000547EF">
        <w:rPr>
          <w:rFonts w:ascii="Times New Roman" w:hAnsi="Times New Roman" w:cs="Times New Roman"/>
          <w:sz w:val="24"/>
          <w:szCs w:val="24"/>
          <w:lang w:val="sk-SK"/>
        </w:rPr>
        <w:t xml:space="preserve"> prostredníctvom Monitorovacích správ Projektu</w:t>
      </w:r>
      <w:r w:rsidR="00CF37CA" w:rsidRPr="000547EF">
        <w:rPr>
          <w:rFonts w:ascii="Times New Roman" w:hAnsi="Times New Roman" w:cs="Times New Roman"/>
          <w:sz w:val="24"/>
          <w:szCs w:val="24"/>
          <w:lang w:val="sk-SK"/>
        </w:rPr>
        <w:t xml:space="preserve">, ktorého forma a obsah stanovuje Systém implementácie plánu obnovy a odolnosti SR. </w:t>
      </w:r>
    </w:p>
    <w:p w14:paraId="45DA8FA2" w14:textId="02177095" w:rsidR="00073AE8" w:rsidRPr="000547EF" w:rsidRDefault="00D65630" w:rsidP="00073AE8">
      <w:pPr>
        <w:jc w:val="both"/>
        <w:rPr>
          <w:rFonts w:ascii="Times New Roman" w:hAnsi="Times New Roman" w:cs="Times New Roman"/>
          <w:sz w:val="24"/>
          <w:szCs w:val="24"/>
          <w:lang w:val="sk-SK"/>
        </w:rPr>
      </w:pPr>
      <w:r w:rsidRPr="000547EF">
        <w:rPr>
          <w:rFonts w:ascii="Times New Roman" w:hAnsi="Times New Roman" w:cs="Times New Roman"/>
          <w:sz w:val="24"/>
          <w:szCs w:val="24"/>
          <w:u w:val="single"/>
          <w:lang w:val="sk-SK"/>
        </w:rPr>
        <w:t>Prijímateľ</w:t>
      </w:r>
      <w:r w:rsidR="003B594B" w:rsidRPr="000547EF">
        <w:rPr>
          <w:rFonts w:ascii="Times New Roman" w:hAnsi="Times New Roman" w:cs="Times New Roman"/>
          <w:sz w:val="24"/>
          <w:szCs w:val="24"/>
          <w:u w:val="single"/>
          <w:lang w:val="sk-SK"/>
        </w:rPr>
        <w:t xml:space="preserve"> predkladá Monitorovaciu správu</w:t>
      </w:r>
      <w:r w:rsidR="003B594B" w:rsidRPr="000547EF">
        <w:rPr>
          <w:rFonts w:ascii="Times New Roman" w:hAnsi="Times New Roman" w:cs="Times New Roman"/>
          <w:sz w:val="24"/>
          <w:szCs w:val="24"/>
          <w:lang w:val="sk-SK"/>
        </w:rPr>
        <w:t>:</w:t>
      </w:r>
    </w:p>
    <w:p w14:paraId="7470918F" w14:textId="416033CF" w:rsidR="003B594B" w:rsidRPr="000547EF" w:rsidRDefault="003C6AF2" w:rsidP="003C6AF2">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za účelom pravidelného získavania informácií o implementácii projektu a zabezpečenia plnenia svojich úloh v </w:t>
      </w:r>
      <w:r w:rsidR="003B594B" w:rsidRPr="000547EF">
        <w:rPr>
          <w:rFonts w:ascii="Times New Roman" w:hAnsi="Times New Roman" w:cs="Times New Roman"/>
          <w:sz w:val="24"/>
          <w:szCs w:val="24"/>
          <w:lang w:val="sk-SK"/>
        </w:rPr>
        <w:t xml:space="preserve">termínoch určených </w:t>
      </w:r>
      <w:r w:rsidR="00C925A1" w:rsidRPr="000547EF">
        <w:rPr>
          <w:rFonts w:ascii="Times New Roman" w:hAnsi="Times New Roman" w:cs="Times New Roman"/>
          <w:sz w:val="24"/>
          <w:szCs w:val="24"/>
          <w:lang w:val="sk-SK"/>
        </w:rPr>
        <w:t xml:space="preserve">v tomto dokumente </w:t>
      </w:r>
      <w:r w:rsidR="003B594B" w:rsidRPr="000547EF">
        <w:rPr>
          <w:rFonts w:ascii="Times New Roman" w:hAnsi="Times New Roman" w:cs="Times New Roman"/>
          <w:sz w:val="24"/>
          <w:szCs w:val="24"/>
          <w:lang w:val="sk-SK"/>
        </w:rPr>
        <w:t>,</w:t>
      </w:r>
      <w:r w:rsidRPr="000547EF">
        <w:rPr>
          <w:rFonts w:ascii="Times New Roman" w:hAnsi="Times New Roman" w:cs="Times New Roman"/>
          <w:sz w:val="24"/>
          <w:szCs w:val="24"/>
          <w:lang w:val="sk-SK"/>
        </w:rPr>
        <w:t>alebo</w:t>
      </w:r>
    </w:p>
    <w:p w14:paraId="2FE6868B" w14:textId="795287BF" w:rsidR="00073AE8" w:rsidRPr="000547EF" w:rsidRDefault="003C6AF2" w:rsidP="00073AE8">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 prípade potreby </w:t>
      </w:r>
      <w:r w:rsidR="00073AE8" w:rsidRPr="000547EF">
        <w:rPr>
          <w:rFonts w:ascii="Times New Roman" w:hAnsi="Times New Roman" w:cs="Times New Roman"/>
          <w:sz w:val="24"/>
          <w:szCs w:val="24"/>
          <w:lang w:val="sk-SK"/>
        </w:rPr>
        <w:t xml:space="preserve">na základe vyžiadania, ktoré vykonávateľ zašle </w:t>
      </w:r>
      <w:r w:rsidR="00D65630" w:rsidRPr="000547EF">
        <w:rPr>
          <w:rFonts w:ascii="Times New Roman" w:hAnsi="Times New Roman" w:cs="Times New Roman"/>
          <w:sz w:val="24"/>
          <w:szCs w:val="24"/>
          <w:lang w:val="sk-SK"/>
        </w:rPr>
        <w:t xml:space="preserve">prijímateľovi. </w:t>
      </w:r>
    </w:p>
    <w:p w14:paraId="389954A5" w14:textId="77777777" w:rsidR="00073AE8" w:rsidRPr="000547EF" w:rsidRDefault="00073AE8" w:rsidP="00073AE8">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Monitorovanie vykonávané vykonávateľom počas realizácie projektu je zamerané napr. na:</w:t>
      </w:r>
    </w:p>
    <w:p w14:paraId="3539C750" w14:textId="2EBDCFE7" w:rsidR="00073AE8" w:rsidRPr="000547EF" w:rsidRDefault="00073AE8" w:rsidP="00073AE8">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to, ako je prijímateľom zabezpečená realizácia projektu a ako prijímateľ všeobecne napreduje v</w:t>
      </w:r>
      <w:r w:rsidR="003C6AF2"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implementácii</w:t>
      </w:r>
      <w:r w:rsidR="003C6AF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projektu a ako sú prijímateľom napĺňané ciele projektu uvedené v</w:t>
      </w:r>
      <w:r w:rsidR="00577069" w:rsidRPr="000547EF">
        <w:rPr>
          <w:rFonts w:ascii="Times New Roman" w:hAnsi="Times New Roman" w:cs="Times New Roman"/>
          <w:sz w:val="24"/>
          <w:szCs w:val="24"/>
          <w:lang w:val="sk-SK"/>
        </w:rPr>
        <w:t xml:space="preserve"> Prílohe </w:t>
      </w:r>
      <w:r w:rsidR="00511471" w:rsidRPr="000547EF">
        <w:rPr>
          <w:rFonts w:ascii="Times New Roman" w:eastAsia="Times New Roman" w:hAnsi="Times New Roman" w:cs="Times New Roman"/>
          <w:sz w:val="24"/>
          <w:szCs w:val="24"/>
          <w:lang w:val="sk-SK" w:eastAsia="sk-SK"/>
        </w:rPr>
        <w:t xml:space="preserve">Zmluvy </w:t>
      </w:r>
      <w:r w:rsidR="00577069" w:rsidRPr="000547EF">
        <w:rPr>
          <w:rFonts w:ascii="Times New Roman" w:hAnsi="Times New Roman" w:cs="Times New Roman"/>
          <w:sz w:val="24"/>
          <w:szCs w:val="24"/>
          <w:lang w:val="sk-SK"/>
        </w:rPr>
        <w:t xml:space="preserve">č. </w:t>
      </w:r>
      <w:r w:rsidR="00511471" w:rsidRPr="000547EF">
        <w:rPr>
          <w:rFonts w:ascii="Times New Roman" w:hAnsi="Times New Roman" w:cs="Times New Roman"/>
          <w:sz w:val="24"/>
          <w:szCs w:val="24"/>
          <w:lang w:val="sk-SK"/>
        </w:rPr>
        <w:t>1.</w:t>
      </w:r>
      <w:r w:rsidR="00577069" w:rsidRPr="000547EF">
        <w:rPr>
          <w:rFonts w:ascii="Times New Roman" w:hAnsi="Times New Roman" w:cs="Times New Roman"/>
          <w:sz w:val="24"/>
          <w:szCs w:val="24"/>
          <w:lang w:val="sk-SK"/>
        </w:rPr>
        <w:t xml:space="preserve">2 </w:t>
      </w:r>
      <w:r w:rsidR="006865B2" w:rsidRPr="000547EF">
        <w:rPr>
          <w:rFonts w:ascii="Times New Roman" w:hAnsi="Times New Roman" w:cs="Times New Roman"/>
          <w:sz w:val="24"/>
          <w:szCs w:val="24"/>
          <w:lang w:val="sk-SK"/>
        </w:rPr>
        <w:t xml:space="preserve">(Opis projektu) </w:t>
      </w:r>
      <w:r w:rsidRPr="000547EF">
        <w:rPr>
          <w:rFonts w:ascii="Times New Roman" w:hAnsi="Times New Roman" w:cs="Times New Roman"/>
          <w:sz w:val="24"/>
          <w:szCs w:val="24"/>
          <w:lang w:val="sk-SK"/>
        </w:rPr>
        <w:t>o poskytnutí prostriedkov</w:t>
      </w:r>
      <w:r w:rsidR="003C6AF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mechanizmu,</w:t>
      </w:r>
    </w:p>
    <w:p w14:paraId="04A00E0D" w14:textId="489B5EE1" w:rsidR="00073AE8" w:rsidRPr="000547EF" w:rsidRDefault="00073AE8" w:rsidP="00073AE8">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riziká, ktoré môžu ohroziť implementáciu projektu a dosiahnutie jeho cieľov,</w:t>
      </w:r>
    </w:p>
    <w:p w14:paraId="580C1938" w14:textId="56A03A3B" w:rsidR="00073AE8" w:rsidRPr="000547EF" w:rsidRDefault="00073AE8" w:rsidP="00073AE8">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plnenie iných povinností stanovených prijímateľovi v zmluve o poskytnutí prostriedkov mechanizmu.</w:t>
      </w:r>
    </w:p>
    <w:p w14:paraId="28885707" w14:textId="05E8BD4A" w:rsidR="00324804" w:rsidRDefault="00324804">
      <w:pPr>
        <w:spacing w:after="160" w:line="259" w:lineRule="auto"/>
        <w:rPr>
          <w:ins w:id="33" w:author="Autor"/>
          <w:rFonts w:ascii="Times New Roman" w:hAnsi="Times New Roman" w:cs="Times New Roman"/>
          <w:sz w:val="24"/>
          <w:szCs w:val="24"/>
          <w:lang w:val="sk-SK"/>
        </w:rPr>
      </w:pPr>
    </w:p>
    <w:p w14:paraId="63305760" w14:textId="7E9801C1" w:rsidR="00073AE8" w:rsidRPr="000547EF" w:rsidRDefault="00073AE8" w:rsidP="008C52D3">
      <w:p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lastRenderedPageBreak/>
        <w:t>V súvislosti s termínmi predkladania monitorovacích správ možno monitorovacie správy projektu deliť na:</w:t>
      </w:r>
    </w:p>
    <w:p w14:paraId="5094FC81" w14:textId="3D3526DA" w:rsidR="00073AE8" w:rsidRPr="000547EF" w:rsidRDefault="00073AE8" w:rsidP="003D13E8">
      <w:pPr>
        <w:pStyle w:val="Odsekzoznamu"/>
        <w:numPr>
          <w:ilvl w:val="0"/>
          <w:numId w:val="38"/>
        </w:numPr>
        <w:jc w:val="both"/>
        <w:rPr>
          <w:rFonts w:ascii="Times New Roman" w:hAnsi="Times New Roman" w:cs="Times New Roman"/>
          <w:b/>
          <w:sz w:val="24"/>
          <w:szCs w:val="24"/>
          <w:lang w:val="sk-SK"/>
        </w:rPr>
      </w:pPr>
      <w:r w:rsidRPr="000547EF">
        <w:rPr>
          <w:rFonts w:ascii="Times New Roman" w:eastAsia="Times New Roman" w:hAnsi="Times New Roman" w:cs="Times New Roman"/>
          <w:b/>
          <w:bCs/>
          <w:sz w:val="24"/>
          <w:szCs w:val="24"/>
          <w:lang w:val="sk-SK" w:eastAsia="sk-SK"/>
        </w:rPr>
        <w:t>priebežn</w:t>
      </w:r>
      <w:r w:rsidR="00577069" w:rsidRPr="000547EF">
        <w:rPr>
          <w:rFonts w:ascii="Times New Roman" w:eastAsia="Times New Roman" w:hAnsi="Times New Roman" w:cs="Times New Roman"/>
          <w:b/>
          <w:bCs/>
          <w:sz w:val="24"/>
          <w:szCs w:val="24"/>
          <w:lang w:val="sk-SK" w:eastAsia="sk-SK"/>
        </w:rPr>
        <w:t>é</w:t>
      </w:r>
    </w:p>
    <w:p w14:paraId="44389F6B" w14:textId="63462FD2" w:rsidR="009E5AEF" w:rsidRPr="000547EF" w:rsidRDefault="00D65630" w:rsidP="00324804">
      <w:pPr>
        <w:ind w:left="36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w:t>
      </w:r>
      <w:r w:rsidR="004063F0" w:rsidRPr="000547EF">
        <w:rPr>
          <w:rFonts w:ascii="Times New Roman" w:hAnsi="Times New Roman" w:cs="Times New Roman"/>
          <w:sz w:val="24"/>
          <w:szCs w:val="24"/>
          <w:lang w:val="sk-SK"/>
        </w:rPr>
        <w:t xml:space="preserve"> </w:t>
      </w:r>
      <w:r w:rsidR="00073AE8" w:rsidRPr="000547EF">
        <w:rPr>
          <w:rFonts w:ascii="Times New Roman" w:hAnsi="Times New Roman" w:cs="Times New Roman"/>
          <w:sz w:val="24"/>
          <w:szCs w:val="24"/>
          <w:lang w:val="sk-SK"/>
        </w:rPr>
        <w:t xml:space="preserve">predkladá </w:t>
      </w:r>
      <w:r w:rsidR="00073AE8" w:rsidRPr="000547EF">
        <w:rPr>
          <w:rFonts w:ascii="Times New Roman" w:eastAsia="Times New Roman" w:hAnsi="Times New Roman" w:cs="Times New Roman"/>
          <w:sz w:val="24"/>
          <w:szCs w:val="24"/>
          <w:lang w:val="sk-SK" w:eastAsia="sk-SK"/>
        </w:rPr>
        <w:t>priebežn</w:t>
      </w:r>
      <w:r w:rsidR="005A7DD0" w:rsidRPr="000547EF">
        <w:rPr>
          <w:rFonts w:ascii="Times New Roman" w:eastAsia="Times New Roman" w:hAnsi="Times New Roman" w:cs="Times New Roman"/>
          <w:sz w:val="24"/>
          <w:szCs w:val="24"/>
          <w:lang w:val="sk-SK" w:eastAsia="sk-SK"/>
        </w:rPr>
        <w:t>é</w:t>
      </w:r>
      <w:r w:rsidR="00073AE8" w:rsidRPr="000547EF">
        <w:rPr>
          <w:rFonts w:ascii="Times New Roman" w:eastAsia="Times New Roman" w:hAnsi="Times New Roman" w:cs="Times New Roman"/>
          <w:sz w:val="24"/>
          <w:szCs w:val="24"/>
          <w:lang w:val="sk-SK" w:eastAsia="sk-SK"/>
        </w:rPr>
        <w:t xml:space="preserve"> monitorovaci</w:t>
      </w:r>
      <w:r w:rsidR="005A7DD0" w:rsidRPr="000547EF">
        <w:rPr>
          <w:rFonts w:ascii="Times New Roman" w:eastAsia="Times New Roman" w:hAnsi="Times New Roman" w:cs="Times New Roman"/>
          <w:sz w:val="24"/>
          <w:szCs w:val="24"/>
          <w:lang w:val="sk-SK" w:eastAsia="sk-SK"/>
        </w:rPr>
        <w:t>e</w:t>
      </w:r>
      <w:r w:rsidR="00073AE8" w:rsidRPr="000547EF">
        <w:rPr>
          <w:rFonts w:ascii="Times New Roman" w:eastAsia="Times New Roman" w:hAnsi="Times New Roman" w:cs="Times New Roman"/>
          <w:sz w:val="24"/>
          <w:szCs w:val="24"/>
          <w:lang w:val="sk-SK" w:eastAsia="sk-SK"/>
        </w:rPr>
        <w:t xml:space="preserve"> správ</w:t>
      </w:r>
      <w:r w:rsidR="005A7DD0" w:rsidRPr="000547EF">
        <w:rPr>
          <w:rFonts w:ascii="Times New Roman" w:eastAsia="Times New Roman" w:hAnsi="Times New Roman" w:cs="Times New Roman"/>
          <w:sz w:val="24"/>
          <w:szCs w:val="24"/>
          <w:lang w:val="sk-SK" w:eastAsia="sk-SK"/>
        </w:rPr>
        <w:t>y</w:t>
      </w:r>
      <w:r w:rsidR="00073AE8" w:rsidRPr="000547EF">
        <w:rPr>
          <w:rFonts w:ascii="Times New Roman" w:eastAsia="Times New Roman" w:hAnsi="Times New Roman" w:cs="Times New Roman"/>
          <w:sz w:val="24"/>
          <w:szCs w:val="24"/>
          <w:lang w:val="sk-SK" w:eastAsia="sk-SK"/>
        </w:rPr>
        <w:t xml:space="preserve"> </w:t>
      </w:r>
      <w:r w:rsidR="00073AE8" w:rsidRPr="000547EF">
        <w:rPr>
          <w:rFonts w:ascii="Times New Roman" w:hAnsi="Times New Roman" w:cs="Times New Roman"/>
          <w:sz w:val="24"/>
          <w:szCs w:val="24"/>
          <w:lang w:val="sk-SK"/>
        </w:rPr>
        <w:t>v priebehu realizácie projektu</w:t>
      </w:r>
      <w:r w:rsidR="005A7DD0" w:rsidRPr="000547EF">
        <w:rPr>
          <w:rFonts w:ascii="Times New Roman" w:hAnsi="Times New Roman" w:cs="Times New Roman"/>
          <w:sz w:val="24"/>
          <w:szCs w:val="24"/>
          <w:lang w:val="sk-SK"/>
        </w:rPr>
        <w:t xml:space="preserve">. Priebežné monitorovacie správy sa </w:t>
      </w:r>
      <w:r w:rsidR="00345A0A" w:rsidRPr="000547EF">
        <w:rPr>
          <w:rFonts w:ascii="Times New Roman" w:hAnsi="Times New Roman" w:cs="Times New Roman"/>
          <w:sz w:val="24"/>
          <w:szCs w:val="24"/>
          <w:lang w:val="sk-SK"/>
        </w:rPr>
        <w:t>posielajú</w:t>
      </w:r>
      <w:r w:rsidR="005A7DD0" w:rsidRPr="000547EF">
        <w:rPr>
          <w:rFonts w:ascii="Times New Roman" w:hAnsi="Times New Roman" w:cs="Times New Roman"/>
          <w:sz w:val="24"/>
          <w:szCs w:val="24"/>
          <w:lang w:val="sk-SK"/>
        </w:rPr>
        <w:t xml:space="preserve"> dvakrát do roka v termínoch finančného zúčtovania, </w:t>
      </w:r>
      <w:r w:rsidR="00345A0A" w:rsidRPr="000547EF">
        <w:rPr>
          <w:rFonts w:ascii="Times New Roman" w:hAnsi="Times New Roman" w:cs="Times New Roman"/>
          <w:sz w:val="24"/>
          <w:szCs w:val="24"/>
          <w:lang w:val="sk-SK"/>
        </w:rPr>
        <w:t>t. j.</w:t>
      </w:r>
      <w:r w:rsidR="005A7DD0" w:rsidRPr="000547EF">
        <w:rPr>
          <w:rFonts w:ascii="Times New Roman" w:hAnsi="Times New Roman" w:cs="Times New Roman"/>
          <w:sz w:val="24"/>
          <w:szCs w:val="24"/>
          <w:lang w:val="sk-SK"/>
        </w:rPr>
        <w:t xml:space="preserve"> vždy k</w:t>
      </w:r>
      <w:r w:rsidR="005A7DD0" w:rsidRPr="000547EF">
        <w:rPr>
          <w:rFonts w:ascii="Times New Roman" w:eastAsia="Times New Roman" w:hAnsi="Times New Roman" w:cs="Times New Roman"/>
          <w:sz w:val="24"/>
          <w:szCs w:val="24"/>
          <w:lang w:val="sk-SK" w:eastAsia="sk-SK"/>
        </w:rPr>
        <w:t xml:space="preserve"> </w:t>
      </w:r>
      <w:r w:rsidR="00456D2B" w:rsidRPr="000547EF">
        <w:rPr>
          <w:rFonts w:ascii="Times New Roman" w:eastAsia="Times New Roman" w:hAnsi="Times New Roman" w:cs="Times New Roman"/>
          <w:sz w:val="24"/>
          <w:szCs w:val="24"/>
          <w:lang w:val="sk-SK" w:eastAsia="sk-SK"/>
        </w:rPr>
        <w:t>10. januáru</w:t>
      </w:r>
      <w:r w:rsidR="00456D2B" w:rsidRPr="000547EF">
        <w:rPr>
          <w:rFonts w:ascii="Times New Roman" w:hAnsi="Times New Roman" w:cs="Times New Roman"/>
          <w:sz w:val="24"/>
          <w:szCs w:val="24"/>
          <w:lang w:val="sk-SK"/>
        </w:rPr>
        <w:t xml:space="preserve"> a</w:t>
      </w:r>
      <w:r w:rsidR="00434FDB" w:rsidRPr="000547EF">
        <w:rPr>
          <w:rFonts w:ascii="Times New Roman" w:eastAsia="Times New Roman" w:hAnsi="Times New Roman" w:cs="Times New Roman"/>
          <w:sz w:val="24"/>
          <w:szCs w:val="24"/>
          <w:lang w:val="sk-SK" w:eastAsia="sk-SK"/>
        </w:rPr>
        <w:t xml:space="preserve"> k </w:t>
      </w:r>
      <w:r w:rsidR="00456D2B" w:rsidRPr="000547EF">
        <w:rPr>
          <w:rFonts w:ascii="Times New Roman" w:eastAsia="Times New Roman" w:hAnsi="Times New Roman" w:cs="Times New Roman"/>
          <w:sz w:val="24"/>
          <w:szCs w:val="24"/>
          <w:lang w:val="sk-SK" w:eastAsia="sk-SK"/>
        </w:rPr>
        <w:t>10. júlu</w:t>
      </w:r>
      <w:r w:rsidR="005A7DD0" w:rsidRPr="000547EF">
        <w:rPr>
          <w:rFonts w:ascii="Times New Roman" w:hAnsi="Times New Roman" w:cs="Times New Roman"/>
          <w:sz w:val="24"/>
          <w:szCs w:val="24"/>
          <w:lang w:val="sk-SK"/>
        </w:rPr>
        <w:t xml:space="preserve"> bežného roka. </w:t>
      </w:r>
    </w:p>
    <w:p w14:paraId="71C75F68" w14:textId="4B48A6D5" w:rsidR="00E54112" w:rsidRPr="000547EF" w:rsidRDefault="00E54112" w:rsidP="003D13E8">
      <w:pPr>
        <w:pStyle w:val="Odsekzoznamu"/>
        <w:numPr>
          <w:ilvl w:val="0"/>
          <w:numId w:val="38"/>
        </w:numPr>
        <w:jc w:val="both"/>
        <w:rPr>
          <w:rFonts w:ascii="Times New Roman" w:hAnsi="Times New Roman" w:cs="Times New Roman"/>
          <w:b/>
          <w:sz w:val="24"/>
          <w:szCs w:val="24"/>
          <w:lang w:val="sk-SK"/>
        </w:rPr>
      </w:pPr>
      <w:r w:rsidRPr="000547EF">
        <w:rPr>
          <w:rFonts w:ascii="Times New Roman" w:hAnsi="Times New Roman" w:cs="Times New Roman"/>
          <w:b/>
          <w:sz w:val="24"/>
          <w:szCs w:val="24"/>
          <w:lang w:val="sk-SK"/>
        </w:rPr>
        <w:t>záverečnú</w:t>
      </w:r>
    </w:p>
    <w:p w14:paraId="6B00B23C" w14:textId="51228388" w:rsidR="004B6268" w:rsidRPr="000547EF" w:rsidRDefault="00D65630" w:rsidP="003D13E8">
      <w:pPr>
        <w:ind w:left="36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w:t>
      </w:r>
      <w:r w:rsidR="004063F0" w:rsidRPr="000547EF">
        <w:rPr>
          <w:rFonts w:ascii="Times New Roman" w:hAnsi="Times New Roman" w:cs="Times New Roman"/>
          <w:sz w:val="24"/>
          <w:szCs w:val="24"/>
          <w:lang w:val="sk-SK"/>
        </w:rPr>
        <w:t xml:space="preserve"> </w:t>
      </w:r>
      <w:r w:rsidR="00E54112" w:rsidRPr="000547EF">
        <w:rPr>
          <w:rFonts w:ascii="Times New Roman" w:hAnsi="Times New Roman" w:cs="Times New Roman"/>
          <w:sz w:val="24"/>
          <w:szCs w:val="24"/>
          <w:lang w:val="sk-SK"/>
        </w:rPr>
        <w:t>predkladá záverečnú monitorovaciu správu spolu so záverečn</w:t>
      </w:r>
      <w:r w:rsidR="004063F0" w:rsidRPr="000547EF">
        <w:rPr>
          <w:rFonts w:ascii="Times New Roman" w:hAnsi="Times New Roman" w:cs="Times New Roman"/>
          <w:sz w:val="24"/>
          <w:szCs w:val="24"/>
          <w:lang w:val="sk-SK"/>
        </w:rPr>
        <w:t>ým vyúčtovaním poskytnutých prostriedkov</w:t>
      </w:r>
      <w:r w:rsidR="00A87157" w:rsidRPr="000547EF">
        <w:rPr>
          <w:rFonts w:ascii="Times New Roman" w:hAnsi="Times New Roman" w:cs="Times New Roman"/>
          <w:sz w:val="24"/>
          <w:szCs w:val="24"/>
          <w:lang w:val="sk-SK"/>
        </w:rPr>
        <w:t xml:space="preserve"> </w:t>
      </w:r>
      <w:r w:rsidR="005A7DD0" w:rsidRPr="000547EF">
        <w:rPr>
          <w:rFonts w:ascii="Times New Roman" w:eastAsia="Times New Roman" w:hAnsi="Times New Roman" w:cs="Times New Roman"/>
          <w:sz w:val="24"/>
          <w:szCs w:val="24"/>
          <w:lang w:val="sk-SK" w:eastAsia="sk-SK"/>
        </w:rPr>
        <w:t xml:space="preserve">do </w:t>
      </w:r>
      <w:r w:rsidR="005A7DD0" w:rsidRPr="000547EF">
        <w:rPr>
          <w:rFonts w:ascii="Times New Roman" w:hAnsi="Times New Roman" w:cs="Times New Roman"/>
          <w:sz w:val="24"/>
          <w:szCs w:val="24"/>
          <w:lang w:val="sk-SK"/>
        </w:rPr>
        <w:t xml:space="preserve">troch mesiacov od ukončenia </w:t>
      </w:r>
      <w:r w:rsidR="00345A0A" w:rsidRPr="000547EF">
        <w:rPr>
          <w:rFonts w:ascii="Times New Roman" w:hAnsi="Times New Roman" w:cs="Times New Roman"/>
          <w:sz w:val="24"/>
          <w:szCs w:val="24"/>
          <w:lang w:val="sk-SK"/>
        </w:rPr>
        <w:t>vecnej realizácie projektu</w:t>
      </w:r>
      <w:r w:rsidR="005A7DD0" w:rsidRPr="000547EF">
        <w:rPr>
          <w:rFonts w:ascii="Times New Roman" w:hAnsi="Times New Roman" w:cs="Times New Roman"/>
          <w:sz w:val="24"/>
          <w:szCs w:val="24"/>
          <w:lang w:val="sk-SK"/>
        </w:rPr>
        <w:t>.</w:t>
      </w:r>
    </w:p>
    <w:p w14:paraId="3EF72973" w14:textId="7F6F46EB" w:rsidR="005A7DD0" w:rsidRPr="000547EF" w:rsidRDefault="00577069" w:rsidP="003D13E8">
      <w:pPr>
        <w:pStyle w:val="Odsekzoznamu"/>
        <w:numPr>
          <w:ilvl w:val="0"/>
          <w:numId w:val="38"/>
        </w:numPr>
        <w:jc w:val="both"/>
        <w:rPr>
          <w:rFonts w:ascii="Times New Roman" w:hAnsi="Times New Roman" w:cs="Times New Roman"/>
          <w:sz w:val="24"/>
          <w:szCs w:val="24"/>
          <w:lang w:val="sk-SK"/>
        </w:rPr>
      </w:pPr>
      <w:r w:rsidRPr="000547EF">
        <w:rPr>
          <w:rFonts w:ascii="Times New Roman" w:hAnsi="Times New Roman" w:cs="Times New Roman"/>
          <w:b/>
          <w:sz w:val="24"/>
          <w:szCs w:val="24"/>
          <w:lang w:val="sk-SK"/>
        </w:rPr>
        <w:t>n</w:t>
      </w:r>
      <w:r w:rsidR="005A7DD0" w:rsidRPr="000547EF">
        <w:rPr>
          <w:rFonts w:ascii="Times New Roman" w:hAnsi="Times New Roman" w:cs="Times New Roman"/>
          <w:b/>
          <w:sz w:val="24"/>
          <w:szCs w:val="24"/>
          <w:lang w:val="sk-SK"/>
        </w:rPr>
        <w:t>ásledné</w:t>
      </w:r>
    </w:p>
    <w:p w14:paraId="305B45C2" w14:textId="1ADA03A4" w:rsidR="005A7DD0" w:rsidRPr="000547EF" w:rsidRDefault="00577069" w:rsidP="004B6268">
      <w:pPr>
        <w:ind w:left="36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Prijímateľ predkladá následné monitorovacie správy raz ročne </w:t>
      </w:r>
      <w:del w:id="34" w:author="Autor">
        <w:r w:rsidRPr="008C52D3" w:rsidDel="00C94AF4">
          <w:rPr>
            <w:rFonts w:ascii="Times New Roman" w:hAnsi="Times New Roman" w:cs="Times New Roman"/>
            <w:sz w:val="24"/>
            <w:szCs w:val="24"/>
            <w:lang w:val="sk-SK"/>
          </w:rPr>
          <w:delText>v</w:delText>
        </w:r>
        <w:r w:rsidR="005A7DD0" w:rsidRPr="008C52D3" w:rsidDel="00C94AF4">
          <w:rPr>
            <w:rFonts w:ascii="Times New Roman" w:hAnsi="Times New Roman" w:cs="Times New Roman"/>
            <w:sz w:val="24"/>
            <w:szCs w:val="24"/>
            <w:lang w:val="sk-SK"/>
          </w:rPr>
          <w:delText> dobe udržateľnosti</w:delText>
        </w:r>
        <w:r w:rsidRPr="008C52D3" w:rsidDel="00C94AF4">
          <w:rPr>
            <w:rFonts w:ascii="Times New Roman" w:hAnsi="Times New Roman" w:cs="Times New Roman"/>
            <w:sz w:val="24"/>
            <w:szCs w:val="24"/>
            <w:lang w:val="sk-SK"/>
          </w:rPr>
          <w:delText xml:space="preserve"> projektu, </w:delText>
        </w:r>
        <w:r w:rsidR="00345A0A" w:rsidRPr="008C52D3" w:rsidDel="00C94AF4">
          <w:rPr>
            <w:rFonts w:ascii="Times New Roman" w:hAnsi="Times New Roman" w:cs="Times New Roman"/>
            <w:sz w:val="24"/>
            <w:szCs w:val="24"/>
            <w:lang w:val="sk-SK"/>
          </w:rPr>
          <w:delText>t. j.</w:delText>
        </w:r>
        <w:r w:rsidR="00345A0A" w:rsidRPr="000547EF" w:rsidDel="00C94AF4">
          <w:rPr>
            <w:rFonts w:ascii="Times New Roman" w:hAnsi="Times New Roman" w:cs="Times New Roman"/>
            <w:sz w:val="24"/>
            <w:szCs w:val="24"/>
            <w:lang w:val="sk-SK"/>
          </w:rPr>
          <w:delText xml:space="preserve"> </w:delText>
        </w:r>
      </w:del>
      <w:r w:rsidRPr="008C52D3">
        <w:rPr>
          <w:rFonts w:ascii="Times New Roman" w:hAnsi="Times New Roman" w:cs="Times New Roman"/>
          <w:sz w:val="24"/>
          <w:szCs w:val="24"/>
          <w:highlight w:val="green"/>
          <w:lang w:val="sk-SK"/>
        </w:rPr>
        <w:t xml:space="preserve">počas </w:t>
      </w:r>
      <w:ins w:id="35" w:author="Autor">
        <w:r w:rsidR="00E74010" w:rsidRPr="008C52D3">
          <w:rPr>
            <w:rFonts w:ascii="Times New Roman" w:hAnsi="Times New Roman" w:cs="Times New Roman"/>
            <w:sz w:val="24"/>
            <w:szCs w:val="24"/>
            <w:highlight w:val="green"/>
            <w:lang w:val="sk-SK"/>
          </w:rPr>
          <w:t>2</w:t>
        </w:r>
      </w:ins>
      <w:del w:id="36" w:author="Autor">
        <w:r w:rsidRPr="008C52D3" w:rsidDel="00E74010">
          <w:rPr>
            <w:rFonts w:ascii="Times New Roman" w:hAnsi="Times New Roman" w:cs="Times New Roman"/>
            <w:sz w:val="24"/>
            <w:szCs w:val="24"/>
            <w:highlight w:val="green"/>
            <w:lang w:val="sk-SK"/>
          </w:rPr>
          <w:delText>5</w:delText>
        </w:r>
      </w:del>
      <w:r w:rsidRPr="008C52D3">
        <w:rPr>
          <w:rFonts w:ascii="Times New Roman" w:hAnsi="Times New Roman" w:cs="Times New Roman"/>
          <w:sz w:val="24"/>
          <w:szCs w:val="24"/>
          <w:highlight w:val="green"/>
          <w:lang w:val="sk-SK"/>
        </w:rPr>
        <w:t xml:space="preserve"> rokov</w:t>
      </w:r>
      <w:r w:rsidRPr="000547EF">
        <w:rPr>
          <w:rFonts w:ascii="Times New Roman" w:hAnsi="Times New Roman" w:cs="Times New Roman"/>
          <w:sz w:val="24"/>
          <w:szCs w:val="24"/>
          <w:lang w:val="sk-SK"/>
        </w:rPr>
        <w:t xml:space="preserve"> od ukončenia projektu. </w:t>
      </w:r>
    </w:p>
    <w:p w14:paraId="7DE7F742" w14:textId="77777777" w:rsidR="00DE2897" w:rsidRPr="000547EF" w:rsidRDefault="00DE2897" w:rsidP="003D13E8">
      <w:pPr>
        <w:jc w:val="both"/>
        <w:rPr>
          <w:rFonts w:ascii="Times New Roman" w:hAnsi="Times New Roman" w:cs="Times New Roman"/>
          <w:sz w:val="24"/>
          <w:szCs w:val="24"/>
          <w:lang w:val="sk-SK"/>
        </w:rPr>
      </w:pPr>
    </w:p>
    <w:p w14:paraId="40EB9F01" w14:textId="76117E7A" w:rsidR="00CF37CA" w:rsidRPr="000547EF" w:rsidRDefault="0026364D" w:rsidP="0026364D">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 rámci </w:t>
      </w:r>
      <w:r w:rsidR="00577069" w:rsidRPr="000547EF">
        <w:rPr>
          <w:rFonts w:ascii="Times New Roman" w:hAnsi="Times New Roman" w:cs="Times New Roman"/>
          <w:sz w:val="24"/>
          <w:szCs w:val="24"/>
          <w:u w:val="single"/>
          <w:lang w:val="sk-SK"/>
        </w:rPr>
        <w:t xml:space="preserve">priebežných </w:t>
      </w:r>
      <w:r w:rsidR="00DE2897" w:rsidRPr="000547EF">
        <w:rPr>
          <w:rFonts w:ascii="Times New Roman" w:eastAsia="Arial Narrow" w:hAnsi="Times New Roman" w:cs="Times New Roman"/>
          <w:sz w:val="24"/>
          <w:szCs w:val="24"/>
          <w:u w:val="single"/>
          <w:lang w:val="sk-SK"/>
        </w:rPr>
        <w:t xml:space="preserve">(dvakrát do roka) </w:t>
      </w:r>
      <w:r w:rsidR="00577069" w:rsidRPr="000547EF">
        <w:rPr>
          <w:rFonts w:ascii="Times New Roman" w:hAnsi="Times New Roman" w:cs="Times New Roman"/>
          <w:sz w:val="24"/>
          <w:szCs w:val="24"/>
          <w:u w:val="single"/>
          <w:lang w:val="sk-SK"/>
        </w:rPr>
        <w:t xml:space="preserve">a záverečnej </w:t>
      </w:r>
      <w:r w:rsidR="00DE2897" w:rsidRPr="000547EF">
        <w:rPr>
          <w:rFonts w:ascii="Times New Roman" w:eastAsia="Times New Roman" w:hAnsi="Times New Roman" w:cs="Times New Roman"/>
          <w:sz w:val="24"/>
          <w:szCs w:val="24"/>
          <w:u w:val="single"/>
          <w:lang w:val="sk-SK" w:eastAsia="sk-SK"/>
        </w:rPr>
        <w:t>monitorovacej</w:t>
      </w:r>
      <w:r w:rsidR="00DE2897" w:rsidRPr="000547EF">
        <w:rPr>
          <w:rFonts w:ascii="Times New Roman" w:hAnsi="Times New Roman" w:cs="Times New Roman"/>
          <w:sz w:val="24"/>
          <w:szCs w:val="24"/>
          <w:u w:val="single"/>
          <w:lang w:val="sk-SK"/>
        </w:rPr>
        <w:t xml:space="preserve"> </w:t>
      </w:r>
      <w:r w:rsidRPr="000547EF">
        <w:rPr>
          <w:rFonts w:ascii="Times New Roman" w:hAnsi="Times New Roman" w:cs="Times New Roman"/>
          <w:sz w:val="24"/>
          <w:szCs w:val="24"/>
          <w:u w:val="single"/>
          <w:lang w:val="sk-SK"/>
        </w:rPr>
        <w:t>správy</w:t>
      </w:r>
      <w:r w:rsidRPr="000547EF">
        <w:rPr>
          <w:rFonts w:ascii="Times New Roman" w:hAnsi="Times New Roman" w:cs="Times New Roman"/>
          <w:sz w:val="24"/>
          <w:szCs w:val="24"/>
          <w:lang w:val="sk-SK"/>
        </w:rPr>
        <w:t xml:space="preserve"> požaduje vykonávateľ poskytnúť nasledovné údaje:</w:t>
      </w:r>
    </w:p>
    <w:p w14:paraId="3E8B8B37" w14:textId="4FD443CA" w:rsidR="00CF37CA" w:rsidRPr="000547EF" w:rsidRDefault="00CF37CA" w:rsidP="0095429C">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popis vykonaných činností súvisiacich s realizáciou projektu počas monitorovaného obdobia</w:t>
      </w:r>
      <w:r w:rsidR="0095429C" w:rsidRPr="000547EF">
        <w:rPr>
          <w:rFonts w:ascii="Times New Roman" w:hAnsi="Times New Roman" w:cs="Times New Roman"/>
          <w:sz w:val="24"/>
          <w:szCs w:val="24"/>
          <w:lang w:val="sk-SK"/>
        </w:rPr>
        <w:t xml:space="preserve"> (odpočet činností)</w:t>
      </w:r>
      <w:r w:rsidRPr="000547EF">
        <w:rPr>
          <w:rFonts w:ascii="Times New Roman" w:hAnsi="Times New Roman" w:cs="Times New Roman"/>
          <w:sz w:val="24"/>
          <w:szCs w:val="24"/>
          <w:lang w:val="sk-SK"/>
        </w:rPr>
        <w:t>,</w:t>
      </w:r>
    </w:p>
    <w:p w14:paraId="0A68A07D" w14:textId="1C5A1436" w:rsidR="00CF37CA" w:rsidRPr="000547EF" w:rsidRDefault="00CF37CA" w:rsidP="0095429C">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identifikované problémy, riziká, prípadne prijaté opatrenia na ich odstránenie a ďalšie informácie,</w:t>
      </w:r>
    </w:p>
    <w:p w14:paraId="6B755DA6" w14:textId="34C22344" w:rsidR="00CF37CA" w:rsidRPr="000547EF" w:rsidRDefault="00CF37CA" w:rsidP="00CF37CA">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priebeh implementácie (podľa plánu / v omeškaní), pričom v prípade omeškania sa v monitorovacej správe</w:t>
      </w:r>
      <w:r w:rsidR="0095429C"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projektu uvádza aj zdôvodnenie omeškania,</w:t>
      </w:r>
    </w:p>
    <w:p w14:paraId="7BC53800" w14:textId="7531E6C6" w:rsidR="00CF37CA" w:rsidRPr="000547EF" w:rsidRDefault="00CF37CA" w:rsidP="00CF37CA">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popis plánovaných činností v nasledujúcom monitorovacom období, pričom v prípade indikovaného</w:t>
      </w:r>
      <w:r w:rsidR="00B36C5F"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omeškania sa osobitne uvedú plánované činnosti, ktorými sa zabezpečí realizácia projektu v</w:t>
      </w:r>
      <w:r w:rsidR="00B36C5F"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požadovanom</w:t>
      </w:r>
      <w:r w:rsidR="00B36C5F"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termíne,</w:t>
      </w:r>
    </w:p>
    <w:p w14:paraId="50E1AB3F" w14:textId="5CBE82FA" w:rsidR="00CF37CA" w:rsidRPr="000547EF" w:rsidRDefault="00CF37CA" w:rsidP="00CF37CA">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finančné prostriedky použité na realizáciu projektu podľa zdrojov financovania v predchádzajúcich obdobiach,</w:t>
      </w:r>
      <w:r w:rsidR="00B36C5F"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 monitorovacom období a celkom kumulatívne v EUR a % z celkovej alokácie,</w:t>
      </w:r>
    </w:p>
    <w:p w14:paraId="7C73800D" w14:textId="109867E0" w:rsidR="00CF37CA" w:rsidRPr="000547EF" w:rsidRDefault="00CF37CA" w:rsidP="00B36C5F">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zoznam príloh,</w:t>
      </w:r>
    </w:p>
    <w:p w14:paraId="76046FB3" w14:textId="6DFDC03C" w:rsidR="00CF37CA" w:rsidRPr="000547EF" w:rsidRDefault="00CF37CA" w:rsidP="00B36C5F">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vyhlásenie o úplnosti, presnosti a správnosti údajov uvedených v monitorovacej správe,</w:t>
      </w:r>
    </w:p>
    <w:p w14:paraId="2C301129" w14:textId="77777777" w:rsidR="001828A7" w:rsidRPr="000547EF" w:rsidRDefault="00CF37CA" w:rsidP="001828A7">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miesto a dátum podpisu, meno, priezvisko, funkcia a podpis štatutárneho orgánu prijímateľa.</w:t>
      </w:r>
    </w:p>
    <w:p w14:paraId="6982067D" w14:textId="77777777" w:rsidR="00DE2897" w:rsidRPr="000547EF" w:rsidRDefault="00DE2897" w:rsidP="00D55169">
      <w:pPr>
        <w:jc w:val="both"/>
        <w:rPr>
          <w:rFonts w:ascii="Times New Roman" w:hAnsi="Times New Roman" w:cs="Times New Roman"/>
          <w:sz w:val="24"/>
          <w:szCs w:val="24"/>
          <w:lang w:val="sk-SK"/>
        </w:rPr>
      </w:pPr>
    </w:p>
    <w:p w14:paraId="18A67806" w14:textId="5C1D924E" w:rsidR="00DE2897" w:rsidRPr="000547EF" w:rsidRDefault="00DE36AD" w:rsidP="00DE2897">
      <w:pPr>
        <w:jc w:val="both"/>
        <w:rPr>
          <w:rFonts w:ascii="Times New Roman" w:eastAsia="Arial Narrow" w:hAnsi="Times New Roman" w:cs="Times New Roman"/>
          <w:sz w:val="24"/>
          <w:szCs w:val="24"/>
          <w:lang w:val="sk-SK"/>
        </w:rPr>
      </w:pPr>
      <w:r w:rsidRPr="000547EF">
        <w:rPr>
          <w:rFonts w:ascii="Times New Roman" w:eastAsia="Arial Narrow" w:hAnsi="Times New Roman" w:cs="Times New Roman"/>
          <w:sz w:val="24"/>
          <w:szCs w:val="24"/>
          <w:u w:val="single"/>
          <w:lang w:val="sk-SK"/>
        </w:rPr>
        <w:t>P</w:t>
      </w:r>
      <w:r w:rsidR="00577069" w:rsidRPr="000547EF">
        <w:rPr>
          <w:rFonts w:ascii="Times New Roman" w:eastAsia="Arial Narrow" w:hAnsi="Times New Roman" w:cs="Times New Roman"/>
          <w:sz w:val="24"/>
          <w:szCs w:val="24"/>
          <w:u w:val="single"/>
          <w:lang w:val="sk-SK"/>
        </w:rPr>
        <w:t xml:space="preserve">opri priebežných </w:t>
      </w:r>
      <w:r w:rsidR="00C816C4" w:rsidRPr="000547EF">
        <w:rPr>
          <w:rFonts w:ascii="Times New Roman" w:eastAsia="Arial Narrow" w:hAnsi="Times New Roman" w:cs="Times New Roman"/>
          <w:sz w:val="24"/>
          <w:szCs w:val="24"/>
          <w:u w:val="single"/>
          <w:lang w:val="sk-SK"/>
        </w:rPr>
        <w:t xml:space="preserve">(dvakrát do roka) </w:t>
      </w:r>
      <w:r w:rsidR="00577069" w:rsidRPr="000547EF">
        <w:rPr>
          <w:rFonts w:ascii="Times New Roman" w:eastAsia="Arial Narrow" w:hAnsi="Times New Roman" w:cs="Times New Roman"/>
          <w:sz w:val="24"/>
          <w:szCs w:val="24"/>
          <w:u w:val="single"/>
          <w:lang w:val="sk-SK"/>
        </w:rPr>
        <w:t>a záverečnej monitorovacej správy</w:t>
      </w:r>
      <w:r w:rsidRPr="000547EF">
        <w:rPr>
          <w:rFonts w:ascii="Times New Roman" w:eastAsia="Arial Narrow" w:hAnsi="Times New Roman" w:cs="Times New Roman"/>
          <w:sz w:val="24"/>
          <w:szCs w:val="24"/>
          <w:u w:val="single"/>
          <w:lang w:val="sk-SK"/>
        </w:rPr>
        <w:t xml:space="preserve"> </w:t>
      </w:r>
      <w:r w:rsidRPr="000547EF">
        <w:rPr>
          <w:rFonts w:ascii="Times New Roman" w:eastAsia="Arial Narrow" w:hAnsi="Times New Roman" w:cs="Times New Roman"/>
          <w:sz w:val="24"/>
          <w:szCs w:val="24"/>
          <w:lang w:val="sk-SK"/>
        </w:rPr>
        <w:t>p</w:t>
      </w:r>
      <w:r w:rsidR="00DE2897" w:rsidRPr="000547EF">
        <w:rPr>
          <w:rFonts w:ascii="Times New Roman" w:eastAsia="Arial Narrow" w:hAnsi="Times New Roman" w:cs="Times New Roman"/>
          <w:sz w:val="24"/>
          <w:szCs w:val="24"/>
          <w:lang w:val="sk-SK"/>
        </w:rPr>
        <w:t>redloží</w:t>
      </w:r>
      <w:r w:rsidR="00DE2897" w:rsidRPr="000547EF">
        <w:rPr>
          <w:rFonts w:ascii="Times New Roman" w:hAnsi="Times New Roman" w:cs="Times New Roman"/>
          <w:sz w:val="24"/>
          <w:szCs w:val="24"/>
          <w:lang w:val="sk-SK"/>
        </w:rPr>
        <w:t xml:space="preserve"> vykonávateľovi aj prehľad výstupov kontroly kvality činností </w:t>
      </w:r>
      <w:r w:rsidR="00DE2897" w:rsidRPr="000547EF">
        <w:rPr>
          <w:rFonts w:ascii="Times New Roman" w:eastAsia="Arial Narrow" w:hAnsi="Times New Roman" w:cs="Times New Roman"/>
          <w:sz w:val="24"/>
          <w:szCs w:val="24"/>
          <w:lang w:val="sk-SK"/>
        </w:rPr>
        <w:t>na základe evidencie asistentov, mentorov a supervízorov:</w:t>
      </w:r>
    </w:p>
    <w:p w14:paraId="1E93330D" w14:textId="2231235A" w:rsidR="00DE2897" w:rsidRPr="000547EF" w:rsidRDefault="00DE2897" w:rsidP="003D13E8">
      <w:pPr>
        <w:pStyle w:val="Odsekzoznamu"/>
        <w:numPr>
          <w:ilvl w:val="0"/>
          <w:numId w:val="40"/>
        </w:num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počet a obsah intervencií s klientmi (deťmi alebo tehotnými ženami) na základe evidencie činnosti asistentov a mentorov v teréne,  </w:t>
      </w:r>
    </w:p>
    <w:p w14:paraId="101A488D" w14:textId="7582A4A8" w:rsidR="00DE2897" w:rsidRPr="000547EF" w:rsidRDefault="00DE2897" w:rsidP="00DE2897">
      <w:pPr>
        <w:pStyle w:val="Textbubliny"/>
        <w:numPr>
          <w:ilvl w:val="0"/>
          <w:numId w:val="36"/>
        </w:numPr>
        <w:spacing w:line="276" w:lineRule="auto"/>
        <w:ind w:right="9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počet stretnutí rodičovských klubov a ich obsah,</w:t>
      </w:r>
    </w:p>
    <w:p w14:paraId="5B5DFFFE" w14:textId="33D61D4D" w:rsidR="00DE2897" w:rsidRPr="000547EF" w:rsidRDefault="00DE2897" w:rsidP="00DE2897">
      <w:pPr>
        <w:pStyle w:val="Textbubliny"/>
        <w:numPr>
          <w:ilvl w:val="0"/>
          <w:numId w:val="36"/>
        </w:numPr>
        <w:spacing w:line="276" w:lineRule="auto"/>
        <w:ind w:right="90"/>
        <w:jc w:val="both"/>
        <w:rPr>
          <w:rFonts w:ascii="Times New Roman" w:eastAsia="Arial Narrow" w:hAnsi="Times New Roman" w:cs="Times New Roman"/>
          <w:sz w:val="24"/>
          <w:szCs w:val="24"/>
          <w:lang w:val="sk-SK"/>
        </w:rPr>
      </w:pPr>
      <w:r w:rsidRPr="000547EF">
        <w:rPr>
          <w:rFonts w:ascii="Times New Roman" w:hAnsi="Times New Roman" w:cs="Times New Roman"/>
          <w:sz w:val="24"/>
          <w:szCs w:val="24"/>
          <w:lang w:val="sk-SK"/>
        </w:rPr>
        <w:t xml:space="preserve">počet a obsahová náplň programov vzdelania poskytovaných </w:t>
      </w:r>
      <w:r w:rsidRPr="000547EF">
        <w:rPr>
          <w:rFonts w:ascii="Times New Roman" w:eastAsia="Arial Narrow" w:hAnsi="Times New Roman" w:cs="Times New Roman"/>
          <w:sz w:val="24"/>
          <w:szCs w:val="24"/>
          <w:lang w:val="sk-SK"/>
        </w:rPr>
        <w:t>pre asistentov</w:t>
      </w:r>
      <w:r w:rsidRPr="000547EF">
        <w:rPr>
          <w:rFonts w:ascii="Times New Roman" w:hAnsi="Times New Roman" w:cs="Times New Roman"/>
          <w:sz w:val="24"/>
          <w:szCs w:val="24"/>
          <w:lang w:val="sk-SK"/>
        </w:rPr>
        <w:t xml:space="preserve"> ranej starostlivosti,</w:t>
      </w:r>
    </w:p>
    <w:p w14:paraId="4032AB02" w14:textId="77777777" w:rsidR="00DE2897" w:rsidRPr="000547EF" w:rsidRDefault="00DE2897" w:rsidP="00DE2897">
      <w:pPr>
        <w:pStyle w:val="Textbubliny"/>
        <w:numPr>
          <w:ilvl w:val="0"/>
          <w:numId w:val="37"/>
        </w:numPr>
        <w:spacing w:after="240" w:line="276" w:lineRule="auto"/>
        <w:ind w:right="90"/>
        <w:contextualSpacing/>
        <w:jc w:val="both"/>
        <w:rPr>
          <w:rFonts w:ascii="Times New Roman" w:eastAsia="Arial Narrow" w:hAnsi="Times New Roman" w:cs="Times New Roman"/>
          <w:sz w:val="24"/>
          <w:szCs w:val="24"/>
          <w:lang w:val="sk-SK"/>
        </w:rPr>
      </w:pPr>
      <w:r w:rsidRPr="000547EF">
        <w:rPr>
          <w:rFonts w:ascii="Times New Roman" w:eastAsia="Arial Narrow" w:hAnsi="Times New Roman" w:cs="Times New Roman"/>
          <w:sz w:val="24"/>
          <w:szCs w:val="24"/>
          <w:lang w:val="sk-SK"/>
        </w:rPr>
        <w:t>nárast počtu asistentov ranej starostlivosti a detí, ktorým je poskytovaná raná starostlivosť (udržateľnosť projektu),</w:t>
      </w:r>
    </w:p>
    <w:p w14:paraId="72D74F9A" w14:textId="77777777" w:rsidR="00DE2897" w:rsidRPr="000547EF" w:rsidRDefault="00DE2897" w:rsidP="00DE2897">
      <w:pPr>
        <w:pStyle w:val="Textbubliny"/>
        <w:numPr>
          <w:ilvl w:val="0"/>
          <w:numId w:val="37"/>
        </w:numPr>
        <w:spacing w:after="240" w:line="276" w:lineRule="auto"/>
        <w:ind w:right="90"/>
        <w:contextualSpacing/>
        <w:jc w:val="both"/>
        <w:rPr>
          <w:rFonts w:ascii="Times New Roman" w:eastAsia="Arial Narrow" w:hAnsi="Times New Roman" w:cs="Times New Roman"/>
          <w:sz w:val="24"/>
          <w:szCs w:val="24"/>
          <w:lang w:val="sk-SK"/>
        </w:rPr>
      </w:pPr>
      <w:r w:rsidRPr="000547EF">
        <w:rPr>
          <w:rFonts w:ascii="Times New Roman" w:hAnsi="Times New Roman" w:cs="Times New Roman"/>
          <w:sz w:val="24"/>
          <w:szCs w:val="24"/>
          <w:lang w:val="sk-SK"/>
        </w:rPr>
        <w:t xml:space="preserve">hodnotiaca správa o dopade projektu - merania kvality, úspešnosti, posunu detí podľa vlastnej odbornej metodiky v spolupráci s expertmi, </w:t>
      </w:r>
    </w:p>
    <w:p w14:paraId="4915CC05" w14:textId="4F54E749" w:rsidR="00DE2897" w:rsidRPr="000547EF" w:rsidRDefault="00DE2897" w:rsidP="00DE2897">
      <w:pPr>
        <w:pStyle w:val="Textbubliny"/>
        <w:numPr>
          <w:ilvl w:val="0"/>
          <w:numId w:val="37"/>
        </w:numPr>
        <w:spacing w:after="240" w:line="276" w:lineRule="auto"/>
        <w:ind w:right="90"/>
        <w:contextualSpacing/>
        <w:jc w:val="both"/>
        <w:rPr>
          <w:rFonts w:ascii="Times New Roman" w:eastAsia="Arial Narrow" w:hAnsi="Times New Roman" w:cs="Times New Roman"/>
          <w:sz w:val="24"/>
          <w:szCs w:val="24"/>
          <w:lang w:val="sk-SK"/>
        </w:rPr>
      </w:pPr>
      <w:r w:rsidRPr="000547EF">
        <w:rPr>
          <w:rFonts w:ascii="Times New Roman" w:hAnsi="Times New Roman" w:cs="Times New Roman"/>
          <w:sz w:val="24"/>
          <w:szCs w:val="24"/>
          <w:lang w:val="sk-SK"/>
        </w:rPr>
        <w:t>začlenenie detí, ktorým bola poskytovaná raná starostlivosť (a detí tehotných žien, ktorým sa poskytovalo vzdelávanie) do formálneho predprimárneho vzdelávania.</w:t>
      </w:r>
      <w:r w:rsidR="00C816C4" w:rsidRPr="000547EF">
        <w:rPr>
          <w:rFonts w:ascii="Times New Roman" w:eastAsia="Arial Narrow" w:hAnsi="Times New Roman" w:cs="Times New Roman"/>
          <w:sz w:val="24"/>
          <w:szCs w:val="24"/>
          <w:lang w:val="sk-SK"/>
        </w:rPr>
        <w:t xml:space="preserve"> </w:t>
      </w:r>
    </w:p>
    <w:p w14:paraId="75F91630" w14:textId="0B732294" w:rsidR="00C816C4" w:rsidRPr="000547EF" w:rsidRDefault="00C816C4" w:rsidP="003D13E8">
      <w:pPr>
        <w:spacing w:after="120" w:line="276" w:lineRule="auto"/>
        <w:jc w:val="both"/>
        <w:rPr>
          <w:rFonts w:ascii="Times New Roman" w:eastAsia="Arial Narrow" w:hAnsi="Times New Roman" w:cs="Times New Roman"/>
          <w:sz w:val="24"/>
          <w:szCs w:val="24"/>
          <w:u w:val="single"/>
          <w:lang w:val="sk-SK"/>
        </w:rPr>
      </w:pPr>
      <w:r w:rsidRPr="000547EF">
        <w:rPr>
          <w:rFonts w:ascii="Times New Roman" w:hAnsi="Times New Roman" w:cs="Times New Roman"/>
          <w:sz w:val="24"/>
          <w:szCs w:val="24"/>
          <w:u w:val="single"/>
          <w:lang w:val="sk-SK"/>
        </w:rPr>
        <w:t>Prijímateľ zasiela tieto  výstupy v zmysle pokynov</w:t>
      </w:r>
      <w:r w:rsidR="00345A0A" w:rsidRPr="000547EF">
        <w:rPr>
          <w:rFonts w:ascii="Times New Roman" w:hAnsi="Times New Roman" w:cs="Times New Roman"/>
          <w:sz w:val="24"/>
          <w:szCs w:val="24"/>
          <w:u w:val="single"/>
          <w:lang w:val="sk-SK"/>
        </w:rPr>
        <w:t xml:space="preserve"> a formulára</w:t>
      </w:r>
      <w:r w:rsidRPr="000547EF">
        <w:rPr>
          <w:rFonts w:ascii="Times New Roman" w:hAnsi="Times New Roman" w:cs="Times New Roman"/>
          <w:sz w:val="24"/>
          <w:szCs w:val="24"/>
          <w:u w:val="single"/>
          <w:lang w:val="sk-SK"/>
        </w:rPr>
        <w:t xml:space="preserve">, ktoré </w:t>
      </w:r>
      <w:r w:rsidR="00CF467D">
        <w:rPr>
          <w:rFonts w:ascii="Times New Roman" w:hAnsi="Times New Roman" w:cs="Times New Roman"/>
          <w:sz w:val="24"/>
          <w:szCs w:val="24"/>
          <w:u w:val="single"/>
          <w:lang w:val="sk-SK"/>
        </w:rPr>
        <w:t>MŠVVaŠ SR</w:t>
      </w:r>
      <w:r w:rsidRPr="000547EF">
        <w:rPr>
          <w:rFonts w:ascii="Times New Roman" w:hAnsi="Times New Roman" w:cs="Times New Roman"/>
          <w:sz w:val="24"/>
          <w:szCs w:val="24"/>
          <w:u w:val="single"/>
          <w:lang w:val="sk-SK"/>
        </w:rPr>
        <w:t xml:space="preserve"> zverejní k priebežným a záverečnej správe na svojej web stránke. </w:t>
      </w:r>
    </w:p>
    <w:p w14:paraId="168E98A1" w14:textId="3DA3597A" w:rsidR="001828A7" w:rsidRPr="000547EF" w:rsidRDefault="00C816C4" w:rsidP="00D55169">
      <w:pPr>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lastRenderedPageBreak/>
        <w:t>A</w:t>
      </w:r>
      <w:r w:rsidR="001828A7" w:rsidRPr="000547EF">
        <w:rPr>
          <w:rFonts w:ascii="Times New Roman" w:hAnsi="Times New Roman" w:cs="Times New Roman"/>
          <w:sz w:val="24"/>
          <w:szCs w:val="24"/>
          <w:u w:val="single"/>
          <w:lang w:val="sk-SK"/>
        </w:rPr>
        <w:t>sistent ranej starostlivosti</w:t>
      </w:r>
      <w:r w:rsidRPr="000547EF">
        <w:rPr>
          <w:rFonts w:ascii="Times New Roman" w:hAnsi="Times New Roman" w:cs="Times New Roman"/>
          <w:sz w:val="24"/>
          <w:szCs w:val="24"/>
          <w:u w:val="single"/>
          <w:lang w:val="sk-SK"/>
        </w:rPr>
        <w:t xml:space="preserve"> eviduje</w:t>
      </w:r>
    </w:p>
    <w:tbl>
      <w:tblPr>
        <w:tblStyle w:val="Mriekatabuky"/>
        <w:tblW w:w="9065" w:type="dxa"/>
        <w:tblLayout w:type="fixed"/>
        <w:tblLook w:val="04A0" w:firstRow="1" w:lastRow="0" w:firstColumn="1" w:lastColumn="0" w:noHBand="0" w:noVBand="1"/>
      </w:tblPr>
      <w:tblGrid>
        <w:gridCol w:w="4500"/>
        <w:gridCol w:w="4565"/>
      </w:tblGrid>
      <w:tr w:rsidR="00A53BCE" w:rsidRPr="000547EF" w14:paraId="33441E3C" w14:textId="77777777" w:rsidTr="00A53BCE">
        <w:tc>
          <w:tcPr>
            <w:tcW w:w="4500" w:type="dxa"/>
          </w:tcPr>
          <w:p w14:paraId="46DAED7C"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Názov aktivity</w:t>
            </w:r>
          </w:p>
        </w:tc>
        <w:tc>
          <w:tcPr>
            <w:tcW w:w="4565" w:type="dxa"/>
          </w:tcPr>
          <w:p w14:paraId="57D57707"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Požadovaný doklad</w:t>
            </w:r>
          </w:p>
        </w:tc>
      </w:tr>
      <w:tr w:rsidR="00A53BCE" w:rsidRPr="000547EF" w14:paraId="21D74A00" w14:textId="77777777" w:rsidTr="00A53BCE">
        <w:tc>
          <w:tcPr>
            <w:tcW w:w="4500" w:type="dxa"/>
          </w:tcPr>
          <w:p w14:paraId="5748C3B4"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Evidencia dennej činnosti v teréne</w:t>
            </w:r>
          </w:p>
        </w:tc>
        <w:tc>
          <w:tcPr>
            <w:tcW w:w="4565" w:type="dxa"/>
          </w:tcPr>
          <w:p w14:paraId="1D88BD6A"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Výkaz práce asistenta ranej starostlivosti</w:t>
            </w:r>
          </w:p>
        </w:tc>
      </w:tr>
      <w:tr w:rsidR="00A53BCE" w:rsidRPr="000547EF" w14:paraId="471C6454" w14:textId="77777777" w:rsidTr="00A53BCE">
        <w:trPr>
          <w:trHeight w:val="410"/>
        </w:trPr>
        <w:tc>
          <w:tcPr>
            <w:tcW w:w="4500" w:type="dxa"/>
          </w:tcPr>
          <w:p w14:paraId="5B3EA835" w14:textId="384A66C1"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Organizácia rodičovských klubov</w:t>
            </w:r>
          </w:p>
        </w:tc>
        <w:tc>
          <w:tcPr>
            <w:tcW w:w="4565" w:type="dxa"/>
          </w:tcPr>
          <w:p w14:paraId="0DC7DAAA"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Výkaz o činnosti klubu</w:t>
            </w:r>
          </w:p>
        </w:tc>
      </w:tr>
    </w:tbl>
    <w:p w14:paraId="3B4A55C2" w14:textId="77777777" w:rsidR="00324804" w:rsidRDefault="00324804" w:rsidP="003D13E8">
      <w:pPr>
        <w:spacing w:after="160" w:line="259" w:lineRule="auto"/>
        <w:rPr>
          <w:rFonts w:ascii="Times New Roman" w:hAnsi="Times New Roman" w:cs="Times New Roman"/>
          <w:sz w:val="24"/>
          <w:szCs w:val="24"/>
          <w:u w:val="single"/>
          <w:lang w:val="sk-SK"/>
        </w:rPr>
      </w:pPr>
    </w:p>
    <w:p w14:paraId="728EEA1C" w14:textId="0BFB1B13" w:rsidR="001828A7" w:rsidRPr="000547EF" w:rsidRDefault="00C816C4" w:rsidP="003D13E8">
      <w:pPr>
        <w:spacing w:after="160" w:line="259" w:lineRule="auto"/>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M</w:t>
      </w:r>
      <w:r w:rsidR="001828A7" w:rsidRPr="000547EF">
        <w:rPr>
          <w:rFonts w:ascii="Times New Roman" w:hAnsi="Times New Roman" w:cs="Times New Roman"/>
          <w:sz w:val="24"/>
          <w:szCs w:val="24"/>
          <w:u w:val="single"/>
          <w:lang w:val="sk-SK"/>
        </w:rPr>
        <w:t>entor</w:t>
      </w:r>
      <w:r w:rsidRPr="000547EF">
        <w:rPr>
          <w:rFonts w:ascii="Times New Roman" w:hAnsi="Times New Roman" w:cs="Times New Roman"/>
          <w:sz w:val="24"/>
          <w:szCs w:val="24"/>
          <w:u w:val="single"/>
          <w:lang w:val="sk-SK"/>
        </w:rPr>
        <w:t xml:space="preserve"> eviduje</w:t>
      </w:r>
    </w:p>
    <w:tbl>
      <w:tblPr>
        <w:tblStyle w:val="Mriekatabuky"/>
        <w:tblW w:w="0" w:type="auto"/>
        <w:tblLayout w:type="fixed"/>
        <w:tblLook w:val="04A0" w:firstRow="1" w:lastRow="0" w:firstColumn="1" w:lastColumn="0" w:noHBand="0" w:noVBand="1"/>
      </w:tblPr>
      <w:tblGrid>
        <w:gridCol w:w="3020"/>
        <w:gridCol w:w="3020"/>
        <w:gridCol w:w="3020"/>
      </w:tblGrid>
      <w:tr w:rsidR="00A53BCE" w:rsidRPr="000547EF" w14:paraId="3C23958A" w14:textId="77777777" w:rsidTr="00A53BCE">
        <w:tc>
          <w:tcPr>
            <w:tcW w:w="3020" w:type="dxa"/>
          </w:tcPr>
          <w:p w14:paraId="5C097427"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Názov aktivity</w:t>
            </w:r>
          </w:p>
        </w:tc>
        <w:tc>
          <w:tcPr>
            <w:tcW w:w="3020" w:type="dxa"/>
          </w:tcPr>
          <w:p w14:paraId="71B9E1B1"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Požadovaný doklad</w:t>
            </w:r>
          </w:p>
        </w:tc>
        <w:tc>
          <w:tcPr>
            <w:tcW w:w="3020" w:type="dxa"/>
          </w:tcPr>
          <w:p w14:paraId="0314483A"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Poznámka</w:t>
            </w:r>
          </w:p>
        </w:tc>
      </w:tr>
      <w:tr w:rsidR="00A53BCE" w:rsidRPr="000547EF" w14:paraId="583C51B5" w14:textId="77777777" w:rsidTr="00A53BCE">
        <w:tc>
          <w:tcPr>
            <w:tcW w:w="3020" w:type="dxa"/>
          </w:tcPr>
          <w:p w14:paraId="3C2C9904"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Zabezpečenie realizácie vstupného školenia asistentov ranej starostlivosti</w:t>
            </w:r>
          </w:p>
        </w:tc>
        <w:tc>
          <w:tcPr>
            <w:tcW w:w="3020" w:type="dxa"/>
          </w:tcPr>
          <w:p w14:paraId="15F6FCAE" w14:textId="1954C5A5"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 xml:space="preserve">Prezenčná listina + obsahová náplň programov </w:t>
            </w:r>
            <w:r w:rsidRPr="00CF467D">
              <w:rPr>
                <w:rFonts w:ascii="Times New Roman" w:eastAsia="Arial Narrow" w:hAnsi="Times New Roman" w:cs="Times New Roman"/>
                <w:sz w:val="24"/>
                <w:szCs w:val="24"/>
                <w:lang w:val="sk-SK"/>
              </w:rPr>
              <w:t>vzdelania</w:t>
            </w:r>
          </w:p>
        </w:tc>
        <w:tc>
          <w:tcPr>
            <w:tcW w:w="3020" w:type="dxa"/>
          </w:tcPr>
          <w:p w14:paraId="3F486AF7" w14:textId="46442DE5" w:rsidR="00A53BCE" w:rsidRPr="00CF467D" w:rsidRDefault="00A53BCE" w:rsidP="00577069">
            <w:pPr>
              <w:spacing w:line="276" w:lineRule="auto"/>
              <w:jc w:val="both"/>
              <w:rPr>
                <w:rFonts w:ascii="Times New Roman" w:hAnsi="Times New Roman" w:cs="Times New Roman"/>
                <w:sz w:val="24"/>
                <w:szCs w:val="24"/>
                <w:lang w:val="sk-SK"/>
              </w:rPr>
            </w:pPr>
            <w:bookmarkStart w:id="37" w:name="_Hlk118875300"/>
            <w:r w:rsidRPr="00CF467D">
              <w:rPr>
                <w:rFonts w:ascii="Times New Roman" w:hAnsi="Times New Roman" w:cs="Times New Roman"/>
                <w:sz w:val="24"/>
                <w:szCs w:val="24"/>
                <w:lang w:val="sk-SK"/>
              </w:rPr>
              <w:t xml:space="preserve">Asistenti </w:t>
            </w:r>
            <w:r w:rsidRPr="00CF467D">
              <w:rPr>
                <w:rFonts w:ascii="Times New Roman" w:eastAsia="Arial Narrow" w:hAnsi="Times New Roman" w:cs="Times New Roman"/>
                <w:sz w:val="24"/>
                <w:szCs w:val="24"/>
                <w:lang w:val="sk-SK"/>
              </w:rPr>
              <w:t>absolvujú</w:t>
            </w:r>
            <w:r w:rsidRPr="00CF467D">
              <w:rPr>
                <w:rFonts w:ascii="Times New Roman" w:hAnsi="Times New Roman" w:cs="Times New Roman"/>
                <w:sz w:val="24"/>
                <w:szCs w:val="24"/>
                <w:lang w:val="sk-SK"/>
              </w:rPr>
              <w:t xml:space="preserve"> v prvom mesiaci  vstupné školenie v rozsahu potrebnom na získanie základných vedomostí a </w:t>
            </w:r>
            <w:r w:rsidRPr="00CF467D">
              <w:rPr>
                <w:rFonts w:ascii="Times New Roman" w:eastAsia="Arial Narrow" w:hAnsi="Times New Roman" w:cs="Times New Roman"/>
                <w:sz w:val="24"/>
                <w:szCs w:val="24"/>
                <w:lang w:val="sk-SK"/>
              </w:rPr>
              <w:t>zručností</w:t>
            </w:r>
            <w:r w:rsidRPr="00CF467D">
              <w:rPr>
                <w:rFonts w:ascii="Times New Roman" w:hAnsi="Times New Roman" w:cs="Times New Roman"/>
                <w:sz w:val="24"/>
                <w:szCs w:val="24"/>
                <w:lang w:val="sk-SK"/>
              </w:rPr>
              <w:t xml:space="preserve"> potrebných k výkonu funkcie asistenta, ktorý určí prijímateľ na základe konkrétnych podmienok v teréne, najmenej však </w:t>
            </w:r>
            <w:r w:rsidRPr="00CF467D">
              <w:rPr>
                <w:rFonts w:ascii="Times New Roman" w:eastAsia="Arial Narrow" w:hAnsi="Times New Roman" w:cs="Times New Roman"/>
                <w:sz w:val="24"/>
                <w:szCs w:val="24"/>
                <w:lang w:val="sk-SK"/>
              </w:rPr>
              <w:t>3030</w:t>
            </w:r>
            <w:r w:rsidRPr="00CF467D">
              <w:rPr>
                <w:rFonts w:ascii="Times New Roman" w:hAnsi="Times New Roman" w:cs="Times New Roman"/>
                <w:sz w:val="24"/>
                <w:szCs w:val="24"/>
                <w:lang w:val="sk-SK"/>
              </w:rPr>
              <w:t xml:space="preserve"> hodín počas prvých dvoch mesiacov</w:t>
            </w:r>
            <w:r w:rsidRPr="00CF467D">
              <w:rPr>
                <w:rFonts w:ascii="Times New Roman" w:eastAsia="Arial Narrow" w:hAnsi="Times New Roman" w:cs="Times New Roman"/>
                <w:sz w:val="24"/>
                <w:szCs w:val="24"/>
                <w:lang w:val="sk-SK"/>
              </w:rPr>
              <w:t xml:space="preserve">. </w:t>
            </w:r>
            <w:bookmarkEnd w:id="37"/>
          </w:p>
        </w:tc>
      </w:tr>
      <w:tr w:rsidR="00A53BCE" w:rsidRPr="000547EF" w14:paraId="15166FA2" w14:textId="77777777" w:rsidTr="00A53BCE">
        <w:trPr>
          <w:trHeight w:val="300"/>
        </w:trPr>
        <w:tc>
          <w:tcPr>
            <w:tcW w:w="3020" w:type="dxa"/>
          </w:tcPr>
          <w:p w14:paraId="1D176DA3"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Zabezpečenie priebežných programov vzdelávania pre asistentov ranej starostlivosti</w:t>
            </w:r>
          </w:p>
        </w:tc>
        <w:tc>
          <w:tcPr>
            <w:tcW w:w="3020" w:type="dxa"/>
          </w:tcPr>
          <w:p w14:paraId="26D5DABC" w14:textId="5CC712CB"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Prezenčná listina + obsahová náplň programov vzdelania</w:t>
            </w:r>
            <w:r w:rsidRPr="00CF467D" w:rsidDel="00F9436C">
              <w:rPr>
                <w:rFonts w:ascii="Times New Roman" w:hAnsi="Times New Roman" w:cs="Times New Roman"/>
                <w:sz w:val="24"/>
                <w:szCs w:val="24"/>
                <w:lang w:val="sk-SK"/>
              </w:rPr>
              <w:t xml:space="preserve"> </w:t>
            </w:r>
          </w:p>
        </w:tc>
        <w:tc>
          <w:tcPr>
            <w:tcW w:w="3020" w:type="dxa"/>
          </w:tcPr>
          <w:p w14:paraId="753533F0" w14:textId="0F92084E"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 xml:space="preserve">Mentor zabezpečí prednášky a školenia v spolupráci s odborníkmi počas celej doby realizácie </w:t>
            </w:r>
            <w:r w:rsidRPr="00CF467D">
              <w:rPr>
                <w:rFonts w:ascii="Times New Roman" w:eastAsia="Arial Narrow" w:hAnsi="Times New Roman" w:cs="Times New Roman"/>
                <w:sz w:val="24"/>
                <w:szCs w:val="24"/>
                <w:lang w:val="sk-SK"/>
              </w:rPr>
              <w:t>projektu,</w:t>
            </w:r>
            <w:r w:rsidRPr="00CF467D">
              <w:rPr>
                <w:rFonts w:ascii="Times New Roman" w:hAnsi="Times New Roman" w:cs="Times New Roman"/>
                <w:sz w:val="24"/>
                <w:szCs w:val="24"/>
                <w:lang w:val="sk-SK"/>
              </w:rPr>
              <w:t xml:space="preserve"> minimálne dvakrát za rok.</w:t>
            </w:r>
          </w:p>
        </w:tc>
      </w:tr>
      <w:tr w:rsidR="00A53BCE" w:rsidRPr="000547EF" w14:paraId="2FDE9F0E" w14:textId="77777777" w:rsidTr="00A53BCE">
        <w:tc>
          <w:tcPr>
            <w:tcW w:w="3020" w:type="dxa"/>
          </w:tcPr>
          <w:p w14:paraId="18C54DA1"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Osobné konzultácie a individuálne trénovanie s asistentom ranej starostlivosti</w:t>
            </w:r>
          </w:p>
        </w:tc>
        <w:tc>
          <w:tcPr>
            <w:tcW w:w="3020" w:type="dxa"/>
          </w:tcPr>
          <w:p w14:paraId="643FE0AB" w14:textId="5C28CBC3"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 xml:space="preserve">Písomný záznam o priebehu </w:t>
            </w:r>
            <w:r w:rsidRPr="00CF467D">
              <w:rPr>
                <w:rFonts w:ascii="Times New Roman" w:eastAsia="Arial Narrow" w:hAnsi="Times New Roman" w:cs="Times New Roman"/>
                <w:sz w:val="24"/>
                <w:szCs w:val="24"/>
                <w:lang w:val="sk-SK"/>
              </w:rPr>
              <w:t>stretnutí</w:t>
            </w:r>
          </w:p>
        </w:tc>
        <w:tc>
          <w:tcPr>
            <w:tcW w:w="3020" w:type="dxa"/>
          </w:tcPr>
          <w:p w14:paraId="019AEF65"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Mentor vyhotoví záznam s asistentami ranej starostlivosti. V prvej fáze poskytovania ranej starostlivosti bude pri zdokonaľovaní praktického výkonu práce nápomocný mentor aj priamo v teréne.</w:t>
            </w:r>
          </w:p>
        </w:tc>
      </w:tr>
      <w:tr w:rsidR="00A53BCE" w:rsidRPr="000547EF" w14:paraId="2E73A33F" w14:textId="77777777" w:rsidTr="00A53BCE">
        <w:tc>
          <w:tcPr>
            <w:tcW w:w="3020" w:type="dxa"/>
          </w:tcPr>
          <w:p w14:paraId="0A8899C2"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Dohľad v teréne</w:t>
            </w:r>
          </w:p>
        </w:tc>
        <w:tc>
          <w:tcPr>
            <w:tcW w:w="3020" w:type="dxa"/>
          </w:tcPr>
          <w:p w14:paraId="357F52E6"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Písomný záznam mentora</w:t>
            </w:r>
          </w:p>
        </w:tc>
        <w:tc>
          <w:tcPr>
            <w:tcW w:w="3020" w:type="dxa"/>
          </w:tcPr>
          <w:p w14:paraId="709C1236"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 xml:space="preserve">Mentor vyhotoví krátky písomný záznam práce asistenta ranej starostlivosti priamo v teréne. </w:t>
            </w:r>
          </w:p>
        </w:tc>
      </w:tr>
    </w:tbl>
    <w:p w14:paraId="331F5144" w14:textId="77777777" w:rsidR="001828A7" w:rsidRPr="000547EF" w:rsidRDefault="001828A7" w:rsidP="00D55169">
      <w:pPr>
        <w:jc w:val="both"/>
        <w:rPr>
          <w:rFonts w:ascii="Times New Roman" w:hAnsi="Times New Roman" w:cs="Times New Roman"/>
          <w:sz w:val="24"/>
          <w:szCs w:val="24"/>
          <w:u w:val="single"/>
          <w:lang w:val="sk-SK"/>
        </w:rPr>
      </w:pPr>
    </w:p>
    <w:p w14:paraId="0C6AE33D" w14:textId="77777777" w:rsidR="00324804" w:rsidRDefault="00324804">
      <w:pPr>
        <w:spacing w:after="160" w:line="259" w:lineRule="auto"/>
        <w:rPr>
          <w:rFonts w:ascii="Times New Roman" w:hAnsi="Times New Roman" w:cs="Times New Roman"/>
          <w:sz w:val="24"/>
          <w:szCs w:val="24"/>
          <w:u w:val="single"/>
          <w:lang w:val="sk-SK"/>
        </w:rPr>
      </w:pPr>
      <w:r>
        <w:rPr>
          <w:rFonts w:ascii="Times New Roman" w:hAnsi="Times New Roman" w:cs="Times New Roman"/>
          <w:sz w:val="24"/>
          <w:szCs w:val="24"/>
          <w:u w:val="single"/>
          <w:lang w:val="sk-SK"/>
        </w:rPr>
        <w:br w:type="page"/>
      </w:r>
    </w:p>
    <w:p w14:paraId="537D6569" w14:textId="2DC8D39C" w:rsidR="001828A7" w:rsidRPr="000547EF" w:rsidRDefault="00C816C4" w:rsidP="00D55169">
      <w:pPr>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lastRenderedPageBreak/>
        <w:t>Supervízor eviduje</w:t>
      </w:r>
    </w:p>
    <w:tbl>
      <w:tblPr>
        <w:tblStyle w:val="Mriekatabuky"/>
        <w:tblW w:w="0" w:type="auto"/>
        <w:tblLayout w:type="fixed"/>
        <w:tblLook w:val="04A0" w:firstRow="1" w:lastRow="0" w:firstColumn="1" w:lastColumn="0" w:noHBand="0" w:noVBand="1"/>
      </w:tblPr>
      <w:tblGrid>
        <w:gridCol w:w="4496"/>
        <w:gridCol w:w="4496"/>
      </w:tblGrid>
      <w:tr w:rsidR="00A53BCE" w:rsidRPr="000547EF" w14:paraId="3FD460EB" w14:textId="77777777" w:rsidTr="00A53BCE">
        <w:trPr>
          <w:trHeight w:val="248"/>
        </w:trPr>
        <w:tc>
          <w:tcPr>
            <w:tcW w:w="4496" w:type="dxa"/>
          </w:tcPr>
          <w:p w14:paraId="041ECBB2"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Názov aktivity</w:t>
            </w:r>
          </w:p>
        </w:tc>
        <w:tc>
          <w:tcPr>
            <w:tcW w:w="4496" w:type="dxa"/>
          </w:tcPr>
          <w:p w14:paraId="2C792D87"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Požadovaný doklad</w:t>
            </w:r>
          </w:p>
        </w:tc>
      </w:tr>
      <w:tr w:rsidR="00A53BCE" w:rsidRPr="000547EF" w14:paraId="79DFBDEF" w14:textId="77777777" w:rsidTr="00A53BCE">
        <w:trPr>
          <w:trHeight w:val="759"/>
        </w:trPr>
        <w:tc>
          <w:tcPr>
            <w:tcW w:w="4496" w:type="dxa"/>
          </w:tcPr>
          <w:p w14:paraId="5196FF25"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Zabezpečenie a monitorovanie kvality programu</w:t>
            </w:r>
          </w:p>
        </w:tc>
        <w:tc>
          <w:tcPr>
            <w:tcW w:w="4496" w:type="dxa"/>
          </w:tcPr>
          <w:p w14:paraId="28C71E3C"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Na základe písomných záznamov práce asistentov vyhotovených mentormi a supervízorom hodnotí prácu asistentov ranej starostlivosti.</w:t>
            </w:r>
          </w:p>
        </w:tc>
      </w:tr>
      <w:tr w:rsidR="00A53BCE" w:rsidRPr="000547EF" w14:paraId="02434857" w14:textId="77777777" w:rsidTr="00A53BCE">
        <w:trPr>
          <w:trHeight w:val="759"/>
        </w:trPr>
        <w:tc>
          <w:tcPr>
            <w:tcW w:w="4496" w:type="dxa"/>
          </w:tcPr>
          <w:p w14:paraId="1786675F"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Odborné a metodické vedenie</w:t>
            </w:r>
          </w:p>
        </w:tc>
        <w:tc>
          <w:tcPr>
            <w:tcW w:w="4496" w:type="dxa"/>
          </w:tcPr>
          <w:p w14:paraId="1A387092"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Písomný záznam supervízora</w:t>
            </w:r>
          </w:p>
        </w:tc>
      </w:tr>
      <w:tr w:rsidR="00A53BCE" w:rsidRPr="000547EF" w14:paraId="4004C386" w14:textId="77777777" w:rsidTr="00A53BCE">
        <w:trPr>
          <w:trHeight w:val="759"/>
        </w:trPr>
        <w:tc>
          <w:tcPr>
            <w:tcW w:w="4496" w:type="dxa"/>
          </w:tcPr>
          <w:p w14:paraId="6A3AE707"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Dopad projektu</w:t>
            </w:r>
          </w:p>
        </w:tc>
        <w:tc>
          <w:tcPr>
            <w:tcW w:w="4496" w:type="dxa"/>
          </w:tcPr>
          <w:p w14:paraId="70BDE4F0" w14:textId="241DE5C3"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eastAsia="Arial Narrow" w:hAnsi="Times New Roman" w:cs="Times New Roman"/>
                <w:sz w:val="24"/>
                <w:szCs w:val="24"/>
                <w:lang w:val="sk-SK"/>
              </w:rPr>
              <w:t>Vyhotovenie</w:t>
            </w:r>
            <w:r w:rsidRPr="00CF467D">
              <w:rPr>
                <w:rFonts w:ascii="Times New Roman" w:hAnsi="Times New Roman" w:cs="Times New Roman"/>
                <w:sz w:val="24"/>
                <w:szCs w:val="24"/>
                <w:lang w:val="sk-SK"/>
              </w:rPr>
              <w:t xml:space="preserve"> kvalitatívnej hodnotiacej správy o dopade projektu na deti, ktorým je poskytovaná raná starostlivosť - výsledky merania kvality, úspešnosti, posunu detí podľa vlastnej odbornej metodiky  (priebežné výsledky a záverečná správa). </w:t>
            </w:r>
          </w:p>
        </w:tc>
      </w:tr>
    </w:tbl>
    <w:p w14:paraId="07BDCD61" w14:textId="77777777" w:rsidR="00C816C4" w:rsidRPr="000547EF" w:rsidRDefault="00C816C4" w:rsidP="00A53BCE">
      <w:pPr>
        <w:jc w:val="both"/>
        <w:rPr>
          <w:rFonts w:ascii="Times New Roman" w:hAnsi="Times New Roman" w:cs="Times New Roman"/>
          <w:sz w:val="24"/>
          <w:szCs w:val="24"/>
          <w:u w:val="single"/>
          <w:lang w:val="sk-SK"/>
        </w:rPr>
      </w:pPr>
    </w:p>
    <w:p w14:paraId="4D4D6FFA" w14:textId="4556F796" w:rsidR="00C816C4" w:rsidRPr="000547EF" w:rsidRDefault="00A53BCE" w:rsidP="00C816C4">
      <w:pPr>
        <w:jc w:val="both"/>
        <w:rPr>
          <w:rFonts w:ascii="Times New Roman" w:hAnsi="Times New Roman" w:cs="Times New Roman"/>
          <w:sz w:val="24"/>
          <w:szCs w:val="24"/>
          <w:lang w:val="sk-SK"/>
        </w:rPr>
      </w:pPr>
      <w:r w:rsidRPr="000547EF">
        <w:rPr>
          <w:rFonts w:ascii="Times New Roman" w:hAnsi="Times New Roman" w:cs="Times New Roman"/>
          <w:sz w:val="24"/>
          <w:szCs w:val="24"/>
          <w:u w:val="single"/>
          <w:lang w:val="sk-SK"/>
        </w:rPr>
        <w:t>Prijímateľ v</w:t>
      </w:r>
      <w:r w:rsidR="00C816C4" w:rsidRPr="000547EF">
        <w:rPr>
          <w:rFonts w:ascii="Times New Roman" w:hAnsi="Times New Roman" w:cs="Times New Roman"/>
          <w:sz w:val="24"/>
          <w:szCs w:val="24"/>
          <w:u w:val="single"/>
          <w:lang w:val="sk-SK"/>
        </w:rPr>
        <w:t xml:space="preserve"> rámci následných monitorovacích správ poskytne raz ročne </w:t>
      </w:r>
      <w:r w:rsidRPr="000547EF">
        <w:rPr>
          <w:rFonts w:ascii="Times New Roman" w:hAnsi="Times New Roman" w:cs="Times New Roman"/>
          <w:sz w:val="24"/>
          <w:szCs w:val="24"/>
          <w:lang w:val="sk-SK"/>
        </w:rPr>
        <w:t>vykonávateľovi</w:t>
      </w:r>
      <w:r w:rsidR="00C816C4" w:rsidRPr="000547EF">
        <w:rPr>
          <w:rFonts w:ascii="Times New Roman" w:hAnsi="Times New Roman" w:cs="Times New Roman"/>
          <w:sz w:val="24"/>
          <w:szCs w:val="24"/>
          <w:lang w:val="sk-SK"/>
        </w:rPr>
        <w:t xml:space="preserve"> informácie o: </w:t>
      </w:r>
    </w:p>
    <w:p w14:paraId="2ECDA29D" w14:textId="77777777" w:rsidR="00C816C4" w:rsidRPr="000547EF" w:rsidRDefault="00C816C4" w:rsidP="00C816C4">
      <w:pPr>
        <w:jc w:val="both"/>
        <w:rPr>
          <w:rFonts w:ascii="Times New Roman" w:hAnsi="Times New Roman" w:cs="Times New Roman"/>
          <w:sz w:val="24"/>
          <w:szCs w:val="24"/>
          <w:lang w:val="sk-SK"/>
        </w:rPr>
      </w:pPr>
    </w:p>
    <w:p w14:paraId="1B5A8B27" w14:textId="58D68BD4" w:rsidR="004B6268" w:rsidRPr="000547EF" w:rsidRDefault="00C816C4" w:rsidP="003D13E8">
      <w:pPr>
        <w:pStyle w:val="Odsekzoznamu"/>
        <w:numPr>
          <w:ilvl w:val="0"/>
          <w:numId w:val="39"/>
        </w:num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začlenení detí, ktorým bola poskytovaná raná starostlivosť (a detí tehotných žien, ktorým sa poskytovalo vzdelávanie) do formálneho predprimárneho vzdelávania, </w:t>
      </w:r>
    </w:p>
    <w:p w14:paraId="2AD7430C" w14:textId="2A042F3A" w:rsidR="00A53BCE" w:rsidRPr="000547EF" w:rsidRDefault="004B6268" w:rsidP="003D13E8">
      <w:pPr>
        <w:pStyle w:val="Odsekzoznamu"/>
        <w:numPr>
          <w:ilvl w:val="0"/>
          <w:numId w:val="39"/>
        </w:num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w:t>
      </w:r>
      <w:r w:rsidR="00C816C4" w:rsidRPr="000547EF">
        <w:rPr>
          <w:rFonts w:ascii="Times New Roman" w:hAnsi="Times New Roman" w:cs="Times New Roman"/>
          <w:sz w:val="24"/>
          <w:szCs w:val="24"/>
          <w:lang w:val="sk-SK"/>
        </w:rPr>
        <w:t xml:space="preserve">ačlenení detí do povinného primárneho vzdelávania a </w:t>
      </w:r>
      <w:r w:rsidR="00C816C4" w:rsidRPr="000547EF">
        <w:rPr>
          <w:rFonts w:ascii="Times New Roman" w:eastAsia="Arial Narrow" w:hAnsi="Times New Roman" w:cs="Times New Roman"/>
          <w:sz w:val="24"/>
          <w:szCs w:val="24"/>
          <w:lang w:val="sk-SK"/>
        </w:rPr>
        <w:t>úspešnos</w:t>
      </w:r>
      <w:r w:rsidR="008214D0" w:rsidRPr="000547EF">
        <w:rPr>
          <w:rFonts w:ascii="Times New Roman" w:eastAsia="Arial Narrow" w:hAnsi="Times New Roman" w:cs="Times New Roman"/>
          <w:sz w:val="24"/>
          <w:szCs w:val="24"/>
          <w:lang w:val="sk-SK"/>
        </w:rPr>
        <w:t>ti</w:t>
      </w:r>
      <w:r w:rsidR="00C816C4" w:rsidRPr="000547EF">
        <w:rPr>
          <w:rFonts w:ascii="Times New Roman" w:hAnsi="Times New Roman" w:cs="Times New Roman"/>
          <w:sz w:val="24"/>
          <w:szCs w:val="24"/>
          <w:lang w:val="sk-SK"/>
        </w:rPr>
        <w:t xml:space="preserve"> absolvovania prvého ročníka primárneho vzdelávania</w:t>
      </w:r>
      <w:r w:rsidR="00C816C4" w:rsidRPr="000547EF">
        <w:rPr>
          <w:rFonts w:ascii="Times New Roman" w:eastAsia="Arial Narrow" w:hAnsi="Times New Roman" w:cs="Times New Roman"/>
          <w:sz w:val="24"/>
          <w:szCs w:val="24"/>
          <w:lang w:val="sk-SK"/>
        </w:rPr>
        <w:t>.</w:t>
      </w:r>
      <w:r w:rsidR="00DE2897" w:rsidRPr="000547EF">
        <w:rPr>
          <w:rFonts w:ascii="Times New Roman" w:eastAsia="Arial Narrow" w:hAnsi="Times New Roman" w:cs="Times New Roman"/>
          <w:sz w:val="24"/>
          <w:szCs w:val="24"/>
          <w:lang w:val="sk-SK"/>
        </w:rPr>
        <w:t>,</w:t>
      </w:r>
    </w:p>
    <w:p w14:paraId="2471EE25" w14:textId="5D4ADA32" w:rsidR="00A53BCE" w:rsidRPr="000547EF" w:rsidRDefault="00DE2897" w:rsidP="003D13E8">
      <w:pPr>
        <w:pStyle w:val="Odsekzoznamu"/>
        <w:numPr>
          <w:ilvl w:val="0"/>
          <w:numId w:val="39"/>
        </w:numPr>
        <w:spacing w:after="240"/>
        <w:rPr>
          <w:rFonts w:ascii="Times New Roman" w:hAnsi="Times New Roman" w:cs="Times New Roman"/>
          <w:sz w:val="24"/>
          <w:szCs w:val="24"/>
          <w:lang w:val="sk-SK"/>
        </w:rPr>
      </w:pPr>
      <w:r w:rsidRPr="000547EF">
        <w:rPr>
          <w:rFonts w:ascii="Times New Roman" w:eastAsia="Arial Narrow" w:hAnsi="Times New Roman" w:cs="Times New Roman"/>
          <w:sz w:val="24"/>
          <w:szCs w:val="24"/>
          <w:lang w:val="sk-SK"/>
        </w:rPr>
        <w:t>úspešnosti detí, ktorým bola poskytovaná raná starostlivosť (a detí tehotných žien, ktorým sa poskytovalo vzdelávanie) skrz dotazník pre učiteľky materských škôl a učiteľky prvého ročníka základných škôl.</w:t>
      </w:r>
    </w:p>
    <w:p w14:paraId="43DC4A15" w14:textId="7322BCD7" w:rsidR="00B81C26" w:rsidRPr="000547EF" w:rsidRDefault="00CF37CA" w:rsidP="00B81C26">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Rozsah údajov poskytovaných </w:t>
      </w:r>
      <w:r w:rsidR="00165B7F" w:rsidRPr="000547EF">
        <w:rPr>
          <w:rFonts w:ascii="Times New Roman" w:hAnsi="Times New Roman" w:cs="Times New Roman"/>
          <w:sz w:val="24"/>
          <w:szCs w:val="24"/>
          <w:lang w:val="sk-SK"/>
        </w:rPr>
        <w:t>prijímateľom</w:t>
      </w:r>
      <w:r w:rsidR="00B36C5F" w:rsidRPr="000547EF">
        <w:rPr>
          <w:rFonts w:ascii="Times New Roman" w:hAnsi="Times New Roman" w:cs="Times New Roman"/>
          <w:sz w:val="24"/>
          <w:szCs w:val="24"/>
          <w:lang w:val="sk-SK"/>
        </w:rPr>
        <w:t xml:space="preserve"> poskytne vykonávateľ vo vzore Monitorovacej správy, zostavenej podľa odporúčaní v Systéme implementácie Plánu obnovy a odolnosti SR</w:t>
      </w:r>
      <w:r w:rsidR="00B81C26" w:rsidRPr="000547EF">
        <w:rPr>
          <w:rFonts w:ascii="Times New Roman" w:hAnsi="Times New Roman" w:cs="Times New Roman"/>
          <w:sz w:val="24"/>
          <w:szCs w:val="24"/>
          <w:lang w:val="sk-SK"/>
        </w:rPr>
        <w:t xml:space="preserve">, ktorý </w:t>
      </w:r>
      <w:r w:rsidR="00B36C5F" w:rsidRPr="000547EF">
        <w:rPr>
          <w:rFonts w:ascii="Times New Roman" w:eastAsia="Times New Roman" w:hAnsi="Times New Roman" w:cs="Times New Roman"/>
          <w:sz w:val="24"/>
          <w:szCs w:val="24"/>
          <w:lang w:val="sk-SK" w:eastAsia="sk-SK"/>
        </w:rPr>
        <w:t>za</w:t>
      </w:r>
      <w:r w:rsidR="00A53BCE" w:rsidRPr="000547EF">
        <w:rPr>
          <w:rFonts w:ascii="Times New Roman" w:eastAsia="Times New Roman" w:hAnsi="Times New Roman" w:cs="Times New Roman"/>
          <w:sz w:val="24"/>
          <w:szCs w:val="24"/>
          <w:lang w:val="sk-SK" w:eastAsia="sk-SK"/>
        </w:rPr>
        <w:t>siela</w:t>
      </w:r>
      <w:r w:rsidR="00B36C5F" w:rsidRPr="000547EF">
        <w:rPr>
          <w:rFonts w:ascii="Times New Roman" w:hAnsi="Times New Roman" w:cs="Times New Roman"/>
          <w:sz w:val="24"/>
          <w:szCs w:val="24"/>
          <w:lang w:val="sk-SK"/>
        </w:rPr>
        <w:t xml:space="preserve"> vykonávateľ </w:t>
      </w:r>
      <w:r w:rsidR="00165B7F" w:rsidRPr="000547EF">
        <w:rPr>
          <w:rFonts w:ascii="Times New Roman" w:hAnsi="Times New Roman" w:cs="Times New Roman"/>
          <w:sz w:val="24"/>
          <w:szCs w:val="24"/>
          <w:lang w:val="sk-SK"/>
        </w:rPr>
        <w:t>prijímateľovi</w:t>
      </w:r>
      <w:r w:rsidR="00B36C5F" w:rsidRPr="000547EF">
        <w:rPr>
          <w:rFonts w:ascii="Times New Roman" w:eastAsia="Times New Roman" w:hAnsi="Times New Roman" w:cs="Times New Roman"/>
          <w:sz w:val="24"/>
          <w:szCs w:val="24"/>
          <w:lang w:val="sk-SK" w:eastAsia="sk-SK"/>
        </w:rPr>
        <w:t>.</w:t>
      </w:r>
      <w:r w:rsidR="00B72F2B" w:rsidRPr="000547EF">
        <w:rPr>
          <w:rFonts w:ascii="Times New Roman" w:hAnsi="Times New Roman" w:cs="Times New Roman"/>
          <w:sz w:val="24"/>
          <w:szCs w:val="24"/>
          <w:lang w:val="sk-SK"/>
        </w:rPr>
        <w:t xml:space="preserve"> </w:t>
      </w:r>
      <w:r w:rsidR="00B81C26" w:rsidRPr="000547EF">
        <w:rPr>
          <w:rFonts w:ascii="Times New Roman" w:hAnsi="Times New Roman" w:cs="Times New Roman"/>
          <w:sz w:val="24"/>
          <w:szCs w:val="24"/>
          <w:lang w:val="sk-SK"/>
        </w:rPr>
        <w:t xml:space="preserve">V prípade, ak na základe údajov získaných z Monitorovacej správy projektu vykonávateľ identifikuje nejasnosti, vyzve </w:t>
      </w:r>
      <w:r w:rsidR="00165B7F" w:rsidRPr="000547EF">
        <w:rPr>
          <w:rFonts w:ascii="Times New Roman" w:hAnsi="Times New Roman" w:cs="Times New Roman"/>
          <w:sz w:val="24"/>
          <w:szCs w:val="24"/>
          <w:lang w:val="sk-SK"/>
        </w:rPr>
        <w:t>prijímateľa</w:t>
      </w:r>
      <w:r w:rsidR="00B81C26" w:rsidRPr="000547EF">
        <w:rPr>
          <w:rFonts w:ascii="Times New Roman" w:hAnsi="Times New Roman" w:cs="Times New Roman"/>
          <w:sz w:val="24"/>
          <w:szCs w:val="24"/>
          <w:lang w:val="sk-SK"/>
        </w:rPr>
        <w:t xml:space="preserve"> na poskytnutie vysvetlenia alebo doplnenia monitorovacej správy.</w:t>
      </w:r>
    </w:p>
    <w:p w14:paraId="3710D5BD" w14:textId="1BE490CC" w:rsidR="00B72F2B" w:rsidRPr="000547EF" w:rsidRDefault="00B72F2B" w:rsidP="00B81C26">
      <w:pPr>
        <w:jc w:val="both"/>
        <w:rPr>
          <w:rFonts w:ascii="Times New Roman" w:hAnsi="Times New Roman" w:cs="Times New Roman"/>
          <w:sz w:val="24"/>
          <w:szCs w:val="24"/>
          <w:lang w:val="sk-SK"/>
        </w:rPr>
      </w:pPr>
    </w:p>
    <w:p w14:paraId="2A93B37C" w14:textId="58622C91" w:rsidR="00B72F2B" w:rsidRPr="000547EF" w:rsidRDefault="00B72F2B" w:rsidP="00B81C26">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Počas platnosti a účinnosti tejto Zmluvy môže byť Projekt predmetom </w:t>
      </w:r>
      <w:proofErr w:type="spellStart"/>
      <w:r w:rsidRPr="000547EF">
        <w:rPr>
          <w:rFonts w:ascii="Times New Roman" w:hAnsi="Times New Roman" w:cs="Times New Roman"/>
          <w:sz w:val="24"/>
          <w:szCs w:val="24"/>
          <w:lang w:val="sk-SK"/>
        </w:rPr>
        <w:t>evaluácie</w:t>
      </w:r>
      <w:proofErr w:type="spellEnd"/>
      <w:r w:rsidRPr="000547EF">
        <w:rPr>
          <w:rFonts w:ascii="Times New Roman" w:hAnsi="Times New Roman" w:cs="Times New Roman"/>
          <w:sz w:val="24"/>
          <w:szCs w:val="24"/>
          <w:lang w:val="sk-SK"/>
        </w:rPr>
        <w:t xml:space="preserve"> (objektívneho a nezávislého hodnotenia) dopadov s cieľom určenia relevantnosti, efektívnosti a účinnosti služby. Prijatím zmluvy sa Prijímateľ zaväzuje, že bude spolupracovať na </w:t>
      </w:r>
      <w:proofErr w:type="spellStart"/>
      <w:r w:rsidRPr="000547EF">
        <w:rPr>
          <w:rFonts w:ascii="Times New Roman" w:hAnsi="Times New Roman" w:cs="Times New Roman"/>
          <w:sz w:val="24"/>
          <w:szCs w:val="24"/>
          <w:lang w:val="sk-SK"/>
        </w:rPr>
        <w:t>evaluácii</w:t>
      </w:r>
      <w:proofErr w:type="spellEnd"/>
      <w:r w:rsidRPr="000547EF">
        <w:rPr>
          <w:rFonts w:ascii="Times New Roman" w:hAnsi="Times New Roman" w:cs="Times New Roman"/>
          <w:sz w:val="24"/>
          <w:szCs w:val="24"/>
          <w:lang w:val="sk-SK"/>
        </w:rPr>
        <w:t xml:space="preserve"> Projektu.</w:t>
      </w:r>
    </w:p>
    <w:p w14:paraId="723E182A" w14:textId="77777777" w:rsidR="001A04A0" w:rsidRPr="000547EF" w:rsidRDefault="001A04A0" w:rsidP="008C52D3">
      <w:pPr>
        <w:rPr>
          <w:rFonts w:ascii="Times New Roman" w:hAnsi="Times New Roman" w:cs="Times New Roman"/>
          <w:b/>
          <w:sz w:val="24"/>
          <w:szCs w:val="24"/>
          <w:lang w:val="sk-SK"/>
        </w:rPr>
      </w:pPr>
    </w:p>
    <w:p w14:paraId="1EF19059" w14:textId="6C040B9B" w:rsidR="00267343" w:rsidRPr="000547EF" w:rsidRDefault="00B30F6D" w:rsidP="00B30F6D">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KONTROLA</w:t>
      </w:r>
    </w:p>
    <w:p w14:paraId="411DB957" w14:textId="2C5C15C0" w:rsidR="00B30F6D" w:rsidRPr="000547EF" w:rsidRDefault="00B30F6D" w:rsidP="00B81C26">
      <w:pPr>
        <w:jc w:val="both"/>
        <w:rPr>
          <w:rFonts w:ascii="Times New Roman" w:hAnsi="Times New Roman" w:cs="Times New Roman"/>
          <w:sz w:val="24"/>
          <w:szCs w:val="24"/>
          <w:lang w:val="sk-SK"/>
        </w:rPr>
      </w:pPr>
    </w:p>
    <w:p w14:paraId="0560F05B" w14:textId="7A79D377" w:rsidR="00B30F6D" w:rsidRPr="000547EF" w:rsidRDefault="00B30F6D" w:rsidP="00B30F6D">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Účelom kontroly, ktorá sa vykonáva pri implementácii Plánu obnovy</w:t>
      </w:r>
      <w:r w:rsidR="008214D0" w:rsidRPr="000547EF">
        <w:rPr>
          <w:rFonts w:ascii="Times New Roman" w:eastAsia="Times New Roman" w:hAnsi="Times New Roman" w:cs="Times New Roman"/>
          <w:sz w:val="24"/>
          <w:szCs w:val="24"/>
          <w:lang w:val="sk-SK" w:eastAsia="sk-SK"/>
        </w:rPr>
        <w:t>,</w:t>
      </w:r>
      <w:r w:rsidRPr="000547EF">
        <w:rPr>
          <w:rFonts w:ascii="Times New Roman" w:hAnsi="Times New Roman" w:cs="Times New Roman"/>
          <w:sz w:val="24"/>
          <w:szCs w:val="24"/>
          <w:lang w:val="sk-SK"/>
        </w:rPr>
        <w:t xml:space="preserve"> je zabezpečiť potrebné uistenie, že sa všetky</w:t>
      </w:r>
      <w:r w:rsidR="007076F8">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opatrenia v rámci Plánu obnovy riadne vykonávajú a prostriedky mechanizmu sú spravované v súlade so všetkými</w:t>
      </w:r>
      <w:r w:rsidR="007076F8">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uplatniteľnými predpismi, najmä pokiaľ ide o predchádzanie konfliktom záujmov, podvodom a korupcii a predchádzanie dvojitému financovaniu z prostriedkov mechanizmu a iných prostriedkov EÚ a iných nástrojov finančnej pomoci poskytnutej SR zo zahraničia, ako aj s inými verejnými prostriedkami a v súlade so zásadou správneho finančného riadenia.</w:t>
      </w:r>
    </w:p>
    <w:p w14:paraId="7962E43E" w14:textId="5DBCEB3F" w:rsidR="00B30F6D" w:rsidRPr="000547EF" w:rsidRDefault="00B30F6D" w:rsidP="00551195">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Pri implementácii Plánu obnovy sa uplatní systém kontrol upravený zákonom o finančnej kontrole. Finančnú kontrolu sú priamo v zmysle tohto zákona povinné vykonávať všetky </w:t>
      </w:r>
      <w:r w:rsidRPr="000547EF">
        <w:rPr>
          <w:rFonts w:ascii="Times New Roman" w:hAnsi="Times New Roman" w:cs="Times New Roman"/>
          <w:sz w:val="24"/>
          <w:szCs w:val="24"/>
          <w:lang w:val="sk-SK"/>
        </w:rPr>
        <w:lastRenderedPageBreak/>
        <w:t>subjekty, ktoré zabezpečujú implementáciu</w:t>
      </w:r>
      <w:r w:rsidR="00D1714F"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Plánu obnovy: </w:t>
      </w:r>
      <w:r w:rsidR="00A87157" w:rsidRPr="000547EF">
        <w:rPr>
          <w:rFonts w:ascii="Times New Roman" w:hAnsi="Times New Roman" w:cs="Times New Roman"/>
          <w:sz w:val="24"/>
          <w:szCs w:val="24"/>
          <w:lang w:val="sk-SK"/>
        </w:rPr>
        <w:t>Národná implementačná a koordinačná autorita (</w:t>
      </w:r>
      <w:r w:rsidRPr="000547EF">
        <w:rPr>
          <w:rFonts w:ascii="Times New Roman" w:hAnsi="Times New Roman" w:cs="Times New Roman"/>
          <w:sz w:val="24"/>
          <w:szCs w:val="24"/>
          <w:lang w:val="sk-SK"/>
        </w:rPr>
        <w:t>NIKA</w:t>
      </w:r>
      <w:r w:rsidR="00A87157" w:rsidRPr="000547EF">
        <w:rPr>
          <w:rFonts w:ascii="Times New Roman" w:eastAsia="Times New Roman" w:hAnsi="Times New Roman" w:cs="Times New Roman"/>
          <w:sz w:val="24"/>
          <w:szCs w:val="24"/>
          <w:lang w:val="sk-SK" w:eastAsia="sk-SK"/>
        </w:rPr>
        <w:t>)</w:t>
      </w:r>
      <w:r w:rsidR="00D55169" w:rsidRPr="000547EF">
        <w:rPr>
          <w:rFonts w:ascii="Times New Roman" w:eastAsia="Times New Roman" w:hAnsi="Times New Roman" w:cs="Times New Roman"/>
          <w:sz w:val="24"/>
          <w:szCs w:val="24"/>
          <w:lang w:val="sk-SK" w:eastAsia="sk-SK"/>
        </w:rPr>
        <w:t>.</w:t>
      </w:r>
      <w:r w:rsidR="00D55169" w:rsidRPr="000547EF">
        <w:rPr>
          <w:rFonts w:ascii="Times New Roman" w:hAnsi="Times New Roman" w:cs="Times New Roman"/>
          <w:sz w:val="24"/>
          <w:szCs w:val="24"/>
          <w:lang w:val="sk-SK"/>
        </w:rPr>
        <w:t xml:space="preserve"> </w:t>
      </w:r>
      <w:r w:rsidR="00D1714F" w:rsidRPr="000547EF">
        <w:rPr>
          <w:rFonts w:ascii="Times New Roman" w:hAnsi="Times New Roman" w:cs="Times New Roman"/>
          <w:sz w:val="24"/>
          <w:szCs w:val="24"/>
          <w:lang w:val="sk-SK"/>
        </w:rPr>
        <w:t>Pri vykonávaní finančnej kontroly sa postupuje podľa všeobecne platných právnych predpisov a Systému implementácie Plánu obnovy a odolnosti SR.</w:t>
      </w:r>
    </w:p>
    <w:p w14:paraId="3BE2BF14" w14:textId="32C287F0" w:rsidR="001E513E" w:rsidRPr="000547EF" w:rsidRDefault="001E513E" w:rsidP="00551195">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Finančná kontrola sa podľa zákona o finančnej kontrole vykonáva ako:</w:t>
      </w:r>
    </w:p>
    <w:p w14:paraId="04C92C13" w14:textId="7D3FC28D" w:rsidR="001E513E" w:rsidRPr="000547EF" w:rsidRDefault="001E513E" w:rsidP="001E513E">
      <w:pPr>
        <w:pStyle w:val="Odsekzoznamu"/>
        <w:numPr>
          <w:ilvl w:val="0"/>
          <w:numId w:val="13"/>
        </w:numPr>
        <w:ind w:left="284" w:hanging="284"/>
        <w:jc w:val="both"/>
        <w:rPr>
          <w:rFonts w:ascii="Times New Roman" w:hAnsi="Times New Roman" w:cs="Times New Roman"/>
          <w:b/>
          <w:sz w:val="24"/>
          <w:szCs w:val="24"/>
          <w:lang w:val="sk-SK"/>
        </w:rPr>
      </w:pPr>
      <w:r w:rsidRPr="000547EF">
        <w:rPr>
          <w:rFonts w:ascii="Times New Roman" w:hAnsi="Times New Roman" w:cs="Times New Roman"/>
          <w:b/>
          <w:sz w:val="24"/>
          <w:szCs w:val="24"/>
          <w:lang w:val="sk-SK"/>
        </w:rPr>
        <w:t>základná finančná kontrola,</w:t>
      </w:r>
    </w:p>
    <w:p w14:paraId="5E895B32" w14:textId="6E1977C2" w:rsidR="009E5AEF" w:rsidRPr="000547EF" w:rsidRDefault="001E513E" w:rsidP="008C52D3">
      <w:pPr>
        <w:ind w:left="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Základná finančná kontrola sa vykonáva povinne v súvislosti s každou finančnou operáciou alebo jej časťou do vnútra orgánu verejnej správy, ktorý túto kontrolu vykonáva. Jej cieľom je posúdiť, či vo finančnej operácii alebo jej časti možno alebo nemožno pokračovať, či finančnú operáciu možno vykonať alebo nemožno vykonať, alebo či je alebo nie je potrebné vymáhať poskytnuté plnenie, ak sa finančná operácia alebo jej časť už vykonala.</w:t>
      </w:r>
    </w:p>
    <w:p w14:paraId="3EAC0106" w14:textId="413DE01C" w:rsidR="001E513E" w:rsidRPr="000547EF" w:rsidRDefault="001E513E" w:rsidP="001E513E">
      <w:pPr>
        <w:pStyle w:val="Odsekzoznamu"/>
        <w:numPr>
          <w:ilvl w:val="0"/>
          <w:numId w:val="13"/>
        </w:numPr>
        <w:ind w:left="284" w:hanging="284"/>
        <w:jc w:val="both"/>
        <w:rPr>
          <w:rFonts w:ascii="Times New Roman" w:hAnsi="Times New Roman" w:cs="Times New Roman"/>
          <w:b/>
          <w:sz w:val="24"/>
          <w:szCs w:val="24"/>
          <w:lang w:val="sk-SK"/>
        </w:rPr>
      </w:pPr>
      <w:r w:rsidRPr="000547EF">
        <w:rPr>
          <w:rFonts w:ascii="Times New Roman" w:hAnsi="Times New Roman" w:cs="Times New Roman"/>
          <w:b/>
          <w:sz w:val="24"/>
          <w:szCs w:val="24"/>
          <w:lang w:val="sk-SK"/>
        </w:rPr>
        <w:t>administratívna finančná kontrola,</w:t>
      </w:r>
    </w:p>
    <w:p w14:paraId="2478DDF9" w14:textId="59DE19C4" w:rsidR="001E513E" w:rsidRPr="000547EF" w:rsidRDefault="001E513E" w:rsidP="000C4DE2">
      <w:pPr>
        <w:ind w:left="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Administratívna finančná kontrola sa vykonáva povinne, avšak len v súvislosti s finančnou operáciou alebo jej časťou, ktorá</w:t>
      </w:r>
      <w:r w:rsidR="000C4DE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predstavuje poskytnutie verejných financií</w:t>
      </w:r>
      <w:r w:rsidR="000C4DE2" w:rsidRPr="000547EF">
        <w:rPr>
          <w:rFonts w:ascii="Times New Roman" w:hAnsi="Times New Roman" w:cs="Times New Roman"/>
          <w:sz w:val="24"/>
          <w:szCs w:val="24"/>
          <w:lang w:val="sk-SK"/>
        </w:rPr>
        <w:t xml:space="preserve"> a </w:t>
      </w:r>
      <w:r w:rsidRPr="000547EF">
        <w:rPr>
          <w:rFonts w:ascii="Times New Roman" w:hAnsi="Times New Roman" w:cs="Times New Roman"/>
          <w:sz w:val="24"/>
          <w:szCs w:val="24"/>
          <w:lang w:val="sk-SK"/>
        </w:rPr>
        <w:t>začína prvým úkonom povinnej osoby voči oprávnenej</w:t>
      </w:r>
      <w:r w:rsidR="000C4DE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osobe, pričom sa ukončí najneskôr pred zrealizovaním platby alebo zúčtovaním platby. </w:t>
      </w:r>
      <w:r w:rsidR="000C4DE2" w:rsidRPr="000547EF">
        <w:rPr>
          <w:rFonts w:ascii="Times New Roman" w:hAnsi="Times New Roman" w:cs="Times New Roman"/>
          <w:sz w:val="24"/>
          <w:szCs w:val="24"/>
          <w:lang w:val="sk-SK"/>
        </w:rPr>
        <w:t xml:space="preserve">Administratívna finančná kontrola </w:t>
      </w:r>
      <w:r w:rsidRPr="000547EF">
        <w:rPr>
          <w:rFonts w:ascii="Times New Roman" w:hAnsi="Times New Roman" w:cs="Times New Roman"/>
          <w:sz w:val="24"/>
          <w:szCs w:val="24"/>
          <w:lang w:val="sk-SK"/>
        </w:rPr>
        <w:t>je</w:t>
      </w:r>
      <w:r w:rsidR="000C4DE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skončená dňom zaslania správy z </w:t>
      </w:r>
      <w:r w:rsidR="000C4DE2" w:rsidRPr="000547EF">
        <w:rPr>
          <w:rFonts w:ascii="Times New Roman" w:hAnsi="Times New Roman" w:cs="Times New Roman"/>
          <w:sz w:val="24"/>
          <w:szCs w:val="24"/>
          <w:lang w:val="sk-SK"/>
        </w:rPr>
        <w:t>kontroly</w:t>
      </w:r>
      <w:r w:rsidRPr="000547EF">
        <w:rPr>
          <w:rFonts w:ascii="Times New Roman" w:hAnsi="Times New Roman" w:cs="Times New Roman"/>
          <w:sz w:val="24"/>
          <w:szCs w:val="24"/>
          <w:lang w:val="sk-SK"/>
        </w:rPr>
        <w:t xml:space="preserve"> povinnej osobe.</w:t>
      </w:r>
    </w:p>
    <w:p w14:paraId="4BE8534D" w14:textId="574F3DB3" w:rsidR="001E513E" w:rsidRPr="000547EF" w:rsidRDefault="001E513E" w:rsidP="000C4DE2">
      <w:pPr>
        <w:pStyle w:val="Odsekzoznamu"/>
        <w:numPr>
          <w:ilvl w:val="0"/>
          <w:numId w:val="13"/>
        </w:numPr>
        <w:ind w:left="284" w:hanging="284"/>
        <w:jc w:val="both"/>
        <w:rPr>
          <w:rFonts w:ascii="Times New Roman" w:hAnsi="Times New Roman" w:cs="Times New Roman"/>
          <w:b/>
          <w:sz w:val="24"/>
          <w:szCs w:val="24"/>
          <w:lang w:val="sk-SK"/>
        </w:rPr>
      </w:pPr>
      <w:r w:rsidRPr="000547EF">
        <w:rPr>
          <w:rFonts w:ascii="Times New Roman" w:hAnsi="Times New Roman" w:cs="Times New Roman"/>
          <w:b/>
          <w:sz w:val="24"/>
          <w:szCs w:val="24"/>
          <w:lang w:val="sk-SK"/>
        </w:rPr>
        <w:t>finančná kontrola na mieste.</w:t>
      </w:r>
    </w:p>
    <w:p w14:paraId="19404FE1" w14:textId="60BA16DB" w:rsidR="00D1714F" w:rsidRPr="000547EF" w:rsidRDefault="001E513E" w:rsidP="000C4DE2">
      <w:pPr>
        <w:ind w:left="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Vykonanie </w:t>
      </w:r>
      <w:r w:rsidR="000C4DE2" w:rsidRPr="000547EF">
        <w:rPr>
          <w:rFonts w:ascii="Times New Roman" w:hAnsi="Times New Roman" w:cs="Times New Roman"/>
          <w:sz w:val="24"/>
          <w:szCs w:val="24"/>
          <w:lang w:val="sk-SK"/>
        </w:rPr>
        <w:t xml:space="preserve">finančnej kontroly na mieste </w:t>
      </w:r>
      <w:r w:rsidRPr="000547EF">
        <w:rPr>
          <w:rFonts w:ascii="Times New Roman" w:hAnsi="Times New Roman" w:cs="Times New Roman"/>
          <w:sz w:val="24"/>
          <w:szCs w:val="24"/>
          <w:lang w:val="sk-SK"/>
        </w:rPr>
        <w:t>je fakultatívne</w:t>
      </w:r>
      <w:r w:rsidR="000C4DE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je potrebné vykonať v prípade, ak nie je možné tzv. „od stola“ preveriť</w:t>
      </w:r>
      <w:r w:rsidR="000C4DE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a zistiť skutočnosti, ktoré sa považujú za potrebné na účely overenia finančnej operácie alebo jej časti. F</w:t>
      </w:r>
      <w:r w:rsidR="000C4DE2" w:rsidRPr="000547EF">
        <w:rPr>
          <w:rFonts w:ascii="Times New Roman" w:hAnsi="Times New Roman" w:cs="Times New Roman"/>
          <w:sz w:val="24"/>
          <w:szCs w:val="24"/>
          <w:lang w:val="sk-SK"/>
        </w:rPr>
        <w:t xml:space="preserve">inančná kontrola na mieste </w:t>
      </w:r>
      <w:r w:rsidRPr="000547EF">
        <w:rPr>
          <w:rFonts w:ascii="Times New Roman" w:hAnsi="Times New Roman" w:cs="Times New Roman"/>
          <w:sz w:val="24"/>
          <w:szCs w:val="24"/>
          <w:lang w:val="sk-SK"/>
        </w:rPr>
        <w:t>začína prvým úkonom oprávnenej osoby voči povinnej osobe a je skončená dňom zaslania správy z</w:t>
      </w:r>
      <w:r w:rsidR="000C4DE2"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finančnej</w:t>
      </w:r>
      <w:r w:rsidR="000C4DE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kontroly na mieste povinnej osobe.</w:t>
      </w:r>
    </w:p>
    <w:p w14:paraId="64EBBFAC" w14:textId="799C4048" w:rsidR="009032C5" w:rsidRPr="000547EF" w:rsidRDefault="009032C5" w:rsidP="003D13E8">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Vykonávanými kontrolami sa zabezpečí </w:t>
      </w:r>
      <w:r w:rsidR="00E11259" w:rsidRPr="000547EF">
        <w:rPr>
          <w:rFonts w:ascii="Times New Roman" w:eastAsia="Times New Roman" w:hAnsi="Times New Roman" w:cs="Times New Roman"/>
          <w:sz w:val="24"/>
          <w:szCs w:val="24"/>
          <w:lang w:val="sk-SK" w:eastAsia="sk-SK"/>
        </w:rPr>
        <w:t>vyhodnotenie príspevku k naplneniu míľnikov/cieľov Plánu obnovy</w:t>
      </w:r>
      <w:r w:rsidR="00E11259" w:rsidRPr="000547EF">
        <w:rPr>
          <w:rFonts w:ascii="Times New Roman" w:hAnsi="Times New Roman" w:cs="Times New Roman"/>
          <w:sz w:val="24"/>
          <w:szCs w:val="24"/>
          <w:lang w:val="sk-SK"/>
        </w:rPr>
        <w:t xml:space="preserve"> a </w:t>
      </w:r>
      <w:r w:rsidR="00E11259" w:rsidRPr="000547EF">
        <w:rPr>
          <w:rFonts w:ascii="Times New Roman" w:eastAsia="Times New Roman" w:hAnsi="Times New Roman" w:cs="Times New Roman"/>
          <w:sz w:val="24"/>
          <w:szCs w:val="24"/>
          <w:lang w:val="sk-SK" w:eastAsia="sk-SK"/>
        </w:rPr>
        <w:t>odolnosti SR</w:t>
      </w:r>
      <w:r w:rsidR="00E11259" w:rsidRPr="000547EF" w:rsidDel="00E11259">
        <w:rPr>
          <w:rFonts w:ascii="Times New Roman" w:eastAsia="Times New Roman" w:hAnsi="Times New Roman" w:cs="Times New Roman"/>
          <w:sz w:val="24"/>
          <w:szCs w:val="24"/>
          <w:lang w:val="sk-SK" w:eastAsia="sk-SK"/>
        </w:rPr>
        <w:t xml:space="preserve"> </w:t>
      </w:r>
      <w:r w:rsidR="00C816C4" w:rsidRPr="000547EF">
        <w:rPr>
          <w:rFonts w:ascii="Times New Roman" w:eastAsia="Times New Roman" w:hAnsi="Times New Roman" w:cs="Times New Roman"/>
          <w:sz w:val="24"/>
          <w:szCs w:val="24"/>
          <w:lang w:val="sk-SK" w:eastAsia="sk-SK"/>
        </w:rPr>
        <w:t>(</w:t>
      </w:r>
      <w:r w:rsidR="00345A0A" w:rsidRPr="000547EF">
        <w:rPr>
          <w:rFonts w:ascii="Times New Roman" w:hAnsi="Times New Roman" w:cs="Times New Roman"/>
          <w:sz w:val="24"/>
          <w:szCs w:val="24"/>
          <w:lang w:val="sk-SK"/>
        </w:rPr>
        <w:t>úspešnosť detí, ktorým bola poskytovaná raná starostlivosť</w:t>
      </w:r>
      <w:r w:rsidR="00C816C4" w:rsidRPr="000547EF">
        <w:rPr>
          <w:rFonts w:ascii="Times New Roman" w:hAnsi="Times New Roman" w:cs="Times New Roman"/>
          <w:sz w:val="24"/>
          <w:szCs w:val="24"/>
          <w:lang w:val="sk-SK"/>
        </w:rPr>
        <w:t xml:space="preserve">, ich </w:t>
      </w:r>
      <w:r w:rsidR="002541B1" w:rsidRPr="000547EF">
        <w:rPr>
          <w:rFonts w:ascii="Times New Roman" w:hAnsi="Times New Roman" w:cs="Times New Roman"/>
          <w:sz w:val="24"/>
          <w:szCs w:val="24"/>
          <w:lang w:val="sk-SK"/>
        </w:rPr>
        <w:t xml:space="preserve">úspešné </w:t>
      </w:r>
      <w:r w:rsidR="00C816C4" w:rsidRPr="000547EF">
        <w:rPr>
          <w:rFonts w:ascii="Times New Roman" w:hAnsi="Times New Roman" w:cs="Times New Roman"/>
          <w:sz w:val="24"/>
          <w:szCs w:val="24"/>
          <w:lang w:val="sk-SK"/>
        </w:rPr>
        <w:t>začlenenie do formálneho predprimárneho vzdelávania</w:t>
      </w:r>
      <w:r w:rsidR="00C816C4" w:rsidRPr="000547EF">
        <w:rPr>
          <w:rFonts w:ascii="Times New Roman" w:eastAsia="Times New Roman" w:hAnsi="Times New Roman" w:cs="Times New Roman"/>
          <w:sz w:val="24"/>
          <w:szCs w:val="24"/>
          <w:lang w:val="sk-SK" w:eastAsia="sk-SK"/>
        </w:rPr>
        <w:t>)</w:t>
      </w:r>
      <w:r w:rsidR="008214D0" w:rsidRPr="000547EF">
        <w:rPr>
          <w:rFonts w:ascii="Times New Roman" w:eastAsia="Times New Roman" w:hAnsi="Times New Roman" w:cs="Times New Roman"/>
          <w:sz w:val="24"/>
          <w:szCs w:val="24"/>
          <w:lang w:val="sk-SK" w:eastAsia="sk-SK"/>
        </w:rPr>
        <w:t>.</w:t>
      </w:r>
      <w:r w:rsidRPr="000547EF">
        <w:rPr>
          <w:rFonts w:ascii="Times New Roman" w:eastAsia="Times New Roman" w:hAnsi="Times New Roman" w:cs="Times New Roman"/>
          <w:sz w:val="24"/>
          <w:szCs w:val="24"/>
          <w:lang w:val="sk-SK" w:eastAsia="sk-SK"/>
        </w:rPr>
        <w:t xml:space="preserve"> </w:t>
      </w:r>
      <w:r w:rsidR="008214D0" w:rsidRPr="000547EF">
        <w:rPr>
          <w:rFonts w:ascii="Times New Roman" w:eastAsia="Times New Roman" w:hAnsi="Times New Roman" w:cs="Times New Roman"/>
          <w:sz w:val="24"/>
          <w:szCs w:val="24"/>
          <w:lang w:val="sk-SK" w:eastAsia="sk-SK"/>
        </w:rPr>
        <w:t>Kontrolami sa vyhodnotí, či boli aktivity</w:t>
      </w:r>
      <w:r w:rsidR="008214D0"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správne vykázané a reportované, či všetky uplatniteľné pravidlá boli dodržané</w:t>
      </w:r>
      <w:r w:rsidR="00551195"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a prostriedky mechanizmu boli použité na stanovený účel. NIKA a vykonávateľ pritom aktívne overujú aj možný</w:t>
      </w:r>
      <w:r w:rsidR="00551195"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výskyt závažných nezrovnalostí, akými sú najmä podvod, korupcia, konflikt záujmov alebo dvojité financovanie</w:t>
      </w:r>
      <w:r w:rsidR="00551195"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z prostriedkov mechanizmu a iných prostriedkov EÚ a iných nástrojov finančnej pomoci poskytnutej SR</w:t>
      </w:r>
      <w:r w:rsidR="00551195"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zo zahraničia. Predchádzanie dvojitému financovaniu je potrebné zabezpečiť aj v súvislosti s inými verejnými</w:t>
      </w:r>
      <w:r w:rsidR="00551195"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prostriedkami. Pre tento účel NIKA a vykonávateľ využívajú všetky dostupné údaje a informácie, vrátane</w:t>
      </w:r>
      <w:r w:rsidR="00551195"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informačného systému ARACHNE.</w:t>
      </w:r>
    </w:p>
    <w:p w14:paraId="118EB390" w14:textId="1679984E" w:rsidR="00551195" w:rsidRPr="008C52D3" w:rsidRDefault="00037BC5" w:rsidP="008C52D3">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 súvislosti s overovaním možného dvojitého financovania sa v rámci kontroly overuje, či prijímateľ nefinancuje projekt zároveň viacerými formami podpory. Za týmto účelom budú využívané existujúce informačné</w:t>
      </w:r>
      <w:r w:rsidR="007C1EF4"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systémy verejnej správy a prípadne aj ďalšie verejne prístupné informácie o prijímateľoch, príspevkoch</w:t>
      </w:r>
      <w:r w:rsidR="004708FB"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a podporovaných projektoch. V prípade potreby sa pri kontrole dvojitého financovania bude vyžadovať súčinnosť</w:t>
      </w:r>
      <w:r w:rsidR="007C1EF4"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inej osoby</w:t>
      </w:r>
      <w:r w:rsidR="007C1EF4" w:rsidRPr="000547EF">
        <w:rPr>
          <w:rFonts w:ascii="Times New Roman" w:hAnsi="Times New Roman" w:cs="Times New Roman"/>
          <w:sz w:val="24"/>
          <w:szCs w:val="24"/>
          <w:lang w:val="sk-SK"/>
        </w:rPr>
        <w:t xml:space="preserve">. </w:t>
      </w:r>
    </w:p>
    <w:p w14:paraId="5DFBB40D" w14:textId="77777777" w:rsidR="00D55169" w:rsidRPr="000547EF" w:rsidRDefault="00551195" w:rsidP="00D55169">
      <w:pPr>
        <w:spacing w:before="120" w:line="259" w:lineRule="auto"/>
        <w:jc w:val="both"/>
        <w:rPr>
          <w:rFonts w:ascii="Times New Roman" w:hAnsi="Times New Roman" w:cs="Times New Roman"/>
          <w:sz w:val="24"/>
          <w:szCs w:val="24"/>
          <w:lang w:val="sk-SK"/>
        </w:rPr>
      </w:pPr>
      <w:r w:rsidRPr="000547EF">
        <w:rPr>
          <w:rFonts w:ascii="Times New Roman" w:hAnsi="Times New Roman" w:cs="Times New Roman"/>
          <w:b/>
          <w:sz w:val="24"/>
          <w:szCs w:val="24"/>
          <w:lang w:val="sk-SK"/>
        </w:rPr>
        <w:t>Spôsob výkonu kontroly</w:t>
      </w:r>
    </w:p>
    <w:p w14:paraId="7BC37051" w14:textId="5ACBF826" w:rsidR="00571A47" w:rsidRPr="000547EF" w:rsidRDefault="00571A47" w:rsidP="00D55169">
      <w:pPr>
        <w:spacing w:before="120" w:line="259" w:lineRule="auto"/>
        <w:jc w:val="both"/>
        <w:rPr>
          <w:rFonts w:ascii="Times New Roman" w:hAnsi="Times New Roman" w:cs="Times New Roman"/>
          <w:sz w:val="24"/>
          <w:szCs w:val="24"/>
          <w:lang w:val="sk-SK"/>
        </w:rPr>
      </w:pPr>
      <w:r w:rsidRPr="000547EF">
        <w:rPr>
          <w:rFonts w:ascii="Times New Roman" w:hAnsi="Times New Roman" w:cs="Times New Roman"/>
          <w:sz w:val="24"/>
          <w:szCs w:val="24"/>
          <w:u w:val="single"/>
          <w:lang w:val="sk-SK"/>
        </w:rPr>
        <w:t>Prijímateľ má povinnosť:</w:t>
      </w:r>
    </w:p>
    <w:p w14:paraId="13B8BBE1" w14:textId="6BAC0236" w:rsidR="00571A47" w:rsidRPr="000547EF"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4F12FA">
        <w:rPr>
          <w:rFonts w:ascii="Times New Roman" w:hAnsi="Times New Roman" w:cs="Times New Roman"/>
          <w:sz w:val="24"/>
          <w:szCs w:val="24"/>
          <w:lang w:val="sk-SK"/>
        </w:rPr>
        <w:t xml:space="preserve">v rámci zúčtovania </w:t>
      </w:r>
      <w:r w:rsidRPr="008C52D3">
        <w:rPr>
          <w:rFonts w:ascii="Times New Roman" w:hAnsi="Times New Roman" w:cs="Times New Roman"/>
          <w:sz w:val="24"/>
          <w:szCs w:val="24"/>
          <w:highlight w:val="green"/>
          <w:lang w:val="sk-SK"/>
        </w:rPr>
        <w:t>zálohovej</w:t>
      </w:r>
      <w:ins w:id="38" w:author="Autor">
        <w:r w:rsidR="004F12FA" w:rsidRPr="008C52D3">
          <w:rPr>
            <w:rFonts w:ascii="Times New Roman" w:hAnsi="Times New Roman" w:cs="Times New Roman"/>
            <w:sz w:val="24"/>
            <w:szCs w:val="24"/>
            <w:highlight w:val="green"/>
            <w:lang w:val="sk-SK"/>
          </w:rPr>
          <w:t xml:space="preserve">/priebežnej </w:t>
        </w:r>
      </w:ins>
      <w:del w:id="39" w:author="Autor">
        <w:r w:rsidRPr="008C52D3" w:rsidDel="004F12FA">
          <w:rPr>
            <w:rFonts w:ascii="Times New Roman" w:hAnsi="Times New Roman" w:cs="Times New Roman"/>
            <w:sz w:val="24"/>
            <w:szCs w:val="24"/>
            <w:highlight w:val="green"/>
            <w:lang w:val="sk-SK"/>
          </w:rPr>
          <w:delText xml:space="preserve"> </w:delText>
        </w:r>
      </w:del>
      <w:r w:rsidRPr="008C52D3">
        <w:rPr>
          <w:rFonts w:ascii="Times New Roman" w:hAnsi="Times New Roman" w:cs="Times New Roman"/>
          <w:sz w:val="24"/>
          <w:szCs w:val="24"/>
          <w:highlight w:val="green"/>
          <w:lang w:val="sk-SK"/>
        </w:rPr>
        <w:t>platby</w:t>
      </w:r>
      <w:r w:rsidRPr="000547EF">
        <w:rPr>
          <w:rFonts w:ascii="Times New Roman" w:hAnsi="Times New Roman" w:cs="Times New Roman"/>
          <w:sz w:val="24"/>
          <w:szCs w:val="24"/>
          <w:lang w:val="sk-SK"/>
        </w:rPr>
        <w:t xml:space="preserve"> zdokladovať skutočne zamestnaných mentorov, supervízorov a asistentov ranej starostlivosti, ktorých mzdy ako priame náklady sú hradené na mesačnej báze,</w:t>
      </w:r>
    </w:p>
    <w:p w14:paraId="310C624F" w14:textId="77777777" w:rsidR="00571A47" w:rsidRPr="000547EF"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za účelom kontroly splnenia podmienok oprávnenosti výdavkov zabezpečiť vo svojom účtovníctve samostatné nákladové stredisko/samostatnú analytickú evidenciu príjmov a výdavkov spojených s prostriedkami mechanizmu v členení z hľadiska potrieb rozpočtového a finančného riadenia účtovnej jednotky,</w:t>
      </w:r>
    </w:p>
    <w:p w14:paraId="432433AF" w14:textId="567C70D1" w:rsidR="00571A47"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lastRenderedPageBreak/>
        <w:t>postupovať v súlade s povinnosťami vyplývajúcimi z osobitných predpisov (napr. zákon č</w:t>
      </w:r>
      <w:r w:rsidR="00A73A1D" w:rsidRPr="000547EF">
        <w:rPr>
          <w:rFonts w:ascii="Times New Roman" w:eastAsia="Arial Narrow" w:hAnsi="Times New Roman" w:cs="Times New Roman"/>
          <w:sz w:val="24"/>
          <w:szCs w:val="24"/>
          <w:lang w:val="sk-SK"/>
        </w:rPr>
        <w:t>.</w:t>
      </w:r>
      <w:r w:rsidRPr="000547EF">
        <w:rPr>
          <w:rFonts w:ascii="Times New Roman" w:hAnsi="Times New Roman" w:cs="Times New Roman"/>
          <w:sz w:val="24"/>
          <w:szCs w:val="24"/>
          <w:lang w:val="sk-SK"/>
        </w:rPr>
        <w:t xml:space="preserve"> 343/2015 Z. z. o verejnom obstarávaní a o zmene a doplnení niektorých zákonov v znení neskorších predpisov, zákon č. 431/2002 Z. z. o účtovníctve v znení neskorších predpisov, zákon č. 523/2004 Z. z. o rozpočtových pravidlách verejnej správy a o zmene a doplnení niektorých zákonov v znení neskorších predpisov.</w:t>
      </w:r>
    </w:p>
    <w:p w14:paraId="5EDFA93F" w14:textId="0E3F7B6A" w:rsidR="00571A47" w:rsidRPr="000547EF" w:rsidRDefault="00571A47" w:rsidP="00571A47">
      <w:pPr>
        <w:spacing w:line="257" w:lineRule="auto"/>
        <w:jc w:val="both"/>
        <w:rPr>
          <w:rFonts w:ascii="Times New Roman" w:hAnsi="Times New Roman" w:cs="Times New Roman"/>
          <w:sz w:val="24"/>
          <w:szCs w:val="24"/>
          <w:lang w:val="sk-SK"/>
        </w:rPr>
      </w:pPr>
      <w:r w:rsidRPr="000547EF">
        <w:rPr>
          <w:rFonts w:ascii="Times New Roman" w:hAnsi="Times New Roman" w:cs="Times New Roman"/>
          <w:sz w:val="24"/>
          <w:szCs w:val="24"/>
          <w:u w:val="single"/>
          <w:lang w:val="sk-SK"/>
        </w:rPr>
        <w:t xml:space="preserve">Prijímateľ v čase </w:t>
      </w:r>
      <w:r w:rsidR="00A73A1D" w:rsidRPr="000547EF">
        <w:rPr>
          <w:rFonts w:ascii="Times New Roman" w:eastAsia="Arial Narrow" w:hAnsi="Times New Roman" w:cs="Times New Roman"/>
          <w:sz w:val="24"/>
          <w:szCs w:val="24"/>
          <w:u w:val="single"/>
          <w:lang w:val="sk-SK"/>
        </w:rPr>
        <w:t>u</w:t>
      </w:r>
      <w:r w:rsidRPr="000547EF">
        <w:rPr>
          <w:rFonts w:ascii="Times New Roman" w:eastAsia="Arial Narrow" w:hAnsi="Times New Roman" w:cs="Times New Roman"/>
          <w:sz w:val="24"/>
          <w:szCs w:val="24"/>
          <w:u w:val="single"/>
          <w:lang w:val="sk-SK"/>
        </w:rPr>
        <w:t>stanovenom</w:t>
      </w:r>
      <w:r w:rsidRPr="000547EF">
        <w:rPr>
          <w:rFonts w:ascii="Times New Roman" w:hAnsi="Times New Roman" w:cs="Times New Roman"/>
          <w:sz w:val="24"/>
          <w:szCs w:val="24"/>
          <w:u w:val="single"/>
          <w:lang w:val="sk-SK"/>
        </w:rPr>
        <w:t xml:space="preserve"> </w:t>
      </w:r>
      <w:r w:rsidR="008214D0" w:rsidRPr="000547EF">
        <w:rPr>
          <w:rFonts w:ascii="Times New Roman" w:eastAsia="Arial Narrow" w:hAnsi="Times New Roman" w:cs="Times New Roman"/>
          <w:sz w:val="24"/>
          <w:szCs w:val="24"/>
          <w:u w:val="single"/>
          <w:lang w:val="sk-SK"/>
        </w:rPr>
        <w:t xml:space="preserve">v časti „Vyúčtovanie prostriedkov mechanizmu“ </w:t>
      </w:r>
      <w:r w:rsidRPr="000547EF">
        <w:rPr>
          <w:rFonts w:ascii="Times New Roman" w:hAnsi="Times New Roman" w:cs="Times New Roman"/>
          <w:sz w:val="24"/>
          <w:szCs w:val="24"/>
          <w:u w:val="single"/>
          <w:lang w:val="sk-SK"/>
        </w:rPr>
        <w:t>a okamžite pri každej zmene</w:t>
      </w:r>
      <w:r w:rsidRPr="000547EF">
        <w:rPr>
          <w:rFonts w:ascii="Times New Roman" w:hAnsi="Times New Roman" w:cs="Times New Roman"/>
          <w:sz w:val="24"/>
          <w:szCs w:val="24"/>
          <w:lang w:val="sk-SK"/>
        </w:rPr>
        <w:t xml:space="preserve"> predloží vykonávateľovi:</w:t>
      </w:r>
    </w:p>
    <w:p w14:paraId="456CCC93" w14:textId="346E54B8" w:rsidR="00571A47" w:rsidRPr="000547EF"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color w:val="000000" w:themeColor="text1"/>
          <w:sz w:val="24"/>
          <w:szCs w:val="24"/>
          <w:lang w:val="sk-SK"/>
        </w:rPr>
        <w:t>platné pracovné zmluvy asistentov ranej starostlivosti,</w:t>
      </w:r>
      <w:r w:rsidR="00A53BCE" w:rsidRPr="000547EF">
        <w:rPr>
          <w:rFonts w:ascii="Times New Roman" w:hAnsi="Times New Roman" w:cs="Times New Roman"/>
          <w:color w:val="000000" w:themeColor="text1"/>
          <w:sz w:val="24"/>
          <w:szCs w:val="24"/>
          <w:lang w:val="sk-SK"/>
        </w:rPr>
        <w:t xml:space="preserve"> mentorov a supervízorov,</w:t>
      </w:r>
      <w:r w:rsidRPr="000547EF">
        <w:rPr>
          <w:rFonts w:ascii="Times New Roman" w:hAnsi="Times New Roman" w:cs="Times New Roman"/>
          <w:color w:val="000000" w:themeColor="text1"/>
          <w:sz w:val="24"/>
          <w:szCs w:val="24"/>
          <w:lang w:val="sk-SK"/>
        </w:rPr>
        <w:t xml:space="preserve"> </w:t>
      </w:r>
      <w:r w:rsidRPr="000547EF">
        <w:rPr>
          <w:rFonts w:ascii="Times New Roman" w:hAnsi="Times New Roman" w:cs="Times New Roman"/>
          <w:sz w:val="24"/>
          <w:szCs w:val="24"/>
          <w:lang w:val="sk-SK"/>
        </w:rPr>
        <w:t>prípad</w:t>
      </w:r>
      <w:r w:rsidR="00A53BCE" w:rsidRPr="000547EF">
        <w:rPr>
          <w:rFonts w:ascii="Times New Roman" w:hAnsi="Times New Roman" w:cs="Times New Roman"/>
          <w:sz w:val="24"/>
          <w:szCs w:val="24"/>
          <w:lang w:val="sk-SK"/>
        </w:rPr>
        <w:t>n</w:t>
      </w:r>
      <w:r w:rsidRPr="000547EF">
        <w:rPr>
          <w:rFonts w:ascii="Times New Roman" w:hAnsi="Times New Roman" w:cs="Times New Roman"/>
          <w:sz w:val="24"/>
          <w:szCs w:val="24"/>
          <w:lang w:val="sk-SK"/>
        </w:rPr>
        <w:t>e ich dodatky, resp. obdobný doklad o pracovnom pomere podľa personálnej politiky prijímateľa,</w:t>
      </w:r>
    </w:p>
    <w:p w14:paraId="79F0F273" w14:textId="2545C4A8" w:rsidR="00571A47" w:rsidRPr="000547EF"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color w:val="000000" w:themeColor="text1"/>
          <w:sz w:val="24"/>
          <w:szCs w:val="24"/>
          <w:lang w:val="sk-SK"/>
        </w:rPr>
        <w:t xml:space="preserve">menný </w:t>
      </w:r>
      <w:r w:rsidR="00DE36AD" w:rsidRPr="000547EF">
        <w:rPr>
          <w:rFonts w:ascii="Times New Roman" w:hAnsi="Times New Roman" w:cs="Times New Roman"/>
          <w:color w:val="000000" w:themeColor="text1"/>
          <w:sz w:val="24"/>
          <w:szCs w:val="24"/>
          <w:lang w:val="sk-SK"/>
        </w:rPr>
        <w:t>zoznam asistentov</w:t>
      </w:r>
      <w:r w:rsidR="00A53BCE" w:rsidRPr="000547EF">
        <w:rPr>
          <w:rFonts w:ascii="Times New Roman" w:hAnsi="Times New Roman" w:cs="Times New Roman"/>
          <w:color w:val="000000" w:themeColor="text1"/>
          <w:sz w:val="24"/>
          <w:szCs w:val="24"/>
          <w:lang w:val="sk-SK"/>
        </w:rPr>
        <w:t>, mentorov a supervízorov</w:t>
      </w:r>
      <w:r w:rsidRPr="000547EF">
        <w:rPr>
          <w:rFonts w:ascii="Times New Roman" w:hAnsi="Times New Roman" w:cs="Times New Roman"/>
          <w:color w:val="000000" w:themeColor="text1"/>
          <w:sz w:val="24"/>
          <w:szCs w:val="24"/>
          <w:lang w:val="sk-SK"/>
        </w:rPr>
        <w:t xml:space="preserve"> ranej starostlivosti </w:t>
      </w:r>
      <w:r w:rsidRPr="000547EF">
        <w:rPr>
          <w:rFonts w:ascii="Times New Roman" w:hAnsi="Times New Roman" w:cs="Times New Roman"/>
          <w:sz w:val="24"/>
          <w:szCs w:val="24"/>
          <w:lang w:val="sk-SK"/>
        </w:rPr>
        <w:t>vrátane veľkosti ich úväzku, ktorých mzda v danom období bola financovaná z prostriedkov mechanizmu.</w:t>
      </w:r>
    </w:p>
    <w:p w14:paraId="2B9217D2" w14:textId="77777777" w:rsidR="00571A47" w:rsidRPr="000547EF" w:rsidRDefault="00571A47" w:rsidP="00571A47">
      <w:pPr>
        <w:spacing w:line="257"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lang w:val="sk-SK"/>
        </w:rPr>
        <w:t>Vykonávateľ predložené dokumenty skontroluje v rámci administratívnej finančnej kontroly.</w:t>
      </w:r>
    </w:p>
    <w:p w14:paraId="1EA89873" w14:textId="77777777" w:rsidR="00571A47" w:rsidRPr="000547EF" w:rsidRDefault="00571A47" w:rsidP="00571A47">
      <w:pPr>
        <w:spacing w:line="257" w:lineRule="auto"/>
        <w:jc w:val="both"/>
        <w:rPr>
          <w:rFonts w:ascii="Times New Roman" w:hAnsi="Times New Roman" w:cs="Times New Roman"/>
          <w:sz w:val="24"/>
          <w:szCs w:val="24"/>
          <w:u w:val="single"/>
          <w:lang w:val="sk-SK"/>
        </w:rPr>
      </w:pPr>
    </w:p>
    <w:p w14:paraId="777E224E" w14:textId="77777777" w:rsidR="00571A47" w:rsidRPr="000547EF" w:rsidRDefault="00571A47" w:rsidP="00571A47">
      <w:pPr>
        <w:spacing w:line="257"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Kontroly v teréne:</w:t>
      </w:r>
    </w:p>
    <w:p w14:paraId="3CF700F3" w14:textId="77777777" w:rsidR="00571A47" w:rsidRPr="000547EF" w:rsidRDefault="00571A47" w:rsidP="00571A47">
      <w:pPr>
        <w:spacing w:line="257" w:lineRule="auto"/>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Vykonávateľ počas kontroly na mieste preverí, či prostriedky mechanizmu sú spravované v súlade so všetkými uplatniteľnými predpismi, najmä pokiaľ ide o predchádzanie konfliktov záujmov, podvodom a korupcii a predchádzanie dvojitému financovaniu z prostriedkov mechanizmu a iných prostriedkov EÚ a iných nástrojov finančnej pomoci poskytnutej SR zo zahraničia, ako aj s inými verejnými prostriedkami a v súlade so zásadou správneho finančného riadenia v zmysle Systému implementácie Plánu obnovy a odolnosti SR.</w:t>
      </w:r>
    </w:p>
    <w:p w14:paraId="6AEC326E" w14:textId="77777777" w:rsidR="00571A47" w:rsidRPr="000547EF" w:rsidRDefault="00571A47" w:rsidP="00571A47">
      <w:pPr>
        <w:spacing w:line="257" w:lineRule="auto"/>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 kontrole na mieste kontrolovaný subjekt predloží zoznam všetkých relevantných dokladov v zmysle personálnej politiky prijímateľa vrátane osobných spisov a mzdových listov mentorov, v prípade potreby aj archivovaných v zmysle zákona č. 395/2002 Z. z. o archívoch a registratúrach a o doplnení niektorých zákonov v znení neskorších predpisov.</w:t>
      </w:r>
    </w:p>
    <w:p w14:paraId="0257A318" w14:textId="77777777" w:rsidR="00571A47" w:rsidRPr="000547EF" w:rsidRDefault="00571A47" w:rsidP="00571A47">
      <w:pPr>
        <w:spacing w:line="257" w:lineRule="auto"/>
        <w:rPr>
          <w:rFonts w:ascii="Times New Roman" w:hAnsi="Times New Roman" w:cs="Times New Roman"/>
          <w:sz w:val="24"/>
          <w:szCs w:val="24"/>
          <w:lang w:val="sk-SK"/>
        </w:rPr>
      </w:pPr>
      <w:r w:rsidRPr="000547EF">
        <w:rPr>
          <w:rFonts w:ascii="Times New Roman" w:hAnsi="Times New Roman" w:cs="Times New Roman"/>
          <w:sz w:val="24"/>
          <w:szCs w:val="24"/>
          <w:lang w:val="sk-SK"/>
        </w:rPr>
        <w:t>Predmetom kontroly bude:</w:t>
      </w:r>
    </w:p>
    <w:p w14:paraId="77189061" w14:textId="77777777" w:rsidR="00571A47" w:rsidRPr="000547EF" w:rsidRDefault="00571A47" w:rsidP="00571A47">
      <w:pPr>
        <w:pStyle w:val="Odsekzoznamu"/>
        <w:numPr>
          <w:ilvl w:val="0"/>
          <w:numId w:val="34"/>
        </w:numPr>
        <w:spacing w:after="160" w:line="259" w:lineRule="auto"/>
        <w:jc w:val="both"/>
        <w:rPr>
          <w:rFonts w:ascii="Times New Roman" w:hAnsi="Times New Roman" w:cs="Times New Roman"/>
          <w:color w:val="000000" w:themeColor="text1"/>
          <w:sz w:val="24"/>
          <w:szCs w:val="24"/>
          <w:lang w:val="sk-SK"/>
        </w:rPr>
      </w:pPr>
      <w:r w:rsidRPr="000547EF">
        <w:rPr>
          <w:rFonts w:ascii="Times New Roman" w:hAnsi="Times New Roman" w:cs="Times New Roman"/>
          <w:color w:val="000000" w:themeColor="text1"/>
          <w:sz w:val="24"/>
          <w:szCs w:val="24"/>
          <w:lang w:val="sk-SK"/>
        </w:rPr>
        <w:t>overenie činností supervízorov, mentorov, asistentov ranej starostlivosti deklarovaných v náplni práce – kontrolovaný subjekt predloží výstupy z procesov projektu,</w:t>
      </w:r>
    </w:p>
    <w:p w14:paraId="0467D015" w14:textId="77777777" w:rsidR="00571A47" w:rsidRPr="000547EF"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overenie oprávnenosti výdavkov projektu, resp. overenie hospodárnosti použitia výdavkov projektu – kontrolovaný subjekt predloží účtovne doklady podľa samostatného nákladového strediska/samostatnej analytickej evidencie príjmov a výdavkov spojených s prostriedkami mechanizmu v členení z hľadiska potrieb rozpočtového a finančného riadenia účtovnej jednotky,</w:t>
      </w:r>
    </w:p>
    <w:p w14:paraId="1DA65CF8" w14:textId="77777777" w:rsidR="00571A47" w:rsidRPr="000547EF"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overenie postupov prijímateľa, či sú v súlade s povinnosťami vyplývajúcimi z osobitných predpisov – kontrolovaný subjekt predloží okrem podkladov podľa predchádzajúcej odrážky aj podklady k vykonaným obstarávaniam tovarov a služieb (v prípade relevantnosti) a iné podklady podľa zamerania kontroly.</w:t>
      </w:r>
    </w:p>
    <w:sectPr w:rsidR="00571A47" w:rsidRPr="000547EF">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E201B" w16cex:dateUtc="2023-07-28T09: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8AB99" w14:textId="77777777" w:rsidR="00A626A0" w:rsidRDefault="00A626A0" w:rsidP="004A67EB">
      <w:r>
        <w:separator/>
      </w:r>
    </w:p>
  </w:endnote>
  <w:endnote w:type="continuationSeparator" w:id="0">
    <w:p w14:paraId="1B5AB962" w14:textId="77777777" w:rsidR="00A626A0" w:rsidRDefault="00A626A0" w:rsidP="004A67EB">
      <w:r>
        <w:continuationSeparator/>
      </w:r>
    </w:p>
  </w:endnote>
  <w:endnote w:type="continuationNotice" w:id="1">
    <w:p w14:paraId="047BBB4A" w14:textId="77777777" w:rsidR="00A626A0" w:rsidRDefault="00A626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0772020"/>
      <w:docPartObj>
        <w:docPartGallery w:val="Page Numbers (Bottom of Page)"/>
        <w:docPartUnique/>
      </w:docPartObj>
    </w:sdtPr>
    <w:sdtEndPr/>
    <w:sdtContent>
      <w:p w14:paraId="3B5BE391" w14:textId="06190BF9" w:rsidR="00163A3E" w:rsidRDefault="00163A3E">
        <w:pPr>
          <w:pStyle w:val="Pta"/>
          <w:jc w:val="center"/>
        </w:pPr>
        <w:r>
          <w:fldChar w:fldCharType="begin"/>
        </w:r>
        <w:r>
          <w:instrText>PAGE   \* MERGEFORMAT</w:instrText>
        </w:r>
        <w:r>
          <w:fldChar w:fldCharType="separate"/>
        </w:r>
        <w:r w:rsidRPr="009961DB">
          <w:rPr>
            <w:noProof/>
            <w:lang w:val="sk-SK"/>
          </w:rPr>
          <w:t>8</w:t>
        </w:r>
        <w:r>
          <w:fldChar w:fldCharType="end"/>
        </w:r>
      </w:p>
    </w:sdtContent>
  </w:sdt>
  <w:p w14:paraId="1C62CDE0" w14:textId="77777777" w:rsidR="00163A3E" w:rsidRDefault="00163A3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10309" w14:textId="77777777" w:rsidR="00A626A0" w:rsidRDefault="00A626A0" w:rsidP="004A67EB">
      <w:r>
        <w:separator/>
      </w:r>
    </w:p>
  </w:footnote>
  <w:footnote w:type="continuationSeparator" w:id="0">
    <w:p w14:paraId="16EA2A13" w14:textId="77777777" w:rsidR="00A626A0" w:rsidRDefault="00A626A0" w:rsidP="004A67EB">
      <w:r>
        <w:continuationSeparator/>
      </w:r>
    </w:p>
  </w:footnote>
  <w:footnote w:type="continuationNotice" w:id="1">
    <w:p w14:paraId="7680FD26" w14:textId="77777777" w:rsidR="00A626A0" w:rsidRDefault="00A626A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725E5"/>
    <w:multiLevelType w:val="multilevel"/>
    <w:tmpl w:val="BF8E4DEE"/>
    <w:lvl w:ilvl="0">
      <w:start w:val="1"/>
      <w:numFmt w:val="decimal"/>
      <w:lvlText w:val="%1."/>
      <w:lvlJc w:val="left"/>
      <w:pPr>
        <w:ind w:left="1080" w:hanging="72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B3764D0"/>
    <w:multiLevelType w:val="hybridMultilevel"/>
    <w:tmpl w:val="82B4AF8C"/>
    <w:lvl w:ilvl="0" w:tplc="22546770">
      <w:numFmt w:val="bullet"/>
      <w:lvlText w:val=""/>
      <w:lvlJc w:val="left"/>
      <w:pPr>
        <w:ind w:left="765" w:hanging="360"/>
      </w:pPr>
      <w:rPr>
        <w:rFonts w:ascii="Symbol" w:eastAsiaTheme="minorHAnsi" w:hAnsi="Symbol" w:cstheme="minorBidi"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2" w15:restartNumberingAfterBreak="0">
    <w:nsid w:val="0CDD1F9E"/>
    <w:multiLevelType w:val="hybridMultilevel"/>
    <w:tmpl w:val="E062C0F2"/>
    <w:lvl w:ilvl="0" w:tplc="C7B60FF0">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6A4CA1"/>
    <w:multiLevelType w:val="hybridMultilevel"/>
    <w:tmpl w:val="527E1898"/>
    <w:lvl w:ilvl="0" w:tplc="22546770">
      <w:numFmt w:val="bullet"/>
      <w:lvlText w:val=""/>
      <w:lvlJc w:val="left"/>
      <w:pPr>
        <w:ind w:left="1080" w:hanging="360"/>
      </w:pPr>
      <w:rPr>
        <w:rFonts w:ascii="Symbol" w:eastAsiaTheme="minorHAnsi" w:hAnsi="Symbo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2172FDA"/>
    <w:multiLevelType w:val="hybridMultilevel"/>
    <w:tmpl w:val="E522E5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227F2A"/>
    <w:multiLevelType w:val="hybridMultilevel"/>
    <w:tmpl w:val="AB101B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4960A0"/>
    <w:multiLevelType w:val="hybridMultilevel"/>
    <w:tmpl w:val="F544ED6E"/>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453908"/>
    <w:multiLevelType w:val="hybridMultilevel"/>
    <w:tmpl w:val="E3AA6D3E"/>
    <w:lvl w:ilvl="0" w:tplc="FE30140E">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15:restartNumberingAfterBreak="0">
    <w:nsid w:val="1B8D2ABD"/>
    <w:multiLevelType w:val="hybridMultilevel"/>
    <w:tmpl w:val="7BCCC0A4"/>
    <w:lvl w:ilvl="0" w:tplc="041B0003">
      <w:start w:val="1"/>
      <w:numFmt w:val="bullet"/>
      <w:lvlText w:val="o"/>
      <w:lvlJc w:val="left"/>
      <w:pPr>
        <w:ind w:left="1485" w:hanging="360"/>
      </w:pPr>
      <w:rPr>
        <w:rFonts w:ascii="Courier New" w:hAnsi="Courier New" w:cs="Courier New"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9" w15:restartNumberingAfterBreak="0">
    <w:nsid w:val="1CC0218B"/>
    <w:multiLevelType w:val="hybridMultilevel"/>
    <w:tmpl w:val="0EF068FE"/>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215C02BD"/>
    <w:multiLevelType w:val="hybridMultilevel"/>
    <w:tmpl w:val="5B683C16"/>
    <w:lvl w:ilvl="0" w:tplc="2F460CD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6165A1F"/>
    <w:multiLevelType w:val="hybridMultilevel"/>
    <w:tmpl w:val="80328818"/>
    <w:lvl w:ilvl="0" w:tplc="22546770">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9F1563"/>
    <w:multiLevelType w:val="hybridMultilevel"/>
    <w:tmpl w:val="393073E8"/>
    <w:lvl w:ilvl="0" w:tplc="48AEB686">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5E3333"/>
    <w:multiLevelType w:val="hybridMultilevel"/>
    <w:tmpl w:val="ED6CFFA8"/>
    <w:lvl w:ilvl="0" w:tplc="041B0003">
      <w:start w:val="1"/>
      <w:numFmt w:val="bullet"/>
      <w:lvlText w:val="o"/>
      <w:lvlJc w:val="left"/>
      <w:pPr>
        <w:ind w:left="1077" w:hanging="360"/>
      </w:pPr>
      <w:rPr>
        <w:rFonts w:ascii="Courier New" w:hAnsi="Courier New" w:cs="Courier New"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4" w15:restartNumberingAfterBreak="0">
    <w:nsid w:val="309144F7"/>
    <w:multiLevelType w:val="hybridMultilevel"/>
    <w:tmpl w:val="99C2260A"/>
    <w:lvl w:ilvl="0" w:tplc="A858A270">
      <w:start w:val="1"/>
      <w:numFmt w:val="bullet"/>
      <w:lvlText w:val="-"/>
      <w:lvlJc w:val="left"/>
      <w:pPr>
        <w:ind w:left="720" w:hanging="360"/>
      </w:pPr>
      <w:rPr>
        <w:rFonts w:ascii="Calibri" w:hAnsi="Calibri" w:hint="default"/>
      </w:rPr>
    </w:lvl>
    <w:lvl w:ilvl="1" w:tplc="4F5E405C">
      <w:start w:val="1"/>
      <w:numFmt w:val="bullet"/>
      <w:lvlText w:val="o"/>
      <w:lvlJc w:val="left"/>
      <w:pPr>
        <w:ind w:left="1440" w:hanging="360"/>
      </w:pPr>
      <w:rPr>
        <w:rFonts w:ascii="Courier New" w:hAnsi="Courier New" w:hint="default"/>
      </w:rPr>
    </w:lvl>
    <w:lvl w:ilvl="2" w:tplc="81FABD8C">
      <w:start w:val="1"/>
      <w:numFmt w:val="bullet"/>
      <w:lvlText w:val=""/>
      <w:lvlJc w:val="left"/>
      <w:pPr>
        <w:ind w:left="2160" w:hanging="360"/>
      </w:pPr>
      <w:rPr>
        <w:rFonts w:ascii="Wingdings" w:hAnsi="Wingdings" w:hint="default"/>
      </w:rPr>
    </w:lvl>
    <w:lvl w:ilvl="3" w:tplc="144AC4A8">
      <w:start w:val="1"/>
      <w:numFmt w:val="bullet"/>
      <w:lvlText w:val=""/>
      <w:lvlJc w:val="left"/>
      <w:pPr>
        <w:ind w:left="2880" w:hanging="360"/>
      </w:pPr>
      <w:rPr>
        <w:rFonts w:ascii="Symbol" w:hAnsi="Symbol" w:hint="default"/>
      </w:rPr>
    </w:lvl>
    <w:lvl w:ilvl="4" w:tplc="0D9C8698">
      <w:start w:val="1"/>
      <w:numFmt w:val="bullet"/>
      <w:lvlText w:val="o"/>
      <w:lvlJc w:val="left"/>
      <w:pPr>
        <w:ind w:left="3600" w:hanging="360"/>
      </w:pPr>
      <w:rPr>
        <w:rFonts w:ascii="Courier New" w:hAnsi="Courier New" w:hint="default"/>
      </w:rPr>
    </w:lvl>
    <w:lvl w:ilvl="5" w:tplc="E796F77E">
      <w:start w:val="1"/>
      <w:numFmt w:val="bullet"/>
      <w:lvlText w:val=""/>
      <w:lvlJc w:val="left"/>
      <w:pPr>
        <w:ind w:left="4320" w:hanging="360"/>
      </w:pPr>
      <w:rPr>
        <w:rFonts w:ascii="Wingdings" w:hAnsi="Wingdings" w:hint="default"/>
      </w:rPr>
    </w:lvl>
    <w:lvl w:ilvl="6" w:tplc="26B2F18E">
      <w:start w:val="1"/>
      <w:numFmt w:val="bullet"/>
      <w:lvlText w:val=""/>
      <w:lvlJc w:val="left"/>
      <w:pPr>
        <w:ind w:left="5040" w:hanging="360"/>
      </w:pPr>
      <w:rPr>
        <w:rFonts w:ascii="Symbol" w:hAnsi="Symbol" w:hint="default"/>
      </w:rPr>
    </w:lvl>
    <w:lvl w:ilvl="7" w:tplc="7A105B7A">
      <w:start w:val="1"/>
      <w:numFmt w:val="bullet"/>
      <w:lvlText w:val="o"/>
      <w:lvlJc w:val="left"/>
      <w:pPr>
        <w:ind w:left="5760" w:hanging="360"/>
      </w:pPr>
      <w:rPr>
        <w:rFonts w:ascii="Courier New" w:hAnsi="Courier New" w:hint="default"/>
      </w:rPr>
    </w:lvl>
    <w:lvl w:ilvl="8" w:tplc="D8F242FE">
      <w:start w:val="1"/>
      <w:numFmt w:val="bullet"/>
      <w:lvlText w:val=""/>
      <w:lvlJc w:val="left"/>
      <w:pPr>
        <w:ind w:left="6480" w:hanging="360"/>
      </w:pPr>
      <w:rPr>
        <w:rFonts w:ascii="Wingdings" w:hAnsi="Wingdings" w:hint="default"/>
      </w:rPr>
    </w:lvl>
  </w:abstractNum>
  <w:abstractNum w:abstractNumId="15" w15:restartNumberingAfterBreak="0">
    <w:nsid w:val="33D779E2"/>
    <w:multiLevelType w:val="hybridMultilevel"/>
    <w:tmpl w:val="6274525E"/>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3DE78AC"/>
    <w:multiLevelType w:val="hybridMultilevel"/>
    <w:tmpl w:val="E95C3496"/>
    <w:lvl w:ilvl="0" w:tplc="48AEB686">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4974B80"/>
    <w:multiLevelType w:val="hybridMultilevel"/>
    <w:tmpl w:val="76C0375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52F1776"/>
    <w:multiLevelType w:val="hybridMultilevel"/>
    <w:tmpl w:val="950426A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59A1299"/>
    <w:multiLevelType w:val="hybridMultilevel"/>
    <w:tmpl w:val="29840F78"/>
    <w:lvl w:ilvl="0" w:tplc="041B000F">
      <w:start w:val="1"/>
      <w:numFmt w:val="decimal"/>
      <w:lvlText w:val="%1."/>
      <w:lvlJc w:val="left"/>
      <w:pPr>
        <w:ind w:left="1353" w:hanging="360"/>
      </w:pPr>
      <w:rPr>
        <w:rFonts w:hint="default"/>
      </w:rPr>
    </w:lvl>
    <w:lvl w:ilvl="1" w:tplc="041B0019" w:tentative="1">
      <w:start w:val="1"/>
      <w:numFmt w:val="lowerLetter"/>
      <w:lvlText w:val="%2."/>
      <w:lvlJc w:val="left"/>
      <w:pPr>
        <w:ind w:left="2008" w:hanging="360"/>
      </w:pPr>
    </w:lvl>
    <w:lvl w:ilvl="2" w:tplc="041B001B" w:tentative="1">
      <w:start w:val="1"/>
      <w:numFmt w:val="lowerRoman"/>
      <w:lvlText w:val="%3."/>
      <w:lvlJc w:val="right"/>
      <w:pPr>
        <w:ind w:left="2728" w:hanging="180"/>
      </w:pPr>
    </w:lvl>
    <w:lvl w:ilvl="3" w:tplc="041B000F" w:tentative="1">
      <w:start w:val="1"/>
      <w:numFmt w:val="decimal"/>
      <w:lvlText w:val="%4."/>
      <w:lvlJc w:val="left"/>
      <w:pPr>
        <w:ind w:left="3448" w:hanging="360"/>
      </w:pPr>
    </w:lvl>
    <w:lvl w:ilvl="4" w:tplc="041B0019" w:tentative="1">
      <w:start w:val="1"/>
      <w:numFmt w:val="lowerLetter"/>
      <w:lvlText w:val="%5."/>
      <w:lvlJc w:val="left"/>
      <w:pPr>
        <w:ind w:left="4168" w:hanging="360"/>
      </w:pPr>
    </w:lvl>
    <w:lvl w:ilvl="5" w:tplc="041B001B" w:tentative="1">
      <w:start w:val="1"/>
      <w:numFmt w:val="lowerRoman"/>
      <w:lvlText w:val="%6."/>
      <w:lvlJc w:val="right"/>
      <w:pPr>
        <w:ind w:left="4888" w:hanging="180"/>
      </w:pPr>
    </w:lvl>
    <w:lvl w:ilvl="6" w:tplc="041B000F" w:tentative="1">
      <w:start w:val="1"/>
      <w:numFmt w:val="decimal"/>
      <w:lvlText w:val="%7."/>
      <w:lvlJc w:val="left"/>
      <w:pPr>
        <w:ind w:left="5608" w:hanging="360"/>
      </w:pPr>
    </w:lvl>
    <w:lvl w:ilvl="7" w:tplc="041B0019" w:tentative="1">
      <w:start w:val="1"/>
      <w:numFmt w:val="lowerLetter"/>
      <w:lvlText w:val="%8."/>
      <w:lvlJc w:val="left"/>
      <w:pPr>
        <w:ind w:left="6328" w:hanging="360"/>
      </w:pPr>
    </w:lvl>
    <w:lvl w:ilvl="8" w:tplc="041B001B" w:tentative="1">
      <w:start w:val="1"/>
      <w:numFmt w:val="lowerRoman"/>
      <w:lvlText w:val="%9."/>
      <w:lvlJc w:val="right"/>
      <w:pPr>
        <w:ind w:left="7048" w:hanging="180"/>
      </w:pPr>
    </w:lvl>
  </w:abstractNum>
  <w:abstractNum w:abstractNumId="20" w15:restartNumberingAfterBreak="0">
    <w:nsid w:val="36663368"/>
    <w:multiLevelType w:val="hybridMultilevel"/>
    <w:tmpl w:val="10724E20"/>
    <w:lvl w:ilvl="0" w:tplc="674088C6">
      <w:numFmt w:val="bullet"/>
      <w:lvlText w:val="-"/>
      <w:lvlJc w:val="left"/>
      <w:pPr>
        <w:ind w:left="1065" w:hanging="705"/>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F821D00"/>
    <w:multiLevelType w:val="hybridMultilevel"/>
    <w:tmpl w:val="3DC068B8"/>
    <w:lvl w:ilvl="0" w:tplc="1BFE519C">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28D6E7C"/>
    <w:multiLevelType w:val="multilevel"/>
    <w:tmpl w:val="6AC693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52E3055"/>
    <w:multiLevelType w:val="hybridMultilevel"/>
    <w:tmpl w:val="FD8A4EB4"/>
    <w:lvl w:ilvl="0" w:tplc="9FA28026">
      <w:numFmt w:val="bullet"/>
      <w:lvlText w:val="-"/>
      <w:lvlJc w:val="left"/>
      <w:pPr>
        <w:ind w:left="1065" w:hanging="705"/>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5563C74"/>
    <w:multiLevelType w:val="hybridMultilevel"/>
    <w:tmpl w:val="5162B25C"/>
    <w:lvl w:ilvl="0" w:tplc="F76C9546">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75E36D5"/>
    <w:multiLevelType w:val="hybridMultilevel"/>
    <w:tmpl w:val="F03843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8FF2E12"/>
    <w:multiLevelType w:val="hybridMultilevel"/>
    <w:tmpl w:val="4D1A700A"/>
    <w:lvl w:ilvl="0" w:tplc="041B0001">
      <w:start w:val="1"/>
      <w:numFmt w:val="bullet"/>
      <w:lvlText w:val=""/>
      <w:lvlJc w:val="left"/>
      <w:pPr>
        <w:ind w:left="773" w:hanging="360"/>
      </w:pPr>
      <w:rPr>
        <w:rFonts w:ascii="Symbol" w:hAnsi="Symbol" w:hint="default"/>
      </w:rPr>
    </w:lvl>
    <w:lvl w:ilvl="1" w:tplc="041B0003" w:tentative="1">
      <w:start w:val="1"/>
      <w:numFmt w:val="bullet"/>
      <w:lvlText w:val="o"/>
      <w:lvlJc w:val="left"/>
      <w:pPr>
        <w:ind w:left="1493" w:hanging="360"/>
      </w:pPr>
      <w:rPr>
        <w:rFonts w:ascii="Courier New" w:hAnsi="Courier New" w:cs="Courier New" w:hint="default"/>
      </w:rPr>
    </w:lvl>
    <w:lvl w:ilvl="2" w:tplc="041B0005" w:tentative="1">
      <w:start w:val="1"/>
      <w:numFmt w:val="bullet"/>
      <w:lvlText w:val=""/>
      <w:lvlJc w:val="left"/>
      <w:pPr>
        <w:ind w:left="2213" w:hanging="360"/>
      </w:pPr>
      <w:rPr>
        <w:rFonts w:ascii="Wingdings" w:hAnsi="Wingdings" w:hint="default"/>
      </w:rPr>
    </w:lvl>
    <w:lvl w:ilvl="3" w:tplc="041B0001" w:tentative="1">
      <w:start w:val="1"/>
      <w:numFmt w:val="bullet"/>
      <w:lvlText w:val=""/>
      <w:lvlJc w:val="left"/>
      <w:pPr>
        <w:ind w:left="2933" w:hanging="360"/>
      </w:pPr>
      <w:rPr>
        <w:rFonts w:ascii="Symbol" w:hAnsi="Symbol" w:hint="default"/>
      </w:rPr>
    </w:lvl>
    <w:lvl w:ilvl="4" w:tplc="041B0003" w:tentative="1">
      <w:start w:val="1"/>
      <w:numFmt w:val="bullet"/>
      <w:lvlText w:val="o"/>
      <w:lvlJc w:val="left"/>
      <w:pPr>
        <w:ind w:left="3653" w:hanging="360"/>
      </w:pPr>
      <w:rPr>
        <w:rFonts w:ascii="Courier New" w:hAnsi="Courier New" w:cs="Courier New" w:hint="default"/>
      </w:rPr>
    </w:lvl>
    <w:lvl w:ilvl="5" w:tplc="041B0005" w:tentative="1">
      <w:start w:val="1"/>
      <w:numFmt w:val="bullet"/>
      <w:lvlText w:val=""/>
      <w:lvlJc w:val="left"/>
      <w:pPr>
        <w:ind w:left="4373" w:hanging="360"/>
      </w:pPr>
      <w:rPr>
        <w:rFonts w:ascii="Wingdings" w:hAnsi="Wingdings" w:hint="default"/>
      </w:rPr>
    </w:lvl>
    <w:lvl w:ilvl="6" w:tplc="041B0001" w:tentative="1">
      <w:start w:val="1"/>
      <w:numFmt w:val="bullet"/>
      <w:lvlText w:val=""/>
      <w:lvlJc w:val="left"/>
      <w:pPr>
        <w:ind w:left="5093" w:hanging="360"/>
      </w:pPr>
      <w:rPr>
        <w:rFonts w:ascii="Symbol" w:hAnsi="Symbol" w:hint="default"/>
      </w:rPr>
    </w:lvl>
    <w:lvl w:ilvl="7" w:tplc="041B0003" w:tentative="1">
      <w:start w:val="1"/>
      <w:numFmt w:val="bullet"/>
      <w:lvlText w:val="o"/>
      <w:lvlJc w:val="left"/>
      <w:pPr>
        <w:ind w:left="5813" w:hanging="360"/>
      </w:pPr>
      <w:rPr>
        <w:rFonts w:ascii="Courier New" w:hAnsi="Courier New" w:cs="Courier New" w:hint="default"/>
      </w:rPr>
    </w:lvl>
    <w:lvl w:ilvl="8" w:tplc="041B0005" w:tentative="1">
      <w:start w:val="1"/>
      <w:numFmt w:val="bullet"/>
      <w:lvlText w:val=""/>
      <w:lvlJc w:val="left"/>
      <w:pPr>
        <w:ind w:left="6533" w:hanging="360"/>
      </w:pPr>
      <w:rPr>
        <w:rFonts w:ascii="Wingdings" w:hAnsi="Wingdings" w:hint="default"/>
      </w:rPr>
    </w:lvl>
  </w:abstractNum>
  <w:abstractNum w:abstractNumId="27" w15:restartNumberingAfterBreak="0">
    <w:nsid w:val="4E2E0AFB"/>
    <w:multiLevelType w:val="hybridMultilevel"/>
    <w:tmpl w:val="B600B7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20E3A0A"/>
    <w:multiLevelType w:val="hybridMultilevel"/>
    <w:tmpl w:val="B6A42B16"/>
    <w:lvl w:ilvl="0" w:tplc="E6606D62">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3E36511"/>
    <w:multiLevelType w:val="hybridMultilevel"/>
    <w:tmpl w:val="28E2CB1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793604"/>
    <w:multiLevelType w:val="hybridMultilevel"/>
    <w:tmpl w:val="2488BCD4"/>
    <w:lvl w:ilvl="0" w:tplc="C7C0AB32">
      <w:start w:val="1"/>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1" w15:restartNumberingAfterBreak="0">
    <w:nsid w:val="5D7D5251"/>
    <w:multiLevelType w:val="hybridMultilevel"/>
    <w:tmpl w:val="4F1C64B8"/>
    <w:lvl w:ilvl="0" w:tplc="041B0017">
      <w:start w:val="1"/>
      <w:numFmt w:val="lowerLetter"/>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FF3473F"/>
    <w:multiLevelType w:val="hybridMultilevel"/>
    <w:tmpl w:val="863E7814"/>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9442817"/>
    <w:multiLevelType w:val="hybridMultilevel"/>
    <w:tmpl w:val="57A852D4"/>
    <w:lvl w:ilvl="0" w:tplc="A3046EC8">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F0A2847"/>
    <w:multiLevelType w:val="hybridMultilevel"/>
    <w:tmpl w:val="B57019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F572164"/>
    <w:multiLevelType w:val="hybridMultilevel"/>
    <w:tmpl w:val="1B4A55CC"/>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0C91439"/>
    <w:multiLevelType w:val="hybridMultilevel"/>
    <w:tmpl w:val="9E743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9993F62"/>
    <w:multiLevelType w:val="hybridMultilevel"/>
    <w:tmpl w:val="65FA9A9A"/>
    <w:lvl w:ilvl="0" w:tplc="03ECEBD2">
      <w:numFmt w:val="bullet"/>
      <w:lvlText w:val="-"/>
      <w:lvlJc w:val="left"/>
      <w:pPr>
        <w:ind w:left="1065" w:hanging="705"/>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B6367E6"/>
    <w:multiLevelType w:val="hybridMultilevel"/>
    <w:tmpl w:val="55365006"/>
    <w:lvl w:ilvl="0" w:tplc="58A8AD54">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DA7320C"/>
    <w:multiLevelType w:val="hybridMultilevel"/>
    <w:tmpl w:val="D5966AD2"/>
    <w:lvl w:ilvl="0" w:tplc="A51A5E58">
      <w:numFmt w:val="bullet"/>
      <w:lvlText w:val="-"/>
      <w:lvlJc w:val="left"/>
      <w:pPr>
        <w:ind w:left="1065" w:hanging="705"/>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DA746AA"/>
    <w:multiLevelType w:val="hybridMultilevel"/>
    <w:tmpl w:val="5D5E4FF0"/>
    <w:lvl w:ilvl="0" w:tplc="22546770">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39"/>
  </w:num>
  <w:num w:numId="4">
    <w:abstractNumId w:val="32"/>
  </w:num>
  <w:num w:numId="5">
    <w:abstractNumId w:val="35"/>
  </w:num>
  <w:num w:numId="6">
    <w:abstractNumId w:val="15"/>
  </w:num>
  <w:num w:numId="7">
    <w:abstractNumId w:val="22"/>
  </w:num>
  <w:num w:numId="8">
    <w:abstractNumId w:val="31"/>
  </w:num>
  <w:num w:numId="9">
    <w:abstractNumId w:val="6"/>
  </w:num>
  <w:num w:numId="10">
    <w:abstractNumId w:val="7"/>
  </w:num>
  <w:num w:numId="11">
    <w:abstractNumId w:val="30"/>
  </w:num>
  <w:num w:numId="12">
    <w:abstractNumId w:val="19"/>
  </w:num>
  <w:num w:numId="13">
    <w:abstractNumId w:val="4"/>
  </w:num>
  <w:num w:numId="14">
    <w:abstractNumId w:val="23"/>
  </w:num>
  <w:num w:numId="15">
    <w:abstractNumId w:val="37"/>
  </w:num>
  <w:num w:numId="16">
    <w:abstractNumId w:val="33"/>
  </w:num>
  <w:num w:numId="17">
    <w:abstractNumId w:val="16"/>
  </w:num>
  <w:num w:numId="18">
    <w:abstractNumId w:val="34"/>
  </w:num>
  <w:num w:numId="19">
    <w:abstractNumId w:val="36"/>
  </w:num>
  <w:num w:numId="20">
    <w:abstractNumId w:val="29"/>
  </w:num>
  <w:num w:numId="21">
    <w:abstractNumId w:val="25"/>
  </w:num>
  <w:num w:numId="22">
    <w:abstractNumId w:val="27"/>
  </w:num>
  <w:num w:numId="23">
    <w:abstractNumId w:val="12"/>
  </w:num>
  <w:num w:numId="24">
    <w:abstractNumId w:val="26"/>
  </w:num>
  <w:num w:numId="25">
    <w:abstractNumId w:val="28"/>
  </w:num>
  <w:num w:numId="26">
    <w:abstractNumId w:val="11"/>
  </w:num>
  <w:num w:numId="27">
    <w:abstractNumId w:val="40"/>
  </w:num>
  <w:num w:numId="28">
    <w:abstractNumId w:val="10"/>
  </w:num>
  <w:num w:numId="29">
    <w:abstractNumId w:val="3"/>
  </w:num>
  <w:num w:numId="30">
    <w:abstractNumId w:val="9"/>
  </w:num>
  <w:num w:numId="31">
    <w:abstractNumId w:val="13"/>
  </w:num>
  <w:num w:numId="32">
    <w:abstractNumId w:val="1"/>
  </w:num>
  <w:num w:numId="33">
    <w:abstractNumId w:val="8"/>
  </w:num>
  <w:num w:numId="34">
    <w:abstractNumId w:val="14"/>
  </w:num>
  <w:num w:numId="35">
    <w:abstractNumId w:val="21"/>
  </w:num>
  <w:num w:numId="36">
    <w:abstractNumId w:val="17"/>
  </w:num>
  <w:num w:numId="37">
    <w:abstractNumId w:val="18"/>
  </w:num>
  <w:num w:numId="38">
    <w:abstractNumId w:val="38"/>
  </w:num>
  <w:num w:numId="39">
    <w:abstractNumId w:val="5"/>
  </w:num>
  <w:num w:numId="40">
    <w:abstractNumId w:val="24"/>
  </w:num>
  <w:num w:numId="4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E64"/>
    <w:rsid w:val="00003BAE"/>
    <w:rsid w:val="00007BA0"/>
    <w:rsid w:val="00021D46"/>
    <w:rsid w:val="00025F90"/>
    <w:rsid w:val="0003206B"/>
    <w:rsid w:val="000320CC"/>
    <w:rsid w:val="000373D9"/>
    <w:rsid w:val="00037BC5"/>
    <w:rsid w:val="00040551"/>
    <w:rsid w:val="000417A1"/>
    <w:rsid w:val="000547EF"/>
    <w:rsid w:val="000560E4"/>
    <w:rsid w:val="00057C0A"/>
    <w:rsid w:val="00066378"/>
    <w:rsid w:val="000700EC"/>
    <w:rsid w:val="00073AE8"/>
    <w:rsid w:val="00077310"/>
    <w:rsid w:val="00081C78"/>
    <w:rsid w:val="000862B2"/>
    <w:rsid w:val="000A45FC"/>
    <w:rsid w:val="000B0957"/>
    <w:rsid w:val="000B3879"/>
    <w:rsid w:val="000B7149"/>
    <w:rsid w:val="000C4DE2"/>
    <w:rsid w:val="000E2557"/>
    <w:rsid w:val="000E5559"/>
    <w:rsid w:val="000F1BEA"/>
    <w:rsid w:val="000F73A3"/>
    <w:rsid w:val="00102B00"/>
    <w:rsid w:val="001039F7"/>
    <w:rsid w:val="001043D3"/>
    <w:rsid w:val="00106FD4"/>
    <w:rsid w:val="00111F46"/>
    <w:rsid w:val="0011372A"/>
    <w:rsid w:val="00133DEB"/>
    <w:rsid w:val="0013638E"/>
    <w:rsid w:val="00136830"/>
    <w:rsid w:val="001526CF"/>
    <w:rsid w:val="00153AA3"/>
    <w:rsid w:val="00160D9E"/>
    <w:rsid w:val="00161FB0"/>
    <w:rsid w:val="00162E42"/>
    <w:rsid w:val="00163A3E"/>
    <w:rsid w:val="00165B7F"/>
    <w:rsid w:val="00175CDE"/>
    <w:rsid w:val="001828A7"/>
    <w:rsid w:val="0019300F"/>
    <w:rsid w:val="001A04A0"/>
    <w:rsid w:val="001A11AB"/>
    <w:rsid w:val="001C4270"/>
    <w:rsid w:val="001D7C3F"/>
    <w:rsid w:val="001E513E"/>
    <w:rsid w:val="001E6924"/>
    <w:rsid w:val="001F5E40"/>
    <w:rsid w:val="0022267B"/>
    <w:rsid w:val="00232874"/>
    <w:rsid w:val="002332E4"/>
    <w:rsid w:val="002541B1"/>
    <w:rsid w:val="0026177A"/>
    <w:rsid w:val="0026364D"/>
    <w:rsid w:val="00267343"/>
    <w:rsid w:val="00292428"/>
    <w:rsid w:val="00292F15"/>
    <w:rsid w:val="002942CD"/>
    <w:rsid w:val="00296BA6"/>
    <w:rsid w:val="00297634"/>
    <w:rsid w:val="002B247B"/>
    <w:rsid w:val="002B660A"/>
    <w:rsid w:val="002C79B4"/>
    <w:rsid w:val="002D439F"/>
    <w:rsid w:val="002F22C9"/>
    <w:rsid w:val="002F37FA"/>
    <w:rsid w:val="00300D7C"/>
    <w:rsid w:val="003056A6"/>
    <w:rsid w:val="00307FA3"/>
    <w:rsid w:val="0031177C"/>
    <w:rsid w:val="00324804"/>
    <w:rsid w:val="00330BE8"/>
    <w:rsid w:val="00340C26"/>
    <w:rsid w:val="00345A0A"/>
    <w:rsid w:val="00345C43"/>
    <w:rsid w:val="00354032"/>
    <w:rsid w:val="0037585C"/>
    <w:rsid w:val="00380BAF"/>
    <w:rsid w:val="00387034"/>
    <w:rsid w:val="00392087"/>
    <w:rsid w:val="00395963"/>
    <w:rsid w:val="00396986"/>
    <w:rsid w:val="003A3C78"/>
    <w:rsid w:val="003B350C"/>
    <w:rsid w:val="003B516A"/>
    <w:rsid w:val="003B594B"/>
    <w:rsid w:val="003B7684"/>
    <w:rsid w:val="003C18D1"/>
    <w:rsid w:val="003C6AF2"/>
    <w:rsid w:val="003D13E8"/>
    <w:rsid w:val="003D5F3C"/>
    <w:rsid w:val="003E76AC"/>
    <w:rsid w:val="003F480C"/>
    <w:rsid w:val="0040125C"/>
    <w:rsid w:val="004063F0"/>
    <w:rsid w:val="00416337"/>
    <w:rsid w:val="00434FDB"/>
    <w:rsid w:val="00435073"/>
    <w:rsid w:val="00443AD9"/>
    <w:rsid w:val="00446F2F"/>
    <w:rsid w:val="00455D11"/>
    <w:rsid w:val="00456D2B"/>
    <w:rsid w:val="0046084F"/>
    <w:rsid w:val="00460912"/>
    <w:rsid w:val="004657AA"/>
    <w:rsid w:val="004708FB"/>
    <w:rsid w:val="00480CC3"/>
    <w:rsid w:val="0048309F"/>
    <w:rsid w:val="00493D26"/>
    <w:rsid w:val="00494510"/>
    <w:rsid w:val="00496FB6"/>
    <w:rsid w:val="004A0BF0"/>
    <w:rsid w:val="004A512F"/>
    <w:rsid w:val="004A67EB"/>
    <w:rsid w:val="004B49E0"/>
    <w:rsid w:val="004B6268"/>
    <w:rsid w:val="004D2F9C"/>
    <w:rsid w:val="004D37CF"/>
    <w:rsid w:val="004D3F61"/>
    <w:rsid w:val="004D60CB"/>
    <w:rsid w:val="004E70C3"/>
    <w:rsid w:val="004F12FA"/>
    <w:rsid w:val="00511471"/>
    <w:rsid w:val="00522449"/>
    <w:rsid w:val="00523F53"/>
    <w:rsid w:val="0052462A"/>
    <w:rsid w:val="00526610"/>
    <w:rsid w:val="00535601"/>
    <w:rsid w:val="00537589"/>
    <w:rsid w:val="00541FDC"/>
    <w:rsid w:val="0054217E"/>
    <w:rsid w:val="005463F2"/>
    <w:rsid w:val="005474F5"/>
    <w:rsid w:val="00551195"/>
    <w:rsid w:val="005577CD"/>
    <w:rsid w:val="0057151D"/>
    <w:rsid w:val="00571A47"/>
    <w:rsid w:val="00577069"/>
    <w:rsid w:val="00592A01"/>
    <w:rsid w:val="005A1B97"/>
    <w:rsid w:val="005A2BE9"/>
    <w:rsid w:val="005A3A67"/>
    <w:rsid w:val="005A3E08"/>
    <w:rsid w:val="005A7DD0"/>
    <w:rsid w:val="005B1BAD"/>
    <w:rsid w:val="005B3555"/>
    <w:rsid w:val="005C32B2"/>
    <w:rsid w:val="005D122D"/>
    <w:rsid w:val="005E660F"/>
    <w:rsid w:val="005F6143"/>
    <w:rsid w:val="0061142F"/>
    <w:rsid w:val="006154F1"/>
    <w:rsid w:val="00637C60"/>
    <w:rsid w:val="00640BAC"/>
    <w:rsid w:val="00641EAB"/>
    <w:rsid w:val="00673F5E"/>
    <w:rsid w:val="006865B2"/>
    <w:rsid w:val="00686E4D"/>
    <w:rsid w:val="0069343F"/>
    <w:rsid w:val="0069689A"/>
    <w:rsid w:val="006A39CA"/>
    <w:rsid w:val="006A6A19"/>
    <w:rsid w:val="006B6621"/>
    <w:rsid w:val="006C34B5"/>
    <w:rsid w:val="006D7696"/>
    <w:rsid w:val="006F121C"/>
    <w:rsid w:val="006F48D2"/>
    <w:rsid w:val="007076F8"/>
    <w:rsid w:val="007339C4"/>
    <w:rsid w:val="00734FAC"/>
    <w:rsid w:val="0074504A"/>
    <w:rsid w:val="0075079F"/>
    <w:rsid w:val="00754C20"/>
    <w:rsid w:val="00774757"/>
    <w:rsid w:val="00774D3D"/>
    <w:rsid w:val="007925CE"/>
    <w:rsid w:val="007B54E8"/>
    <w:rsid w:val="007C1A54"/>
    <w:rsid w:val="007C1EF4"/>
    <w:rsid w:val="007D512A"/>
    <w:rsid w:val="007E1A4A"/>
    <w:rsid w:val="007E1DC8"/>
    <w:rsid w:val="007F2977"/>
    <w:rsid w:val="008003B7"/>
    <w:rsid w:val="008214D0"/>
    <w:rsid w:val="008265E9"/>
    <w:rsid w:val="0084581A"/>
    <w:rsid w:val="0085234F"/>
    <w:rsid w:val="00874324"/>
    <w:rsid w:val="008809AF"/>
    <w:rsid w:val="0088160F"/>
    <w:rsid w:val="008A1F64"/>
    <w:rsid w:val="008A6FF4"/>
    <w:rsid w:val="008B3AC6"/>
    <w:rsid w:val="008B50E3"/>
    <w:rsid w:val="008B5D50"/>
    <w:rsid w:val="008C52D3"/>
    <w:rsid w:val="008D0C09"/>
    <w:rsid w:val="008F2CD5"/>
    <w:rsid w:val="009032C5"/>
    <w:rsid w:val="00906823"/>
    <w:rsid w:val="00915DBD"/>
    <w:rsid w:val="00927F2A"/>
    <w:rsid w:val="009438B0"/>
    <w:rsid w:val="00946062"/>
    <w:rsid w:val="00951F6D"/>
    <w:rsid w:val="0095429C"/>
    <w:rsid w:val="00954CBF"/>
    <w:rsid w:val="00955CE6"/>
    <w:rsid w:val="00955D94"/>
    <w:rsid w:val="0097088A"/>
    <w:rsid w:val="009961DB"/>
    <w:rsid w:val="009A4EA2"/>
    <w:rsid w:val="009A5015"/>
    <w:rsid w:val="009A5C99"/>
    <w:rsid w:val="009A5E0B"/>
    <w:rsid w:val="009B360E"/>
    <w:rsid w:val="009B76DF"/>
    <w:rsid w:val="009D2BBD"/>
    <w:rsid w:val="009E3799"/>
    <w:rsid w:val="009E5AEF"/>
    <w:rsid w:val="009E682A"/>
    <w:rsid w:val="009F2073"/>
    <w:rsid w:val="009F769E"/>
    <w:rsid w:val="00A03017"/>
    <w:rsid w:val="00A0680E"/>
    <w:rsid w:val="00A10EC0"/>
    <w:rsid w:val="00A35D60"/>
    <w:rsid w:val="00A53BCE"/>
    <w:rsid w:val="00A6035A"/>
    <w:rsid w:val="00A626A0"/>
    <w:rsid w:val="00A66B81"/>
    <w:rsid w:val="00A73A1D"/>
    <w:rsid w:val="00A86396"/>
    <w:rsid w:val="00A87157"/>
    <w:rsid w:val="00A94E81"/>
    <w:rsid w:val="00AA2862"/>
    <w:rsid w:val="00AB7283"/>
    <w:rsid w:val="00AD6866"/>
    <w:rsid w:val="00AD6E70"/>
    <w:rsid w:val="00AE1DCB"/>
    <w:rsid w:val="00AF2A99"/>
    <w:rsid w:val="00B0493F"/>
    <w:rsid w:val="00B12F92"/>
    <w:rsid w:val="00B23C55"/>
    <w:rsid w:val="00B24D30"/>
    <w:rsid w:val="00B30F6D"/>
    <w:rsid w:val="00B36C5F"/>
    <w:rsid w:val="00B42357"/>
    <w:rsid w:val="00B43877"/>
    <w:rsid w:val="00B510F5"/>
    <w:rsid w:val="00B62FF9"/>
    <w:rsid w:val="00B652E0"/>
    <w:rsid w:val="00B72F2B"/>
    <w:rsid w:val="00B81C26"/>
    <w:rsid w:val="00B83671"/>
    <w:rsid w:val="00B855AF"/>
    <w:rsid w:val="00B90464"/>
    <w:rsid w:val="00B977BF"/>
    <w:rsid w:val="00BA3F2E"/>
    <w:rsid w:val="00BA4B39"/>
    <w:rsid w:val="00BB4BAE"/>
    <w:rsid w:val="00BC01A8"/>
    <w:rsid w:val="00BC6BB4"/>
    <w:rsid w:val="00BC7E2B"/>
    <w:rsid w:val="00BE2B9A"/>
    <w:rsid w:val="00BF1809"/>
    <w:rsid w:val="00C0088D"/>
    <w:rsid w:val="00C02DB0"/>
    <w:rsid w:val="00C03D9B"/>
    <w:rsid w:val="00C06237"/>
    <w:rsid w:val="00C149A4"/>
    <w:rsid w:val="00C44F46"/>
    <w:rsid w:val="00C635A4"/>
    <w:rsid w:val="00C816C4"/>
    <w:rsid w:val="00C925A1"/>
    <w:rsid w:val="00C94169"/>
    <w:rsid w:val="00C94AF4"/>
    <w:rsid w:val="00C950D6"/>
    <w:rsid w:val="00C96F0E"/>
    <w:rsid w:val="00CA4AF3"/>
    <w:rsid w:val="00CC3DE2"/>
    <w:rsid w:val="00CE32F8"/>
    <w:rsid w:val="00CF1E8B"/>
    <w:rsid w:val="00CF37CA"/>
    <w:rsid w:val="00CF467D"/>
    <w:rsid w:val="00D151ED"/>
    <w:rsid w:val="00D1714F"/>
    <w:rsid w:val="00D215E7"/>
    <w:rsid w:val="00D42082"/>
    <w:rsid w:val="00D50B5D"/>
    <w:rsid w:val="00D52CFD"/>
    <w:rsid w:val="00D55169"/>
    <w:rsid w:val="00D61860"/>
    <w:rsid w:val="00D65630"/>
    <w:rsid w:val="00D73526"/>
    <w:rsid w:val="00D875E8"/>
    <w:rsid w:val="00D91706"/>
    <w:rsid w:val="00DA0332"/>
    <w:rsid w:val="00DA5A1B"/>
    <w:rsid w:val="00DA6FD3"/>
    <w:rsid w:val="00DB1619"/>
    <w:rsid w:val="00DC2E64"/>
    <w:rsid w:val="00DD2559"/>
    <w:rsid w:val="00DD367D"/>
    <w:rsid w:val="00DE2897"/>
    <w:rsid w:val="00DE36AD"/>
    <w:rsid w:val="00DE3B71"/>
    <w:rsid w:val="00DE4555"/>
    <w:rsid w:val="00DF2B87"/>
    <w:rsid w:val="00E012FA"/>
    <w:rsid w:val="00E06044"/>
    <w:rsid w:val="00E11259"/>
    <w:rsid w:val="00E11C64"/>
    <w:rsid w:val="00E21CE8"/>
    <w:rsid w:val="00E24549"/>
    <w:rsid w:val="00E2798D"/>
    <w:rsid w:val="00E4501F"/>
    <w:rsid w:val="00E46E7D"/>
    <w:rsid w:val="00E511A1"/>
    <w:rsid w:val="00E54112"/>
    <w:rsid w:val="00E54990"/>
    <w:rsid w:val="00E554F3"/>
    <w:rsid w:val="00E5630F"/>
    <w:rsid w:val="00E63305"/>
    <w:rsid w:val="00E643CE"/>
    <w:rsid w:val="00E710F8"/>
    <w:rsid w:val="00E73755"/>
    <w:rsid w:val="00E74010"/>
    <w:rsid w:val="00E852A5"/>
    <w:rsid w:val="00E87FEF"/>
    <w:rsid w:val="00E90931"/>
    <w:rsid w:val="00EA0AB1"/>
    <w:rsid w:val="00EB3FD3"/>
    <w:rsid w:val="00EB7554"/>
    <w:rsid w:val="00EC2877"/>
    <w:rsid w:val="00EC393A"/>
    <w:rsid w:val="00EC6B42"/>
    <w:rsid w:val="00ED6295"/>
    <w:rsid w:val="00ED7855"/>
    <w:rsid w:val="00EE04A7"/>
    <w:rsid w:val="00EE7D9B"/>
    <w:rsid w:val="00EF6D37"/>
    <w:rsid w:val="00F02410"/>
    <w:rsid w:val="00F02D84"/>
    <w:rsid w:val="00F03BFB"/>
    <w:rsid w:val="00F10A62"/>
    <w:rsid w:val="00F1361E"/>
    <w:rsid w:val="00F1512A"/>
    <w:rsid w:val="00F24375"/>
    <w:rsid w:val="00F27867"/>
    <w:rsid w:val="00F34DBD"/>
    <w:rsid w:val="00F571C6"/>
    <w:rsid w:val="00F63B55"/>
    <w:rsid w:val="00F71DAB"/>
    <w:rsid w:val="00F73862"/>
    <w:rsid w:val="00F75230"/>
    <w:rsid w:val="00F766F1"/>
    <w:rsid w:val="00F820F3"/>
    <w:rsid w:val="00F93E4C"/>
    <w:rsid w:val="00FA3207"/>
    <w:rsid w:val="00FC17E2"/>
    <w:rsid w:val="00FC58C5"/>
    <w:rsid w:val="00FC5972"/>
    <w:rsid w:val="00FD1CBF"/>
    <w:rsid w:val="00FD271D"/>
    <w:rsid w:val="00FF1BC2"/>
    <w:rsid w:val="00FF3A87"/>
    <w:rsid w:val="00FF49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5BC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43877"/>
    <w:pPr>
      <w:spacing w:after="0" w:line="240" w:lineRule="auto"/>
    </w:pPr>
    <w:rPr>
      <w:rFonts w:eastAsiaTheme="minorEastAsia"/>
      <w:sz w:val="20"/>
      <w:szCs w:val="20"/>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 zoznamu1,numbered list,2,OBC Bullet,Normal 1,Task Body,Viñetas (Inicio Parrafo),Paragrafo elenco,3 Txt tabla,Zerrenda-paragrafoa,Fiche List Paragraph,Dot pt,F5 List Paragraph,List Paragraph1,No Spacing1,Bullet 1"/>
    <w:basedOn w:val="Normlny"/>
    <w:link w:val="OdsekzoznamuChar"/>
    <w:uiPriority w:val="34"/>
    <w:qFormat/>
    <w:rsid w:val="00B43877"/>
    <w:pPr>
      <w:ind w:left="720"/>
      <w:contextualSpacing/>
    </w:pPr>
  </w:style>
  <w:style w:type="table" w:customStyle="1" w:styleId="Mriekatabuky1">
    <w:name w:val="Mriežka tabuľky1"/>
    <w:basedOn w:val="Normlnatabuka"/>
    <w:next w:val="Mriekatabuky"/>
    <w:uiPriority w:val="39"/>
    <w:rsid w:val="00BC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rsid w:val="00BC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8B5D50"/>
    <w:rPr>
      <w:color w:val="808080"/>
    </w:rPr>
  </w:style>
  <w:style w:type="character" w:customStyle="1" w:styleId="OdsekzoznamuChar">
    <w:name w:val="Odsek zoznamu Char"/>
    <w:aliases w:val="body Char,Odsek zoznamu2 Char,Odsek zoznamu1 Char,numbered list Char,2 Char,OBC Bullet Char,Normal 1 Char,Task Body Char,Viñetas (Inicio Parrafo) Char,Paragrafo elenco Char,3 Txt tabla Char,Zerrenda-paragrafoa Char,Dot pt Char"/>
    <w:basedOn w:val="Predvolenpsmoodseku"/>
    <w:link w:val="Odsekzoznamu"/>
    <w:uiPriority w:val="34"/>
    <w:qFormat/>
    <w:locked/>
    <w:rsid w:val="00551195"/>
    <w:rPr>
      <w:rFonts w:eastAsiaTheme="minorEastAsia"/>
      <w:sz w:val="20"/>
      <w:szCs w:val="20"/>
      <w:lang w:val="en-US" w:eastAsia="zh-CN"/>
    </w:rPr>
  </w:style>
  <w:style w:type="character" w:styleId="Odkaznakomentr">
    <w:name w:val="annotation reference"/>
    <w:basedOn w:val="Predvolenpsmoodseku"/>
    <w:uiPriority w:val="99"/>
    <w:semiHidden/>
    <w:unhideWhenUsed/>
    <w:rsid w:val="00551195"/>
    <w:rPr>
      <w:sz w:val="16"/>
      <w:szCs w:val="16"/>
    </w:rPr>
  </w:style>
  <w:style w:type="paragraph" w:styleId="Textkomentra">
    <w:name w:val="annotation text"/>
    <w:basedOn w:val="Normlny"/>
    <w:link w:val="TextkomentraChar"/>
    <w:uiPriority w:val="99"/>
    <w:unhideWhenUsed/>
    <w:rsid w:val="00551195"/>
    <w:pPr>
      <w:spacing w:after="160"/>
    </w:pPr>
    <w:rPr>
      <w:rFonts w:eastAsiaTheme="minorHAnsi"/>
      <w:lang w:val="sk-SK" w:eastAsia="en-US"/>
    </w:rPr>
  </w:style>
  <w:style w:type="character" w:customStyle="1" w:styleId="TextkomentraChar">
    <w:name w:val="Text komentára Char"/>
    <w:basedOn w:val="Predvolenpsmoodseku"/>
    <w:link w:val="Textkomentra"/>
    <w:uiPriority w:val="99"/>
    <w:rsid w:val="00551195"/>
    <w:rPr>
      <w:sz w:val="20"/>
      <w:szCs w:val="20"/>
    </w:rPr>
  </w:style>
  <w:style w:type="paragraph" w:styleId="Textbubliny">
    <w:name w:val="Balloon Text"/>
    <w:basedOn w:val="Normlny"/>
    <w:link w:val="TextbublinyChar"/>
    <w:uiPriority w:val="99"/>
    <w:unhideWhenUsed/>
    <w:rsid w:val="00551195"/>
    <w:rPr>
      <w:rFonts w:ascii="Segoe UI" w:hAnsi="Segoe UI" w:cs="Segoe UI"/>
      <w:sz w:val="18"/>
      <w:szCs w:val="18"/>
    </w:rPr>
  </w:style>
  <w:style w:type="character" w:customStyle="1" w:styleId="TextbublinyChar">
    <w:name w:val="Text bubliny Char"/>
    <w:basedOn w:val="Predvolenpsmoodseku"/>
    <w:link w:val="Textbubliny"/>
    <w:uiPriority w:val="99"/>
    <w:rsid w:val="00551195"/>
    <w:rPr>
      <w:rFonts w:ascii="Segoe UI" w:eastAsiaTheme="minorEastAsia" w:hAnsi="Segoe UI" w:cs="Segoe UI"/>
      <w:sz w:val="18"/>
      <w:szCs w:val="18"/>
      <w:lang w:val="en-US" w:eastAsia="zh-CN"/>
    </w:rPr>
  </w:style>
  <w:style w:type="character" w:customStyle="1" w:styleId="None">
    <w:name w:val="None"/>
    <w:rsid w:val="004E70C3"/>
  </w:style>
  <w:style w:type="paragraph" w:customStyle="1" w:styleId="Default">
    <w:name w:val="Default"/>
    <w:rsid w:val="004E70C3"/>
    <w:pPr>
      <w:autoSpaceDE w:val="0"/>
      <w:autoSpaceDN w:val="0"/>
      <w:adjustRightInd w:val="0"/>
      <w:spacing w:after="0" w:line="240" w:lineRule="auto"/>
    </w:pPr>
    <w:rPr>
      <w:rFonts w:ascii="Calibri" w:hAnsi="Calibri" w:cs="Calibri"/>
      <w:color w:val="000000"/>
      <w:sz w:val="24"/>
      <w:szCs w:val="24"/>
    </w:rPr>
  </w:style>
  <w:style w:type="paragraph" w:styleId="Predmetkomentra">
    <w:name w:val="annotation subject"/>
    <w:basedOn w:val="Textkomentra"/>
    <w:next w:val="Textkomentra"/>
    <w:link w:val="PredmetkomentraChar"/>
    <w:uiPriority w:val="99"/>
    <w:semiHidden/>
    <w:unhideWhenUsed/>
    <w:rsid w:val="00F71DAB"/>
    <w:pPr>
      <w:spacing w:after="0"/>
    </w:pPr>
    <w:rPr>
      <w:rFonts w:eastAsiaTheme="minorEastAsia"/>
      <w:b/>
      <w:bCs/>
      <w:lang w:val="en-US" w:eastAsia="zh-CN"/>
    </w:rPr>
  </w:style>
  <w:style w:type="character" w:customStyle="1" w:styleId="PredmetkomentraChar">
    <w:name w:val="Predmet komentára Char"/>
    <w:basedOn w:val="TextkomentraChar"/>
    <w:link w:val="Predmetkomentra"/>
    <w:uiPriority w:val="99"/>
    <w:semiHidden/>
    <w:rsid w:val="00F71DAB"/>
    <w:rPr>
      <w:rFonts w:eastAsiaTheme="minorEastAsia"/>
      <w:b/>
      <w:bCs/>
      <w:sz w:val="20"/>
      <w:szCs w:val="20"/>
      <w:lang w:val="en-US" w:eastAsia="zh-CN"/>
    </w:rPr>
  </w:style>
  <w:style w:type="paragraph" w:styleId="Hlavika">
    <w:name w:val="header"/>
    <w:basedOn w:val="Normlny"/>
    <w:link w:val="HlavikaChar"/>
    <w:uiPriority w:val="99"/>
    <w:unhideWhenUsed/>
    <w:rsid w:val="004A67EB"/>
    <w:pPr>
      <w:tabs>
        <w:tab w:val="center" w:pos="4536"/>
        <w:tab w:val="right" w:pos="9072"/>
      </w:tabs>
    </w:pPr>
  </w:style>
  <w:style w:type="character" w:customStyle="1" w:styleId="HlavikaChar">
    <w:name w:val="Hlavička Char"/>
    <w:basedOn w:val="Predvolenpsmoodseku"/>
    <w:link w:val="Hlavika"/>
    <w:uiPriority w:val="99"/>
    <w:rsid w:val="004A67EB"/>
    <w:rPr>
      <w:rFonts w:eastAsiaTheme="minorEastAsia"/>
      <w:sz w:val="20"/>
      <w:szCs w:val="20"/>
      <w:lang w:val="en-US" w:eastAsia="zh-CN"/>
    </w:rPr>
  </w:style>
  <w:style w:type="paragraph" w:styleId="Pta">
    <w:name w:val="footer"/>
    <w:basedOn w:val="Normlny"/>
    <w:link w:val="PtaChar"/>
    <w:uiPriority w:val="99"/>
    <w:unhideWhenUsed/>
    <w:rsid w:val="004A67EB"/>
    <w:pPr>
      <w:tabs>
        <w:tab w:val="center" w:pos="4536"/>
        <w:tab w:val="right" w:pos="9072"/>
      </w:tabs>
    </w:pPr>
  </w:style>
  <w:style w:type="character" w:customStyle="1" w:styleId="PtaChar">
    <w:name w:val="Päta Char"/>
    <w:basedOn w:val="Predvolenpsmoodseku"/>
    <w:link w:val="Pta"/>
    <w:uiPriority w:val="99"/>
    <w:rsid w:val="004A67EB"/>
    <w:rPr>
      <w:rFonts w:eastAsiaTheme="minorEastAsia"/>
      <w:sz w:val="20"/>
      <w:szCs w:val="20"/>
      <w:lang w:val="en-US" w:eastAsia="zh-CN"/>
    </w:rPr>
  </w:style>
  <w:style w:type="paragraph" w:styleId="Revzia">
    <w:name w:val="Revision"/>
    <w:hidden/>
    <w:uiPriority w:val="99"/>
    <w:semiHidden/>
    <w:rsid w:val="008A1F64"/>
    <w:pPr>
      <w:spacing w:after="0" w:line="240" w:lineRule="auto"/>
    </w:pPr>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73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E8F05-ED42-450E-9863-C71E89F95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5285</Words>
  <Characters>30126</Characters>
  <Application>Microsoft Office Word</Application>
  <DocSecurity>0</DocSecurity>
  <Lines>251</Lines>
  <Paragraphs>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2023-08-22T09:09:00Z</dcterms:created>
  <dcterms:modified xsi:type="dcterms:W3CDTF">2023-08-22T09:09:00Z</dcterms:modified>
</cp:coreProperties>
</file>