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15518" w14:textId="5E0469D1" w:rsidR="003D6108" w:rsidRPr="00DC3384" w:rsidRDefault="007D3785" w:rsidP="003D6108">
      <w:pPr>
        <w:pStyle w:val="Default"/>
        <w:jc w:val="center"/>
        <w:rPr>
          <w:rFonts w:ascii="Arial Narrow" w:hAnsi="Arial Narrow"/>
          <w:b/>
          <w:szCs w:val="22"/>
        </w:rPr>
      </w:pPr>
      <w:r w:rsidRPr="00DC3384">
        <w:rPr>
          <w:rFonts w:ascii="Arial Narrow" w:hAnsi="Arial Narrow"/>
          <w:b/>
          <w:szCs w:val="22"/>
        </w:rPr>
        <w:t xml:space="preserve">Zmluva č. </w:t>
      </w:r>
      <w:r w:rsidR="003D6108" w:rsidRPr="00DC3384">
        <w:rPr>
          <w:rFonts w:ascii="Arial Narrow" w:hAnsi="Arial Narrow"/>
          <w:b/>
          <w:szCs w:val="22"/>
        </w:rPr>
        <w:t>...............</w:t>
      </w:r>
      <w:r w:rsidR="0068224A" w:rsidRPr="00DC3384">
        <w:rPr>
          <w:rFonts w:ascii="Arial Narrow" w:hAnsi="Arial Narrow"/>
          <w:b/>
          <w:szCs w:val="22"/>
        </w:rPr>
        <w:t>................................</w:t>
      </w:r>
      <w:r w:rsidR="00041ED1" w:rsidRPr="00DC3384" w:rsidDel="00041ED1">
        <w:rPr>
          <w:rFonts w:ascii="Arial Narrow" w:hAnsi="Arial Narrow"/>
          <w:b/>
          <w:szCs w:val="22"/>
        </w:rPr>
        <w:t xml:space="preserve"> </w:t>
      </w:r>
    </w:p>
    <w:p w14:paraId="246A6385" w14:textId="1C93D69D" w:rsidR="007D3785" w:rsidRPr="00DC3384" w:rsidRDefault="007D3785" w:rsidP="003D6108">
      <w:pPr>
        <w:pStyle w:val="Default"/>
        <w:jc w:val="center"/>
        <w:rPr>
          <w:rFonts w:ascii="Arial Narrow" w:hAnsi="Arial Narrow"/>
          <w:b/>
          <w:color w:val="auto"/>
          <w:szCs w:val="22"/>
        </w:rPr>
      </w:pPr>
      <w:r w:rsidRPr="00DC3384">
        <w:rPr>
          <w:rFonts w:ascii="Arial Narrow" w:hAnsi="Arial Narrow"/>
          <w:b/>
          <w:color w:val="auto"/>
          <w:szCs w:val="22"/>
        </w:rPr>
        <w:t>o</w:t>
      </w:r>
      <w:r w:rsidR="00962AA8" w:rsidRPr="00DC3384">
        <w:rPr>
          <w:rFonts w:ascii="Arial Narrow" w:hAnsi="Arial Narrow"/>
          <w:b/>
          <w:color w:val="auto"/>
          <w:szCs w:val="22"/>
        </w:rPr>
        <w:t xml:space="preserve"> </w:t>
      </w:r>
      <w:r w:rsidRPr="00DC3384">
        <w:rPr>
          <w:rFonts w:ascii="Arial Narrow" w:hAnsi="Arial Narrow"/>
          <w:b/>
          <w:color w:val="auto"/>
          <w:szCs w:val="22"/>
        </w:rPr>
        <w:t>poskytnutí prostriedkov z mechanizmu na podporu obnovy a</w:t>
      </w:r>
      <w:r w:rsidR="00962AA8" w:rsidRPr="00DC3384">
        <w:rPr>
          <w:rFonts w:ascii="Arial Narrow" w:hAnsi="Arial Narrow"/>
          <w:b/>
          <w:color w:val="auto"/>
          <w:szCs w:val="22"/>
        </w:rPr>
        <w:t xml:space="preserve"> </w:t>
      </w:r>
      <w:r w:rsidRPr="00DC3384">
        <w:rPr>
          <w:rFonts w:ascii="Arial Narrow" w:hAnsi="Arial Narrow"/>
          <w:b/>
          <w:color w:val="auto"/>
          <w:szCs w:val="22"/>
        </w:rPr>
        <w:t xml:space="preserve">odolnosti </w:t>
      </w:r>
    </w:p>
    <w:p w14:paraId="2078AB14" w14:textId="7AB61FCC" w:rsidR="007D3785" w:rsidRPr="006A0F4A" w:rsidRDefault="007D3785" w:rsidP="004F0041">
      <w:pPr>
        <w:jc w:val="both"/>
        <w:rPr>
          <w:rFonts w:ascii="Arial Narrow" w:hAnsi="Arial Narrow"/>
          <w:kern w:val="1"/>
          <w:sz w:val="22"/>
          <w:szCs w:val="22"/>
          <w:lang w:eastAsia="en-US"/>
        </w:rPr>
      </w:pPr>
      <w:r w:rsidRPr="006A0F4A">
        <w:rPr>
          <w:rStyle w:val="markedcontent"/>
          <w:rFonts w:ascii="Arial Narrow" w:hAnsi="Arial Narrow"/>
          <w:sz w:val="22"/>
          <w:szCs w:val="22"/>
        </w:rPr>
        <w:t>uzavretá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Style w:val="markedcontent"/>
          <w:rFonts w:ascii="Arial Narrow" w:hAnsi="Arial Narrow"/>
          <w:sz w:val="22"/>
          <w:szCs w:val="22"/>
        </w:rPr>
        <w:t>podľa § 269 odsek 2 zákona č. 513/1991 Zb. Obchodný zákonník v znení neskorších predpisov</w:t>
      </w:r>
      <w:r w:rsidR="00451214" w:rsidRPr="006A0F4A">
        <w:rPr>
          <w:rStyle w:val="markedcontent"/>
          <w:rFonts w:ascii="Arial Narrow" w:hAnsi="Arial Narrow"/>
          <w:sz w:val="22"/>
          <w:szCs w:val="22"/>
        </w:rPr>
        <w:t xml:space="preserve"> a</w:t>
      </w:r>
      <w:r w:rsidRPr="006A0F4A">
        <w:rPr>
          <w:rStyle w:val="markedcontent"/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0" w:name="_Hlk68001076"/>
      <w:r w:rsidRPr="006A0F4A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00E11FAF" w:rsidRPr="006A0F4A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00E11FAF"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0"/>
      <w:r w:rsidR="00CE3D2D"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6A0F4A">
        <w:rPr>
          <w:rStyle w:val="markedcontent"/>
          <w:rFonts w:ascii="Arial Narrow" w:hAnsi="Arial Narrow"/>
          <w:sz w:val="22"/>
          <w:szCs w:val="22"/>
        </w:rPr>
        <w:t xml:space="preserve">(ďalej </w:t>
      </w:r>
      <w:r w:rsidR="0055468B" w:rsidRPr="006A0F4A">
        <w:rPr>
          <w:rStyle w:val="markedcontent"/>
          <w:rFonts w:ascii="Arial Narrow" w:hAnsi="Arial Narrow"/>
          <w:sz w:val="22"/>
          <w:szCs w:val="22"/>
        </w:rPr>
        <w:t xml:space="preserve">ako </w:t>
      </w:r>
      <w:r w:rsidRPr="006A0F4A">
        <w:rPr>
          <w:rStyle w:val="markedcontent"/>
          <w:rFonts w:ascii="Arial Narrow" w:hAnsi="Arial Narrow"/>
          <w:sz w:val="22"/>
          <w:szCs w:val="22"/>
        </w:rPr>
        <w:t>„zákon o mechanizme“)</w:t>
      </w:r>
    </w:p>
    <w:p w14:paraId="5047D5DD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6A0F4A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7B7364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77777777" w:rsidR="008900AE" w:rsidRPr="006A0F4A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007B7364">
        <w:rPr>
          <w:rFonts w:ascii="Arial Narrow" w:hAnsi="Arial Narrow" w:cs="Arial"/>
          <w:sz w:val="22"/>
          <w:szCs w:val="22"/>
        </w:rPr>
        <w:t>Názov:</w:t>
      </w:r>
      <w:r w:rsidRPr="007B7364">
        <w:rPr>
          <w:rFonts w:ascii="Arial Narrow" w:hAnsi="Arial Narrow" w:cs="Arial"/>
          <w:sz w:val="22"/>
          <w:szCs w:val="22"/>
        </w:rPr>
        <w:tab/>
      </w:r>
      <w:r w:rsidR="00953593" w:rsidRPr="006A0F4A">
        <w:rPr>
          <w:rFonts w:ascii="Arial Narrow" w:hAnsi="Arial Narrow" w:cs="Arial"/>
          <w:sz w:val="22"/>
          <w:szCs w:val="22"/>
        </w:rPr>
        <w:tab/>
      </w:r>
      <w:r w:rsidR="003D6108" w:rsidRPr="006A0F4A">
        <w:rPr>
          <w:rFonts w:ascii="Arial Narrow" w:hAnsi="Arial Narrow" w:cs="Arial"/>
          <w:sz w:val="22"/>
          <w:szCs w:val="22"/>
        </w:rPr>
        <w:tab/>
      </w:r>
      <w:r w:rsidR="00953593" w:rsidRPr="006A0F4A">
        <w:rPr>
          <w:rFonts w:ascii="Arial Narrow" w:hAnsi="Arial Narrow" w:cs="Arial"/>
          <w:sz w:val="22"/>
          <w:szCs w:val="22"/>
        </w:rPr>
        <w:t>Ministerstvo školstva, vedy, výskumu a športu S</w:t>
      </w:r>
      <w:r w:rsidR="00272721" w:rsidRPr="006A0F4A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7777777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953593" w:rsidRPr="006A0F4A">
        <w:rPr>
          <w:rFonts w:ascii="Arial Narrow" w:hAnsi="Arial Narrow"/>
          <w:sz w:val="22"/>
          <w:szCs w:val="22"/>
        </w:rPr>
        <w:t>Stromová 1, Bratislava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38ABC13A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IČO: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  <w:lang w:eastAsia="cs-CZ"/>
        </w:rPr>
        <w:tab/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E72442" w:rsidRPr="006A0F4A">
        <w:rPr>
          <w:rFonts w:ascii="Arial Narrow" w:hAnsi="Arial Narrow"/>
          <w:sz w:val="22"/>
          <w:szCs w:val="22"/>
          <w:lang w:eastAsia="cs-CZ"/>
        </w:rPr>
        <w:t>00164381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2E6C37C3" w14:textId="75CFC61F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DIČ: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  <w:lang w:eastAsia="cs-CZ"/>
        </w:rPr>
        <w:tab/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E72442" w:rsidRPr="006A0F4A">
        <w:rPr>
          <w:rFonts w:ascii="Arial Narrow" w:hAnsi="Arial Narrow"/>
          <w:sz w:val="22"/>
          <w:szCs w:val="22"/>
          <w:lang w:eastAsia="cs-CZ"/>
        </w:rPr>
        <w:t>2020798725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0FE1E3AA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5875E4" w:rsidRPr="006A0F4A">
        <w:rPr>
          <w:rFonts w:ascii="Arial Narrow" w:hAnsi="Arial Narrow"/>
          <w:sz w:val="22"/>
          <w:szCs w:val="22"/>
          <w:lang w:eastAsia="cs-CZ"/>
        </w:rPr>
        <w:t xml:space="preserve">Mgr. </w:t>
      </w:r>
      <w:r w:rsidR="00F87C73">
        <w:rPr>
          <w:rFonts w:ascii="Arial Narrow" w:hAnsi="Arial Narrow"/>
          <w:sz w:val="22"/>
          <w:szCs w:val="22"/>
          <w:lang w:eastAsia="cs-CZ"/>
        </w:rPr>
        <w:t xml:space="preserve">Daniel </w:t>
      </w:r>
      <w:proofErr w:type="spellStart"/>
      <w:r w:rsidR="00F87C73">
        <w:rPr>
          <w:rFonts w:ascii="Arial Narrow" w:hAnsi="Arial Narrow"/>
          <w:sz w:val="22"/>
          <w:szCs w:val="22"/>
          <w:lang w:eastAsia="cs-CZ"/>
        </w:rPr>
        <w:t>Bútora</w:t>
      </w:r>
      <w:proofErr w:type="spellEnd"/>
    </w:p>
    <w:p w14:paraId="050D3083" w14:textId="2C0B2589" w:rsidR="0068224A" w:rsidRPr="006A0F4A" w:rsidRDefault="0068224A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F16B48">
        <w:rPr>
          <w:rFonts w:ascii="Arial Narrow" w:hAnsi="Arial Narrow"/>
          <w:sz w:val="22"/>
          <w:szCs w:val="22"/>
          <w:lang w:eastAsia="cs-CZ"/>
        </w:rPr>
        <w:t>IBAN</w:t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14:paraId="1546A512" w14:textId="77777777" w:rsidR="008900AE" w:rsidRPr="006A0F4A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77777777" w:rsidR="008900AE" w:rsidRPr="006A0F4A" w:rsidRDefault="00D4551D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 </w:t>
      </w:r>
      <w:r w:rsidR="008900AE" w:rsidRPr="006A0F4A">
        <w:rPr>
          <w:rFonts w:ascii="Arial Narrow" w:hAnsi="Arial Narrow"/>
          <w:sz w:val="22"/>
          <w:szCs w:val="22"/>
        </w:rPr>
        <w:t>(ďalej ako „</w:t>
      </w:r>
      <w:r w:rsidR="008900AE" w:rsidRPr="006A0F4A">
        <w:rPr>
          <w:rFonts w:ascii="Arial Narrow" w:hAnsi="Arial Narrow"/>
          <w:b/>
          <w:sz w:val="22"/>
          <w:szCs w:val="22"/>
        </w:rPr>
        <w:t>Vykonávateľ</w:t>
      </w:r>
      <w:r w:rsidR="008900AE" w:rsidRPr="006A0F4A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6A0F4A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6A0F4A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6A0F4A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Názov:</w:t>
      </w:r>
      <w:r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0D1052FB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Sídlo:</w:t>
      </w:r>
      <w:r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464C321D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Právna forma: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 xml:space="preserve"> </w:t>
      </w:r>
    </w:p>
    <w:p w14:paraId="742B4E96" w14:textId="77777777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IČO:</w:t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3C72B858" w14:textId="77777777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DIČ:</w:t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1816D885" w14:textId="77777777" w:rsidR="008900AE" w:rsidRPr="006A0F4A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CB34C3" w:rsidRPr="006A0F4A">
        <w:rPr>
          <w:rFonts w:ascii="Arial Narrow" w:hAnsi="Arial Narrow"/>
          <w:sz w:val="22"/>
          <w:szCs w:val="22"/>
          <w:lang w:eastAsia="cs-CZ"/>
        </w:rPr>
        <w:t>...........................................................................</w:t>
      </w:r>
    </w:p>
    <w:p w14:paraId="3F7D23E8" w14:textId="7DBC3BAC" w:rsidR="00CB34C3" w:rsidRPr="006A0F4A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6A0F4A">
        <w:rPr>
          <w:rFonts w:ascii="Arial Narrow" w:hAnsi="Arial Narrow"/>
          <w:sz w:val="22"/>
          <w:szCs w:val="22"/>
          <w:lang w:eastAsia="cs-CZ"/>
        </w:rPr>
        <w:tab/>
      </w:r>
      <w:r w:rsidR="00CB34C3" w:rsidRPr="006A0F4A">
        <w:rPr>
          <w:rFonts w:ascii="Arial Narrow" w:hAnsi="Arial Narrow"/>
          <w:sz w:val="22"/>
          <w:szCs w:val="22"/>
          <w:lang w:eastAsia="cs-CZ"/>
        </w:rPr>
        <w:tab/>
        <w:t>...........................................................................</w:t>
      </w:r>
    </w:p>
    <w:p w14:paraId="394A4187" w14:textId="6A152FE3" w:rsidR="0068224A" w:rsidRPr="006A0F4A" w:rsidRDefault="0068224A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IBAN</w:t>
      </w:r>
    </w:p>
    <w:p w14:paraId="3ED760F6" w14:textId="02783533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(ďalej ako „</w:t>
      </w:r>
      <w:r w:rsidRPr="006A0F4A">
        <w:rPr>
          <w:rFonts w:ascii="Arial Narrow" w:hAnsi="Arial Narrow"/>
          <w:b/>
          <w:sz w:val="22"/>
          <w:szCs w:val="22"/>
        </w:rPr>
        <w:t>Prijímate</w:t>
      </w:r>
      <w:r w:rsidR="004555C8" w:rsidRPr="006A0F4A">
        <w:rPr>
          <w:rFonts w:ascii="Arial Narrow" w:hAnsi="Arial Narrow"/>
          <w:sz w:val="22"/>
          <w:szCs w:val="22"/>
        </w:rPr>
        <w:t>ľ“</w:t>
      </w:r>
      <w:r w:rsidRPr="006A0F4A">
        <w:rPr>
          <w:rFonts w:ascii="Arial Narrow" w:hAnsi="Arial Narrow"/>
          <w:sz w:val="22"/>
          <w:szCs w:val="22"/>
        </w:rPr>
        <w:t>)</w:t>
      </w:r>
    </w:p>
    <w:p w14:paraId="589DA79D" w14:textId="6522A90D" w:rsidR="0068224A" w:rsidRPr="006A0F4A" w:rsidDel="009A4D0E" w:rsidRDefault="0068224A" w:rsidP="00CB34C3">
      <w:pPr>
        <w:rPr>
          <w:del w:id="1" w:author="Autor"/>
          <w:rFonts w:ascii="Arial Narrow" w:hAnsi="Arial Narrow"/>
          <w:sz w:val="22"/>
          <w:szCs w:val="22"/>
        </w:rPr>
      </w:pPr>
    </w:p>
    <w:p w14:paraId="67AF837F" w14:textId="77777777" w:rsidR="00CB34C3" w:rsidRPr="006A0F4A" w:rsidRDefault="00CB34C3" w:rsidP="00CB34C3">
      <w:pPr>
        <w:rPr>
          <w:rFonts w:ascii="Arial Narrow" w:hAnsi="Arial Narrow"/>
          <w:sz w:val="22"/>
          <w:szCs w:val="22"/>
        </w:rPr>
      </w:pPr>
    </w:p>
    <w:p w14:paraId="70889D3D" w14:textId="5FDD8F45" w:rsidR="00EA43B0" w:rsidRPr="006A0F4A" w:rsidRDefault="005C28F3" w:rsidP="005C28F3">
      <w:pPr>
        <w:pStyle w:val="Default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color w:val="auto"/>
          <w:sz w:val="22"/>
          <w:szCs w:val="22"/>
        </w:rPr>
        <w:t>(</w:t>
      </w:r>
      <w:r w:rsidRPr="006A0F4A">
        <w:rPr>
          <w:rFonts w:ascii="Arial Narrow" w:hAnsi="Arial Narrow"/>
          <w:b/>
          <w:color w:val="auto"/>
          <w:sz w:val="22"/>
          <w:szCs w:val="22"/>
        </w:rPr>
        <w:t>Vykonávateľ</w:t>
      </w:r>
      <w:r w:rsidRPr="006A0F4A">
        <w:rPr>
          <w:rFonts w:ascii="Arial Narrow" w:hAnsi="Arial Narrow"/>
          <w:color w:val="auto"/>
          <w:sz w:val="22"/>
          <w:szCs w:val="22"/>
        </w:rPr>
        <w:t xml:space="preserve"> a </w:t>
      </w:r>
      <w:r w:rsidRPr="006A0F4A">
        <w:rPr>
          <w:rFonts w:ascii="Arial Narrow" w:hAnsi="Arial Narrow"/>
          <w:b/>
          <w:color w:val="auto"/>
          <w:sz w:val="22"/>
          <w:szCs w:val="22"/>
        </w:rPr>
        <w:t>Prijímateľ</w:t>
      </w:r>
      <w:r w:rsidRPr="006A0F4A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006A0F4A">
        <w:rPr>
          <w:rFonts w:ascii="Arial Narrow" w:hAnsi="Arial Narrow"/>
          <w:b/>
          <w:color w:val="auto"/>
          <w:sz w:val="22"/>
          <w:szCs w:val="22"/>
        </w:rPr>
        <w:t>zmluvné strany</w:t>
      </w:r>
      <w:r w:rsidRPr="006A0F4A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006A0F4A">
        <w:rPr>
          <w:rFonts w:ascii="Arial Narrow" w:hAnsi="Arial Narrow"/>
          <w:b/>
          <w:color w:val="auto"/>
          <w:sz w:val="22"/>
          <w:szCs w:val="22"/>
        </w:rPr>
        <w:t>zmluvná strana</w:t>
      </w:r>
      <w:r w:rsidRPr="006A0F4A">
        <w:rPr>
          <w:rFonts w:ascii="Arial Narrow" w:hAnsi="Arial Narrow"/>
          <w:color w:val="auto"/>
          <w:sz w:val="22"/>
          <w:szCs w:val="22"/>
        </w:rPr>
        <w:t>“)</w:t>
      </w:r>
    </w:p>
    <w:p w14:paraId="4405324F" w14:textId="77777777" w:rsidR="00EA43B0" w:rsidRPr="006A0F4A" w:rsidDel="009A4D0E" w:rsidRDefault="00EA43B0" w:rsidP="00724FE6">
      <w:pPr>
        <w:pStyle w:val="Default"/>
        <w:jc w:val="center"/>
        <w:rPr>
          <w:del w:id="2" w:author="Autor"/>
          <w:rFonts w:ascii="Arial Narrow" w:hAnsi="Arial Narrow"/>
          <w:b/>
          <w:sz w:val="22"/>
          <w:szCs w:val="22"/>
        </w:rPr>
      </w:pPr>
    </w:p>
    <w:p w14:paraId="08B2992F" w14:textId="77777777" w:rsidR="006138A9" w:rsidRPr="006A0F4A" w:rsidRDefault="006138A9" w:rsidP="009A4D0E">
      <w:pPr>
        <w:rPr>
          <w:rFonts w:ascii="Arial Narrow" w:hAnsi="Arial Narrow"/>
          <w:sz w:val="22"/>
          <w:szCs w:val="22"/>
        </w:rPr>
      </w:pPr>
    </w:p>
    <w:p w14:paraId="46AB574C" w14:textId="77777777" w:rsidR="00457491" w:rsidRPr="006A0F4A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Článok 1</w:t>
      </w:r>
    </w:p>
    <w:p w14:paraId="3640D36E" w14:textId="77777777" w:rsidR="008900AE" w:rsidRPr="006A0F4A" w:rsidRDefault="008900AE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6A0F4A" w:rsidRDefault="008900AE">
      <w:p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 </w:t>
      </w:r>
    </w:p>
    <w:p w14:paraId="2EEAAF7E" w14:textId="277C5087" w:rsidR="008900AE" w:rsidRPr="006A0F4A" w:rsidRDefault="008900AE" w:rsidP="0095482D">
      <w:pPr>
        <w:numPr>
          <w:ilvl w:val="1"/>
          <w:numId w:val="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Táto Zmluva o poskytnutí prostriedkov mechanizmu na podporu obnovy a odolnosti bez príloh sa v texte označuje ako „</w:t>
      </w:r>
      <w:r w:rsidRPr="006A0F4A">
        <w:rPr>
          <w:rFonts w:ascii="Arial Narrow" w:hAnsi="Arial Narrow"/>
          <w:b/>
          <w:sz w:val="22"/>
          <w:szCs w:val="22"/>
        </w:rPr>
        <w:t>Zmluva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“. Neoddeliteľnú súčasť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 tvorí </w:t>
      </w:r>
      <w:r w:rsidRPr="006A0F4A">
        <w:rPr>
          <w:rFonts w:ascii="Arial Narrow" w:hAnsi="Arial Narrow"/>
          <w:b/>
          <w:sz w:val="22"/>
          <w:szCs w:val="22"/>
        </w:rPr>
        <w:t>Príloha č. 1</w:t>
      </w:r>
      <w:r w:rsidRPr="006A0F4A">
        <w:rPr>
          <w:rFonts w:ascii="Arial Narrow" w:hAnsi="Arial Narrow"/>
          <w:sz w:val="22"/>
          <w:szCs w:val="22"/>
        </w:rPr>
        <w:t xml:space="preserve">, ktorú tvoria </w:t>
      </w:r>
      <w:r w:rsidRPr="006A0F4A">
        <w:rPr>
          <w:rFonts w:ascii="Arial Narrow" w:hAnsi="Arial Narrow"/>
          <w:b/>
          <w:sz w:val="22"/>
          <w:szCs w:val="22"/>
        </w:rPr>
        <w:t xml:space="preserve">Všeobecné zmluvné podmienky </w:t>
      </w:r>
      <w:r w:rsidRPr="006A0F4A">
        <w:rPr>
          <w:rFonts w:ascii="Arial Narrow" w:hAnsi="Arial Narrow"/>
          <w:sz w:val="22"/>
          <w:szCs w:val="22"/>
        </w:rPr>
        <w:t>(ďalej aj ako „</w:t>
      </w:r>
      <w:r w:rsidRPr="006A0F4A">
        <w:rPr>
          <w:rFonts w:ascii="Arial Narrow" w:hAnsi="Arial Narrow"/>
          <w:b/>
          <w:sz w:val="22"/>
          <w:szCs w:val="22"/>
        </w:rPr>
        <w:t>VZP“</w:t>
      </w:r>
      <w:r w:rsidRPr="006A0F4A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06A0F4A">
        <w:rPr>
          <w:rFonts w:ascii="Arial Narrow" w:hAnsi="Arial Narrow"/>
          <w:sz w:val="22"/>
          <w:szCs w:val="22"/>
        </w:rPr>
        <w:t xml:space="preserve">zákona č. 513/1991 Zb. Obchodný zákonník v znení neskorších predpisov </w:t>
      </w:r>
      <w:bookmarkStart w:id="3" w:name="_Hlk92707295"/>
      <w:r w:rsidR="00A63423" w:rsidRPr="006A0F4A">
        <w:rPr>
          <w:rFonts w:ascii="Arial Narrow" w:hAnsi="Arial Narrow"/>
          <w:sz w:val="22"/>
          <w:szCs w:val="22"/>
        </w:rPr>
        <w:t>(ďalej ako „Obchodný zákonník“)</w:t>
      </w:r>
      <w:r w:rsidR="00D8477E" w:rsidRPr="006A0F4A">
        <w:rPr>
          <w:rFonts w:ascii="Arial Narrow" w:hAnsi="Arial Narrow"/>
          <w:sz w:val="22"/>
          <w:szCs w:val="22"/>
        </w:rPr>
        <w:t>,</w:t>
      </w:r>
      <w:r w:rsidR="00A63423" w:rsidRPr="006A0F4A">
        <w:rPr>
          <w:rFonts w:ascii="Arial Narrow" w:hAnsi="Arial Narrow"/>
          <w:sz w:val="22"/>
          <w:szCs w:val="22"/>
        </w:rPr>
        <w:t xml:space="preserve"> </w:t>
      </w:r>
      <w:bookmarkEnd w:id="3"/>
      <w:r w:rsidRPr="006A0F4A">
        <w:rPr>
          <w:rFonts w:ascii="Arial Narrow" w:hAnsi="Arial Narrow"/>
          <w:sz w:val="22"/>
          <w:szCs w:val="22"/>
        </w:rPr>
        <w:t xml:space="preserve">bližšie upravujú práva, povinnosti a postavenie zmluvných strán, vrátane postupov pri poskytovaní </w:t>
      </w:r>
      <w:r w:rsidR="005C28F3" w:rsidRPr="006A0F4A">
        <w:rPr>
          <w:rFonts w:ascii="Arial Narrow" w:hAnsi="Arial Narrow"/>
          <w:sz w:val="22"/>
          <w:szCs w:val="22"/>
        </w:rPr>
        <w:t xml:space="preserve">a používaní </w:t>
      </w:r>
      <w:r w:rsidR="005C28F3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="00985FDF" w:rsidRPr="006A0F4A">
        <w:rPr>
          <w:rFonts w:ascii="Arial Narrow" w:hAnsi="Arial Narrow"/>
          <w:sz w:val="22"/>
          <w:szCs w:val="22"/>
        </w:rPr>
        <w:t xml:space="preserve">, </w:t>
      </w:r>
      <w:r w:rsidRPr="006A0F4A">
        <w:rPr>
          <w:rFonts w:ascii="Arial Narrow" w:hAnsi="Arial Narrow"/>
          <w:b/>
          <w:sz w:val="22"/>
          <w:szCs w:val="22"/>
        </w:rPr>
        <w:t>Príloha č.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2</w:t>
      </w:r>
      <w:r w:rsidRPr="006A0F4A">
        <w:rPr>
          <w:rFonts w:ascii="Arial Narrow" w:hAnsi="Arial Narrow"/>
          <w:sz w:val="22"/>
          <w:szCs w:val="22"/>
        </w:rPr>
        <w:t xml:space="preserve">, ktorú tvorí </w:t>
      </w:r>
      <w:r w:rsidRPr="006A0F4A">
        <w:rPr>
          <w:rFonts w:ascii="Arial Narrow" w:hAnsi="Arial Narrow"/>
          <w:b/>
          <w:sz w:val="22"/>
          <w:szCs w:val="22"/>
        </w:rPr>
        <w:t>Opis Projektu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 </w:t>
      </w:r>
      <w:r w:rsidR="00CB34C3" w:rsidRPr="006A0F4A">
        <w:rPr>
          <w:rFonts w:ascii="Arial Narrow" w:hAnsi="Arial Narrow"/>
          <w:bCs/>
          <w:sz w:val="22"/>
          <w:szCs w:val="22"/>
        </w:rPr>
        <w:t>a</w:t>
      </w:r>
      <w:r w:rsidR="00CB34C3" w:rsidRPr="006A0F4A">
        <w:rPr>
          <w:rFonts w:ascii="Arial Narrow" w:hAnsi="Arial Narrow"/>
          <w:b/>
          <w:sz w:val="22"/>
          <w:szCs w:val="22"/>
        </w:rPr>
        <w:t> Príloha č. 3</w:t>
      </w:r>
      <w:r w:rsidR="00CB34C3" w:rsidRPr="006A0F4A">
        <w:rPr>
          <w:rFonts w:ascii="Arial Narrow" w:hAnsi="Arial Narrow"/>
          <w:bCs/>
          <w:sz w:val="22"/>
          <w:szCs w:val="22"/>
        </w:rPr>
        <w:t xml:space="preserve">, ktorú tvorí 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Finančné riadenie a monitorovanie </w:t>
      </w:r>
      <w:r w:rsidR="00470971" w:rsidRPr="006A0F4A">
        <w:rPr>
          <w:rFonts w:ascii="Arial Narrow" w:hAnsi="Arial Narrow"/>
          <w:b/>
          <w:sz w:val="22"/>
          <w:szCs w:val="22"/>
        </w:rPr>
        <w:t>P</w:t>
      </w:r>
      <w:r w:rsidR="00CB34C3" w:rsidRPr="006A0F4A">
        <w:rPr>
          <w:rFonts w:ascii="Arial Narrow" w:hAnsi="Arial Narrow"/>
          <w:b/>
          <w:sz w:val="22"/>
          <w:szCs w:val="22"/>
        </w:rPr>
        <w:t>rojektu</w:t>
      </w:r>
      <w:r w:rsidRPr="006A0F4A">
        <w:rPr>
          <w:rFonts w:ascii="Arial Narrow" w:hAnsi="Arial Narrow"/>
          <w:b/>
          <w:sz w:val="22"/>
          <w:szCs w:val="22"/>
        </w:rPr>
        <w:t xml:space="preserve">. Zmluva o poskytnutí prostriedkov mechanizmu </w:t>
      </w:r>
      <w:r w:rsidRPr="006A0F4A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“. </w:t>
      </w:r>
    </w:p>
    <w:p w14:paraId="7C5B5068" w14:textId="524D9D11" w:rsidR="008900AE" w:rsidRPr="006A0F4A" w:rsidRDefault="008900A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Pojmy použité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sú definované vo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="006E7E6D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v </w:t>
      </w:r>
      <w:r w:rsidRPr="006A0F4A">
        <w:rPr>
          <w:rFonts w:ascii="Arial Narrow" w:hAnsi="Arial Narrow"/>
          <w:b/>
          <w:sz w:val="22"/>
          <w:szCs w:val="22"/>
        </w:rPr>
        <w:t>Právnom rámci</w:t>
      </w:r>
      <w:r w:rsidR="006E7E6D" w:rsidRPr="006A0F4A">
        <w:rPr>
          <w:rFonts w:ascii="Arial Narrow" w:hAnsi="Arial Narrow"/>
          <w:sz w:val="22"/>
          <w:szCs w:val="22"/>
        </w:rPr>
        <w:t xml:space="preserve"> a/alebo v </w:t>
      </w:r>
      <w:r w:rsidR="006E7E6D" w:rsidRPr="006A0F4A">
        <w:rPr>
          <w:rFonts w:ascii="Arial Narrow" w:hAnsi="Arial Narrow"/>
          <w:b/>
          <w:sz w:val="22"/>
          <w:szCs w:val="22"/>
        </w:rPr>
        <w:t>Záväznej dokumentácii</w:t>
      </w:r>
      <w:r w:rsidRPr="006A0F4A">
        <w:rPr>
          <w:rFonts w:ascii="Arial Narrow" w:hAnsi="Arial Narrow"/>
          <w:sz w:val="22"/>
          <w:szCs w:val="22"/>
        </w:rPr>
        <w:t xml:space="preserve">.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6A0F4A">
        <w:rPr>
          <w:rFonts w:ascii="Arial Narrow" w:hAnsi="Arial Narrow"/>
          <w:b/>
          <w:sz w:val="22"/>
          <w:szCs w:val="22"/>
        </w:rPr>
        <w:t>Právny rámec</w:t>
      </w:r>
      <w:r w:rsidR="00985FDF" w:rsidRPr="006A0F4A">
        <w:rPr>
          <w:rFonts w:ascii="Arial Narrow" w:hAnsi="Arial Narrow"/>
          <w:b/>
          <w:sz w:val="22"/>
          <w:szCs w:val="22"/>
        </w:rPr>
        <w:t xml:space="preserve">, Výzvu </w:t>
      </w:r>
      <w:r w:rsidR="00985FDF" w:rsidRPr="006A0F4A">
        <w:rPr>
          <w:rFonts w:ascii="Arial Narrow" w:hAnsi="Arial Narrow"/>
          <w:sz w:val="22"/>
          <w:szCs w:val="22"/>
        </w:rPr>
        <w:t>a</w:t>
      </w:r>
      <w:r w:rsidR="00985FDF" w:rsidRPr="006A0F4A">
        <w:rPr>
          <w:rFonts w:ascii="Arial Narrow" w:hAnsi="Arial Narrow"/>
          <w:b/>
          <w:sz w:val="22"/>
          <w:szCs w:val="22"/>
        </w:rPr>
        <w:t> Záväznú dokumentáciu</w:t>
      </w:r>
      <w:r w:rsidRPr="006A0F4A">
        <w:rPr>
          <w:rFonts w:ascii="Arial Narrow" w:hAnsi="Arial Narrow"/>
          <w:b/>
          <w:sz w:val="22"/>
          <w:szCs w:val="22"/>
        </w:rPr>
        <w:t xml:space="preserve">. </w:t>
      </w:r>
      <w:r w:rsidRPr="006A0F4A">
        <w:rPr>
          <w:rFonts w:ascii="Arial Narrow" w:hAnsi="Arial Narrow"/>
          <w:sz w:val="22"/>
          <w:szCs w:val="22"/>
        </w:rPr>
        <w:t xml:space="preserve">Ak je pojem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definovaný odlišne </w:t>
      </w:r>
      <w:r w:rsidR="00CE3D2D" w:rsidRPr="006A0F4A">
        <w:rPr>
          <w:rFonts w:ascii="Arial Narrow" w:hAnsi="Arial Narrow"/>
          <w:sz w:val="22"/>
          <w:szCs w:val="22"/>
        </w:rPr>
        <w:t xml:space="preserve">ako </w:t>
      </w:r>
      <w:r w:rsidRPr="006A0F4A">
        <w:rPr>
          <w:rFonts w:ascii="Arial Narrow" w:hAnsi="Arial Narrow"/>
          <w:sz w:val="22"/>
          <w:szCs w:val="22"/>
        </w:rPr>
        <w:t>v </w:t>
      </w:r>
      <w:r w:rsidRPr="006A0F4A">
        <w:rPr>
          <w:rFonts w:ascii="Arial Narrow" w:hAnsi="Arial Narrow"/>
          <w:b/>
          <w:sz w:val="22"/>
          <w:szCs w:val="22"/>
        </w:rPr>
        <w:t>Právnom rámci</w:t>
      </w:r>
      <w:r w:rsidR="006E7E6D" w:rsidRPr="006A0F4A">
        <w:rPr>
          <w:rFonts w:ascii="Arial Narrow" w:hAnsi="Arial Narrow"/>
          <w:b/>
          <w:sz w:val="22"/>
          <w:szCs w:val="22"/>
        </w:rPr>
        <w:t xml:space="preserve"> </w:t>
      </w:r>
      <w:r w:rsidR="006E7E6D" w:rsidRPr="006A0F4A">
        <w:rPr>
          <w:rFonts w:ascii="Arial Narrow" w:hAnsi="Arial Narrow"/>
          <w:sz w:val="22"/>
          <w:szCs w:val="22"/>
        </w:rPr>
        <w:t>a/alebo v </w:t>
      </w:r>
      <w:r w:rsidR="006E7E6D" w:rsidRPr="006A0F4A">
        <w:rPr>
          <w:rFonts w:ascii="Arial Narrow" w:hAnsi="Arial Narrow"/>
          <w:b/>
          <w:sz w:val="22"/>
          <w:szCs w:val="22"/>
        </w:rPr>
        <w:t>Záväznej dokumentácii</w:t>
      </w:r>
      <w:r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na účely tejto</w:t>
      </w:r>
      <w:r w:rsidRPr="006A0F4A">
        <w:rPr>
          <w:rFonts w:ascii="Arial Narrow" w:hAnsi="Arial Narrow"/>
          <w:b/>
          <w:sz w:val="22"/>
          <w:szCs w:val="22"/>
        </w:rPr>
        <w:t xml:space="preserve"> Zmluvy</w:t>
      </w:r>
      <w:r w:rsidRPr="006A0F4A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. </w:t>
      </w:r>
    </w:p>
    <w:p w14:paraId="5665DD82" w14:textId="040A69AC" w:rsidR="00A053BE" w:rsidRPr="006A0F4A" w:rsidRDefault="00A053B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V prípade úplného zrušenia a nahradenia dokumentov alebo právnych predpisov novými dokumentmi alebo novými právnymi predpismi sa odkaz v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Toto ustanovenie nemá vplyv na výklad pojmov uvedených v článku 1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 xml:space="preserve"> a výkladové pravidlá podľa tohto článku 1 </w:t>
      </w:r>
      <w:r w:rsidRPr="006A0F4A">
        <w:rPr>
          <w:rFonts w:ascii="Arial Narrow" w:hAnsi="Arial Narrow"/>
          <w:b/>
          <w:sz w:val="22"/>
          <w:szCs w:val="22"/>
        </w:rPr>
        <w:t>Zmluvy o poskytnutí prostriedkov mechanizmu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714C1CAB" w14:textId="77777777" w:rsidR="008900AE" w:rsidRPr="006A0F4A" w:rsidRDefault="008900AE" w:rsidP="009A4D0E">
      <w:pPr>
        <w:jc w:val="both"/>
        <w:rPr>
          <w:rFonts w:ascii="Arial Narrow" w:hAnsi="Arial Narrow"/>
          <w:b/>
          <w:caps/>
          <w:sz w:val="22"/>
          <w:szCs w:val="22"/>
        </w:rPr>
      </w:pPr>
    </w:p>
    <w:p w14:paraId="0FF4B147" w14:textId="77777777" w:rsidR="00457491" w:rsidRPr="006A0F4A" w:rsidRDefault="00457491" w:rsidP="00457491">
      <w:pPr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Článok 2</w:t>
      </w:r>
    </w:p>
    <w:p w14:paraId="3941ACA9" w14:textId="77777777" w:rsidR="008900AE" w:rsidRPr="006A0F4A" w:rsidRDefault="008900AE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D63608" w:rsidRDefault="008900AE">
      <w:pPr>
        <w:jc w:val="both"/>
        <w:rPr>
          <w:rFonts w:ascii="Arial Narrow" w:hAnsi="Arial Narrow"/>
          <w:sz w:val="22"/>
          <w:szCs w:val="22"/>
        </w:rPr>
      </w:pPr>
    </w:p>
    <w:p w14:paraId="67EECBCD" w14:textId="7164FBDF" w:rsidR="00130664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uzatvárajú túto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za účelom 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realizácie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časti reform</w:t>
      </w:r>
      <w:r w:rsidR="00CE3D2D" w:rsidRPr="006A0F4A">
        <w:rPr>
          <w:rFonts w:ascii="Arial Narrow" w:hAnsi="Arial Narrow"/>
          <w:b/>
          <w:bCs/>
          <w:sz w:val="22"/>
          <w:szCs w:val="22"/>
        </w:rPr>
        <w:t>y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v rámci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Plánu obnovy a odolnosti SR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CE3D2D" w:rsidRPr="006A0F4A">
        <w:rPr>
          <w:rFonts w:ascii="Arial Narrow" w:hAnsi="Arial Narrow"/>
          <w:bCs/>
          <w:sz w:val="22"/>
          <w:szCs w:val="22"/>
        </w:rPr>
        <w:t>(ďalej len „Plán obnovy“)</w:t>
      </w:r>
      <w:r w:rsidR="009B593F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prostredníctvom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Projektu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špecifikovaného v ods. 2.3 tohto článku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451214" w:rsidRPr="006A0F4A">
        <w:rPr>
          <w:rFonts w:ascii="Arial Narrow" w:hAnsi="Arial Narrow"/>
          <w:b/>
          <w:bCs/>
          <w:sz w:val="22"/>
          <w:szCs w:val="22"/>
        </w:rPr>
        <w:t>,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6A0F4A">
        <w:rPr>
          <w:rFonts w:ascii="Arial Narrow" w:hAnsi="Arial Narrow"/>
          <w:bCs/>
          <w:sz w:val="22"/>
          <w:szCs w:val="22"/>
        </w:rPr>
        <w:t xml:space="preserve">pričom podmienky </w:t>
      </w:r>
      <w:r w:rsidR="00E87874" w:rsidRPr="006A0F4A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002E662E" w:rsidRPr="006A0F4A">
        <w:rPr>
          <w:rFonts w:ascii="Arial Narrow" w:hAnsi="Arial Narrow"/>
          <w:b/>
          <w:bCs/>
          <w:sz w:val="22"/>
          <w:szCs w:val="22"/>
        </w:rPr>
        <w:t>P</w:t>
      </w:r>
      <w:r w:rsidR="00E87874" w:rsidRPr="006A0F4A">
        <w:rPr>
          <w:rFonts w:ascii="Arial Narrow" w:hAnsi="Arial Narrow"/>
          <w:b/>
          <w:bCs/>
          <w:sz w:val="22"/>
          <w:szCs w:val="22"/>
        </w:rPr>
        <w:t>rojektu</w:t>
      </w:r>
      <w:r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6A0F4A">
        <w:rPr>
          <w:rFonts w:ascii="Arial Narrow" w:hAnsi="Arial Narrow"/>
          <w:sz w:val="22"/>
          <w:szCs w:val="22"/>
        </w:rPr>
        <w:t>sú</w:t>
      </w:r>
      <w:r w:rsidRPr="006A0F4A">
        <w:rPr>
          <w:rFonts w:ascii="Arial Narrow" w:hAnsi="Arial Narrow"/>
          <w:sz w:val="22"/>
          <w:szCs w:val="22"/>
        </w:rPr>
        <w:t xml:space="preserve"> okrem </w:t>
      </w:r>
      <w:r w:rsidR="00E87874" w:rsidRPr="006A0F4A">
        <w:rPr>
          <w:rFonts w:ascii="Arial Narrow" w:hAnsi="Arial Narrow"/>
          <w:b/>
          <w:sz w:val="22"/>
          <w:szCs w:val="22"/>
        </w:rPr>
        <w:t>Zmluvy</w:t>
      </w:r>
      <w:r w:rsidR="00E87874" w:rsidRPr="006A0F4A">
        <w:rPr>
          <w:rFonts w:ascii="Arial Narrow" w:hAnsi="Arial Narrow"/>
          <w:sz w:val="22"/>
          <w:szCs w:val="22"/>
        </w:rPr>
        <w:t xml:space="preserve"> a 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Pr="006A0F4A">
        <w:rPr>
          <w:rFonts w:ascii="Arial Narrow" w:hAnsi="Arial Narrow"/>
          <w:sz w:val="22"/>
          <w:szCs w:val="22"/>
        </w:rPr>
        <w:t xml:space="preserve"> upraven</w:t>
      </w:r>
      <w:r w:rsidR="00E87874" w:rsidRPr="006A0F4A">
        <w:rPr>
          <w:rFonts w:ascii="Arial Narrow" w:hAnsi="Arial Narrow"/>
          <w:sz w:val="22"/>
          <w:szCs w:val="22"/>
        </w:rPr>
        <w:t>é</w:t>
      </w:r>
      <w:r w:rsidRPr="006A0F4A">
        <w:rPr>
          <w:rFonts w:ascii="Arial Narrow" w:hAnsi="Arial Narrow"/>
          <w:sz w:val="22"/>
          <w:szCs w:val="22"/>
        </w:rPr>
        <w:t xml:space="preserve"> aj </w:t>
      </w:r>
      <w:r w:rsidR="00A61068" w:rsidRPr="006A0F4A">
        <w:rPr>
          <w:rFonts w:ascii="Arial Narrow" w:hAnsi="Arial Narrow"/>
          <w:sz w:val="22"/>
          <w:szCs w:val="22"/>
        </w:rPr>
        <w:t>v </w:t>
      </w:r>
      <w:r w:rsidR="00A61068" w:rsidRPr="006A0F4A">
        <w:rPr>
          <w:rFonts w:ascii="Arial Narrow" w:hAnsi="Arial Narrow"/>
          <w:b/>
          <w:sz w:val="22"/>
          <w:szCs w:val="22"/>
        </w:rPr>
        <w:t>Záväznej dokumentácii</w:t>
      </w:r>
      <w:r w:rsidR="00A61068" w:rsidRPr="006A0F4A">
        <w:rPr>
          <w:rFonts w:ascii="Arial Narrow" w:hAnsi="Arial Narrow"/>
          <w:sz w:val="22"/>
          <w:szCs w:val="22"/>
        </w:rPr>
        <w:t>.</w:t>
      </w:r>
    </w:p>
    <w:p w14:paraId="4F0D6FA8" w14:textId="67E79B64" w:rsidR="008900AE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uzatvárajú túto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sz w:val="22"/>
          <w:szCs w:val="22"/>
        </w:rPr>
        <w:t xml:space="preserve">na základe </w:t>
      </w:r>
      <w:r w:rsidR="00A61068" w:rsidRPr="006A0F4A">
        <w:rPr>
          <w:rFonts w:ascii="Arial Narrow" w:hAnsi="Arial Narrow"/>
          <w:b/>
          <w:sz w:val="22"/>
          <w:szCs w:val="22"/>
        </w:rPr>
        <w:t>Vykonávateľom</w:t>
      </w:r>
      <w:r w:rsidR="00A61068"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6A0F4A">
        <w:rPr>
          <w:rFonts w:ascii="Arial Narrow" w:hAnsi="Arial Narrow"/>
          <w:sz w:val="22"/>
          <w:szCs w:val="22"/>
        </w:rPr>
        <w:t xml:space="preserve">, ktorá splnila podmienky poskytnutia </w:t>
      </w:r>
      <w:r w:rsidR="00A61068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A61068" w:rsidRPr="006A0F4A">
        <w:rPr>
          <w:rFonts w:ascii="Arial Narrow" w:hAnsi="Arial Narrow"/>
          <w:sz w:val="22"/>
          <w:szCs w:val="22"/>
        </w:rPr>
        <w:t xml:space="preserve">, registrovanej pod </w:t>
      </w:r>
      <w:r w:rsidR="00A61068" w:rsidRPr="006A0F4A">
        <w:rPr>
          <w:rFonts w:ascii="Arial Narrow" w:hAnsi="Arial Narrow"/>
          <w:i/>
          <w:sz w:val="22"/>
          <w:szCs w:val="22"/>
        </w:rPr>
        <w:t>číslom</w:t>
      </w:r>
      <w:r w:rsidR="00A61068" w:rsidRPr="006A0F4A">
        <w:rPr>
          <w:rFonts w:ascii="Arial Narrow" w:hAnsi="Arial Narrow"/>
          <w:sz w:val="22"/>
          <w:szCs w:val="22"/>
        </w:rPr>
        <w:t xml:space="preserve">  &lt;</w:t>
      </w:r>
      <w:r w:rsidR="00A61068" w:rsidRPr="006A0F4A">
        <w:rPr>
          <w:rFonts w:ascii="Arial Narrow" w:hAnsi="Arial Narrow"/>
          <w:sz w:val="22"/>
          <w:szCs w:val="22"/>
          <w:shd w:val="clear" w:color="auto" w:fill="FFFF00"/>
        </w:rPr>
        <w:t>spisové číslo registrovanej</w:t>
      </w:r>
      <w:r w:rsidR="00A61068"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6A0F4A">
        <w:rPr>
          <w:rFonts w:ascii="Arial Narrow" w:hAnsi="Arial Narrow"/>
          <w:sz w:val="22"/>
          <w:szCs w:val="22"/>
        </w:rPr>
        <w:t xml:space="preserve">&gt;, predloženej v rámci </w:t>
      </w:r>
      <w:r w:rsidR="00A61068" w:rsidRPr="006A0F4A">
        <w:rPr>
          <w:rFonts w:ascii="Arial Narrow" w:hAnsi="Arial Narrow"/>
          <w:b/>
          <w:sz w:val="22"/>
          <w:szCs w:val="22"/>
        </w:rPr>
        <w:t>Výzvy Vykonávateľa</w:t>
      </w:r>
      <w:r w:rsidR="00A61068" w:rsidRPr="006A0F4A">
        <w:rPr>
          <w:rFonts w:ascii="Arial Narrow" w:hAnsi="Arial Narrow"/>
          <w:sz w:val="22"/>
          <w:szCs w:val="22"/>
        </w:rPr>
        <w:t xml:space="preserve"> „</w:t>
      </w:r>
      <w:bookmarkStart w:id="4" w:name="_Hlk106008720"/>
      <w:r w:rsidR="004555C8" w:rsidRPr="006A0F4A">
        <w:rPr>
          <w:rFonts w:ascii="Arial Narrow" w:hAnsi="Arial Narrow"/>
          <w:sz w:val="22"/>
          <w:szCs w:val="22"/>
        </w:rPr>
        <w:t>Podpora poskytovania ranej starostlivosti a ranej intervencie deťom vo veku 0 až 6 rokov z prostredia marginalizovaných rómskych komunít a z prostredia generačnej chudoby.</w:t>
      </w:r>
      <w:bookmarkEnd w:id="4"/>
      <w:r w:rsidR="00DB2598" w:rsidRPr="006A0F4A">
        <w:rPr>
          <w:rFonts w:ascii="Arial Narrow" w:hAnsi="Arial Narrow"/>
          <w:sz w:val="22"/>
          <w:szCs w:val="22"/>
        </w:rPr>
        <w:t xml:space="preserve">“ </w:t>
      </w:r>
      <w:r w:rsidR="00A61068" w:rsidRPr="006A0F4A">
        <w:rPr>
          <w:rFonts w:ascii="Arial Narrow" w:hAnsi="Arial Narrow"/>
          <w:i/>
          <w:sz w:val="22"/>
          <w:szCs w:val="22"/>
        </w:rPr>
        <w:t>&lt;</w:t>
      </w:r>
      <w:r w:rsidR="005D4B2B" w:rsidRPr="006A0F4A">
        <w:rPr>
          <w:rFonts w:ascii="Arial Narrow" w:hAnsi="Arial Narrow"/>
          <w:i/>
          <w:sz w:val="22"/>
          <w:szCs w:val="22"/>
        </w:rPr>
        <w:t>06R01-20-V</w:t>
      </w:r>
      <w:r w:rsidR="00E2220A" w:rsidRPr="006A0F4A">
        <w:rPr>
          <w:rFonts w:ascii="Arial Narrow" w:hAnsi="Arial Narrow"/>
          <w:i/>
          <w:sz w:val="22"/>
          <w:szCs w:val="22"/>
        </w:rPr>
        <w:t>01</w:t>
      </w:r>
      <w:r w:rsidR="00A61068" w:rsidRPr="006A0F4A">
        <w:rPr>
          <w:rFonts w:ascii="Arial Narrow" w:hAnsi="Arial Narrow"/>
          <w:i/>
          <w:sz w:val="22"/>
          <w:szCs w:val="22"/>
        </w:rPr>
        <w:t>&gt;</w:t>
      </w:r>
      <w:r w:rsidR="00A61068" w:rsidRPr="006A0F4A">
        <w:rPr>
          <w:rFonts w:ascii="Arial Narrow" w:hAnsi="Arial Narrow"/>
          <w:sz w:val="22"/>
          <w:szCs w:val="22"/>
        </w:rPr>
        <w:t xml:space="preserve"> zo dňa &lt;</w:t>
      </w:r>
      <w:r w:rsidR="00A61068" w:rsidRPr="006A0F4A">
        <w:rPr>
          <w:rFonts w:ascii="Arial Narrow" w:hAnsi="Arial Narrow"/>
          <w:i/>
          <w:sz w:val="22"/>
          <w:szCs w:val="22"/>
          <w:shd w:val="clear" w:color="auto" w:fill="FFFF00"/>
        </w:rPr>
        <w:t>dátum zverejnenia výzvy DD. MM. RRRR</w:t>
      </w:r>
      <w:r w:rsidR="00A61068" w:rsidRPr="006A0F4A">
        <w:rPr>
          <w:rFonts w:ascii="Arial Narrow" w:hAnsi="Arial Narrow"/>
          <w:sz w:val="22"/>
          <w:szCs w:val="22"/>
        </w:rPr>
        <w:t xml:space="preserve">&gt; podľa § 12 ods. 2  a </w:t>
      </w:r>
      <w:proofErr w:type="spellStart"/>
      <w:r w:rsidR="00A61068" w:rsidRPr="006A0F4A">
        <w:rPr>
          <w:rFonts w:ascii="Arial Narrow" w:hAnsi="Arial Narrow"/>
          <w:sz w:val="22"/>
          <w:szCs w:val="22"/>
        </w:rPr>
        <w:t>nasl</w:t>
      </w:r>
      <w:proofErr w:type="spellEnd"/>
      <w:r w:rsidR="00A61068" w:rsidRPr="006A0F4A">
        <w:rPr>
          <w:rFonts w:ascii="Arial Narrow" w:hAnsi="Arial Narrow"/>
          <w:sz w:val="22"/>
          <w:szCs w:val="22"/>
        </w:rPr>
        <w:t>. zákona o mechanizme.</w:t>
      </w:r>
    </w:p>
    <w:p w14:paraId="5181675B" w14:textId="39D542A1" w:rsidR="008900AE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Predmetom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zmluvných strán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006A0F4A">
        <w:rPr>
          <w:rFonts w:ascii="Arial Narrow" w:hAnsi="Arial Narrow"/>
          <w:sz w:val="22"/>
          <w:szCs w:val="22"/>
          <w:lang w:eastAsia="cs-CZ"/>
        </w:rPr>
        <w:t xml:space="preserve">a použitie </w:t>
      </w:r>
      <w:r w:rsidR="00577F70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rostriedkov </w:t>
      </w:r>
      <w:r w:rsidR="002E662E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echanizmu 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na realizáciu 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, ktorý je predmetom </w:t>
      </w:r>
      <w:r w:rsidR="00DB2598" w:rsidRPr="006A0F4A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006A0F4A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006A0F4A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006A0F4A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</w:p>
    <w:p w14:paraId="6C66FA67" w14:textId="77777777" w:rsidR="008900AE" w:rsidRPr="006A0F4A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45A13448" w14:textId="36BE9538" w:rsidR="008900AE" w:rsidRPr="006A0F4A" w:rsidRDefault="008900AE" w:rsidP="001E35DC">
      <w:pPr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Názov 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 w:rsidR="008D5E24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8D5E24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9B593F" w:rsidRPr="006A0F4A">
        <w:rPr>
          <w:rFonts w:ascii="Arial Narrow" w:hAnsi="Arial Narrow"/>
          <w:bCs/>
          <w:sz w:val="22"/>
          <w:szCs w:val="22"/>
          <w:lang w:eastAsia="cs-CZ"/>
        </w:rPr>
        <w:t>..........................................................................................................................</w:t>
      </w:r>
    </w:p>
    <w:p w14:paraId="545F9987" w14:textId="0799B8AF" w:rsidR="008900AE" w:rsidRPr="006A0F4A" w:rsidRDefault="008900AE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Kód 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8D5E24" w:rsidRPr="006A0F4A">
        <w:rPr>
          <w:rFonts w:ascii="Arial Narrow" w:hAnsi="Arial Narrow"/>
          <w:sz w:val="22"/>
          <w:szCs w:val="22"/>
        </w:rPr>
        <w:tab/>
      </w:r>
      <w:r w:rsidR="008D5E24"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>&lt;</w:t>
      </w:r>
      <w:r w:rsidR="009B593F" w:rsidRPr="006A0F4A">
        <w:rPr>
          <w:rFonts w:ascii="Arial Narrow" w:hAnsi="Arial Narrow"/>
          <w:sz w:val="22"/>
          <w:szCs w:val="22"/>
        </w:rPr>
        <w:t>............................</w:t>
      </w:r>
      <w:r w:rsidRPr="006A0F4A">
        <w:rPr>
          <w:rFonts w:ascii="Arial Narrow" w:hAnsi="Arial Narrow"/>
          <w:sz w:val="22"/>
          <w:szCs w:val="22"/>
        </w:rPr>
        <w:t>&gt;</w:t>
      </w:r>
    </w:p>
    <w:p w14:paraId="1C67F883" w14:textId="72E8544F" w:rsidR="00316496" w:rsidRPr="006A0F4A" w:rsidRDefault="008900AE" w:rsidP="001E35DC">
      <w:pPr>
        <w:tabs>
          <w:tab w:val="left" w:pos="993"/>
        </w:tabs>
        <w:ind w:left="2835" w:hanging="2409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Názov </w:t>
      </w:r>
      <w:r w:rsidR="006B75D6" w:rsidRPr="006A0F4A">
        <w:rPr>
          <w:rFonts w:ascii="Arial Narrow" w:hAnsi="Arial Narrow"/>
          <w:b/>
          <w:sz w:val="22"/>
          <w:szCs w:val="22"/>
          <w:lang w:eastAsia="cs-CZ"/>
        </w:rPr>
        <w:t>reformy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ab/>
        <w:t>Reforma</w:t>
      </w:r>
      <w:r w:rsidR="00316496"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 xml:space="preserve">1: </w:t>
      </w:r>
      <w:r w:rsidR="00CB2846" w:rsidRPr="006A0F4A">
        <w:rPr>
          <w:rFonts w:ascii="Arial Narrow" w:hAnsi="Arial Narrow"/>
          <w:bCs/>
          <w:sz w:val="22"/>
          <w:szCs w:val="22"/>
          <w:lang w:eastAsia="cs-CZ"/>
        </w:rPr>
        <w:t>Zabezpečenie podmienok na implementáciu povinného predprimárneho vzdelávania od 5 rokov a zavedenie právneho nároku na miesto v materskej škole alebo u iných poskytovateľov predprimárneho vzdelávania od 3 rokov</w:t>
      </w:r>
    </w:p>
    <w:p w14:paraId="5ADB6181" w14:textId="124BF6E1" w:rsidR="008900AE" w:rsidRPr="006A0F4A" w:rsidRDefault="008900AE" w:rsidP="00CB2846">
      <w:pPr>
        <w:tabs>
          <w:tab w:val="left" w:pos="993"/>
        </w:tabs>
        <w:ind w:left="2835" w:hanging="2409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Názov komponentu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8D5E24" w:rsidRPr="006A0F4A">
        <w:rPr>
          <w:rFonts w:ascii="Arial Narrow" w:hAnsi="Arial Narrow"/>
          <w:sz w:val="22"/>
          <w:szCs w:val="22"/>
        </w:rPr>
        <w:tab/>
      </w:r>
      <w:r w:rsidR="00316496" w:rsidRPr="006A0F4A">
        <w:rPr>
          <w:rFonts w:ascii="Arial Narrow" w:hAnsi="Arial Narrow"/>
          <w:sz w:val="22"/>
          <w:szCs w:val="22"/>
        </w:rPr>
        <w:t>Komponent 6 - Dostupnosť, rozvoj a kvalita inkluzívneho vzdelávania</w:t>
      </w:r>
      <w:r w:rsidR="00316496" w:rsidRPr="006A0F4A" w:rsidDel="00316496">
        <w:rPr>
          <w:rFonts w:ascii="Arial Narrow" w:hAnsi="Arial Narrow"/>
          <w:sz w:val="22"/>
          <w:szCs w:val="22"/>
        </w:rPr>
        <w:t xml:space="preserve"> </w:t>
      </w:r>
    </w:p>
    <w:p w14:paraId="2D386B1B" w14:textId="77777777" w:rsidR="006B75D6" w:rsidRPr="006A0F4A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5E1871FE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Vykonávateľ</w:t>
      </w:r>
      <w:r w:rsidRPr="006A0F4A">
        <w:rPr>
          <w:rFonts w:ascii="Arial Narrow" w:hAnsi="Arial Narrow"/>
          <w:sz w:val="22"/>
          <w:szCs w:val="22"/>
        </w:rPr>
        <w:t xml:space="preserve"> sa zaväzuje</w:t>
      </w:r>
      <w:r w:rsidR="00B4182E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že na základe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poskytne </w:t>
      </w:r>
      <w:r w:rsidR="00DB2598" w:rsidRPr="006A0F4A">
        <w:rPr>
          <w:rFonts w:ascii="Arial Narrow" w:hAnsi="Arial Narrow"/>
          <w:b/>
          <w:sz w:val="22"/>
          <w:szCs w:val="22"/>
        </w:rPr>
        <w:t>P</w:t>
      </w:r>
      <w:r w:rsidR="00E33798" w:rsidRPr="006A0F4A">
        <w:rPr>
          <w:rFonts w:ascii="Arial Narrow" w:hAnsi="Arial Narrow"/>
          <w:b/>
          <w:sz w:val="22"/>
          <w:szCs w:val="22"/>
        </w:rPr>
        <w:t xml:space="preserve">rostriedky mechanizmu </w:t>
      </w:r>
      <w:r w:rsidRPr="006A0F4A">
        <w:rPr>
          <w:rFonts w:ascii="Arial Narrow" w:hAnsi="Arial Narrow"/>
          <w:b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za účelom</w:t>
      </w:r>
      <w:r w:rsidR="00BC124A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financovania</w:t>
      </w:r>
      <w:r w:rsidR="00B4182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, a to v súlade s ustanoveniami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4F38E0" w:rsidRPr="006A0F4A">
        <w:rPr>
          <w:rFonts w:ascii="Arial Narrow" w:hAnsi="Arial Narrow"/>
          <w:b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4F38E0" w:rsidRPr="006A0F4A">
        <w:rPr>
          <w:rFonts w:ascii="Arial Narrow" w:hAnsi="Arial Narrow"/>
          <w:b/>
          <w:sz w:val="22"/>
          <w:szCs w:val="22"/>
        </w:rPr>
        <w:t>Záväznou dokumentáciou</w:t>
      </w:r>
      <w:r w:rsidR="004F38E0" w:rsidRPr="006A0F4A">
        <w:rPr>
          <w:rFonts w:ascii="Arial Narrow" w:hAnsi="Arial Narrow"/>
          <w:sz w:val="22"/>
          <w:szCs w:val="22"/>
        </w:rPr>
        <w:t xml:space="preserve"> a </w:t>
      </w:r>
      <w:r w:rsidR="004F38E0" w:rsidRPr="006A0F4A">
        <w:rPr>
          <w:rFonts w:ascii="Arial Narrow" w:hAnsi="Arial Narrow"/>
          <w:b/>
          <w:sz w:val="22"/>
          <w:szCs w:val="22"/>
        </w:rPr>
        <w:t>Právnym rámcom</w:t>
      </w:r>
      <w:r w:rsidR="004F38E0" w:rsidRPr="006A0F4A">
        <w:rPr>
          <w:rFonts w:ascii="Arial Narrow" w:hAnsi="Arial Narrow"/>
          <w:sz w:val="22"/>
          <w:szCs w:val="22"/>
        </w:rPr>
        <w:t>.</w:t>
      </w:r>
    </w:p>
    <w:p w14:paraId="6BBDB213" w14:textId="075536B0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E50816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2E662E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echanizmu, 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použiť ich v súlade </w:t>
      </w:r>
      <w:r w:rsidR="00B77F7E" w:rsidRPr="006A0F4A">
        <w:rPr>
          <w:rFonts w:ascii="Arial Narrow" w:hAnsi="Arial Narrow"/>
          <w:bCs/>
          <w:sz w:val="22"/>
          <w:szCs w:val="22"/>
          <w:lang w:eastAsia="cs-CZ"/>
        </w:rPr>
        <w:br/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s podmienkami stanovenými v</w:t>
      </w:r>
      <w:r w:rsidR="00E50816" w:rsidRPr="006A0F4A">
        <w:rPr>
          <w:rFonts w:ascii="Arial Narrow" w:hAnsi="Arial Narrow"/>
          <w:bCs/>
          <w:sz w:val="22"/>
          <w:szCs w:val="22"/>
          <w:lang w:eastAsia="cs-CZ"/>
        </w:rPr>
        <w:t>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E50816" w:rsidRPr="006A0F4A">
        <w:rPr>
          <w:rFonts w:ascii="Arial Narrow" w:hAnsi="Arial Narrow"/>
          <w:b/>
          <w:sz w:val="22"/>
          <w:szCs w:val="22"/>
          <w:lang w:eastAsia="cs-CZ"/>
        </w:rPr>
        <w:t>, Právnom rámci a Záväznej dokumentácii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Realizáciu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 Zmluvy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riadne a včas tak</w:t>
      </w:r>
      <w:r w:rsidR="001D5A20" w:rsidRPr="006A0F4A">
        <w:rPr>
          <w:rFonts w:ascii="Arial Narrow" w:hAnsi="Arial Narrow"/>
          <w:sz w:val="22"/>
          <w:szCs w:val="22"/>
          <w:lang w:eastAsia="cs-CZ"/>
        </w:rPr>
        <w:t>,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aby bol dosiahnutý</w:t>
      </w:r>
      <w:r w:rsidR="007E4E0E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Cieľ Projektu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50816" w:rsidRPr="006A0F4A">
        <w:rPr>
          <w:rFonts w:ascii="Arial Narrow" w:hAnsi="Arial Narrow"/>
          <w:sz w:val="22"/>
          <w:szCs w:val="22"/>
          <w:lang w:eastAsia="cs-CZ"/>
        </w:rPr>
        <w:t xml:space="preserve">a udržaný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počas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Doby udržateľnosti Projektu</w:t>
      </w:r>
      <w:r w:rsidR="00577F70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6765747E" w14:textId="51201EE9" w:rsidR="008900AE" w:rsidRPr="006A0F4A" w:rsidRDefault="008900AE" w:rsidP="00E50816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Podmienky poskytnutia </w:t>
      </w:r>
      <w:r w:rsidR="00577F70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uvedené vo </w:t>
      </w:r>
      <w:r w:rsidRPr="006A0F4A">
        <w:rPr>
          <w:rFonts w:ascii="Arial Narrow" w:hAnsi="Arial Narrow"/>
          <w:b/>
          <w:sz w:val="22"/>
          <w:szCs w:val="22"/>
        </w:rPr>
        <w:t>Výzve</w:t>
      </w:r>
      <w:r w:rsidRPr="006A0F4A">
        <w:rPr>
          <w:rFonts w:ascii="Arial Narrow" w:hAnsi="Arial Narrow"/>
          <w:sz w:val="22"/>
          <w:szCs w:val="22"/>
        </w:rPr>
        <w:t xml:space="preserve"> a vyplývajúce z 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Pr="006A0F4A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E50816" w:rsidRPr="006A0F4A">
        <w:rPr>
          <w:rFonts w:ascii="Arial Narrow" w:hAnsi="Arial Narrow"/>
          <w:b/>
          <w:sz w:val="22"/>
          <w:szCs w:val="22"/>
        </w:rPr>
        <w:t>, ak z Výzvy, Záväznej dokumentácie alebo charakteru podmienky poskytnutia Prostriedkov mechanizmu nevyplýva niečo iné.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E50816" w:rsidRPr="006A0F4A">
        <w:rPr>
          <w:rFonts w:ascii="Arial Narrow" w:hAnsi="Arial Narrow"/>
          <w:sz w:val="22"/>
          <w:szCs w:val="22"/>
        </w:rPr>
        <w:t>Prerušenie plnenia alebo p</w:t>
      </w:r>
      <w:r w:rsidRPr="006A0F4A">
        <w:rPr>
          <w:rFonts w:ascii="Arial Narrow" w:hAnsi="Arial Narrow"/>
          <w:sz w:val="22"/>
          <w:szCs w:val="22"/>
        </w:rPr>
        <w:t xml:space="preserve">orušenie </w:t>
      </w:r>
      <w:r w:rsidR="00E50816" w:rsidRPr="006A0F4A">
        <w:rPr>
          <w:rFonts w:ascii="Arial Narrow" w:hAnsi="Arial Narrow"/>
          <w:sz w:val="22"/>
          <w:szCs w:val="22"/>
        </w:rPr>
        <w:t xml:space="preserve">dodržania </w:t>
      </w:r>
      <w:r w:rsidRPr="006A0F4A">
        <w:rPr>
          <w:rFonts w:ascii="Arial Narrow" w:hAnsi="Arial Narrow"/>
          <w:sz w:val="22"/>
          <w:szCs w:val="22"/>
        </w:rPr>
        <w:t xml:space="preserve">podmienok poskytnutia </w:t>
      </w:r>
      <w:r w:rsidR="00577F70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577F70" w:rsidRPr="006A0F4A">
        <w:rPr>
          <w:rFonts w:ascii="Arial Narrow" w:hAnsi="Arial Narrow"/>
          <w:b/>
          <w:sz w:val="22"/>
          <w:szCs w:val="22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</w:rPr>
        <w:t xml:space="preserve">podľa čl.11 </w:t>
      </w:r>
      <w:r w:rsidR="00577F70"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>, ak z 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="00006304" w:rsidRPr="00DC3384">
        <w:rPr>
          <w:rFonts w:ascii="Arial Narrow" w:hAnsi="Arial Narrow"/>
          <w:sz w:val="22"/>
          <w:szCs w:val="22"/>
        </w:rPr>
        <w:t xml:space="preserve"> </w:t>
      </w:r>
      <w:r w:rsidR="00006304" w:rsidRPr="006A0F4A">
        <w:rPr>
          <w:rFonts w:ascii="Arial Narrow" w:hAnsi="Arial Narrow"/>
          <w:b/>
          <w:sz w:val="22"/>
          <w:szCs w:val="22"/>
        </w:rPr>
        <w:t>a/alebo zo Záväznej dokumentácie</w:t>
      </w:r>
      <w:r w:rsidRPr="006A0F4A">
        <w:rPr>
          <w:rFonts w:ascii="Arial Narrow" w:hAnsi="Arial Narrow"/>
          <w:sz w:val="22"/>
          <w:szCs w:val="22"/>
        </w:rPr>
        <w:t xml:space="preserve"> nevyplýva vo vzťahu k jednotlivým podmienkam poskytnutia </w:t>
      </w:r>
      <w:r w:rsidR="00006304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51172723" w:rsidR="008900AE" w:rsidRPr="006A0F4A" w:rsidRDefault="00446BF0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V súvislosti s 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>preukázan</w:t>
      </w:r>
      <w:r w:rsidRPr="006A0F4A">
        <w:rPr>
          <w:rFonts w:ascii="Arial Narrow" w:hAnsi="Arial Narrow"/>
          <w:sz w:val="22"/>
          <w:szCs w:val="22"/>
          <w:lang w:eastAsia="cs-CZ"/>
        </w:rPr>
        <w:t>ím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plnenia </w:t>
      </w:r>
      <w:r w:rsidR="008900AE" w:rsidRPr="006A0F4A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008900AE" w:rsidRPr="007B7364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008900AE" w:rsidRPr="007B7364">
        <w:rPr>
          <w:rFonts w:ascii="Arial Narrow" w:hAnsi="Arial Narrow"/>
          <w:sz w:val="22"/>
          <w:szCs w:val="22"/>
          <w:lang w:eastAsia="cs-CZ"/>
        </w:rPr>
        <w:t xml:space="preserve"> povinný udeliť alebo zabezpečiť udelenie všetkých potrebných súhlasov, </w:t>
      </w:r>
      <w:r w:rsidR="00062257" w:rsidRPr="007B7364">
        <w:rPr>
          <w:rFonts w:ascii="Arial Narrow" w:hAnsi="Arial Narrow"/>
          <w:sz w:val="22"/>
          <w:szCs w:val="22"/>
          <w:lang w:eastAsia="cs-CZ"/>
        </w:rPr>
        <w:t xml:space="preserve">najmä </w:t>
      </w:r>
      <w:r w:rsidR="008900AE" w:rsidRPr="007B7364">
        <w:rPr>
          <w:rFonts w:ascii="Arial Narrow" w:hAnsi="Arial Narrow"/>
          <w:sz w:val="22"/>
          <w:szCs w:val="22"/>
          <w:lang w:eastAsia="cs-CZ"/>
        </w:rPr>
        <w:t xml:space="preserve">ak plnenie jedného alebo viacerých </w:t>
      </w:r>
      <w:r w:rsidR="008900AE" w:rsidRPr="007B7364">
        <w:rPr>
          <w:rFonts w:ascii="Arial Narrow" w:hAnsi="Arial Narrow"/>
          <w:b/>
          <w:bCs/>
          <w:sz w:val="22"/>
          <w:szCs w:val="22"/>
          <w:lang w:eastAsia="cs-CZ"/>
        </w:rPr>
        <w:t>Cieľov Projektu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sa preukazuje spôsobom, ktorý udelenie súhlasu vyžaduje. Súhlasom podľa tohto bodu sa rozumie</w:t>
      </w:r>
      <w:r w:rsidR="00062257" w:rsidRPr="006A0F4A">
        <w:rPr>
          <w:rFonts w:ascii="Arial Narrow" w:hAnsi="Arial Narrow"/>
          <w:sz w:val="22"/>
          <w:szCs w:val="22"/>
          <w:lang w:eastAsia="cs-CZ"/>
        </w:rPr>
        <w:t>,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napríklad súhlas s poskytovaním údajov z informačného systému tretej osoby</w:t>
      </w:r>
      <w:r w:rsidR="00CE118A" w:rsidRPr="006A0F4A">
        <w:rPr>
          <w:rFonts w:ascii="Arial Narrow" w:hAnsi="Arial Narrow"/>
          <w:sz w:val="22"/>
          <w:szCs w:val="22"/>
          <w:lang w:eastAsia="cs-CZ"/>
        </w:rPr>
        <w:t xml:space="preserve"> alebo súhlas so spracovaním osobných údajov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>.</w:t>
      </w:r>
    </w:p>
    <w:p w14:paraId="4ED5C365" w14:textId="6AD9FEC1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Vykonávateľ </w:t>
      </w:r>
      <w:r w:rsidRPr="006A0F4A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004C30C1" w:rsidRPr="006A0F4A">
        <w:rPr>
          <w:rFonts w:ascii="Arial Narrow" w:hAnsi="Arial Narrow"/>
          <w:b/>
          <w:sz w:val="22"/>
          <w:szCs w:val="22"/>
        </w:rPr>
        <w:t>Kladne posúdenou ž</w:t>
      </w:r>
      <w:r w:rsidRPr="006A0F4A">
        <w:rPr>
          <w:rFonts w:ascii="Arial Narrow" w:hAnsi="Arial Narrow"/>
          <w:b/>
          <w:sz w:val="22"/>
          <w:szCs w:val="22"/>
        </w:rPr>
        <w:t>iadosťou o prostriedky mechanizmu</w:t>
      </w:r>
      <w:r w:rsidRPr="006A0F4A">
        <w:rPr>
          <w:rFonts w:ascii="Arial Narrow" w:hAnsi="Arial Narrow"/>
          <w:sz w:val="22"/>
          <w:szCs w:val="22"/>
        </w:rPr>
        <w:t xml:space="preserve"> ako aj</w:t>
      </w:r>
      <w:r w:rsidRPr="006A0F4A">
        <w:rPr>
          <w:rFonts w:ascii="Arial Narrow" w:hAnsi="Arial Narrow"/>
          <w:b/>
          <w:sz w:val="22"/>
          <w:szCs w:val="22"/>
        </w:rPr>
        <w:t xml:space="preserve"> Projektom</w:t>
      </w:r>
      <w:r w:rsidRPr="006A0F4A">
        <w:rPr>
          <w:rFonts w:ascii="Arial Narrow" w:hAnsi="Arial Narrow"/>
          <w:sz w:val="22"/>
          <w:szCs w:val="22"/>
        </w:rPr>
        <w:t xml:space="preserve"> výlučne osobami </w:t>
      </w:r>
      <w:r w:rsidR="007E4E0E" w:rsidRPr="006A0F4A">
        <w:rPr>
          <w:rFonts w:ascii="Arial Narrow" w:hAnsi="Arial Narrow"/>
          <w:sz w:val="22"/>
          <w:szCs w:val="22"/>
        </w:rPr>
        <w:t xml:space="preserve">na to oprávnenými podľa </w:t>
      </w:r>
      <w:r w:rsidR="007E4E0E" w:rsidRPr="006A0F4A">
        <w:rPr>
          <w:rFonts w:ascii="Arial Narrow" w:hAnsi="Arial Narrow"/>
          <w:b/>
          <w:sz w:val="22"/>
          <w:szCs w:val="22"/>
        </w:rPr>
        <w:t>Právneho rámca</w:t>
      </w:r>
      <w:r w:rsidR="004C30C1" w:rsidRPr="006A0F4A">
        <w:rPr>
          <w:rFonts w:ascii="Arial Narrow" w:hAnsi="Arial Narrow"/>
          <w:sz w:val="22"/>
          <w:szCs w:val="22"/>
        </w:rPr>
        <w:t xml:space="preserve"> a </w:t>
      </w:r>
      <w:r w:rsidR="004C30C1" w:rsidRPr="006A0F4A">
        <w:rPr>
          <w:rFonts w:ascii="Arial Narrow" w:hAnsi="Arial Narrow"/>
          <w:b/>
          <w:sz w:val="22"/>
          <w:szCs w:val="22"/>
        </w:rPr>
        <w:t>Záväznej dokumentácie</w:t>
      </w:r>
      <w:r w:rsidR="004C30C1" w:rsidRPr="006A0F4A">
        <w:rPr>
          <w:rFonts w:ascii="Arial Narrow" w:hAnsi="Arial Narrow"/>
          <w:sz w:val="22"/>
          <w:szCs w:val="22"/>
        </w:rPr>
        <w:t xml:space="preserve">, </w:t>
      </w:r>
      <w:r w:rsidRPr="006A0F4A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00577F70" w:rsidRPr="006A0F4A">
        <w:rPr>
          <w:rFonts w:ascii="Arial Narrow" w:hAnsi="Arial Narrow"/>
          <w:sz w:val="22"/>
          <w:szCs w:val="22"/>
        </w:rPr>
        <w:t xml:space="preserve">posudzovania, </w:t>
      </w:r>
      <w:r w:rsidRPr="006A0F4A">
        <w:rPr>
          <w:rFonts w:ascii="Arial Narrow" w:hAnsi="Arial Narrow"/>
          <w:sz w:val="22"/>
          <w:szCs w:val="22"/>
        </w:rPr>
        <w:t xml:space="preserve">hodnotenia, riadenia, </w:t>
      </w:r>
      <w:r w:rsidR="00577F70" w:rsidRPr="006A0F4A">
        <w:rPr>
          <w:rFonts w:ascii="Arial Narrow" w:hAnsi="Arial Narrow"/>
          <w:sz w:val="22"/>
          <w:szCs w:val="22"/>
        </w:rPr>
        <w:t xml:space="preserve">auditu, </w:t>
      </w:r>
      <w:r w:rsidRPr="006A0F4A">
        <w:rPr>
          <w:rFonts w:ascii="Arial Narrow" w:hAnsi="Arial Narrow"/>
          <w:sz w:val="22"/>
          <w:szCs w:val="22"/>
        </w:rPr>
        <w:t xml:space="preserve">monitorovania a kontroly </w:t>
      </w:r>
      <w:r w:rsidR="00C95348" w:rsidRPr="006A0F4A">
        <w:rPr>
          <w:rFonts w:ascii="Arial Narrow" w:hAnsi="Arial Narrow"/>
          <w:b/>
          <w:sz w:val="22"/>
          <w:szCs w:val="22"/>
        </w:rPr>
        <w:t>Kladne posúdenej 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 a/alebo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 a ich zmluvnými partnermi</w:t>
      </w:r>
      <w:r w:rsidR="00C95348" w:rsidRPr="006A0F4A">
        <w:rPr>
          <w:rFonts w:ascii="Arial Narrow" w:hAnsi="Arial Narrow"/>
          <w:sz w:val="22"/>
          <w:szCs w:val="22"/>
        </w:rPr>
        <w:t xml:space="preserve">, ktorí sú viazaní záväzkom mlčanlivosti, čím nie sú dotknuté osobitné predpisy týkajúce sa poskytovania informácií povinnými osobami. </w:t>
      </w:r>
      <w:r w:rsidR="00C95348" w:rsidRPr="006A0F4A">
        <w:rPr>
          <w:rFonts w:ascii="Arial Narrow" w:hAnsi="Arial Narrow"/>
          <w:b/>
          <w:sz w:val="22"/>
          <w:szCs w:val="22"/>
        </w:rPr>
        <w:t>Prijímateľ</w:t>
      </w:r>
      <w:r w:rsidR="00C95348" w:rsidRPr="006A0F4A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00577F70" w:rsidRPr="006A0F4A">
        <w:rPr>
          <w:rFonts w:ascii="Arial Narrow" w:hAnsi="Arial Narrow"/>
          <w:sz w:val="22"/>
          <w:szCs w:val="22"/>
        </w:rPr>
        <w:t>, vrátane osobných údajov</w:t>
      </w:r>
      <w:r w:rsidR="00C95348" w:rsidRPr="006A0F4A">
        <w:rPr>
          <w:rFonts w:ascii="Arial Narrow" w:hAnsi="Arial Narrow"/>
          <w:sz w:val="22"/>
          <w:szCs w:val="22"/>
        </w:rPr>
        <w:t xml:space="preserve"> o </w:t>
      </w:r>
      <w:r w:rsidR="00C95348" w:rsidRPr="006A0F4A">
        <w:rPr>
          <w:rFonts w:ascii="Arial Narrow" w:hAnsi="Arial Narrow"/>
          <w:b/>
          <w:sz w:val="22"/>
          <w:szCs w:val="22"/>
        </w:rPr>
        <w:t>Prijímateľovi</w:t>
      </w:r>
      <w:r w:rsidR="00C95348" w:rsidRPr="006A0F4A">
        <w:rPr>
          <w:rFonts w:ascii="Arial Narrow" w:hAnsi="Arial Narrow"/>
          <w:sz w:val="22"/>
          <w:szCs w:val="22"/>
        </w:rPr>
        <w:t xml:space="preserve"> a </w:t>
      </w:r>
      <w:r w:rsidR="00C95348" w:rsidRPr="006A0F4A">
        <w:rPr>
          <w:rFonts w:ascii="Arial Narrow" w:hAnsi="Arial Narrow"/>
          <w:b/>
          <w:sz w:val="22"/>
          <w:szCs w:val="22"/>
        </w:rPr>
        <w:t>Projekte</w:t>
      </w:r>
      <w:r w:rsidR="00C95348" w:rsidRPr="006A0F4A">
        <w:rPr>
          <w:rFonts w:ascii="Arial Narrow" w:hAnsi="Arial Narrow"/>
          <w:sz w:val="22"/>
          <w:szCs w:val="22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</w:rPr>
        <w:t xml:space="preserve">v nevyhnutom rozsahu na účely </w:t>
      </w:r>
      <w:r w:rsidR="00C95348" w:rsidRPr="006A0F4A">
        <w:rPr>
          <w:rFonts w:ascii="Arial Narrow" w:hAnsi="Arial Narrow"/>
          <w:sz w:val="22"/>
          <w:szCs w:val="22"/>
        </w:rPr>
        <w:t>zoznam</w:t>
      </w:r>
      <w:r w:rsidR="00577F70" w:rsidRPr="006A0F4A">
        <w:rPr>
          <w:rFonts w:ascii="Arial Narrow" w:hAnsi="Arial Narrow"/>
          <w:sz w:val="22"/>
          <w:szCs w:val="22"/>
        </w:rPr>
        <w:t>u</w:t>
      </w:r>
      <w:r w:rsidR="00C95348" w:rsidRPr="006A0F4A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0C95348" w:rsidRPr="006A0F4A">
        <w:rPr>
          <w:rFonts w:ascii="Arial Narrow" w:hAnsi="Arial Narrow"/>
          <w:b/>
          <w:sz w:val="22"/>
          <w:szCs w:val="22"/>
        </w:rPr>
        <w:t>Vykonávateľ</w:t>
      </w:r>
      <w:r w:rsidR="00C95348" w:rsidRPr="006A0F4A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58D07C02" w14:textId="77777777" w:rsidR="00E37107" w:rsidRPr="00D63608" w:rsidRDefault="00E37107" w:rsidP="0084525E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1214C4F3" w14:textId="77777777" w:rsidR="00E37107" w:rsidRPr="006A0F4A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4E5027C9" w14:textId="51324F30" w:rsidR="00457491" w:rsidRPr="006A0F4A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lastRenderedPageBreak/>
        <w:t>Čl</w:t>
      </w:r>
      <w:r w:rsidR="00AE241E" w:rsidRPr="006A0F4A">
        <w:rPr>
          <w:rFonts w:ascii="Arial Narrow" w:hAnsi="Arial Narrow"/>
          <w:b/>
          <w:sz w:val="22"/>
          <w:szCs w:val="22"/>
        </w:rPr>
        <w:t>ánok</w:t>
      </w:r>
      <w:r w:rsidRPr="006A0F4A">
        <w:rPr>
          <w:rFonts w:ascii="Arial Narrow" w:hAnsi="Arial Narrow"/>
          <w:b/>
          <w:sz w:val="22"/>
          <w:szCs w:val="22"/>
        </w:rPr>
        <w:t xml:space="preserve"> 3</w:t>
      </w:r>
    </w:p>
    <w:p w14:paraId="7413323E" w14:textId="272BC019" w:rsidR="008900AE" w:rsidRPr="006A0F4A" w:rsidRDefault="008900AE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6A0F4A">
        <w:rPr>
          <w:rFonts w:ascii="Arial Narrow" w:hAnsi="Arial Narrow"/>
          <w:b/>
          <w:caps/>
          <w:sz w:val="22"/>
          <w:szCs w:val="22"/>
        </w:rPr>
        <w:t xml:space="preserve">A FINANCOVANIE </w:t>
      </w:r>
      <w:r w:rsidRPr="006A0F4A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6A0F4A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63DB4C9B" w:rsidR="008900AE" w:rsidRPr="006A0F4A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 v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Právnom rámci </w:t>
      </w:r>
      <w:r w:rsidR="00DF4A17" w:rsidRPr="006A0F4A">
        <w:rPr>
          <w:rFonts w:ascii="Arial Narrow" w:hAnsi="Arial Narrow"/>
          <w:sz w:val="22"/>
          <w:szCs w:val="22"/>
          <w:lang w:eastAsia="cs-CZ"/>
        </w:rPr>
        <w:t>a</w:t>
      </w:r>
      <w:r w:rsidR="00DF4A17" w:rsidRPr="006A0F4A">
        <w:rPr>
          <w:rFonts w:ascii="Arial Narrow" w:hAnsi="Arial Narrow"/>
          <w:b/>
          <w:sz w:val="22"/>
          <w:szCs w:val="22"/>
          <w:lang w:eastAsia="cs-CZ"/>
        </w:rPr>
        <w:t xml:space="preserve"> Záväznej dokumentácii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Vykonávateľ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Prijímateľovi</w:t>
      </w:r>
      <w:r w:rsidR="00357306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3549AD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CE118A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549AD" w:rsidRPr="006A0F4A">
        <w:rPr>
          <w:rFonts w:ascii="Arial Narrow" w:hAnsi="Arial Narrow"/>
          <w:sz w:val="22"/>
          <w:szCs w:val="22"/>
        </w:rPr>
        <w:t xml:space="preserve">maximálne do </w:t>
      </w:r>
      <w:r w:rsidRPr="006A0F4A">
        <w:rPr>
          <w:rFonts w:ascii="Arial Narrow" w:hAnsi="Arial Narrow"/>
          <w:sz w:val="22"/>
          <w:szCs w:val="22"/>
          <w:highlight w:val="yellow"/>
        </w:rPr>
        <w:t>výšk</w:t>
      </w:r>
      <w:r w:rsidR="003549AD" w:rsidRPr="006A0F4A">
        <w:rPr>
          <w:rFonts w:ascii="Arial Narrow" w:hAnsi="Arial Narrow"/>
          <w:sz w:val="22"/>
          <w:szCs w:val="22"/>
          <w:highlight w:val="yellow"/>
        </w:rPr>
        <w:t>y</w:t>
      </w:r>
      <w:r w:rsidRPr="006A0F4A">
        <w:rPr>
          <w:rFonts w:ascii="Arial Narrow" w:hAnsi="Arial Narrow"/>
          <w:sz w:val="22"/>
          <w:szCs w:val="22"/>
          <w:highlight w:val="yellow"/>
        </w:rPr>
        <w:t>........................ EUR (slovom.............eur)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 xml:space="preserve">, </w:t>
      </w:r>
      <w:r w:rsidR="00362752" w:rsidRPr="006A0F4A">
        <w:rPr>
          <w:rFonts w:ascii="Arial Narrow" w:hAnsi="Arial Narrow"/>
          <w:sz w:val="22"/>
          <w:szCs w:val="22"/>
        </w:rPr>
        <w:t xml:space="preserve">čo predstavuje .....% (slovom: </w:t>
      </w:r>
      <w:r w:rsidR="00ED579B" w:rsidRPr="006A0F4A">
        <w:rPr>
          <w:rFonts w:ascii="Arial Narrow" w:hAnsi="Arial Narrow"/>
          <w:sz w:val="22"/>
          <w:szCs w:val="22"/>
        </w:rPr>
        <w:t>...</w:t>
      </w:r>
      <w:r w:rsidR="00362752" w:rsidRPr="006A0F4A">
        <w:rPr>
          <w:rFonts w:ascii="Arial Narrow" w:hAnsi="Arial Narrow"/>
          <w:sz w:val="22"/>
          <w:szCs w:val="22"/>
        </w:rPr>
        <w:t xml:space="preserve"> percent) z </w:t>
      </w:r>
      <w:r w:rsidR="00362752" w:rsidRPr="006A0F4A">
        <w:rPr>
          <w:rFonts w:ascii="Arial Narrow" w:hAnsi="Arial Narrow"/>
          <w:b/>
          <w:sz w:val="22"/>
          <w:szCs w:val="22"/>
        </w:rPr>
        <w:t>Celkových oprávnených výdavkov</w:t>
      </w:r>
      <w:r w:rsidR="00362752" w:rsidRPr="006A0F4A">
        <w:rPr>
          <w:rFonts w:ascii="Arial Narrow" w:hAnsi="Arial Narrow"/>
          <w:sz w:val="22"/>
          <w:szCs w:val="22"/>
        </w:rPr>
        <w:t xml:space="preserve">. </w:t>
      </w:r>
      <w:r w:rsidR="00362752" w:rsidRPr="006A0F4A">
        <w:rPr>
          <w:rFonts w:ascii="Arial Narrow" w:hAnsi="Arial Narrow"/>
          <w:b/>
          <w:sz w:val="22"/>
          <w:szCs w:val="22"/>
        </w:rPr>
        <w:t>Celkové oprávnené výdavky</w:t>
      </w:r>
      <w:r w:rsidR="00362752" w:rsidRPr="006A0F4A">
        <w:rPr>
          <w:rFonts w:ascii="Arial Narrow" w:hAnsi="Arial Narrow"/>
          <w:sz w:val="22"/>
          <w:szCs w:val="22"/>
        </w:rPr>
        <w:t xml:space="preserve"> na </w:t>
      </w:r>
      <w:r w:rsidR="00362752" w:rsidRPr="006A0F4A">
        <w:rPr>
          <w:rFonts w:ascii="Arial Narrow" w:hAnsi="Arial Narrow"/>
          <w:b/>
          <w:sz w:val="22"/>
          <w:szCs w:val="22"/>
        </w:rPr>
        <w:t xml:space="preserve">Realizáciu Projektu </w:t>
      </w:r>
      <w:r w:rsidR="00362752" w:rsidRPr="006A0F4A">
        <w:rPr>
          <w:rFonts w:ascii="Arial Narrow" w:hAnsi="Arial Narrow"/>
          <w:sz w:val="22"/>
          <w:szCs w:val="22"/>
        </w:rPr>
        <w:t xml:space="preserve">predstavujú sumu 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 xml:space="preserve">... </w:t>
      </w:r>
      <w:r w:rsidR="00362752" w:rsidRPr="006A0F4A">
        <w:rPr>
          <w:rFonts w:ascii="Arial Narrow" w:hAnsi="Arial Narrow"/>
          <w:sz w:val="22"/>
          <w:szCs w:val="22"/>
        </w:rPr>
        <w:t xml:space="preserve">EUR (slovom: 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>....</w:t>
      </w:r>
      <w:r w:rsidR="00362752" w:rsidRPr="006A0F4A">
        <w:rPr>
          <w:rFonts w:ascii="Arial Narrow" w:hAnsi="Arial Narrow"/>
          <w:sz w:val="22"/>
          <w:szCs w:val="22"/>
        </w:rPr>
        <w:t>.eur).</w:t>
      </w:r>
      <w:r w:rsidR="00357306" w:rsidRPr="006A0F4A">
        <w:rPr>
          <w:rFonts w:ascii="Arial Narrow" w:hAnsi="Arial Narrow"/>
          <w:sz w:val="22"/>
          <w:szCs w:val="22"/>
        </w:rPr>
        <w:t xml:space="preserve"> </w:t>
      </w:r>
      <w:r w:rsidR="00362752" w:rsidRPr="006A0F4A">
        <w:rPr>
          <w:rFonts w:ascii="Arial Narrow" w:hAnsi="Arial Narrow"/>
          <w:sz w:val="22"/>
          <w:szCs w:val="22"/>
        </w:rPr>
        <w:t>Financovanie celkových oprávnených výdavkov na Realizáciu Projektu je bližšie upravené v Prílohe č. 3</w:t>
      </w:r>
      <w:r w:rsidR="00547883" w:rsidRPr="006A0F4A">
        <w:rPr>
          <w:rFonts w:ascii="Arial Narrow" w:hAnsi="Arial Narrow"/>
          <w:b/>
          <w:sz w:val="22"/>
          <w:szCs w:val="22"/>
        </w:rPr>
        <w:t>.</w:t>
      </w:r>
    </w:p>
    <w:p w14:paraId="6626B591" w14:textId="455CFC7C" w:rsidR="00465F5B" w:rsidRPr="006A0F4A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color w:val="0070C0"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52378" w:rsidRPr="006A0F4A">
        <w:rPr>
          <w:rFonts w:ascii="Arial Narrow" w:hAnsi="Arial Narrow"/>
          <w:sz w:val="22"/>
          <w:szCs w:val="22"/>
        </w:rPr>
        <w:t xml:space="preserve">zabezpečí 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zdroje financovania na úhradu všetkých neoprávnených výdavkov na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Realizáciu Projektu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, ktoré vzniknú v priebehu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Realizácie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="00A52378"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="00A52378" w:rsidRPr="006A0F4A">
        <w:rPr>
          <w:rFonts w:ascii="Arial Narrow" w:hAnsi="Arial Narrow"/>
          <w:bCs/>
          <w:sz w:val="22"/>
          <w:szCs w:val="22"/>
          <w:lang w:eastAsia="cs-CZ"/>
        </w:rPr>
        <w:t xml:space="preserve"> a na jeho udržanie počas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Doby udržateľnosti</w:t>
      </w:r>
      <w:r w:rsidR="00A52378"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6A0F4A">
        <w:rPr>
          <w:rFonts w:ascii="Arial Narrow" w:hAnsi="Arial Narrow"/>
          <w:bCs/>
          <w:sz w:val="22"/>
          <w:szCs w:val="22"/>
          <w:lang w:eastAsia="cs-CZ"/>
        </w:rPr>
        <w:t>.</w:t>
      </w:r>
    </w:p>
    <w:p w14:paraId="016C1DFC" w14:textId="60CF3D5A" w:rsidR="00AF3A88" w:rsidRPr="006A0F4A" w:rsidRDefault="00AF3A8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Zmluvné strany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Projektu Vykonávateľom </w:t>
      </w:r>
      <w:r w:rsidRPr="006A0F4A">
        <w:rPr>
          <w:rFonts w:ascii="Arial Narrow" w:hAnsi="Arial Narrow"/>
          <w:sz w:val="22"/>
          <w:szCs w:val="22"/>
          <w:lang w:eastAsia="cs-CZ"/>
        </w:rPr>
        <w:t>z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 Prostriedkov mechanizmu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sa bude realizovať </w:t>
      </w:r>
      <w:del w:id="5" w:author="Autor">
        <w:r w:rsidRPr="006A0F4A" w:rsidDel="00E668FD">
          <w:rPr>
            <w:rFonts w:ascii="Arial Narrow" w:hAnsi="Arial Narrow"/>
            <w:sz w:val="22"/>
            <w:szCs w:val="22"/>
            <w:lang w:eastAsia="cs-CZ"/>
          </w:rPr>
          <w:delText xml:space="preserve">systémom </w:delText>
        </w:r>
        <w:r w:rsidR="008A3423" w:rsidRPr="006A0F4A" w:rsidDel="00E668FD">
          <w:rPr>
            <w:rFonts w:ascii="Arial Narrow" w:hAnsi="Arial Narrow"/>
            <w:sz w:val="22"/>
            <w:szCs w:val="22"/>
            <w:lang w:eastAsia="cs-CZ"/>
          </w:rPr>
          <w:delText>poskytovania zálohových platieb</w:delText>
        </w:r>
      </w:del>
      <w:ins w:id="6" w:author="Autor">
        <w:r w:rsidR="00E668FD" w:rsidRPr="009A4D0E">
          <w:rPr>
            <w:rFonts w:ascii="Arial Narrow" w:hAnsi="Arial Narrow"/>
            <w:sz w:val="22"/>
            <w:szCs w:val="22"/>
            <w:highlight w:val="green"/>
            <w:lang w:eastAsia="cs-CZ"/>
          </w:rPr>
          <w:t>systém</w:t>
        </w:r>
        <w:r w:rsidR="002F78FE" w:rsidRPr="009A4D0E">
          <w:rPr>
            <w:rFonts w:ascii="Arial Narrow" w:hAnsi="Arial Narrow"/>
            <w:sz w:val="22"/>
            <w:szCs w:val="22"/>
            <w:highlight w:val="green"/>
            <w:lang w:eastAsia="cs-CZ"/>
          </w:rPr>
          <w:t>om</w:t>
        </w:r>
        <w:r w:rsidR="00FC6A62" w:rsidRPr="009A4D0E">
          <w:rPr>
            <w:rFonts w:ascii="Arial Narrow" w:hAnsi="Arial Narrow"/>
            <w:sz w:val="22"/>
            <w:szCs w:val="22"/>
            <w:highlight w:val="green"/>
            <w:lang w:eastAsia="cs-CZ"/>
          </w:rPr>
          <w:t xml:space="preserve"> zálohových </w:t>
        </w:r>
        <w:r w:rsidR="00E668FD" w:rsidRPr="009A4D0E">
          <w:rPr>
            <w:rFonts w:ascii="Arial Narrow" w:hAnsi="Arial Narrow"/>
            <w:sz w:val="22"/>
            <w:szCs w:val="22"/>
            <w:highlight w:val="green"/>
            <w:lang w:eastAsia="cs-CZ"/>
          </w:rPr>
          <w:t>platieb</w:t>
        </w:r>
        <w:r w:rsidR="00E7538E" w:rsidRPr="009A4D0E">
          <w:rPr>
            <w:rFonts w:ascii="Arial Narrow" w:hAnsi="Arial Narrow"/>
            <w:sz w:val="22"/>
            <w:szCs w:val="22"/>
            <w:highlight w:val="green"/>
            <w:lang w:eastAsia="cs-CZ"/>
          </w:rPr>
          <w:t xml:space="preserve"> a refundácie</w:t>
        </w:r>
        <w:r w:rsidR="00FC6A62" w:rsidRPr="009A4D0E">
          <w:rPr>
            <w:rFonts w:ascii="Arial Narrow" w:hAnsi="Arial Narrow"/>
            <w:sz w:val="22"/>
            <w:szCs w:val="22"/>
            <w:highlight w:val="green"/>
            <w:lang w:eastAsia="cs-CZ"/>
          </w:rPr>
          <w:t>.</w:t>
        </w:r>
      </w:ins>
      <w:del w:id="7" w:author="Autor">
        <w:r w:rsidR="008A3423" w:rsidRPr="009A4D0E" w:rsidDel="00FC6A62">
          <w:rPr>
            <w:rFonts w:ascii="Arial Narrow" w:hAnsi="Arial Narrow"/>
            <w:sz w:val="22"/>
            <w:szCs w:val="22"/>
            <w:highlight w:val="green"/>
            <w:lang w:eastAsia="cs-CZ"/>
          </w:rPr>
          <w:delText>.</w:delText>
        </w:r>
      </w:del>
    </w:p>
    <w:p w14:paraId="18C5C7B9" w14:textId="02616018" w:rsidR="008A3423" w:rsidRPr="006A0F4A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</w:rPr>
        <w:t xml:space="preserve">Konečná výška sumy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sz w:val="22"/>
          <w:szCs w:val="22"/>
        </w:rPr>
        <w:t xml:space="preserve"> poskytnutých na </w:t>
      </w:r>
      <w:r w:rsidRPr="006A0F4A">
        <w:rPr>
          <w:rFonts w:ascii="Arial Narrow" w:hAnsi="Arial Narrow"/>
          <w:b/>
          <w:sz w:val="22"/>
          <w:szCs w:val="22"/>
        </w:rPr>
        <w:t>Realizáciu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 sa určí na základe </w:t>
      </w:r>
      <w:r w:rsidRPr="006A0F4A">
        <w:rPr>
          <w:rFonts w:ascii="Arial Narrow" w:hAnsi="Arial Narrow"/>
          <w:b/>
          <w:sz w:val="22"/>
          <w:szCs w:val="22"/>
        </w:rPr>
        <w:t xml:space="preserve">Schválených oprávnených výdavkov, </w:t>
      </w:r>
      <w:r w:rsidRPr="006A0F4A">
        <w:rPr>
          <w:rFonts w:ascii="Arial Narrow" w:hAnsi="Arial Narrow"/>
          <w:sz w:val="22"/>
          <w:szCs w:val="22"/>
        </w:rPr>
        <w:t xml:space="preserve">pričom maximálna výška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bCs/>
          <w:sz w:val="22"/>
          <w:szCs w:val="22"/>
        </w:rPr>
        <w:t xml:space="preserve"> podľa ods. 3.1.</w:t>
      </w:r>
      <w:r w:rsidR="005F32B7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5F32B7" w:rsidRPr="006A0F4A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bCs/>
          <w:sz w:val="22"/>
          <w:szCs w:val="22"/>
        </w:rPr>
        <w:t xml:space="preserve"> poskytovaná </w:t>
      </w:r>
      <w:r w:rsidRPr="006A0F4A">
        <w:rPr>
          <w:rFonts w:ascii="Arial Narrow" w:hAnsi="Arial Narrow"/>
          <w:b/>
          <w:bCs/>
          <w:sz w:val="22"/>
          <w:szCs w:val="22"/>
        </w:rPr>
        <w:t>Vykonávateľom</w:t>
      </w:r>
      <w:r w:rsidRPr="006A0F4A" w:rsidDel="009D5663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nesmie byť prekročená. </w:t>
      </w: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sz w:val="22"/>
          <w:szCs w:val="22"/>
        </w:rPr>
        <w:t xml:space="preserve">, ktorá bude skutočne uhradená </w:t>
      </w:r>
      <w:r w:rsidRPr="006A0F4A">
        <w:rPr>
          <w:rFonts w:ascii="Arial Narrow" w:hAnsi="Arial Narrow"/>
          <w:b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závisí od</w:t>
      </w:r>
      <w:r w:rsidR="005C1979" w:rsidRPr="006A0F4A">
        <w:rPr>
          <w:rFonts w:ascii="Arial Narrow" w:hAnsi="Arial Narrow"/>
          <w:sz w:val="22"/>
          <w:szCs w:val="22"/>
        </w:rPr>
        <w:t xml:space="preserve"> výsledkov </w:t>
      </w:r>
      <w:r w:rsidR="005C1979" w:rsidRPr="006A0F4A">
        <w:rPr>
          <w:rFonts w:ascii="Arial Narrow" w:hAnsi="Arial Narrow"/>
          <w:b/>
          <w:sz w:val="22"/>
          <w:szCs w:val="22"/>
        </w:rPr>
        <w:t>Prijímateľom</w:t>
      </w:r>
      <w:r w:rsidR="005C1979" w:rsidRPr="006A0F4A">
        <w:rPr>
          <w:rFonts w:ascii="Arial Narrow" w:hAnsi="Arial Narrow"/>
          <w:sz w:val="22"/>
          <w:szCs w:val="22"/>
        </w:rPr>
        <w:t xml:space="preserve"> vykonaného obstarávania služieb, od</w:t>
      </w:r>
      <w:r w:rsidRPr="006A0F4A">
        <w:rPr>
          <w:rFonts w:ascii="Arial Narrow" w:hAnsi="Arial Narrow"/>
          <w:sz w:val="22"/>
          <w:szCs w:val="22"/>
        </w:rPr>
        <w:t xml:space="preserve"> posúdenia výšky jednotlivých výdavkov s ohľadom na pravidlá posudzovania hospodárnosti, efektívnosti, účelnosti a účinnosti výdavkov, ako aj od splnenia ostatných podmienok uvedených v 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006A0F4A">
        <w:rPr>
          <w:rFonts w:ascii="Arial Narrow" w:hAnsi="Arial Narrow"/>
          <w:b/>
          <w:sz w:val="22"/>
          <w:szCs w:val="22"/>
        </w:rPr>
        <w:t>VZP.</w:t>
      </w:r>
    </w:p>
    <w:p w14:paraId="1BEE366F" w14:textId="6E811FBF" w:rsidR="008A3423" w:rsidRPr="006A0F4A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začína plynúť dňom </w:t>
      </w:r>
      <w:r w:rsidR="00E74A5C" w:rsidRPr="006A0F4A">
        <w:rPr>
          <w:rFonts w:ascii="Arial Narrow" w:hAnsi="Arial Narrow"/>
          <w:sz w:val="22"/>
          <w:szCs w:val="22"/>
          <w:lang w:eastAsia="cs-CZ"/>
        </w:rPr>
        <w:t>po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74A5C" w:rsidRPr="006A0F4A">
        <w:rPr>
          <w:rFonts w:ascii="Arial Narrow" w:hAnsi="Arial Narrow"/>
          <w:sz w:val="22"/>
          <w:szCs w:val="22"/>
          <w:lang w:eastAsia="cs-CZ"/>
        </w:rPr>
        <w:t>3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1. </w:t>
      </w:r>
      <w:r w:rsidR="00F87C73">
        <w:rPr>
          <w:rFonts w:ascii="Arial Narrow" w:hAnsi="Arial Narrow"/>
          <w:sz w:val="22"/>
          <w:szCs w:val="22"/>
          <w:lang w:eastAsia="cs-CZ"/>
        </w:rPr>
        <w:t>8</w:t>
      </w:r>
      <w:r w:rsidR="002225F4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202</w:t>
      </w:r>
      <w:r w:rsidR="00286A0C" w:rsidRPr="006A0F4A">
        <w:rPr>
          <w:rFonts w:ascii="Arial Narrow" w:hAnsi="Arial Narrow"/>
          <w:sz w:val="22"/>
          <w:szCs w:val="22"/>
          <w:lang w:eastAsia="cs-CZ"/>
        </w:rPr>
        <w:t>3</w:t>
      </w:r>
      <w:r w:rsidR="00760251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sz w:val="22"/>
          <w:szCs w:val="22"/>
          <w:lang w:eastAsia="cs-CZ"/>
        </w:rPr>
        <w:t>a končí najneskôr</w:t>
      </w:r>
      <w:r w:rsidR="00450810" w:rsidRPr="006A0F4A">
        <w:rPr>
          <w:rFonts w:ascii="Arial Narrow" w:hAnsi="Arial Narrow"/>
          <w:sz w:val="22"/>
          <w:szCs w:val="22"/>
          <w:lang w:eastAsia="cs-CZ"/>
        </w:rPr>
        <w:t xml:space="preserve"> 3</w:t>
      </w:r>
      <w:r w:rsidR="00DD35D6" w:rsidRPr="006A0F4A">
        <w:rPr>
          <w:rFonts w:ascii="Arial Narrow" w:hAnsi="Arial Narrow"/>
          <w:sz w:val="22"/>
          <w:szCs w:val="22"/>
          <w:lang w:eastAsia="cs-CZ"/>
        </w:rPr>
        <w:t>0. 6</w:t>
      </w:r>
      <w:r w:rsidR="00450810" w:rsidRPr="006A0F4A">
        <w:rPr>
          <w:rFonts w:ascii="Arial Narrow" w:hAnsi="Arial Narrow"/>
          <w:sz w:val="22"/>
          <w:szCs w:val="22"/>
          <w:lang w:eastAsia="cs-CZ"/>
        </w:rPr>
        <w:t>.</w:t>
      </w:r>
      <w:r w:rsidR="00286A0C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006A0F4A">
        <w:rPr>
          <w:rFonts w:ascii="Arial Narrow" w:hAnsi="Arial Narrow"/>
          <w:sz w:val="22"/>
          <w:szCs w:val="22"/>
          <w:lang w:eastAsia="cs-CZ"/>
        </w:rPr>
        <w:t>202</w:t>
      </w:r>
      <w:r w:rsidR="00286A0C" w:rsidRPr="006A0F4A">
        <w:rPr>
          <w:rFonts w:ascii="Arial Narrow" w:hAnsi="Arial Narrow"/>
          <w:sz w:val="22"/>
          <w:szCs w:val="22"/>
          <w:lang w:eastAsia="cs-CZ"/>
        </w:rPr>
        <w:t xml:space="preserve">6 </w:t>
      </w:r>
      <w:r w:rsidRPr="006A0F4A">
        <w:rPr>
          <w:rFonts w:ascii="Arial Narrow" w:hAnsi="Arial Narrow"/>
          <w:sz w:val="22"/>
          <w:szCs w:val="22"/>
          <w:lang w:eastAsia="cs-CZ"/>
        </w:rPr>
        <w:t>(ďalej len „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Obdobie oprávnen</w:t>
      </w:r>
      <w:bookmarkStart w:id="8" w:name="_GoBack"/>
      <w:bookmarkEnd w:id="8"/>
      <w:r w:rsidRPr="006A0F4A">
        <w:rPr>
          <w:rFonts w:ascii="Arial Narrow" w:hAnsi="Arial Narrow"/>
          <w:b/>
          <w:sz w:val="22"/>
          <w:szCs w:val="22"/>
          <w:lang w:eastAsia="cs-CZ"/>
        </w:rPr>
        <w:t>osti výdavkov</w:t>
      </w:r>
      <w:r w:rsidRPr="006A0F4A">
        <w:rPr>
          <w:rFonts w:ascii="Arial Narrow" w:hAnsi="Arial Narrow"/>
          <w:sz w:val="22"/>
          <w:szCs w:val="22"/>
          <w:lang w:eastAsia="cs-CZ"/>
        </w:rPr>
        <w:t>“).</w:t>
      </w:r>
    </w:p>
    <w:p w14:paraId="0AF0F6B8" w14:textId="37FC867C" w:rsidR="00CB1336" w:rsidRPr="007B7364" w:rsidRDefault="008900AE" w:rsidP="00F6366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sa zaväzuje, že</w:t>
      </w:r>
      <w:r w:rsidR="00CF2B9B" w:rsidRPr="006A0F4A">
        <w:rPr>
          <w:rFonts w:ascii="Arial Narrow" w:hAnsi="Arial Narrow"/>
          <w:sz w:val="22"/>
          <w:szCs w:val="22"/>
        </w:rPr>
        <w:t xml:space="preserve"> </w:t>
      </w:r>
      <w:r w:rsidR="00E2220A" w:rsidRPr="006A0F4A">
        <w:rPr>
          <w:rFonts w:ascii="Arial Narrow" w:hAnsi="Arial Narrow"/>
          <w:sz w:val="22"/>
          <w:szCs w:val="22"/>
        </w:rPr>
        <w:t>neprijme a</w:t>
      </w:r>
      <w:r w:rsidR="00CF2B9B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 nebude požadovať dotáciu, príspevok, grant alebo inú formu pomoci </w:t>
      </w:r>
      <w:r w:rsidR="00FB67F1" w:rsidRPr="006A0F4A">
        <w:rPr>
          <w:rFonts w:ascii="Arial Narrow" w:hAnsi="Arial Narrow"/>
          <w:sz w:val="22"/>
          <w:szCs w:val="22"/>
        </w:rPr>
        <w:br/>
      </w:r>
      <w:r w:rsidRPr="006A0F4A">
        <w:rPr>
          <w:rFonts w:ascii="Arial Narrow" w:hAnsi="Arial Narrow"/>
          <w:sz w:val="22"/>
          <w:szCs w:val="22"/>
        </w:rPr>
        <w:t xml:space="preserve">na </w:t>
      </w:r>
      <w:r w:rsidR="00D14E94" w:rsidRPr="006A0F4A">
        <w:rPr>
          <w:rFonts w:ascii="Arial Narrow" w:hAnsi="Arial Narrow"/>
          <w:b/>
          <w:sz w:val="22"/>
          <w:szCs w:val="22"/>
        </w:rPr>
        <w:t>R</w:t>
      </w:r>
      <w:r w:rsidRPr="006A0F4A">
        <w:rPr>
          <w:rFonts w:ascii="Arial Narrow" w:hAnsi="Arial Narrow"/>
          <w:b/>
          <w:sz w:val="22"/>
          <w:szCs w:val="22"/>
        </w:rPr>
        <w:t>ealizáciu Projektu</w:t>
      </w:r>
      <w:r w:rsidRPr="006A0F4A">
        <w:rPr>
          <w:rFonts w:ascii="Arial Narrow" w:hAnsi="Arial Narrow"/>
          <w:sz w:val="22"/>
          <w:szCs w:val="22"/>
        </w:rPr>
        <w:t xml:space="preserve">, na ktorý sú poskytované </w:t>
      </w:r>
      <w:r w:rsidR="00D14E94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 xml:space="preserve">rostriedky </w:t>
      </w:r>
      <w:r w:rsidR="001345BB" w:rsidRPr="006A0F4A">
        <w:rPr>
          <w:rFonts w:ascii="Arial Narrow" w:hAnsi="Arial Narrow"/>
          <w:b/>
          <w:sz w:val="22"/>
          <w:szCs w:val="22"/>
        </w:rPr>
        <w:t>m</w:t>
      </w:r>
      <w:r w:rsidRPr="006A0F4A">
        <w:rPr>
          <w:rFonts w:ascii="Arial Narrow" w:hAnsi="Arial Narrow"/>
          <w:b/>
          <w:sz w:val="22"/>
          <w:szCs w:val="22"/>
        </w:rPr>
        <w:t>echanizmu</w:t>
      </w:r>
      <w:r w:rsidRPr="006A0F4A">
        <w:rPr>
          <w:rFonts w:ascii="Arial Narrow" w:hAnsi="Arial Narrow"/>
          <w:sz w:val="22"/>
          <w:szCs w:val="22"/>
        </w:rPr>
        <w:t xml:space="preserve"> v zmysle tejto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a ktorá by predstavovala dvojité financovanie tých istých výdavkov z</w:t>
      </w:r>
      <w:r w:rsidR="00647FE3">
        <w:rPr>
          <w:rFonts w:ascii="Arial Narrow" w:hAnsi="Arial Narrow"/>
          <w:sz w:val="22"/>
          <w:szCs w:val="22"/>
        </w:rPr>
        <w:t xml:space="preserve"> </w:t>
      </w:r>
      <w:r w:rsidR="00647FE3" w:rsidRPr="006A0F4A">
        <w:rPr>
          <w:rFonts w:ascii="Arial Narrow" w:hAnsi="Arial Narrow"/>
          <w:sz w:val="22"/>
          <w:szCs w:val="22"/>
        </w:rPr>
        <w:t>verejných zdrojov</w:t>
      </w:r>
      <w:r w:rsidR="00317C64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color w:val="0070C0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zdrojov </w:t>
      </w:r>
      <w:r w:rsidR="00317C64" w:rsidRPr="006A0F4A">
        <w:rPr>
          <w:rFonts w:ascii="Arial Narrow" w:hAnsi="Arial Narrow"/>
          <w:sz w:val="22"/>
          <w:szCs w:val="22"/>
        </w:rPr>
        <w:t>Európskej Únie (ďalej len „EÚ“)</w:t>
      </w:r>
      <w:r w:rsidR="00317C64" w:rsidRPr="006A0F4A">
        <w:rPr>
          <w:rFonts w:ascii="Arial Narrow" w:hAnsi="Arial Narrow"/>
          <w:color w:val="0070C0"/>
          <w:sz w:val="22"/>
          <w:szCs w:val="22"/>
        </w:rPr>
        <w:t xml:space="preserve"> </w:t>
      </w:r>
      <w:r w:rsidR="00317C64" w:rsidRPr="006A0F4A">
        <w:rPr>
          <w:rFonts w:ascii="Arial Narrow" w:hAnsi="Arial Narrow"/>
          <w:sz w:val="22"/>
          <w:szCs w:val="22"/>
        </w:rPr>
        <w:t>alebo iných nástrojov finančnej pomoci poskytnutej Slovenskej republike (ďalej len ,,SR“) zo zahraničia</w:t>
      </w:r>
      <w:r w:rsidR="00317C64" w:rsidRPr="00DC3384">
        <w:rPr>
          <w:rFonts w:ascii="Arial Narrow" w:hAnsi="Arial Narrow"/>
          <w:sz w:val="22"/>
          <w:szCs w:val="22"/>
        </w:rPr>
        <w:t>.</w:t>
      </w:r>
      <w:r w:rsidR="00940DD2" w:rsidRPr="00DC3384">
        <w:rPr>
          <w:rFonts w:ascii="Arial Narrow" w:hAnsi="Arial Narrow"/>
          <w:sz w:val="22"/>
          <w:szCs w:val="22"/>
        </w:rPr>
        <w:t xml:space="preserve"> </w:t>
      </w:r>
      <w:r w:rsidR="00940DD2" w:rsidRPr="006A0F4A">
        <w:rPr>
          <w:rFonts w:ascii="Arial Narrow" w:hAnsi="Arial Narrow"/>
          <w:b/>
          <w:sz w:val="22"/>
          <w:szCs w:val="22"/>
        </w:rPr>
        <w:t>Prijímateľ</w:t>
      </w:r>
      <w:r w:rsidR="00940DD2" w:rsidRPr="006A0F4A">
        <w:rPr>
          <w:rFonts w:ascii="Arial Narrow" w:hAnsi="Arial Narrow"/>
          <w:sz w:val="22"/>
          <w:szCs w:val="22"/>
        </w:rPr>
        <w:t xml:space="preserve"> finančných prostriedkov POO je povinný predchádzať dvojitému financovaniu z </w:t>
      </w:r>
      <w:r w:rsidR="00940DD2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940DD2" w:rsidRPr="006A0F4A">
        <w:rPr>
          <w:rFonts w:ascii="Arial Narrow" w:hAnsi="Arial Narrow"/>
          <w:sz w:val="22"/>
          <w:szCs w:val="22"/>
        </w:rPr>
        <w:t xml:space="preserve"> POO a iných programov EÚ, ako aj z </w:t>
      </w:r>
      <w:r w:rsidR="00D63608" w:rsidRPr="00DC3384">
        <w:rPr>
          <w:rFonts w:ascii="Arial Narrow" w:hAnsi="Arial Narrow"/>
          <w:sz w:val="22"/>
          <w:szCs w:val="22"/>
        </w:rPr>
        <w:t>verejných zdrojov a</w:t>
      </w:r>
      <w:r w:rsidR="00D63608" w:rsidRPr="006A0F4A">
        <w:rPr>
          <w:rFonts w:ascii="Arial Narrow" w:hAnsi="Arial Narrow"/>
          <w:sz w:val="22"/>
          <w:szCs w:val="22"/>
        </w:rPr>
        <w:t xml:space="preserve">  </w:t>
      </w:r>
      <w:r w:rsidR="00940DD2" w:rsidRPr="006A0F4A">
        <w:rPr>
          <w:rFonts w:ascii="Arial Narrow" w:hAnsi="Arial Narrow"/>
          <w:sz w:val="22"/>
          <w:szCs w:val="22"/>
        </w:rPr>
        <w:t xml:space="preserve">iných nástrojov finančnej pomoci poskytnutej SR zo zahraničia. </w:t>
      </w:r>
      <w:r w:rsidR="00940DD2" w:rsidRPr="006A0F4A">
        <w:rPr>
          <w:rFonts w:ascii="Arial Narrow" w:hAnsi="Arial Narrow"/>
          <w:b/>
          <w:sz w:val="22"/>
          <w:szCs w:val="22"/>
        </w:rPr>
        <w:t>Prostriedky mechanizmu</w:t>
      </w:r>
      <w:r w:rsidR="00940DD2" w:rsidRPr="006A0F4A">
        <w:rPr>
          <w:rFonts w:ascii="Arial Narrow" w:hAnsi="Arial Narrow"/>
          <w:sz w:val="22"/>
          <w:szCs w:val="22"/>
        </w:rPr>
        <w:t xml:space="preserve"> nie je možné poskytnúť </w:t>
      </w:r>
      <w:r w:rsidR="00940DD2" w:rsidRPr="006A0F4A">
        <w:rPr>
          <w:rFonts w:ascii="Arial Narrow" w:hAnsi="Arial Narrow"/>
          <w:b/>
          <w:sz w:val="22"/>
          <w:szCs w:val="22"/>
        </w:rPr>
        <w:t>Prijímateľovi</w:t>
      </w:r>
      <w:r w:rsidR="00940DD2" w:rsidRPr="006A0F4A">
        <w:rPr>
          <w:rFonts w:ascii="Arial Narrow" w:hAnsi="Arial Narrow"/>
          <w:sz w:val="22"/>
          <w:szCs w:val="22"/>
        </w:rPr>
        <w:t>, ktorý prijíma dotáciu, príspevok, grant alebo inú formu pomoci z</w:t>
      </w:r>
      <w:r w:rsidR="00D63608">
        <w:rPr>
          <w:rStyle w:val="cf01"/>
        </w:rPr>
        <w:t> </w:t>
      </w:r>
      <w:r w:rsidR="00940DD2" w:rsidRPr="006A0F4A">
        <w:rPr>
          <w:rFonts w:ascii="Arial Narrow" w:hAnsi="Arial Narrow"/>
          <w:sz w:val="22"/>
          <w:szCs w:val="22"/>
        </w:rPr>
        <w:t xml:space="preserve">iných zdrojov EÚ na financovanie tých istých výdavkov a ktorá by predstavovala dvojité financovanie. </w:t>
      </w:r>
      <w:r w:rsidR="00940DD2" w:rsidRPr="006A0F4A">
        <w:rPr>
          <w:rFonts w:ascii="Arial Narrow" w:hAnsi="Arial Narrow"/>
          <w:b/>
          <w:sz w:val="22"/>
          <w:szCs w:val="22"/>
        </w:rPr>
        <w:t>Prijímateľ</w:t>
      </w:r>
      <w:r w:rsidR="00940DD2" w:rsidRPr="006A0F4A">
        <w:rPr>
          <w:rFonts w:ascii="Arial Narrow" w:hAnsi="Arial Narrow"/>
          <w:sz w:val="22"/>
          <w:szCs w:val="22"/>
        </w:rPr>
        <w:t xml:space="preserve"> je povinný vylúčiť z poskytovania prostriedkov POO všetky osoby, na ktoré sa priamo alebo nepriamo poskytujú dotácie z iných fondov EÚ</w:t>
      </w:r>
      <w:r w:rsidR="00940DD2" w:rsidRPr="00DC3384">
        <w:rPr>
          <w:rFonts w:ascii="Arial Narrow" w:hAnsi="Arial Narrow"/>
          <w:i/>
          <w:iCs/>
          <w:sz w:val="22"/>
          <w:szCs w:val="22"/>
        </w:rPr>
        <w:t>.</w:t>
      </w:r>
      <w:r w:rsidR="00940DD2" w:rsidRPr="00DC3384">
        <w:rPr>
          <w:rFonts w:ascii="Arial Narrow" w:hAnsi="Arial Narrow"/>
          <w:sz w:val="22"/>
          <w:szCs w:val="22"/>
        </w:rPr>
        <w:t xml:space="preserve"> </w:t>
      </w:r>
      <w:r w:rsidR="00317C64" w:rsidRPr="006A0F4A">
        <w:rPr>
          <w:rFonts w:ascii="Arial Narrow" w:hAnsi="Arial Narrow"/>
          <w:b/>
          <w:sz w:val="22"/>
          <w:szCs w:val="22"/>
        </w:rPr>
        <w:t>Prijímateľ</w:t>
      </w:r>
      <w:r w:rsidR="00317C64" w:rsidRPr="006A0F4A">
        <w:rPr>
          <w:rFonts w:ascii="Arial Narrow" w:hAnsi="Arial Narrow"/>
          <w:sz w:val="22"/>
          <w:szCs w:val="22"/>
        </w:rPr>
        <w:t xml:space="preserve"> zároveň vyhlasuje, že mu nebola poskytnutá dotácia, príspevok, grant alebo iná forma pomoci na </w:t>
      </w:r>
      <w:r w:rsidR="00317C64" w:rsidRPr="006A0F4A">
        <w:rPr>
          <w:rFonts w:ascii="Arial Narrow" w:hAnsi="Arial Narrow"/>
          <w:b/>
          <w:sz w:val="22"/>
          <w:szCs w:val="22"/>
        </w:rPr>
        <w:t>Realizáciu Projektu</w:t>
      </w:r>
      <w:r w:rsidR="00317C64" w:rsidRPr="006A0F4A">
        <w:rPr>
          <w:rFonts w:ascii="Arial Narrow" w:hAnsi="Arial Narrow"/>
          <w:sz w:val="22"/>
          <w:szCs w:val="22"/>
        </w:rPr>
        <w:t xml:space="preserve">, na ktorú požaduje poskytnutie </w:t>
      </w:r>
      <w:r w:rsidR="00317C64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317C64" w:rsidRPr="006A0F4A">
        <w:rPr>
          <w:rFonts w:ascii="Arial Narrow" w:hAnsi="Arial Narrow"/>
          <w:sz w:val="22"/>
          <w:szCs w:val="22"/>
        </w:rPr>
        <w:t xml:space="preserve">, a ktorá by predstavovala dvojité financovanie tých istých výdavkov z verejných zdrojov, zdrojov EÚ alebo iných nástrojov finančnej pomoci poskytnutej SR zo zahraničia. </w:t>
      </w:r>
      <w:r w:rsidRPr="006A0F4A">
        <w:rPr>
          <w:rFonts w:ascii="Arial Narrow" w:hAnsi="Arial Narrow"/>
          <w:sz w:val="22"/>
          <w:szCs w:val="22"/>
        </w:rPr>
        <w:t xml:space="preserve">V prípade porušenia uvedených povinností </w:t>
      </w:r>
      <w:r w:rsidR="00D71720" w:rsidRPr="006A0F4A">
        <w:rPr>
          <w:rFonts w:ascii="Arial Narrow" w:hAnsi="Arial Narrow"/>
          <w:sz w:val="22"/>
          <w:szCs w:val="22"/>
        </w:rPr>
        <w:t xml:space="preserve">ide o podstatné porušenie </w:t>
      </w:r>
      <w:r w:rsidR="00D71720" w:rsidRPr="006A0F4A">
        <w:rPr>
          <w:rFonts w:ascii="Arial Narrow" w:hAnsi="Arial Narrow"/>
          <w:b/>
          <w:sz w:val="22"/>
          <w:szCs w:val="22"/>
        </w:rPr>
        <w:t>Zmluvy</w:t>
      </w:r>
      <w:r w:rsidR="00D71720" w:rsidRPr="006A0F4A">
        <w:rPr>
          <w:rFonts w:ascii="Arial Narrow" w:hAnsi="Arial Narrow"/>
          <w:sz w:val="22"/>
          <w:szCs w:val="22"/>
        </w:rPr>
        <w:t xml:space="preserve"> podľa čl. 11 </w:t>
      </w:r>
      <w:r w:rsidR="00D71720" w:rsidRPr="006A0F4A">
        <w:rPr>
          <w:rFonts w:ascii="Arial Narrow" w:hAnsi="Arial Narrow"/>
          <w:b/>
          <w:bCs/>
          <w:sz w:val="22"/>
          <w:szCs w:val="22"/>
        </w:rPr>
        <w:t>VZP</w:t>
      </w:r>
      <w:r w:rsidR="00D71720" w:rsidRPr="006A0F4A">
        <w:rPr>
          <w:rFonts w:ascii="Arial Narrow" w:hAnsi="Arial Narrow"/>
          <w:bCs/>
          <w:sz w:val="22"/>
          <w:szCs w:val="22"/>
        </w:rPr>
        <w:t>.</w:t>
      </w:r>
      <w:r w:rsidR="00D71720" w:rsidRPr="007B7364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12CEB03A" w14:textId="77777777" w:rsidR="00CB1336" w:rsidRPr="00D63608" w:rsidRDefault="00362752" w:rsidP="00CB1336">
      <w:pPr>
        <w:numPr>
          <w:ilvl w:val="1"/>
          <w:numId w:val="4"/>
        </w:numPr>
        <w:shd w:val="clear" w:color="auto" w:fill="FFFFFF" w:themeFill="background1"/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007B7364">
        <w:rPr>
          <w:rFonts w:ascii="Arial Narrow" w:hAnsi="Arial Narrow"/>
          <w:b/>
          <w:sz w:val="22"/>
          <w:szCs w:val="22"/>
        </w:rPr>
        <w:t>Vykonávateľ</w:t>
      </w:r>
      <w:r w:rsidRPr="007B7364">
        <w:rPr>
          <w:rFonts w:ascii="Arial Narrow" w:hAnsi="Arial Narrow"/>
          <w:sz w:val="22"/>
          <w:szCs w:val="22"/>
        </w:rPr>
        <w:t xml:space="preserve"> </w:t>
      </w:r>
      <w:r w:rsidR="00536722" w:rsidRPr="007B7364">
        <w:rPr>
          <w:rFonts w:ascii="Arial Narrow" w:hAnsi="Arial Narrow"/>
          <w:sz w:val="22"/>
          <w:szCs w:val="22"/>
        </w:rPr>
        <w:t xml:space="preserve">poskytne </w:t>
      </w:r>
      <w:r w:rsidRPr="007B7364">
        <w:rPr>
          <w:rFonts w:ascii="Arial Narrow" w:hAnsi="Arial Narrow"/>
          <w:b/>
          <w:sz w:val="22"/>
          <w:szCs w:val="22"/>
        </w:rPr>
        <w:t>P</w:t>
      </w:r>
      <w:r w:rsidR="00536722" w:rsidRPr="007B7364">
        <w:rPr>
          <w:rFonts w:ascii="Arial Narrow" w:hAnsi="Arial Narrow"/>
          <w:b/>
          <w:sz w:val="22"/>
          <w:szCs w:val="22"/>
        </w:rPr>
        <w:t>rijímateľovi</w:t>
      </w:r>
      <w:r w:rsidR="00536722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Prostriedky mechanizmu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536722" w:rsidRPr="006A0F4A">
        <w:rPr>
          <w:rFonts w:ascii="Arial Narrow" w:hAnsi="Arial Narrow"/>
          <w:sz w:val="22"/>
          <w:szCs w:val="22"/>
        </w:rPr>
        <w:t>výlučne bezhotovostne na samostatný bankový účet, ktorého majiteľom je prijímateľ</w:t>
      </w:r>
      <w:r w:rsidR="00E2220A" w:rsidRPr="006A0F4A">
        <w:rPr>
          <w:rFonts w:ascii="Arial Narrow" w:hAnsi="Arial Narrow"/>
          <w:sz w:val="22"/>
          <w:szCs w:val="22"/>
        </w:rPr>
        <w:t xml:space="preserve"> a ktorý je</w:t>
      </w:r>
      <w:r w:rsidR="00536722" w:rsidRPr="006A0F4A">
        <w:rPr>
          <w:rFonts w:ascii="Arial Narrow" w:hAnsi="Arial Narrow"/>
          <w:sz w:val="22"/>
          <w:szCs w:val="22"/>
        </w:rPr>
        <w:t xml:space="preserve"> zriadený na vedenie finančných prostriedkov poskytovaných výhradne na </w:t>
      </w:r>
      <w:r w:rsidRPr="006A0F4A">
        <w:rPr>
          <w:rFonts w:ascii="Arial Narrow" w:hAnsi="Arial Narrow"/>
          <w:sz w:val="22"/>
          <w:szCs w:val="22"/>
        </w:rPr>
        <w:t xml:space="preserve">tieto finančné prostriedky mechanizmu </w:t>
      </w:r>
      <w:r w:rsidR="00536722" w:rsidRPr="006A0F4A">
        <w:rPr>
          <w:rFonts w:ascii="Arial Narrow" w:hAnsi="Arial Narrow"/>
          <w:sz w:val="22"/>
          <w:szCs w:val="22"/>
        </w:rPr>
        <w:t xml:space="preserve">(ďalej len  „bankový účet“), a to nasledovne: </w:t>
      </w:r>
    </w:p>
    <w:p w14:paraId="27C15F37" w14:textId="69AC6C6D" w:rsidR="00CB1336" w:rsidRPr="00DC3384" w:rsidRDefault="00862B84" w:rsidP="00CB1336">
      <w:pPr>
        <w:numPr>
          <w:ilvl w:val="2"/>
          <w:numId w:val="4"/>
        </w:numPr>
        <w:shd w:val="clear" w:color="auto" w:fill="FFFFFF" w:themeFill="background1"/>
        <w:jc w:val="both"/>
        <w:rPr>
          <w:rFonts w:ascii="Arial Narrow" w:hAnsi="Arial Narrow"/>
          <w:color w:val="000000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Prvá zálohová platba </w:t>
      </w:r>
      <w:r w:rsidR="00D90E3F" w:rsidRPr="006A0F4A">
        <w:rPr>
          <w:rFonts w:ascii="Arial Narrow" w:hAnsi="Arial Narrow"/>
          <w:sz w:val="22"/>
          <w:szCs w:val="22"/>
        </w:rPr>
        <w:t xml:space="preserve">maximálne </w:t>
      </w:r>
      <w:r w:rsidRPr="006A0F4A">
        <w:rPr>
          <w:rFonts w:ascii="Arial Narrow" w:hAnsi="Arial Narrow"/>
          <w:sz w:val="22"/>
          <w:szCs w:val="22"/>
        </w:rPr>
        <w:t xml:space="preserve">vo výške </w:t>
      </w:r>
      <w:r w:rsidR="000C02F2" w:rsidRPr="006A0F4A">
        <w:rPr>
          <w:rFonts w:ascii="Arial Narrow" w:hAnsi="Arial Narrow"/>
          <w:sz w:val="22"/>
          <w:szCs w:val="22"/>
        </w:rPr>
        <w:t>25</w:t>
      </w:r>
      <w:r w:rsidRPr="006A0F4A">
        <w:rPr>
          <w:rFonts w:ascii="Arial Narrow" w:hAnsi="Arial Narrow"/>
          <w:sz w:val="22"/>
          <w:szCs w:val="22"/>
        </w:rPr>
        <w:t xml:space="preserve">% </w:t>
      </w:r>
      <w:r w:rsidR="00DB1397" w:rsidRPr="006A0F4A">
        <w:rPr>
          <w:rFonts w:ascii="Arial Narrow" w:hAnsi="Arial Narrow"/>
          <w:b/>
          <w:bCs/>
          <w:sz w:val="22"/>
          <w:szCs w:val="22"/>
        </w:rPr>
        <w:t>P</w:t>
      </w:r>
      <w:r w:rsidR="00362752" w:rsidRPr="006A0F4A">
        <w:rPr>
          <w:rFonts w:ascii="Arial Narrow" w:hAnsi="Arial Narrow"/>
          <w:b/>
          <w:bCs/>
          <w:sz w:val="22"/>
          <w:szCs w:val="22"/>
        </w:rPr>
        <w:t>rostriedkov mechanizmu</w:t>
      </w:r>
      <w:r w:rsidR="00362752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podľa tejto zmluvy bude poukázaná prijímateľovi naj</w:t>
      </w:r>
      <w:r w:rsidR="000C3831" w:rsidRPr="006A0F4A">
        <w:rPr>
          <w:rFonts w:ascii="Arial Narrow" w:hAnsi="Arial Narrow"/>
          <w:sz w:val="22"/>
          <w:szCs w:val="22"/>
        </w:rPr>
        <w:t>skôr deň po ohlásení začatia realizácie projektu</w:t>
      </w:r>
      <w:r w:rsidR="00E74A5C" w:rsidRPr="00D0511F">
        <w:rPr>
          <w:rFonts w:ascii="Arial Narrow" w:hAnsi="Arial Narrow"/>
          <w:color w:val="FF0000"/>
          <w:sz w:val="22"/>
          <w:szCs w:val="22"/>
        </w:rPr>
        <w:t>.</w:t>
      </w:r>
      <w:bookmarkStart w:id="9" w:name="_Hlk90486332"/>
      <w:bookmarkStart w:id="10" w:name="_Hlk119483059"/>
      <w:r w:rsidR="00D0511F" w:rsidRPr="00D0511F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0BD0CE84" w14:textId="77777777" w:rsidR="009A4D0E" w:rsidRDefault="00862B84" w:rsidP="009A4D0E">
      <w:pPr>
        <w:numPr>
          <w:ilvl w:val="2"/>
          <w:numId w:val="4"/>
        </w:numPr>
        <w:shd w:val="clear" w:color="auto" w:fill="FFFFFF" w:themeFill="background1"/>
        <w:jc w:val="both"/>
        <w:rPr>
          <w:ins w:id="11" w:author="Autor"/>
          <w:rFonts w:ascii="Arial Narrow" w:hAnsi="Arial Narrow"/>
          <w:color w:val="000000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Druhá zálohová platba </w:t>
      </w:r>
      <w:bookmarkEnd w:id="9"/>
      <w:r w:rsidRPr="006A0F4A">
        <w:rPr>
          <w:rFonts w:ascii="Arial Narrow" w:hAnsi="Arial Narrow"/>
          <w:sz w:val="22"/>
          <w:szCs w:val="22"/>
        </w:rPr>
        <w:t xml:space="preserve">bude poukázaná </w:t>
      </w:r>
      <w:r w:rsidR="00046488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rijímateľovi</w:t>
      </w:r>
      <w:r w:rsidRPr="006A0F4A">
        <w:rPr>
          <w:rFonts w:ascii="Arial Narrow" w:hAnsi="Arial Narrow"/>
          <w:sz w:val="22"/>
          <w:szCs w:val="22"/>
        </w:rPr>
        <w:t xml:space="preserve"> na základe predloženej žiadosti o zálohovú platbu. Uvedená žiadosť o zálohovú platbu podľa tohto písmena môže byť podaná </w:t>
      </w:r>
      <w:r w:rsidR="00046488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rijímateľom</w:t>
      </w:r>
      <w:r w:rsidRPr="006A0F4A">
        <w:rPr>
          <w:rFonts w:ascii="Arial Narrow" w:hAnsi="Arial Narrow"/>
          <w:sz w:val="22"/>
          <w:szCs w:val="22"/>
        </w:rPr>
        <w:t xml:space="preserve"> po schválení </w:t>
      </w:r>
      <w:r w:rsidR="000C3831" w:rsidRPr="006A0F4A">
        <w:rPr>
          <w:rFonts w:ascii="Arial Narrow" w:hAnsi="Arial Narrow"/>
          <w:sz w:val="22"/>
          <w:szCs w:val="22"/>
        </w:rPr>
        <w:t xml:space="preserve">predchádzajúcej - zúčtovanej zálohovej platby a </w:t>
      </w:r>
      <w:r w:rsidRPr="006A0F4A">
        <w:rPr>
          <w:rFonts w:ascii="Arial Narrow" w:hAnsi="Arial Narrow"/>
          <w:sz w:val="22"/>
          <w:szCs w:val="22"/>
        </w:rPr>
        <w:t xml:space="preserve">priebežnej správy o projekte zo strany </w:t>
      </w:r>
      <w:r w:rsidR="005F32B7"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0F566FA4" w14:textId="4E6B7769" w:rsidR="00FC5E7D" w:rsidRPr="009A4D0E" w:rsidRDefault="00021FE8" w:rsidP="009A4D0E">
      <w:pPr>
        <w:numPr>
          <w:ilvl w:val="2"/>
          <w:numId w:val="4"/>
        </w:numPr>
        <w:shd w:val="clear" w:color="auto" w:fill="FFFFFF" w:themeFill="background1"/>
        <w:jc w:val="both"/>
        <w:rPr>
          <w:ins w:id="12" w:author="Autor"/>
          <w:rFonts w:ascii="Arial Narrow" w:hAnsi="Arial Narrow"/>
          <w:color w:val="000000"/>
          <w:sz w:val="22"/>
          <w:szCs w:val="22"/>
        </w:rPr>
      </w:pPr>
      <w:ins w:id="13" w:author="Autor">
        <w:r w:rsidRPr="009A4D0E">
          <w:rPr>
            <w:rFonts w:ascii="Arial Narrow" w:hAnsi="Arial Narrow"/>
            <w:sz w:val="22"/>
            <w:szCs w:val="22"/>
            <w:highlight w:val="green"/>
          </w:rPr>
          <w:t>V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prípade ak sa začala realizácia projektu pred účinnosťou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Zmluvy, Prijímateľ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ohlásenie o začatí realizácii projektu poukáže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Vykonávateľovi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do 5 dní od nadobudnutia účinnosti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Zmluvy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a zároveň požiada o zálohovú platbu vo výške 25%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Prostriedkov mechanizmu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podľa tejto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Zmluvy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. Oprávnené výdavky vynaložené v období pred účinnosťou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Zmluvy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(od 1. 9. 2023 do účinnosti Zmluvy) budú refundované prostredníctvom </w:t>
        </w:r>
        <w:proofErr w:type="spellStart"/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>ŽoP</w:t>
        </w:r>
        <w:proofErr w:type="spellEnd"/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- priebežná platba, ktorú </w:t>
        </w:r>
        <w:r w:rsidR="00FC69F4" w:rsidRPr="009A4D0E">
          <w:rPr>
            <w:rFonts w:ascii="Arial Narrow" w:hAnsi="Arial Narrow"/>
            <w:b/>
            <w:sz w:val="22"/>
            <w:szCs w:val="22"/>
            <w:highlight w:val="green"/>
          </w:rPr>
          <w:t>Prijímateľ</w:t>
        </w:r>
        <w:r w:rsidR="00FC69F4" w:rsidRPr="009A4D0E">
          <w:rPr>
            <w:rFonts w:ascii="Arial Narrow" w:hAnsi="Arial Narrow"/>
            <w:sz w:val="22"/>
            <w:szCs w:val="22"/>
            <w:highlight w:val="green"/>
          </w:rPr>
          <w:t xml:space="preserve"> predloží </w:t>
        </w:r>
        <w:r w:rsidR="00D3494D" w:rsidRPr="009A4D0E">
          <w:rPr>
            <w:rFonts w:ascii="Arial Narrow" w:hAnsi="Arial Narrow"/>
            <w:sz w:val="22"/>
            <w:szCs w:val="22"/>
            <w:highlight w:val="green"/>
          </w:rPr>
          <w:t>do troch mesiacov od účinnosti Zmluvy.</w:t>
        </w:r>
      </w:ins>
    </w:p>
    <w:p w14:paraId="29A35B0D" w14:textId="56ADC3BF" w:rsidR="002F78FE" w:rsidRPr="000B2225" w:rsidDel="00021FE8" w:rsidRDefault="002F78FE" w:rsidP="00021FE8">
      <w:pPr>
        <w:numPr>
          <w:ilvl w:val="2"/>
          <w:numId w:val="4"/>
        </w:numPr>
        <w:shd w:val="clear" w:color="auto" w:fill="FFFFFF" w:themeFill="background1"/>
        <w:jc w:val="both"/>
        <w:rPr>
          <w:del w:id="14" w:author="Autor"/>
          <w:rFonts w:ascii="Arial Narrow" w:hAnsi="Arial Narrow"/>
          <w:sz w:val="22"/>
          <w:szCs w:val="22"/>
        </w:rPr>
      </w:pPr>
    </w:p>
    <w:bookmarkEnd w:id="10"/>
    <w:p w14:paraId="1768C3F5" w14:textId="303E8539" w:rsidR="00862B84" w:rsidRPr="00D63608" w:rsidRDefault="00862B84" w:rsidP="001953F7">
      <w:pPr>
        <w:pStyle w:val="Odsekzoznamu"/>
        <w:ind w:left="567"/>
        <w:rPr>
          <w:rFonts w:ascii="Arial Narrow" w:eastAsia="Times New Roman" w:hAnsi="Arial Narrow"/>
          <w:color w:val="000000"/>
          <w:lang w:eastAsia="sk-SK"/>
        </w:rPr>
      </w:pPr>
      <w:r w:rsidRPr="006A0F4A">
        <w:rPr>
          <w:rFonts w:ascii="Arial Narrow" w:hAnsi="Arial Narrow"/>
        </w:rPr>
        <w:t xml:space="preserve">O poukázaní jednotlivých častí </w:t>
      </w:r>
      <w:r w:rsidR="00046488" w:rsidRPr="006A0F4A">
        <w:rPr>
          <w:rFonts w:ascii="Arial Narrow" w:hAnsi="Arial Narrow"/>
          <w:b/>
        </w:rPr>
        <w:t>Prostriedkov mechanizmu</w:t>
      </w:r>
      <w:r w:rsidR="00046488" w:rsidRPr="007B7364">
        <w:rPr>
          <w:rFonts w:ascii="Arial Narrow" w:hAnsi="Arial Narrow"/>
        </w:rPr>
        <w:t xml:space="preserve"> </w:t>
      </w:r>
      <w:r w:rsidRPr="007B7364">
        <w:rPr>
          <w:rFonts w:ascii="Arial Narrow" w:hAnsi="Arial Narrow"/>
        </w:rPr>
        <w:t xml:space="preserve">zašle </w:t>
      </w:r>
      <w:r w:rsidR="005F32B7" w:rsidRPr="007B7364">
        <w:rPr>
          <w:rFonts w:ascii="Arial Narrow" w:hAnsi="Arial Narrow"/>
          <w:b/>
        </w:rPr>
        <w:t>Vykonávateľ</w:t>
      </w:r>
      <w:r w:rsidR="005F32B7" w:rsidRPr="007B7364">
        <w:rPr>
          <w:rFonts w:ascii="Arial Narrow" w:hAnsi="Arial Narrow"/>
        </w:rPr>
        <w:t xml:space="preserve"> </w:t>
      </w:r>
      <w:r w:rsidR="005F32B7" w:rsidRPr="007B7364">
        <w:rPr>
          <w:rFonts w:ascii="Arial Narrow" w:hAnsi="Arial Narrow"/>
          <w:b/>
        </w:rPr>
        <w:t>P</w:t>
      </w:r>
      <w:r w:rsidRPr="007B7364">
        <w:rPr>
          <w:rFonts w:ascii="Arial Narrow" w:hAnsi="Arial Narrow"/>
          <w:b/>
        </w:rPr>
        <w:t xml:space="preserve">rijímateľovi </w:t>
      </w:r>
      <w:r w:rsidRPr="007B7364">
        <w:rPr>
          <w:rFonts w:ascii="Arial Narrow" w:hAnsi="Arial Narrow"/>
        </w:rPr>
        <w:t>písomné oznámenie</w:t>
      </w:r>
      <w:r w:rsidR="00286A0C" w:rsidRPr="006A0F4A">
        <w:rPr>
          <w:rFonts w:ascii="Arial Narrow" w:hAnsi="Arial Narrow"/>
        </w:rPr>
        <w:t>.</w:t>
      </w:r>
    </w:p>
    <w:p w14:paraId="003848C4" w14:textId="333F0E7A" w:rsidR="00046488" w:rsidRPr="006A0F4A" w:rsidRDefault="00BF3219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6A0F4A">
        <w:rPr>
          <w:rFonts w:ascii="Arial Narrow" w:eastAsia="Times New Roman" w:hAnsi="Arial Narrow"/>
          <w:b/>
          <w:lang w:eastAsia="sk-SK"/>
        </w:rPr>
        <w:t>Prijímateľ</w:t>
      </w:r>
      <w:r w:rsidRPr="006A0F4A">
        <w:rPr>
          <w:rFonts w:ascii="Arial Narrow" w:eastAsia="Times New Roman" w:hAnsi="Arial Narrow"/>
          <w:lang w:eastAsia="sk-SK"/>
        </w:rPr>
        <w:t>, na ktorého sa vzťahuje povinnosť zápisu do registra partnerov verejného sektora</w:t>
      </w:r>
      <w:r w:rsidR="007422E6" w:rsidRPr="006A0F4A">
        <w:rPr>
          <w:rFonts w:ascii="Arial Narrow" w:eastAsia="Times New Roman" w:hAnsi="Arial Narrow"/>
          <w:lang w:eastAsia="sk-SK"/>
        </w:rPr>
        <w:t>,</w:t>
      </w:r>
      <w:r w:rsidRPr="006A0F4A">
        <w:rPr>
          <w:rFonts w:ascii="Arial Narrow" w:eastAsia="Times New Roman" w:hAnsi="Arial Narrow"/>
          <w:lang w:eastAsia="sk-SK"/>
        </w:rPr>
        <w:t xml:space="preserve"> vyhlasuje, že je zapísaný v registri partnerov verejného sektora podľa zákona č. 315/2016 Z.</w:t>
      </w:r>
      <w:r w:rsidR="00B06F34" w:rsidRPr="006A0F4A">
        <w:rPr>
          <w:rFonts w:ascii="Arial Narrow" w:eastAsia="Times New Roman" w:hAnsi="Arial Narrow"/>
          <w:lang w:eastAsia="sk-SK"/>
        </w:rPr>
        <w:t xml:space="preserve"> </w:t>
      </w:r>
      <w:r w:rsidRPr="006A0F4A">
        <w:rPr>
          <w:rFonts w:ascii="Arial Narrow" w:eastAsia="Times New Roman" w:hAnsi="Arial Narrow"/>
          <w:lang w:eastAsia="sk-SK"/>
        </w:rPr>
        <w:t xml:space="preserve">z. o registri partnerov verejného sektora a o zmene a doplnení niektorých zákonov v znení neskorších predpisov (ďalej len ,,zákon o registri partnerov“) a tento zápis bude trvať minimálne počas doby uvedenej v § 4 ods. 1 zákona o registri partnerov. Ak </w:t>
      </w:r>
      <w:r w:rsidRPr="006A0F4A">
        <w:rPr>
          <w:rFonts w:ascii="Arial Narrow" w:eastAsia="Times New Roman" w:hAnsi="Arial Narrow"/>
          <w:b/>
          <w:lang w:eastAsia="sk-SK"/>
        </w:rPr>
        <w:t>Prijímateľ</w:t>
      </w:r>
      <w:r w:rsidRPr="006A0F4A">
        <w:rPr>
          <w:rFonts w:ascii="Arial Narrow" w:eastAsia="Times New Roman" w:hAnsi="Arial Narrow"/>
          <w:lang w:eastAsia="sk-SK"/>
        </w:rPr>
        <w:t xml:space="preserve"> nesplní povinnosť podľa tohto odseku, ide o podstatné porušenie </w:t>
      </w:r>
      <w:r w:rsidRPr="006A0F4A">
        <w:rPr>
          <w:rFonts w:ascii="Arial Narrow" w:eastAsia="Times New Roman" w:hAnsi="Arial Narrow"/>
          <w:b/>
          <w:lang w:eastAsia="sk-SK"/>
        </w:rPr>
        <w:t>Zmluvy</w:t>
      </w:r>
      <w:r w:rsidRPr="006A0F4A">
        <w:rPr>
          <w:rFonts w:ascii="Arial Narrow" w:eastAsia="Times New Roman" w:hAnsi="Arial Narrow"/>
          <w:lang w:eastAsia="sk-SK"/>
        </w:rPr>
        <w:t xml:space="preserve"> podľa čl. 11 </w:t>
      </w:r>
      <w:r w:rsidRPr="006A0F4A">
        <w:rPr>
          <w:rFonts w:ascii="Arial Narrow" w:eastAsia="Times New Roman" w:hAnsi="Arial Narrow"/>
          <w:b/>
          <w:lang w:eastAsia="sk-SK"/>
        </w:rPr>
        <w:t>VZP</w:t>
      </w:r>
      <w:r w:rsidR="007809FB" w:rsidRPr="006A0F4A">
        <w:rPr>
          <w:rFonts w:ascii="Arial Narrow" w:eastAsia="Times New Roman" w:hAnsi="Arial Narrow"/>
          <w:b/>
          <w:lang w:eastAsia="sk-SK"/>
        </w:rPr>
        <w:t>.</w:t>
      </w:r>
    </w:p>
    <w:p w14:paraId="7E335D21" w14:textId="58A6762F" w:rsidR="00046488" w:rsidRPr="006A0F4A" w:rsidRDefault="00046488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6A0F4A">
        <w:rPr>
          <w:rFonts w:ascii="Arial Narrow" w:hAnsi="Arial Narrow"/>
          <w:b/>
        </w:rPr>
        <w:t xml:space="preserve">Prijímateľ, </w:t>
      </w:r>
      <w:r w:rsidRPr="006A0F4A">
        <w:rPr>
          <w:rFonts w:ascii="Arial Narrow" w:hAnsi="Arial Narrow"/>
        </w:rPr>
        <w:t xml:space="preserve">ktorý má povinnosť zápisu konečného užívateľa výhod do registra partnerov verejného sektora podľa zákona o registri partnerov a/alebo má povinnosť zápisu konečného užívateľa výhod do Obchodného registra podľa zákona č. 530/2003 Z. z. o obchodnom registri a o zmene a doplnení niektorých zákonov v znení neskorších prepisov (ďalej len "zákon o obchodnom registri") vyhlasuje, že </w:t>
      </w:r>
      <w:r w:rsidR="00E2220A" w:rsidRPr="006A0F4A">
        <w:rPr>
          <w:rFonts w:ascii="Arial Narrow" w:hAnsi="Arial Narrow"/>
        </w:rPr>
        <w:t xml:space="preserve">má k dátumu podpisu </w:t>
      </w:r>
      <w:r w:rsidR="00E2220A" w:rsidRPr="006A0F4A">
        <w:rPr>
          <w:rFonts w:ascii="Arial Narrow" w:hAnsi="Arial Narrow"/>
          <w:b/>
          <w:bCs/>
        </w:rPr>
        <w:t>Zmluvy</w:t>
      </w:r>
      <w:r w:rsidR="00E2220A" w:rsidRPr="006A0F4A">
        <w:rPr>
          <w:rFonts w:ascii="Arial Narrow" w:hAnsi="Arial Narrow"/>
        </w:rPr>
        <w:t xml:space="preserve"> splnenú túto povinnosť</w:t>
      </w:r>
      <w:r w:rsidRPr="006A0F4A">
        <w:rPr>
          <w:rFonts w:ascii="Arial Narrow" w:hAnsi="Arial Narrow"/>
        </w:rPr>
        <w:t xml:space="preserve">.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</w:t>
      </w:r>
      <w:r w:rsidR="00B06F34" w:rsidRPr="006A0F4A">
        <w:rPr>
          <w:rFonts w:ascii="Arial Narrow" w:hAnsi="Arial Narrow"/>
        </w:rPr>
        <w:t>j</w:t>
      </w:r>
      <w:r w:rsidR="00B45B3F" w:rsidRPr="006A0F4A">
        <w:rPr>
          <w:rFonts w:ascii="Arial Narrow" w:hAnsi="Arial Narrow"/>
        </w:rPr>
        <w:t>e</w:t>
      </w:r>
      <w:r w:rsidR="00B06F34" w:rsidRPr="006A0F4A">
        <w:rPr>
          <w:rFonts w:ascii="Arial Narrow" w:hAnsi="Arial Narrow"/>
        </w:rPr>
        <w:t xml:space="preserve"> zároveň povinný poskytnúť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 elektronický odkaz na webové sídlo, na ktorom je verejne dostupná informácia o konečnom užívateľovi výhod </w:t>
      </w:r>
      <w:r w:rsidRPr="006A0F4A">
        <w:rPr>
          <w:rFonts w:ascii="Arial Narrow" w:hAnsi="Arial Narrow"/>
          <w:b/>
        </w:rPr>
        <w:t>Prijímateľa</w:t>
      </w:r>
      <w:r w:rsidRPr="006A0F4A">
        <w:rPr>
          <w:rFonts w:ascii="Arial Narrow" w:hAnsi="Arial Narrow"/>
        </w:rPr>
        <w:t xml:space="preserve"> podľa zákona o registri partnerov alebo podľa zákona o obchodnom registri. Ak verejne dostupná informácia o konečnom užívateľovi výhod nie je aktuálna,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je povinný poskytnúť Vykonávateľovi aktuálnu informáciu o konečnom užívateľovi výhod najneskôr do 30 kalendárnych dní odo dňa zmeny konečného užívateľa výhod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 xml:space="preserve">. Ak informácia o konečnom užívateľovi výhod nie je verejne dostupná,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preukáže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, že bol </w:t>
      </w:r>
      <w:r w:rsidR="007E754B" w:rsidRPr="006A0F4A">
        <w:rPr>
          <w:rFonts w:ascii="Arial Narrow" w:hAnsi="Arial Narrow"/>
        </w:rPr>
        <w:t xml:space="preserve">vykonaný zápis alebo bol </w:t>
      </w:r>
      <w:r w:rsidRPr="006A0F4A">
        <w:rPr>
          <w:rFonts w:ascii="Arial Narrow" w:hAnsi="Arial Narrow"/>
        </w:rPr>
        <w:t xml:space="preserve">podaný návrh na zápis konečného užívateľa výhod podľa zákona o registri partnerov a/alebo podľa zákona o obchodnom registri a Vykonávateľovi poskytne informáciu o konečnom užívateľovi výhod </w:t>
      </w:r>
      <w:r w:rsidRPr="006A0F4A">
        <w:rPr>
          <w:rFonts w:ascii="Arial Narrow" w:hAnsi="Arial Narrow"/>
          <w:b/>
        </w:rPr>
        <w:t>Prijímateľa</w:t>
      </w:r>
      <w:r w:rsidRPr="006A0F4A">
        <w:rPr>
          <w:rFonts w:ascii="Arial Narrow" w:hAnsi="Arial Narrow"/>
        </w:rPr>
        <w:t xml:space="preserve">, a to najneskôr pri podpise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,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>. Údaje o konečnom užívateľovi výhod prijímateľa v rozsahu meno, priezvisko</w:t>
      </w:r>
      <w:r w:rsidR="00E2220A" w:rsidRPr="006A0F4A">
        <w:rPr>
          <w:rFonts w:ascii="Arial Narrow" w:hAnsi="Arial Narrow"/>
        </w:rPr>
        <w:t>,</w:t>
      </w:r>
      <w:r w:rsidRPr="006A0F4A">
        <w:rPr>
          <w:rFonts w:ascii="Arial Narrow" w:hAnsi="Arial Narrow"/>
        </w:rPr>
        <w:t xml:space="preserve"> dátum narodenia </w:t>
      </w:r>
      <w:r w:rsidR="00E2220A" w:rsidRPr="006A0F4A">
        <w:rPr>
          <w:rFonts w:ascii="Arial Narrow" w:hAnsi="Arial Narrow"/>
        </w:rPr>
        <w:t xml:space="preserve">a adresa pobytu </w:t>
      </w:r>
      <w:r w:rsidRPr="006A0F4A">
        <w:rPr>
          <w:rFonts w:ascii="Arial Narrow" w:hAnsi="Arial Narrow"/>
        </w:rPr>
        <w:t>konečného užívateľa výhod</w:t>
      </w:r>
      <w:r w:rsidR="00E2220A" w:rsidRPr="006A0F4A">
        <w:rPr>
          <w:rFonts w:ascii="Arial Narrow" w:hAnsi="Arial Narrow"/>
        </w:rPr>
        <w:t xml:space="preserve"> je Prijímateľ povinný poskytnúť</w:t>
      </w:r>
      <w:r w:rsidRPr="006A0F4A">
        <w:rPr>
          <w:rFonts w:ascii="Arial Narrow" w:hAnsi="Arial Narrow"/>
        </w:rPr>
        <w:t>.</w:t>
      </w:r>
    </w:p>
    <w:p w14:paraId="1D5D07F7" w14:textId="55714CDB" w:rsidR="00046488" w:rsidRPr="006A0F4A" w:rsidRDefault="00046488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lang w:eastAsia="sk-SK"/>
        </w:rPr>
      </w:pPr>
      <w:r w:rsidRPr="006A0F4A">
        <w:rPr>
          <w:rFonts w:ascii="Arial Narrow" w:hAnsi="Arial Narrow"/>
        </w:rPr>
        <w:t xml:space="preserve">Ak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nemá povinnosť zápisu konečného užívateľa výhod do registra partnerov verejného sektora a/alebo podľa zákona obchodnom registri,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je povinný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 poskytnúť informáciu o konečnom užívateľovi výhod, a to najneskôr pri podpise </w:t>
      </w:r>
      <w:r w:rsidRPr="006A0F4A">
        <w:rPr>
          <w:rFonts w:ascii="Arial Narrow" w:hAnsi="Arial Narrow"/>
          <w:b/>
        </w:rPr>
        <w:t>Zmluvy,</w:t>
      </w:r>
      <w:r w:rsidRPr="006A0F4A">
        <w:rPr>
          <w:rFonts w:ascii="Arial Narrow" w:hAnsi="Arial Narrow"/>
        </w:rPr>
        <w:t xml:space="preserve">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 xml:space="preserve">. Ak dôjde ku zmene konečného užívateľa výhod </w:t>
      </w:r>
      <w:r w:rsidRPr="006A0F4A">
        <w:rPr>
          <w:rFonts w:ascii="Arial Narrow" w:hAnsi="Arial Narrow"/>
          <w:b/>
        </w:rPr>
        <w:t>Prijímateľa</w:t>
      </w:r>
      <w:r w:rsidRPr="006A0F4A">
        <w:rPr>
          <w:rFonts w:ascii="Arial Narrow" w:hAnsi="Arial Narrow"/>
        </w:rPr>
        <w:t xml:space="preserve">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je povinný poskytnúť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 aktuálnu informáciu o konečnom užívateľovi výhod najneskôr do 30 kalendárnych dní odo dňa zmeny konečného užívateľa výhod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>.</w:t>
      </w:r>
    </w:p>
    <w:p w14:paraId="1960DD70" w14:textId="19CF7913" w:rsidR="00046488" w:rsidRPr="006A0F4A" w:rsidRDefault="005875E4" w:rsidP="00EB3E2B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lang w:eastAsia="sk-SK"/>
        </w:rPr>
      </w:pPr>
      <w:r w:rsidRPr="006A0F4A">
        <w:rPr>
          <w:rFonts w:ascii="Arial Narrow" w:hAnsi="Arial Narrow"/>
        </w:rPr>
        <w:t>P</w:t>
      </w:r>
      <w:r w:rsidR="00046488" w:rsidRPr="006A0F4A">
        <w:rPr>
          <w:rFonts w:ascii="Arial Narrow" w:hAnsi="Arial Narrow"/>
        </w:rPr>
        <w:t xml:space="preserve">odľa pravidiel </w:t>
      </w:r>
      <w:r w:rsidR="00E74A5C" w:rsidRPr="006A0F4A">
        <w:rPr>
          <w:rFonts w:ascii="Arial Narrow" w:hAnsi="Arial Narrow"/>
        </w:rPr>
        <w:t>Nariadenia Európskeho parlamentu a rady (EÚ) 2021/241, čl. 22, ods. 2, písm. d)</w:t>
      </w:r>
      <w:r w:rsidR="00046488" w:rsidRPr="006A0F4A">
        <w:rPr>
          <w:rFonts w:ascii="Arial Narrow" w:hAnsi="Arial Narrow"/>
          <w:b/>
        </w:rPr>
        <w:t>Prijímateľ</w:t>
      </w:r>
      <w:r w:rsidR="00046488" w:rsidRPr="006A0F4A">
        <w:rPr>
          <w:rFonts w:ascii="Arial Narrow" w:hAnsi="Arial Narrow"/>
        </w:rPr>
        <w:t xml:space="preserve"> poskytne </w:t>
      </w:r>
      <w:r w:rsidR="00046488" w:rsidRPr="006A0F4A">
        <w:rPr>
          <w:rFonts w:ascii="Arial Narrow" w:hAnsi="Arial Narrow"/>
          <w:b/>
        </w:rPr>
        <w:t>Vykonávateľovi</w:t>
      </w:r>
      <w:r w:rsidR="00046488" w:rsidRPr="006A0F4A">
        <w:rPr>
          <w:rFonts w:ascii="Arial Narrow" w:hAnsi="Arial Narrow"/>
        </w:rPr>
        <w:t xml:space="preserve"> spolu so žiadosťou o platbu (najmä poskytnutie </w:t>
      </w:r>
      <w:proofErr w:type="spellStart"/>
      <w:r w:rsidR="00046488" w:rsidRPr="006A0F4A">
        <w:rPr>
          <w:rFonts w:ascii="Arial Narrow" w:hAnsi="Arial Narrow"/>
        </w:rPr>
        <w:t>predfinancovania</w:t>
      </w:r>
      <w:proofErr w:type="spellEnd"/>
      <w:r w:rsidR="00046488" w:rsidRPr="006A0F4A">
        <w:rPr>
          <w:rFonts w:ascii="Arial Narrow" w:hAnsi="Arial Narrow"/>
        </w:rPr>
        <w:t>, zúčtovanie zálohovej platby alebo priebežná platba) názov dodávateľov a subdodávateľov, vrátane informácií o konečnom užívateľovi výhod dodávateľov. Údaje o konečnom užívateľovi výhod dodávateľa sa požadujú v rozsahu meno, priezvisko a dátum narodenia konečného užívateľa výhod.</w:t>
      </w:r>
    </w:p>
    <w:p w14:paraId="5CF2151F" w14:textId="3986DB4A" w:rsidR="00E41948" w:rsidRPr="006A0F4A" w:rsidRDefault="00E4194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rostriedky mechanizmu</w:t>
      </w:r>
      <w:r w:rsidRPr="006A0F4A">
        <w:rPr>
          <w:rFonts w:ascii="Arial Narrow" w:hAnsi="Arial Narrow"/>
          <w:sz w:val="22"/>
          <w:szCs w:val="22"/>
          <w:lang w:eastAsia="cs-CZ"/>
        </w:rPr>
        <w:t>, a to aj každá ich časť je finančným prostriedkom vyplateným zo štátneho rozpočtu SR. Na kontrolu a audit použitia týchto finančných prostriedkov, ukladanie a vymáhanie sankcií za porušenie finančnej disciplíny sa vzťahuje režim upravený v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>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,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 v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Právnom rámci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D71720" w:rsidRPr="006A0F4A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006A0F4A">
        <w:rPr>
          <w:rFonts w:ascii="Arial Narrow" w:hAnsi="Arial Narrow"/>
          <w:sz w:val="22"/>
          <w:szCs w:val="22"/>
          <w:lang w:eastAsia="cs-CZ"/>
        </w:rPr>
        <w:t>kontrol</w:t>
      </w:r>
      <w:r w:rsidR="00D71720" w:rsidRPr="006A0F4A">
        <w:rPr>
          <w:rFonts w:ascii="Arial Narrow" w:hAnsi="Arial Narrow"/>
          <w:sz w:val="22"/>
          <w:szCs w:val="22"/>
          <w:lang w:eastAsia="cs-CZ"/>
        </w:rPr>
        <w:t>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D71720" w:rsidRPr="006A0F4A">
        <w:rPr>
          <w:rFonts w:ascii="Arial Narrow" w:hAnsi="Arial Narrow"/>
          <w:sz w:val="22"/>
          <w:szCs w:val="22"/>
          <w:lang w:eastAsia="cs-CZ"/>
        </w:rPr>
        <w:t>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D71720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Vykonávateľa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Oprávnených osôb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 xml:space="preserve">v súlade s čl. 13 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VZP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0D74961E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4CAFB11F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B2AE342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75D0B29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1781CF81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6A0256C3" w14:textId="77777777" w:rsidR="008900AE" w:rsidRPr="006A0F4A" w:rsidRDefault="008900A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76C75AF1" w14:textId="77777777" w:rsidR="00457491" w:rsidRPr="006A0F4A" w:rsidRDefault="00457491" w:rsidP="00457491">
      <w:pPr>
        <w:tabs>
          <w:tab w:val="left" w:pos="540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</w:t>
      </w:r>
      <w:r w:rsidR="00AE241E" w:rsidRPr="006A0F4A">
        <w:rPr>
          <w:rFonts w:ascii="Arial Narrow" w:hAnsi="Arial Narrow"/>
          <w:b/>
          <w:sz w:val="22"/>
          <w:szCs w:val="22"/>
        </w:rPr>
        <w:t>ánok</w:t>
      </w:r>
      <w:r w:rsidRPr="006A0F4A">
        <w:rPr>
          <w:rFonts w:ascii="Arial Narrow" w:hAnsi="Arial Narrow"/>
          <w:b/>
          <w:sz w:val="22"/>
          <w:szCs w:val="22"/>
        </w:rPr>
        <w:t xml:space="preserve"> 4</w:t>
      </w:r>
    </w:p>
    <w:p w14:paraId="58F8C32A" w14:textId="77777777" w:rsidR="008900AE" w:rsidRPr="006A0F4A" w:rsidRDefault="008900AE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6A0F4A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3598109C" w:rsidR="00552636" w:rsidRPr="00D63608" w:rsidRDefault="00552636" w:rsidP="00DC3384">
      <w:pPr>
        <w:pStyle w:val="Odsekzoznamu"/>
        <w:numPr>
          <w:ilvl w:val="1"/>
          <w:numId w:val="35"/>
        </w:numPr>
        <w:tabs>
          <w:tab w:val="left" w:pos="426"/>
        </w:tabs>
        <w:spacing w:after="0"/>
        <w:jc w:val="both"/>
        <w:rPr>
          <w:rFonts w:ascii="Arial Narrow" w:hAnsi="Arial Narrow"/>
        </w:rPr>
      </w:pPr>
      <w:r w:rsidRPr="00D63608">
        <w:rPr>
          <w:rFonts w:ascii="Arial Narrow" w:hAnsi="Arial Narrow"/>
          <w:b/>
          <w:bCs/>
        </w:rPr>
        <w:t xml:space="preserve">Zmluvné strany </w:t>
      </w:r>
      <w:r w:rsidRPr="00D63608">
        <w:rPr>
          <w:rFonts w:ascii="Arial Narrow" w:hAnsi="Arial Narrow"/>
          <w:bCs/>
        </w:rPr>
        <w:t>sa dohodli, že:</w:t>
      </w:r>
    </w:p>
    <w:p w14:paraId="0B8DC6CF" w14:textId="3446ECE0" w:rsidR="007B7364" w:rsidRDefault="003E570C" w:rsidP="00DC3384">
      <w:pPr>
        <w:ind w:left="851" w:hanging="567"/>
        <w:jc w:val="both"/>
        <w:rPr>
          <w:rFonts w:ascii="Arial Narrow" w:hAnsi="Arial Narrow"/>
          <w:sz w:val="20"/>
          <w:szCs w:val="22"/>
        </w:rPr>
      </w:pPr>
      <w:r w:rsidRPr="00DC3384">
        <w:rPr>
          <w:rFonts w:ascii="Arial Narrow" w:eastAsia="Calibri" w:hAnsi="Arial Narrow"/>
          <w:sz w:val="20"/>
          <w:szCs w:val="22"/>
          <w:lang w:eastAsia="en-US"/>
        </w:rPr>
        <w:t>4.1.1.</w:t>
      </w:r>
      <w:r w:rsidRPr="00DC3384">
        <w:rPr>
          <w:rFonts w:ascii="Arial Narrow" w:eastAsia="Calibri" w:hAnsi="Arial Narrow"/>
          <w:b/>
          <w:bCs/>
          <w:sz w:val="20"/>
          <w:szCs w:val="22"/>
          <w:lang w:eastAsia="en-US"/>
        </w:rPr>
        <w:t xml:space="preserve"> </w:t>
      </w:r>
      <w:r w:rsidR="007B7364">
        <w:rPr>
          <w:rFonts w:ascii="Arial Narrow" w:eastAsia="Calibri" w:hAnsi="Arial Narrow"/>
          <w:b/>
          <w:bCs/>
          <w:sz w:val="20"/>
          <w:szCs w:val="22"/>
          <w:lang w:eastAsia="en-US"/>
        </w:rPr>
        <w:t xml:space="preserve"> </w:t>
      </w:r>
      <w:r w:rsidR="00E80668" w:rsidRPr="007B7364">
        <w:rPr>
          <w:rFonts w:ascii="Arial Narrow" w:eastAsia="Calibri" w:hAnsi="Arial Narrow"/>
          <w:b/>
          <w:bCs/>
          <w:sz w:val="22"/>
          <w:szCs w:val="22"/>
          <w:lang w:eastAsia="en-US"/>
        </w:rPr>
        <w:t>Prijímateľ</w:t>
      </w:r>
      <w:r w:rsidR="00E80668" w:rsidRPr="007B7364">
        <w:rPr>
          <w:rFonts w:ascii="Arial Narrow" w:eastAsia="Calibri" w:hAnsi="Arial Narrow"/>
          <w:sz w:val="22"/>
          <w:szCs w:val="22"/>
          <w:lang w:eastAsia="en-US"/>
        </w:rPr>
        <w:t xml:space="preserve"> sa zaväzuje predkladať </w:t>
      </w:r>
      <w:r w:rsidR="00552636" w:rsidRPr="007B7364">
        <w:rPr>
          <w:rFonts w:ascii="Arial Narrow" w:eastAsia="Calibri" w:hAnsi="Arial Narrow"/>
          <w:b/>
          <w:sz w:val="22"/>
          <w:szCs w:val="22"/>
          <w:lang w:eastAsia="en-US"/>
        </w:rPr>
        <w:t>Ž</w:t>
      </w:r>
      <w:r w:rsidR="00E80668" w:rsidRPr="007B7364">
        <w:rPr>
          <w:rFonts w:ascii="Arial Narrow" w:eastAsia="Calibri" w:hAnsi="Arial Narrow"/>
          <w:b/>
          <w:sz w:val="22"/>
          <w:szCs w:val="22"/>
          <w:lang w:eastAsia="en-US"/>
        </w:rPr>
        <w:t>iadosti o platbu</w:t>
      </w:r>
      <w:r w:rsidR="00E80668" w:rsidRPr="007B7364">
        <w:rPr>
          <w:rFonts w:ascii="Arial Narrow" w:eastAsia="Calibri" w:hAnsi="Arial Narrow"/>
          <w:sz w:val="22"/>
          <w:szCs w:val="22"/>
          <w:lang w:eastAsia="en-US"/>
        </w:rPr>
        <w:t xml:space="preserve"> jedenkrát za </w:t>
      </w:r>
      <w:r w:rsidR="00F9006E" w:rsidRPr="007B7364">
        <w:rPr>
          <w:rFonts w:ascii="Arial Narrow" w:hAnsi="Arial Narrow"/>
          <w:sz w:val="22"/>
          <w:szCs w:val="22"/>
        </w:rPr>
        <w:t>6</w:t>
      </w:r>
      <w:r w:rsidR="007809FB" w:rsidRPr="007B7364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E80668" w:rsidRPr="007B7364">
        <w:rPr>
          <w:rFonts w:ascii="Arial Narrow" w:eastAsia="Calibri" w:hAnsi="Arial Narrow"/>
          <w:sz w:val="22"/>
          <w:szCs w:val="22"/>
          <w:lang w:eastAsia="en-US"/>
        </w:rPr>
        <w:t>kalendárnych mesiacov</w:t>
      </w:r>
      <w:r w:rsidR="00E80668" w:rsidRPr="007B7364">
        <w:rPr>
          <w:rFonts w:ascii="Arial Narrow" w:hAnsi="Arial Narrow"/>
          <w:sz w:val="22"/>
          <w:szCs w:val="22"/>
        </w:rPr>
        <w:t xml:space="preserve"> počas </w:t>
      </w:r>
      <w:r w:rsidR="00E80668" w:rsidRPr="007B7364">
        <w:rPr>
          <w:rFonts w:ascii="Arial Narrow" w:hAnsi="Arial Narrow"/>
          <w:b/>
          <w:sz w:val="22"/>
          <w:szCs w:val="22"/>
        </w:rPr>
        <w:t>Obdobia realizácie Projektu</w:t>
      </w:r>
      <w:r w:rsidR="00E80668" w:rsidRPr="007B7364">
        <w:rPr>
          <w:rFonts w:ascii="Arial Narrow" w:hAnsi="Arial Narrow"/>
          <w:sz w:val="22"/>
          <w:szCs w:val="22"/>
        </w:rPr>
        <w:t xml:space="preserve"> podľa </w:t>
      </w:r>
      <w:r w:rsidR="00552636" w:rsidRPr="007B7364">
        <w:rPr>
          <w:rFonts w:ascii="Arial Narrow" w:hAnsi="Arial Narrow"/>
          <w:sz w:val="22"/>
          <w:szCs w:val="22"/>
        </w:rPr>
        <w:t xml:space="preserve">Harmonogramu predkladania </w:t>
      </w:r>
      <w:r w:rsidR="00552636" w:rsidRPr="007B7364">
        <w:rPr>
          <w:rFonts w:ascii="Arial Narrow" w:hAnsi="Arial Narrow"/>
          <w:b/>
          <w:sz w:val="22"/>
          <w:szCs w:val="22"/>
        </w:rPr>
        <w:t>Žiadosti o platbu</w:t>
      </w:r>
      <w:r w:rsidR="00552636" w:rsidRPr="007B7364">
        <w:rPr>
          <w:rFonts w:ascii="Arial Narrow" w:hAnsi="Arial Narrow"/>
          <w:sz w:val="22"/>
          <w:szCs w:val="22"/>
        </w:rPr>
        <w:t xml:space="preserve"> </w:t>
      </w:r>
      <w:r w:rsidR="007422E6" w:rsidRPr="00DC3384">
        <w:rPr>
          <w:rFonts w:ascii="Arial Narrow" w:hAnsi="Arial Narrow"/>
          <w:b/>
          <w:sz w:val="22"/>
          <w:szCs w:val="22"/>
        </w:rPr>
        <w:t>P</w:t>
      </w:r>
      <w:r w:rsidR="00552636" w:rsidRPr="00DC3384">
        <w:rPr>
          <w:rFonts w:ascii="Arial Narrow" w:hAnsi="Arial Narrow"/>
          <w:b/>
          <w:sz w:val="22"/>
          <w:szCs w:val="22"/>
        </w:rPr>
        <w:t>rijímateľom</w:t>
      </w:r>
      <w:r w:rsidR="00E80668" w:rsidRPr="006A0F4A">
        <w:rPr>
          <w:rFonts w:ascii="Arial Narrow" w:hAnsi="Arial Narrow"/>
          <w:sz w:val="22"/>
          <w:szCs w:val="22"/>
        </w:rPr>
        <w:t xml:space="preserve"> uveden</w:t>
      </w:r>
      <w:r w:rsidR="00552636" w:rsidRPr="006A0F4A">
        <w:rPr>
          <w:rFonts w:ascii="Arial Narrow" w:hAnsi="Arial Narrow"/>
          <w:sz w:val="22"/>
          <w:szCs w:val="22"/>
        </w:rPr>
        <w:t xml:space="preserve">ého </w:t>
      </w:r>
      <w:r w:rsidR="00E80668" w:rsidRPr="006A0F4A">
        <w:rPr>
          <w:rFonts w:ascii="Arial Narrow" w:hAnsi="Arial Narrow"/>
          <w:sz w:val="22"/>
          <w:szCs w:val="22"/>
        </w:rPr>
        <w:t>v </w:t>
      </w:r>
      <w:r w:rsidR="00E80668" w:rsidRPr="006A0F4A">
        <w:rPr>
          <w:rFonts w:ascii="Arial Narrow" w:hAnsi="Arial Narrow"/>
          <w:b/>
          <w:bCs/>
          <w:sz w:val="22"/>
          <w:szCs w:val="22"/>
        </w:rPr>
        <w:t>Prílohe č. 3</w:t>
      </w:r>
      <w:r w:rsidR="00E80668" w:rsidRPr="006A0F4A">
        <w:rPr>
          <w:rFonts w:ascii="Arial Narrow" w:hAnsi="Arial Narrow"/>
          <w:sz w:val="22"/>
          <w:szCs w:val="22"/>
        </w:rPr>
        <w:t xml:space="preserve">. Vzor </w:t>
      </w:r>
      <w:proofErr w:type="spellStart"/>
      <w:r w:rsidR="00D71720" w:rsidRPr="006A0F4A">
        <w:rPr>
          <w:rFonts w:ascii="Arial Narrow" w:hAnsi="Arial Narrow"/>
          <w:b/>
          <w:sz w:val="22"/>
          <w:szCs w:val="22"/>
        </w:rPr>
        <w:t>ŽoP</w:t>
      </w:r>
      <w:proofErr w:type="spellEnd"/>
      <w:r w:rsidR="00D71720" w:rsidRPr="006A0F4A">
        <w:rPr>
          <w:rFonts w:ascii="Arial Narrow" w:hAnsi="Arial Narrow"/>
          <w:b/>
          <w:sz w:val="22"/>
          <w:szCs w:val="22"/>
        </w:rPr>
        <w:t xml:space="preserve"> Prijímateľa</w:t>
      </w:r>
      <w:r w:rsidR="00D71720" w:rsidRPr="006A0F4A">
        <w:rPr>
          <w:rFonts w:ascii="Arial Narrow" w:hAnsi="Arial Narrow"/>
          <w:sz w:val="22"/>
          <w:szCs w:val="22"/>
        </w:rPr>
        <w:t xml:space="preserve"> určí </w:t>
      </w:r>
      <w:r w:rsidR="00D71720" w:rsidRPr="006A0F4A">
        <w:rPr>
          <w:rFonts w:ascii="Arial Narrow" w:hAnsi="Arial Narrow"/>
          <w:b/>
          <w:sz w:val="22"/>
          <w:szCs w:val="22"/>
        </w:rPr>
        <w:t xml:space="preserve">Vykonávateľ </w:t>
      </w:r>
      <w:r w:rsidR="00D71720" w:rsidRPr="006A0F4A">
        <w:rPr>
          <w:rFonts w:ascii="Arial Narrow" w:hAnsi="Arial Narrow"/>
          <w:sz w:val="22"/>
          <w:szCs w:val="22"/>
        </w:rPr>
        <w:t xml:space="preserve">v </w:t>
      </w:r>
      <w:r w:rsidR="00D71720" w:rsidRPr="006A0F4A">
        <w:rPr>
          <w:rFonts w:ascii="Arial Narrow" w:hAnsi="Arial Narrow"/>
          <w:b/>
          <w:sz w:val="22"/>
          <w:szCs w:val="22"/>
        </w:rPr>
        <w:t>Záväznej dokumentácii</w:t>
      </w:r>
      <w:r w:rsidR="00D71720" w:rsidRPr="006A0F4A">
        <w:rPr>
          <w:rFonts w:ascii="Arial Narrow" w:hAnsi="Arial Narrow"/>
          <w:sz w:val="22"/>
          <w:szCs w:val="22"/>
        </w:rPr>
        <w:t>.</w:t>
      </w:r>
      <w:r w:rsidRPr="00DC3384">
        <w:rPr>
          <w:rFonts w:ascii="Arial Narrow" w:hAnsi="Arial Narrow"/>
          <w:sz w:val="20"/>
          <w:szCs w:val="22"/>
        </w:rPr>
        <w:t xml:space="preserve"> </w:t>
      </w:r>
    </w:p>
    <w:p w14:paraId="5D9D3848" w14:textId="731E0873" w:rsidR="007B7364" w:rsidRPr="00DC3384" w:rsidRDefault="007B7364" w:rsidP="00DC3384">
      <w:pPr>
        <w:ind w:left="851" w:hanging="567"/>
        <w:jc w:val="both"/>
        <w:rPr>
          <w:rFonts w:ascii="Arial Narrow" w:hAnsi="Arial Narrow"/>
          <w:sz w:val="22"/>
          <w:szCs w:val="22"/>
        </w:rPr>
      </w:pPr>
      <w:r w:rsidRPr="00DC3384">
        <w:rPr>
          <w:rFonts w:ascii="Arial Narrow" w:hAnsi="Arial Narrow"/>
          <w:sz w:val="20"/>
          <w:szCs w:val="22"/>
        </w:rPr>
        <w:t xml:space="preserve">4.1.2. </w:t>
      </w:r>
      <w:r>
        <w:rPr>
          <w:rFonts w:ascii="Arial Narrow" w:hAnsi="Arial Narrow"/>
          <w:sz w:val="20"/>
          <w:szCs w:val="22"/>
        </w:rPr>
        <w:t xml:space="preserve"> </w:t>
      </w:r>
      <w:r w:rsidR="00552636" w:rsidRPr="006A0F4A">
        <w:rPr>
          <w:rFonts w:ascii="Arial Narrow" w:hAnsi="Arial Narrow"/>
          <w:sz w:val="22"/>
          <w:szCs w:val="22"/>
        </w:rPr>
        <w:t xml:space="preserve">Za účelom pravidelného získavania informácií o implementácii </w:t>
      </w:r>
      <w:r w:rsidR="00552636" w:rsidRPr="006A0F4A">
        <w:rPr>
          <w:rFonts w:ascii="Arial Narrow" w:hAnsi="Arial Narrow"/>
          <w:b/>
          <w:sz w:val="22"/>
          <w:szCs w:val="22"/>
        </w:rPr>
        <w:t>Projektu</w:t>
      </w:r>
      <w:r w:rsidR="00552636" w:rsidRPr="006A0F4A">
        <w:rPr>
          <w:rFonts w:ascii="Arial Narrow" w:hAnsi="Arial Narrow"/>
          <w:sz w:val="22"/>
          <w:szCs w:val="22"/>
        </w:rPr>
        <w:t xml:space="preserve"> má </w:t>
      </w:r>
      <w:r w:rsidR="00552636" w:rsidRPr="006A0F4A">
        <w:rPr>
          <w:rFonts w:ascii="Arial Narrow" w:hAnsi="Arial Narrow"/>
          <w:b/>
          <w:sz w:val="22"/>
          <w:szCs w:val="22"/>
        </w:rPr>
        <w:t xml:space="preserve">Prijímateľ </w:t>
      </w:r>
      <w:r w:rsidR="00552636" w:rsidRPr="006A0F4A">
        <w:rPr>
          <w:rFonts w:ascii="Arial Narrow" w:hAnsi="Arial Narrow"/>
          <w:sz w:val="22"/>
          <w:szCs w:val="22"/>
        </w:rPr>
        <w:t xml:space="preserve">povinnosť predkladať </w:t>
      </w:r>
      <w:r w:rsidR="00016B5B" w:rsidRPr="007B7364">
        <w:rPr>
          <w:rFonts w:ascii="Arial Narrow" w:hAnsi="Arial Narrow"/>
          <w:sz w:val="22"/>
          <w:szCs w:val="22"/>
        </w:rPr>
        <w:t xml:space="preserve">priebežné a záverečnú </w:t>
      </w:r>
      <w:r w:rsidR="00552636" w:rsidRPr="007B7364">
        <w:rPr>
          <w:rFonts w:ascii="Arial Narrow" w:hAnsi="Arial Narrow"/>
          <w:sz w:val="22"/>
          <w:szCs w:val="22"/>
        </w:rPr>
        <w:t>monitorovaci</w:t>
      </w:r>
      <w:r w:rsidR="00016B5B" w:rsidRPr="007B7364">
        <w:rPr>
          <w:rFonts w:ascii="Arial Narrow" w:hAnsi="Arial Narrow"/>
          <w:sz w:val="22"/>
          <w:szCs w:val="22"/>
        </w:rPr>
        <w:t>u</w:t>
      </w:r>
      <w:r w:rsidR="00552636" w:rsidRPr="007B7364">
        <w:rPr>
          <w:rFonts w:ascii="Arial Narrow" w:hAnsi="Arial Narrow"/>
          <w:sz w:val="22"/>
          <w:szCs w:val="22"/>
        </w:rPr>
        <w:t xml:space="preserve"> správ</w:t>
      </w:r>
      <w:r w:rsidR="00016B5B" w:rsidRPr="007B7364">
        <w:rPr>
          <w:rFonts w:ascii="Arial Narrow" w:hAnsi="Arial Narrow"/>
          <w:sz w:val="22"/>
          <w:szCs w:val="22"/>
        </w:rPr>
        <w:t>u</w:t>
      </w:r>
      <w:r w:rsidR="00552636" w:rsidRPr="007B7364">
        <w:rPr>
          <w:rFonts w:ascii="Arial Narrow" w:hAnsi="Arial Narrow"/>
          <w:sz w:val="22"/>
          <w:szCs w:val="22"/>
        </w:rPr>
        <w:t xml:space="preserve"> v</w:t>
      </w:r>
      <w:r w:rsidR="007336BC" w:rsidRPr="007B7364">
        <w:rPr>
          <w:rFonts w:ascii="Arial Narrow" w:hAnsi="Arial Narrow"/>
          <w:sz w:val="22"/>
          <w:szCs w:val="22"/>
        </w:rPr>
        <w:t> termínoch a</w:t>
      </w:r>
      <w:r w:rsidR="00D71720" w:rsidRPr="007B7364">
        <w:rPr>
          <w:rFonts w:ascii="Arial Narrow" w:hAnsi="Arial Narrow"/>
          <w:sz w:val="22"/>
          <w:szCs w:val="22"/>
        </w:rPr>
        <w:t xml:space="preserve"> v</w:t>
      </w:r>
      <w:r w:rsidR="007336BC" w:rsidRPr="007B7364">
        <w:rPr>
          <w:rFonts w:ascii="Arial Narrow" w:hAnsi="Arial Narrow"/>
          <w:sz w:val="22"/>
          <w:szCs w:val="22"/>
        </w:rPr>
        <w:t xml:space="preserve"> rozsahu podľa </w:t>
      </w:r>
      <w:r w:rsidR="007336BC" w:rsidRPr="007B7364">
        <w:rPr>
          <w:rFonts w:ascii="Arial Narrow" w:hAnsi="Arial Narrow"/>
          <w:b/>
          <w:sz w:val="22"/>
          <w:szCs w:val="22"/>
        </w:rPr>
        <w:t>Prílohy č. 3</w:t>
      </w:r>
      <w:r w:rsidR="007336BC" w:rsidRPr="007B7364">
        <w:rPr>
          <w:rFonts w:ascii="Arial Narrow" w:hAnsi="Arial Narrow"/>
          <w:sz w:val="22"/>
          <w:szCs w:val="22"/>
        </w:rPr>
        <w:t>.</w:t>
      </w:r>
      <w:r w:rsidR="00016B5B" w:rsidRPr="007B7364">
        <w:rPr>
          <w:rFonts w:ascii="Arial Narrow" w:hAnsi="Arial Narrow"/>
          <w:sz w:val="22"/>
          <w:szCs w:val="22"/>
        </w:rPr>
        <w:t xml:space="preserve"> Rovnako bude </w:t>
      </w:r>
      <w:r w:rsidR="00016B5B" w:rsidRPr="007B7364">
        <w:rPr>
          <w:rFonts w:ascii="Arial Narrow" w:hAnsi="Arial Narrow"/>
          <w:b/>
          <w:sz w:val="22"/>
          <w:szCs w:val="22"/>
        </w:rPr>
        <w:t>Prijímateľ</w:t>
      </w:r>
      <w:r w:rsidR="00016B5B" w:rsidRPr="007B7364">
        <w:rPr>
          <w:rFonts w:ascii="Arial Narrow" w:hAnsi="Arial Narrow"/>
          <w:sz w:val="22"/>
          <w:szCs w:val="22"/>
        </w:rPr>
        <w:t xml:space="preserve"> </w:t>
      </w:r>
      <w:del w:id="15" w:author="Autor">
        <w:r w:rsidR="00016B5B" w:rsidRPr="009A4D0E" w:rsidDel="00D3494D">
          <w:rPr>
            <w:rFonts w:ascii="Arial Narrow" w:hAnsi="Arial Narrow"/>
            <w:sz w:val="22"/>
            <w:szCs w:val="22"/>
            <w:highlight w:val="green"/>
          </w:rPr>
          <w:delText>počas obdobia udržateľnosti</w:delText>
        </w:r>
        <w:r w:rsidR="00016B5B" w:rsidRPr="007B7364" w:rsidDel="00D3494D">
          <w:rPr>
            <w:rFonts w:ascii="Arial Narrow" w:hAnsi="Arial Narrow"/>
            <w:sz w:val="22"/>
            <w:szCs w:val="22"/>
          </w:rPr>
          <w:delText xml:space="preserve"> </w:delText>
        </w:r>
        <w:r w:rsidR="00016B5B" w:rsidRPr="00D3494D" w:rsidDel="00D3494D">
          <w:rPr>
            <w:rFonts w:ascii="Arial Narrow" w:hAnsi="Arial Narrow"/>
            <w:b/>
            <w:sz w:val="22"/>
            <w:szCs w:val="22"/>
            <w:highlight w:val="green"/>
          </w:rPr>
          <w:delText>Projektu</w:delText>
        </w:r>
        <w:r w:rsidR="00016B5B" w:rsidRPr="007B7364" w:rsidDel="00D3494D">
          <w:rPr>
            <w:rFonts w:ascii="Arial Narrow" w:hAnsi="Arial Narrow"/>
            <w:sz w:val="22"/>
            <w:szCs w:val="22"/>
          </w:rPr>
          <w:delText xml:space="preserve"> </w:delText>
        </w:r>
      </w:del>
      <w:r w:rsidR="00016B5B" w:rsidRPr="007B7364">
        <w:rPr>
          <w:rFonts w:ascii="Arial Narrow" w:hAnsi="Arial Narrow"/>
          <w:sz w:val="22"/>
          <w:szCs w:val="22"/>
        </w:rPr>
        <w:t xml:space="preserve">prekladať následné monitorovacie správy v zmysle </w:t>
      </w:r>
      <w:r w:rsidR="00016B5B" w:rsidRPr="007B7364">
        <w:rPr>
          <w:rFonts w:ascii="Arial Narrow" w:hAnsi="Arial Narrow"/>
          <w:b/>
          <w:sz w:val="22"/>
          <w:szCs w:val="22"/>
        </w:rPr>
        <w:t>Prílohy č. 3.</w:t>
      </w:r>
    </w:p>
    <w:p w14:paraId="1AA38247" w14:textId="5B68F005" w:rsidR="00016B5B" w:rsidRPr="00DC3384" w:rsidRDefault="007B7364" w:rsidP="006A34F5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2"/>
        </w:rPr>
        <w:lastRenderedPageBreak/>
        <w:t>4.2.</w:t>
      </w:r>
      <w:r w:rsidR="006A34F5">
        <w:rPr>
          <w:rFonts w:ascii="Arial Narrow" w:hAnsi="Arial Narrow"/>
          <w:sz w:val="20"/>
          <w:szCs w:val="22"/>
        </w:rPr>
        <w:tab/>
      </w:r>
      <w:r w:rsidR="00016B5B" w:rsidRPr="006A0F4A">
        <w:rPr>
          <w:rFonts w:ascii="Arial Narrow" w:hAnsi="Arial Narrow"/>
          <w:sz w:val="22"/>
          <w:szCs w:val="22"/>
        </w:rPr>
        <w:t xml:space="preserve">S ohľadom na charakter </w:t>
      </w:r>
      <w:r w:rsidR="00016B5B" w:rsidRPr="006A0F4A">
        <w:rPr>
          <w:rFonts w:ascii="Arial Narrow" w:hAnsi="Arial Narrow"/>
          <w:b/>
          <w:sz w:val="22"/>
          <w:szCs w:val="22"/>
        </w:rPr>
        <w:t>Prijímateľa</w:t>
      </w:r>
      <w:r w:rsidR="00016B5B" w:rsidRPr="006A0F4A">
        <w:rPr>
          <w:rFonts w:ascii="Arial Narrow" w:hAnsi="Arial Narrow"/>
          <w:sz w:val="22"/>
          <w:szCs w:val="22"/>
        </w:rPr>
        <w:t xml:space="preserve"> a </w:t>
      </w:r>
      <w:r w:rsidR="00016B5B" w:rsidRPr="006A0F4A">
        <w:rPr>
          <w:rFonts w:ascii="Arial Narrow" w:hAnsi="Arial Narrow"/>
          <w:b/>
          <w:sz w:val="22"/>
          <w:szCs w:val="22"/>
        </w:rPr>
        <w:t>Projektu</w:t>
      </w:r>
      <w:r w:rsidR="00016B5B" w:rsidRPr="006A0F4A">
        <w:rPr>
          <w:rFonts w:ascii="Arial Narrow" w:hAnsi="Arial Narrow"/>
          <w:sz w:val="22"/>
          <w:szCs w:val="22"/>
        </w:rPr>
        <w:t xml:space="preserve"> sa </w:t>
      </w:r>
      <w:r w:rsidR="00016B5B" w:rsidRPr="006A0F4A">
        <w:rPr>
          <w:rFonts w:ascii="Arial Narrow" w:eastAsia="Calibri" w:hAnsi="Arial Narrow"/>
          <w:sz w:val="22"/>
          <w:szCs w:val="22"/>
          <w:lang w:eastAsia="en-US"/>
        </w:rPr>
        <w:t xml:space="preserve">na zmluvný vzťah </w:t>
      </w:r>
      <w:r w:rsidR="00507A93" w:rsidRPr="006A0F4A">
        <w:rPr>
          <w:rFonts w:ascii="Arial Narrow" w:eastAsia="Calibri" w:hAnsi="Arial Narrow"/>
          <w:sz w:val="22"/>
          <w:szCs w:val="22"/>
          <w:lang w:eastAsia="en-US"/>
        </w:rPr>
        <w:t>povinnosti z článku 3 VZP, ktorý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507A93" w:rsidRPr="006A0F4A">
        <w:rPr>
          <w:rFonts w:ascii="Arial Narrow" w:eastAsia="Calibri" w:hAnsi="Arial Narrow"/>
          <w:sz w:val="22"/>
          <w:szCs w:val="22"/>
          <w:lang w:eastAsia="en-US"/>
        </w:rPr>
        <w:t>ustanovuje pravidlá vo vzťahu k verejnému obstarávaniu</w:t>
      </w:r>
      <w:r w:rsidR="007422E6" w:rsidRPr="006A0F4A">
        <w:rPr>
          <w:rFonts w:ascii="Arial Narrow" w:eastAsia="Calibri" w:hAnsi="Arial Narrow"/>
          <w:sz w:val="22"/>
          <w:szCs w:val="22"/>
          <w:lang w:eastAsia="en-US"/>
        </w:rPr>
        <w:t>,</w:t>
      </w:r>
      <w:r w:rsidR="00507A93" w:rsidRPr="006A0F4A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016B5B" w:rsidRPr="006A0F4A">
        <w:rPr>
          <w:rFonts w:ascii="Arial Narrow" w:eastAsia="Calibri" w:hAnsi="Arial Narrow"/>
          <w:sz w:val="22"/>
          <w:szCs w:val="22"/>
          <w:lang w:eastAsia="en-US"/>
        </w:rPr>
        <w:t>neaplikujú</w:t>
      </w:r>
      <w:r w:rsidR="00CB1336" w:rsidRPr="006A0F4A">
        <w:rPr>
          <w:rFonts w:ascii="Arial Narrow" w:eastAsia="Calibri" w:hAnsi="Arial Narrow"/>
          <w:sz w:val="22"/>
          <w:szCs w:val="22"/>
          <w:lang w:eastAsia="en-US"/>
        </w:rPr>
        <w:t>.</w:t>
      </w:r>
      <w:r w:rsidR="00507A93" w:rsidRPr="00DC3384">
        <w:rPr>
          <w:rFonts w:ascii="Arial Narrow" w:hAnsi="Arial Narrow" w:cstheme="minorHAnsi"/>
          <w:sz w:val="22"/>
          <w:szCs w:val="22"/>
        </w:rPr>
        <w:t xml:space="preserve"> </w:t>
      </w:r>
    </w:p>
    <w:p w14:paraId="7A61D5BB" w14:textId="77777777" w:rsidR="00D3494D" w:rsidRPr="00D3494D" w:rsidRDefault="007B7364" w:rsidP="00DC3384">
      <w:pPr>
        <w:rPr>
          <w:ins w:id="16" w:author="Autor"/>
          <w:rFonts w:ascii="Arial Narrow" w:eastAsia="Calibri" w:hAnsi="Arial Narrow"/>
          <w:bCs/>
          <w:sz w:val="22"/>
          <w:szCs w:val="22"/>
          <w:highlight w:val="green"/>
          <w:lang w:eastAsia="en-US"/>
        </w:rPr>
      </w:pPr>
      <w:r w:rsidRPr="00DC3384">
        <w:rPr>
          <w:rFonts w:ascii="Arial Narrow" w:hAnsi="Arial Narrow"/>
          <w:sz w:val="20"/>
          <w:szCs w:val="22"/>
        </w:rPr>
        <w:t>4.3.</w:t>
      </w:r>
      <w:r w:rsidR="006A34F5">
        <w:rPr>
          <w:rFonts w:ascii="Arial Narrow" w:hAnsi="Arial Narrow"/>
          <w:sz w:val="20"/>
          <w:szCs w:val="22"/>
        </w:rPr>
        <w:t xml:space="preserve"> </w:t>
      </w:r>
      <w:ins w:id="17" w:author="Autor">
        <w:r w:rsidR="00D3494D" w:rsidRPr="00D3494D">
          <w:rPr>
            <w:rFonts w:ascii="Arial Narrow" w:hAnsi="Arial Narrow"/>
            <w:sz w:val="22"/>
            <w:szCs w:val="22"/>
            <w:highlight w:val="green"/>
          </w:rPr>
          <w:t xml:space="preserve">S ohľadom na charakter </w:t>
        </w:r>
        <w:r w:rsidR="00D3494D" w:rsidRPr="00D3494D">
          <w:rPr>
            <w:rFonts w:ascii="Arial Narrow" w:hAnsi="Arial Narrow"/>
            <w:b/>
            <w:sz w:val="22"/>
            <w:szCs w:val="22"/>
            <w:highlight w:val="green"/>
          </w:rPr>
          <w:t>Prijímateľa</w:t>
        </w:r>
        <w:r w:rsidR="00D3494D" w:rsidRPr="00D3494D">
          <w:rPr>
            <w:rFonts w:ascii="Arial Narrow" w:hAnsi="Arial Narrow"/>
            <w:sz w:val="22"/>
            <w:szCs w:val="22"/>
            <w:highlight w:val="green"/>
          </w:rPr>
          <w:t xml:space="preserve"> a </w:t>
        </w:r>
        <w:r w:rsidR="00D3494D" w:rsidRPr="00D3494D">
          <w:rPr>
            <w:rFonts w:ascii="Arial Narrow" w:hAnsi="Arial Narrow"/>
            <w:b/>
            <w:sz w:val="22"/>
            <w:szCs w:val="22"/>
            <w:highlight w:val="green"/>
          </w:rPr>
          <w:t>Projektu</w:t>
        </w:r>
        <w:r w:rsidR="00D3494D" w:rsidRPr="00D3494D">
          <w:rPr>
            <w:rFonts w:ascii="Arial Narrow" w:hAnsi="Arial Narrow"/>
            <w:sz w:val="22"/>
            <w:szCs w:val="22"/>
            <w:highlight w:val="green"/>
          </w:rPr>
          <w:t xml:space="preserve"> sa </w:t>
        </w:r>
        <w:r w:rsidR="00D3494D" w:rsidRPr="00D3494D">
          <w:rPr>
            <w:rFonts w:ascii="Arial Narrow" w:eastAsia="Calibri" w:hAnsi="Arial Narrow"/>
            <w:sz w:val="22"/>
            <w:szCs w:val="22"/>
            <w:highlight w:val="green"/>
            <w:lang w:eastAsia="en-US"/>
          </w:rPr>
          <w:t>na zmluvný vzťah</w:t>
        </w:r>
        <w:r w:rsidR="00D3494D">
          <w:rPr>
            <w:rFonts w:ascii="Arial Narrow" w:eastAsia="Calibri" w:hAnsi="Arial Narrow"/>
            <w:sz w:val="22"/>
            <w:szCs w:val="22"/>
            <w:highlight w:val="green"/>
            <w:lang w:eastAsia="en-US"/>
          </w:rPr>
          <w:t xml:space="preserve"> </w:t>
        </w:r>
        <w:r w:rsidR="00D3494D" w:rsidRPr="00D3494D">
          <w:rPr>
            <w:rFonts w:ascii="Arial Narrow" w:eastAsia="Calibri" w:hAnsi="Arial Narrow"/>
            <w:sz w:val="22"/>
            <w:szCs w:val="22"/>
            <w:highlight w:val="green"/>
            <w:lang w:eastAsia="en-US"/>
          </w:rPr>
          <w:t xml:space="preserve">povinnosti </w:t>
        </w:r>
        <w:r w:rsidR="00D3494D" w:rsidRPr="00D3494D">
          <w:rPr>
            <w:rFonts w:ascii="Arial Narrow" w:eastAsia="Calibri" w:hAnsi="Arial Narrow"/>
            <w:b/>
            <w:bCs/>
            <w:sz w:val="22"/>
            <w:szCs w:val="22"/>
            <w:highlight w:val="green"/>
            <w:lang w:eastAsia="en-US"/>
          </w:rPr>
          <w:t>Prijímateľa</w:t>
        </w:r>
        <w:r w:rsidR="00D3494D" w:rsidRPr="00D3494D">
          <w:rPr>
            <w:rFonts w:ascii="Arial Narrow" w:eastAsia="Calibri" w:hAnsi="Arial Narrow"/>
            <w:bCs/>
            <w:sz w:val="22"/>
            <w:szCs w:val="22"/>
            <w:highlight w:val="green"/>
            <w:lang w:eastAsia="en-US"/>
          </w:rPr>
          <w:t xml:space="preserve"> týkajúce sa   </w:t>
        </w:r>
      </w:ins>
    </w:p>
    <w:p w14:paraId="5E46D758" w14:textId="2CB43512" w:rsidR="007B7364" w:rsidRPr="007B7364" w:rsidRDefault="00D3494D" w:rsidP="00D3494D">
      <w:pPr>
        <w:ind w:firstLine="284"/>
      </w:pPr>
      <w:ins w:id="18" w:author="Autor">
        <w:r w:rsidRPr="00D3494D">
          <w:rPr>
            <w:rFonts w:ascii="Arial Narrow" w:eastAsia="Calibri" w:hAnsi="Arial Narrow"/>
            <w:b/>
            <w:bCs/>
            <w:sz w:val="22"/>
            <w:szCs w:val="22"/>
            <w:highlight w:val="green"/>
            <w:lang w:eastAsia="en-US"/>
          </w:rPr>
          <w:t>Udržateľnosti</w:t>
        </w:r>
        <w:r w:rsidRPr="00D3494D">
          <w:rPr>
            <w:rFonts w:ascii="Arial Narrow" w:eastAsia="Calibri" w:hAnsi="Arial Narrow"/>
            <w:sz w:val="22"/>
            <w:szCs w:val="22"/>
            <w:highlight w:val="green"/>
            <w:lang w:eastAsia="en-US"/>
          </w:rPr>
          <w:t xml:space="preserve"> </w:t>
        </w:r>
      </w:ins>
      <w:del w:id="19" w:author="Autor">
        <w:r w:rsidR="00016B5B" w:rsidRPr="00D3494D" w:rsidDel="00D3494D">
          <w:rPr>
            <w:rFonts w:ascii="Arial Narrow" w:hAnsi="Arial Narrow"/>
            <w:b/>
            <w:sz w:val="22"/>
            <w:szCs w:val="22"/>
            <w:highlight w:val="green"/>
          </w:rPr>
          <w:delText>D</w:delText>
        </w:r>
        <w:r w:rsidR="00F9006E" w:rsidRPr="00D3494D" w:rsidDel="00D3494D">
          <w:rPr>
            <w:rFonts w:ascii="Arial Narrow" w:hAnsi="Arial Narrow"/>
            <w:b/>
            <w:sz w:val="22"/>
            <w:szCs w:val="22"/>
            <w:highlight w:val="green"/>
          </w:rPr>
          <w:delText>oba udržateľnosti</w:delText>
        </w:r>
      </w:del>
      <w:ins w:id="20" w:author="Autor">
        <w:r w:rsidRPr="009A4D0E">
          <w:rPr>
            <w:rFonts w:ascii="Arial Narrow" w:hAnsi="Arial Narrow"/>
            <w:sz w:val="22"/>
            <w:szCs w:val="22"/>
            <w:highlight w:val="green"/>
          </w:rPr>
          <w:t>neaplikuj</w:t>
        </w:r>
        <w:r>
          <w:rPr>
            <w:rFonts w:ascii="Arial Narrow" w:hAnsi="Arial Narrow"/>
            <w:sz w:val="22"/>
            <w:szCs w:val="22"/>
            <w:highlight w:val="green"/>
          </w:rPr>
          <w:t>ú</w:t>
        </w:r>
        <w:r>
          <w:rPr>
            <w:rFonts w:ascii="Arial Narrow" w:hAnsi="Arial Narrow"/>
            <w:sz w:val="22"/>
            <w:szCs w:val="22"/>
          </w:rPr>
          <w:t>.</w:t>
        </w:r>
      </w:ins>
      <w:r w:rsidR="00F9006E" w:rsidRPr="00DC3384">
        <w:rPr>
          <w:rFonts w:ascii="Arial Narrow" w:hAnsi="Arial Narrow"/>
          <w:sz w:val="22"/>
          <w:szCs w:val="22"/>
        </w:rPr>
        <w:t xml:space="preserve"> </w:t>
      </w:r>
      <w:del w:id="21" w:author="Autor">
        <w:r w:rsidR="00016B5B" w:rsidRPr="009A4D0E" w:rsidDel="00D3494D">
          <w:rPr>
            <w:rFonts w:ascii="Arial Narrow" w:hAnsi="Arial Narrow"/>
            <w:b/>
            <w:sz w:val="22"/>
            <w:szCs w:val="22"/>
          </w:rPr>
          <w:delText>Projektu</w:delText>
        </w:r>
        <w:r w:rsidR="00016B5B" w:rsidRPr="009A4D0E" w:rsidDel="00D3494D">
          <w:rPr>
            <w:rFonts w:ascii="Arial Narrow" w:hAnsi="Arial Narrow"/>
            <w:sz w:val="22"/>
            <w:szCs w:val="22"/>
          </w:rPr>
          <w:delText xml:space="preserve"> </w:delText>
        </w:r>
        <w:r w:rsidR="00016B5B" w:rsidRPr="009A4D0E" w:rsidDel="002F78FE">
          <w:rPr>
            <w:rFonts w:ascii="Arial Narrow" w:hAnsi="Arial Narrow"/>
            <w:sz w:val="22"/>
            <w:szCs w:val="22"/>
          </w:rPr>
          <w:delText>je</w:delText>
        </w:r>
        <w:r w:rsidR="00F9006E" w:rsidRPr="00DC3384" w:rsidDel="002F78FE">
          <w:rPr>
            <w:rFonts w:ascii="Arial Narrow" w:hAnsi="Arial Narrow"/>
            <w:sz w:val="22"/>
            <w:szCs w:val="22"/>
          </w:rPr>
          <w:delText xml:space="preserve"> </w:delText>
        </w:r>
        <w:r w:rsidR="00F9006E" w:rsidRPr="00DC3384" w:rsidDel="002F78FE">
          <w:rPr>
            <w:rFonts w:ascii="Arial Narrow" w:hAnsi="Arial Narrow"/>
            <w:b/>
            <w:sz w:val="22"/>
            <w:szCs w:val="22"/>
          </w:rPr>
          <w:delText>5</w:delText>
        </w:r>
      </w:del>
      <w:r w:rsidR="00F9006E" w:rsidRPr="00DC3384">
        <w:rPr>
          <w:rFonts w:ascii="Arial Narrow" w:hAnsi="Arial Narrow"/>
          <w:b/>
          <w:sz w:val="22"/>
          <w:szCs w:val="22"/>
        </w:rPr>
        <w:t xml:space="preserve"> </w:t>
      </w:r>
      <w:del w:id="22" w:author="Autor">
        <w:r w:rsidR="00F9006E" w:rsidRPr="00DC3384" w:rsidDel="002F78FE">
          <w:rPr>
            <w:rFonts w:ascii="Arial Narrow" w:hAnsi="Arial Narrow"/>
            <w:b/>
            <w:sz w:val="22"/>
            <w:szCs w:val="22"/>
          </w:rPr>
          <w:delText>rokov</w:delText>
        </w:r>
      </w:del>
      <w:r w:rsidR="00F9006E" w:rsidRPr="00DC3384">
        <w:rPr>
          <w:rFonts w:ascii="Arial Narrow" w:hAnsi="Arial Narrow"/>
          <w:sz w:val="22"/>
          <w:szCs w:val="22"/>
        </w:rPr>
        <w:t>.</w:t>
      </w:r>
    </w:p>
    <w:p w14:paraId="019CDA33" w14:textId="41A6E3A9" w:rsidR="008900AE" w:rsidRPr="006A34F5" w:rsidRDefault="007B7364" w:rsidP="006A34F5">
      <w:pPr>
        <w:ind w:left="284" w:hanging="708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DC3384">
        <w:rPr>
          <w:rFonts w:ascii="Arial Narrow" w:hAnsi="Arial Narrow"/>
          <w:sz w:val="20"/>
        </w:rPr>
        <w:t>4.4.</w:t>
      </w:r>
      <w:r w:rsidR="006A34F5">
        <w:rPr>
          <w:rFonts w:ascii="Arial Narrow" w:hAnsi="Arial Narrow"/>
          <w:sz w:val="20"/>
        </w:rPr>
        <w:tab/>
      </w:r>
      <w:r w:rsidR="008900AE" w:rsidRPr="00DC3384">
        <w:rPr>
          <w:rFonts w:ascii="Arial Narrow" w:eastAsia="Calibri" w:hAnsi="Arial Narrow"/>
          <w:sz w:val="22"/>
          <w:szCs w:val="22"/>
          <w:lang w:eastAsia="en-US"/>
        </w:rPr>
        <w:t>Poskytnut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ím</w:t>
      </w:r>
      <w:r w:rsidR="008900AE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Prostriedkov mechanizmu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nesmie dôjsť k poskytnutiu štátnej pomoci/pomoci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v rozpore s pravidlami EÚ pre štátnu pomoc, resp. pravidlami EÚ pre pomoc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a zákonom č.  358/2015 Z. z. o úprave niektorých vzťahov v oblasti štátnej pomoci a minimálnej pomoci a o zmene a doplnení niektorých zákonov (zákon o štátnej pomoci).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Prijímateľ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sa zaväzuje, že počas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Realizácie Projektu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a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Doby udržateľnosti Projektu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 nedôjde k zmene skutočností, na základe ktorých by bolo možné posúdiť poskytnutie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 xml:space="preserve"> Prostriedkov mechanizmu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, ako poskytnutie štátnej pomoci/pomoci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v rozpore s pravidlami EÚ pre štátnu pomoc, resp. pravidlami EÚ pre pomoc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. Ak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Prijímateľ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túto podmienku poruší, ide o podstatné porušenie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Zmluvy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podľa článku 11 VZP.</w:t>
      </w:r>
    </w:p>
    <w:p w14:paraId="7FF680E3" w14:textId="77777777" w:rsidR="004C44C8" w:rsidRPr="007B7364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DF8F5C5" w14:textId="4129E9AE" w:rsidR="00457491" w:rsidRPr="007B7364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B7364">
        <w:rPr>
          <w:rFonts w:ascii="Arial Narrow" w:hAnsi="Arial Narrow"/>
          <w:b/>
          <w:bCs/>
          <w:sz w:val="22"/>
          <w:szCs w:val="22"/>
        </w:rPr>
        <w:t>Článok 5 </w:t>
      </w:r>
    </w:p>
    <w:p w14:paraId="42F956AA" w14:textId="77777777" w:rsidR="008900AE" w:rsidRPr="006A0F4A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6A0F4A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368C301C" w:rsidR="008900AE" w:rsidRPr="007B7364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06A0F4A">
        <w:rPr>
          <w:rFonts w:ascii="Arial Narrow" w:hAnsi="Arial Narrow"/>
          <w:b/>
          <w:sz w:val="22"/>
          <w:szCs w:val="22"/>
        </w:rPr>
        <w:t>Zmluvou</w:t>
      </w:r>
      <w:r w:rsidRPr="006A0F4A">
        <w:rPr>
          <w:rFonts w:ascii="Arial Narrow" w:hAnsi="Arial Narrow"/>
          <w:sz w:val="22"/>
          <w:szCs w:val="22"/>
        </w:rPr>
        <w:t xml:space="preserve"> si pre svoju záväznosť vyžaduje písomnú formu, v rámci ktorej sú zmluvné strany povinné uvádzať kód </w:t>
      </w:r>
      <w:r w:rsidRPr="006A0F4A">
        <w:rPr>
          <w:rFonts w:ascii="Arial Narrow" w:hAnsi="Arial Narrow"/>
          <w:b/>
          <w:sz w:val="22"/>
          <w:szCs w:val="22"/>
        </w:rPr>
        <w:t xml:space="preserve">Projektu </w:t>
      </w:r>
      <w:r w:rsidRPr="006A0F4A">
        <w:rPr>
          <w:rFonts w:ascii="Arial Narrow" w:hAnsi="Arial Narrow"/>
          <w:sz w:val="22"/>
          <w:szCs w:val="22"/>
        </w:rPr>
        <w:t xml:space="preserve">a názov </w:t>
      </w:r>
      <w:r w:rsidRPr="006A0F4A">
        <w:rPr>
          <w:rFonts w:ascii="Arial Narrow" w:hAnsi="Arial Narrow"/>
          <w:b/>
          <w:sz w:val="22"/>
          <w:szCs w:val="22"/>
        </w:rPr>
        <w:t xml:space="preserve">Projektu </w:t>
      </w:r>
      <w:r w:rsidRPr="006A0F4A">
        <w:rPr>
          <w:rFonts w:ascii="Arial Narrow" w:hAnsi="Arial Narrow"/>
          <w:sz w:val="22"/>
          <w:szCs w:val="22"/>
        </w:rPr>
        <w:t>podľa článku 2 odsek 2.3</w:t>
      </w:r>
      <w:r w:rsidRPr="006A0F4A">
        <w:rPr>
          <w:rFonts w:ascii="Arial Narrow" w:hAnsi="Arial Narrow"/>
          <w:b/>
          <w:sz w:val="22"/>
          <w:szCs w:val="22"/>
        </w:rPr>
        <w:t>. Zmluvy</w:t>
      </w:r>
      <w:r w:rsidR="006B3586" w:rsidRPr="006A0F4A">
        <w:rPr>
          <w:rFonts w:ascii="Arial Narrow" w:hAnsi="Arial Narrow"/>
          <w:b/>
          <w:sz w:val="22"/>
          <w:szCs w:val="22"/>
        </w:rPr>
        <w:t xml:space="preserve"> o poskytnutí prostriedkov mechanizmu.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6B3586" w:rsidRPr="006A0F4A">
        <w:rPr>
          <w:rFonts w:ascii="Arial Narrow" w:hAnsi="Arial Narrow"/>
          <w:sz w:val="22"/>
          <w:szCs w:val="22"/>
        </w:rPr>
        <w:t xml:space="preserve">využívajú pre svoju komunikáciu prednostne elektronickú formu komunikácie, pričom </w:t>
      </w:r>
      <w:r w:rsidRPr="006A0F4A">
        <w:rPr>
          <w:rFonts w:ascii="Arial Narrow" w:hAnsi="Arial Narrow"/>
          <w:sz w:val="22"/>
          <w:szCs w:val="22"/>
        </w:rPr>
        <w:t>sa zaväzujú</w:t>
      </w:r>
      <w:r w:rsidR="006B3586" w:rsidRPr="006A0F4A">
        <w:rPr>
          <w:rFonts w:ascii="Arial Narrow" w:hAnsi="Arial Narrow"/>
          <w:sz w:val="22"/>
          <w:szCs w:val="22"/>
        </w:rPr>
        <w:t xml:space="preserve"> mať</w:t>
      </w:r>
      <w:r w:rsidR="006B3586" w:rsidRPr="00DC3384">
        <w:rPr>
          <w:rFonts w:ascii="Arial Narrow" w:hAnsi="Arial Narrow"/>
          <w:sz w:val="22"/>
          <w:szCs w:val="22"/>
        </w:rPr>
        <w:t xml:space="preserve"> </w:t>
      </w:r>
      <w:r w:rsidR="006B3586" w:rsidRPr="006A0F4A">
        <w:rPr>
          <w:rFonts w:ascii="Arial Narrow" w:hAnsi="Arial Narrow"/>
          <w:sz w:val="22"/>
          <w:szCs w:val="22"/>
        </w:rPr>
        <w:t xml:space="preserve">zriadené a aktívne elektronické schránky. </w:t>
      </w:r>
      <w:r w:rsidR="006B3586" w:rsidRPr="006A0F4A">
        <w:rPr>
          <w:rFonts w:ascii="Arial Narrow" w:hAnsi="Arial Narrow"/>
          <w:b/>
          <w:sz w:val="22"/>
          <w:szCs w:val="22"/>
        </w:rPr>
        <w:t>Zmluvné strany</w:t>
      </w:r>
      <w:r w:rsidR="006B3586" w:rsidRPr="006A0F4A">
        <w:rPr>
          <w:rFonts w:ascii="Arial Narrow" w:hAnsi="Arial Narrow"/>
          <w:sz w:val="22"/>
          <w:szCs w:val="22"/>
        </w:rPr>
        <w:t xml:space="preserve"> sa zaväzujú,</w:t>
      </w:r>
      <w:r w:rsidRPr="006A0F4A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00ED3F4B" w:rsidRPr="006A0F4A">
        <w:rPr>
          <w:rFonts w:ascii="Arial Narrow" w:hAnsi="Arial Narrow"/>
          <w:b/>
          <w:sz w:val="22"/>
          <w:szCs w:val="22"/>
        </w:rPr>
        <w:t>z</w:t>
      </w:r>
      <w:r w:rsidRPr="006A0F4A">
        <w:rPr>
          <w:rFonts w:ascii="Arial Narrow" w:hAnsi="Arial Narrow"/>
          <w:b/>
          <w:sz w:val="22"/>
          <w:szCs w:val="22"/>
        </w:rPr>
        <w:t>mluvné strany</w:t>
      </w:r>
      <w:r w:rsidRPr="006A0F4A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D4551D" w:rsidRPr="006A0F4A">
        <w:rPr>
          <w:rFonts w:ascii="Arial Narrow" w:hAnsi="Arial Narrow"/>
          <w:sz w:val="22"/>
          <w:szCs w:val="22"/>
        </w:rPr>
        <w:t>ánkom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E6B00" w:rsidRPr="006A0F4A">
        <w:rPr>
          <w:rFonts w:ascii="Arial Narrow" w:hAnsi="Arial Narrow"/>
          <w:sz w:val="22"/>
          <w:szCs w:val="22"/>
        </w:rPr>
        <w:t>10</w:t>
      </w:r>
      <w:r w:rsidR="00AE6B00" w:rsidRPr="007B7364">
        <w:rPr>
          <w:rFonts w:ascii="Arial Narrow" w:hAnsi="Arial Narrow"/>
          <w:sz w:val="22"/>
          <w:szCs w:val="22"/>
        </w:rPr>
        <w:t xml:space="preserve"> </w:t>
      </w:r>
      <w:r w:rsidRPr="007B7364">
        <w:rPr>
          <w:rFonts w:ascii="Arial Narrow" w:hAnsi="Arial Narrow"/>
          <w:b/>
          <w:sz w:val="22"/>
          <w:szCs w:val="22"/>
        </w:rPr>
        <w:t>VZP</w:t>
      </w:r>
      <w:r w:rsidRPr="007B7364">
        <w:rPr>
          <w:rFonts w:ascii="Arial Narrow" w:hAnsi="Arial Narrow"/>
          <w:sz w:val="22"/>
          <w:szCs w:val="22"/>
        </w:rPr>
        <w:t xml:space="preserve">. </w:t>
      </w:r>
    </w:p>
    <w:p w14:paraId="2154A359" w14:textId="50CA8A3B" w:rsidR="008900AE" w:rsidRPr="006A0F4A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7B7364">
        <w:rPr>
          <w:rFonts w:ascii="Arial Narrow" w:hAnsi="Arial Narrow"/>
          <w:b/>
          <w:sz w:val="22"/>
          <w:szCs w:val="22"/>
        </w:rPr>
        <w:t>Zmluvné strany</w:t>
      </w:r>
      <w:r w:rsidRPr="007B7364">
        <w:rPr>
          <w:rFonts w:ascii="Arial Narrow" w:hAnsi="Arial Narrow"/>
          <w:sz w:val="22"/>
          <w:szCs w:val="22"/>
        </w:rPr>
        <w:t xml:space="preserve"> sa dohodli, že písomná forma komunikácie</w:t>
      </w:r>
      <w:r w:rsidR="003C3042" w:rsidRPr="007B7364">
        <w:rPr>
          <w:rFonts w:ascii="Arial Narrow" w:hAnsi="Arial Narrow"/>
          <w:color w:val="FF0000"/>
          <w:sz w:val="22"/>
          <w:szCs w:val="22"/>
        </w:rPr>
        <w:t xml:space="preserve"> </w:t>
      </w:r>
      <w:r w:rsidRPr="007B7364">
        <w:rPr>
          <w:rFonts w:ascii="Arial Narrow" w:hAnsi="Arial Narrow"/>
          <w:sz w:val="22"/>
          <w:szCs w:val="22"/>
        </w:rPr>
        <w:t xml:space="preserve">v listinnej podobe, sa bude uskutočňovať prostredníctvom doporučeného doručovania zásielok. </w:t>
      </w:r>
    </w:p>
    <w:p w14:paraId="470B5D95" w14:textId="77777777" w:rsidR="008900AE" w:rsidRPr="006A0F4A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si zároveň dohodli ako mimoriadny spôsob doručovania písomných zásielok v listinnej podobe doručovanie osobne alebo prostredníctvom kuriéra; takéto doručenie </w:t>
      </w:r>
      <w:r w:rsidRPr="006A0F4A">
        <w:rPr>
          <w:rFonts w:ascii="Arial Narrow" w:hAnsi="Arial Narrow"/>
          <w:b/>
          <w:sz w:val="22"/>
          <w:szCs w:val="22"/>
        </w:rPr>
        <w:t>Vykonávateľovi</w:t>
      </w:r>
      <w:r w:rsidRPr="006A0F4A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53181F08" w:rsidR="008900AE" w:rsidRPr="006A0F4A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Elektronickou podobou komunikácie sa podľa </w:t>
      </w:r>
      <w:r w:rsidR="007422E6" w:rsidRPr="006A0F4A">
        <w:rPr>
          <w:rFonts w:ascii="Arial Narrow" w:hAnsi="Arial Narrow"/>
          <w:sz w:val="22"/>
          <w:szCs w:val="22"/>
        </w:rPr>
        <w:t xml:space="preserve">ods. </w:t>
      </w:r>
      <w:r w:rsidRPr="006A0F4A">
        <w:rPr>
          <w:rFonts w:ascii="Arial Narrow" w:hAnsi="Arial Narrow"/>
          <w:sz w:val="22"/>
          <w:szCs w:val="22"/>
        </w:rPr>
        <w:t>5.1 tohto článku rozumie najmä:</w:t>
      </w:r>
    </w:p>
    <w:p w14:paraId="3B93186B" w14:textId="78A0DC9B" w:rsidR="008900AE" w:rsidRPr="006A0F4A" w:rsidRDefault="008900AE" w:rsidP="00471219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bežná komunikácia prostredníctvom informačného systému pre Plán obnovy a odolnosti, ak </w:t>
      </w:r>
      <w:r w:rsidRPr="006A0F4A">
        <w:rPr>
          <w:rFonts w:ascii="Arial Narrow" w:hAnsi="Arial Narrow"/>
          <w:b/>
          <w:bCs/>
          <w:sz w:val="22"/>
          <w:szCs w:val="22"/>
        </w:rPr>
        <w:t>Vykonávateľ</w:t>
      </w:r>
      <w:r w:rsidRPr="006A0F4A">
        <w:rPr>
          <w:rFonts w:ascii="Arial Narrow" w:hAnsi="Arial Narrow"/>
          <w:sz w:val="22"/>
          <w:szCs w:val="22"/>
        </w:rPr>
        <w:t xml:space="preserve"> oznámil </w:t>
      </w:r>
      <w:r w:rsidRPr="006A0F4A">
        <w:rPr>
          <w:rFonts w:ascii="Arial Narrow" w:hAnsi="Arial Narrow"/>
          <w:b/>
          <w:bCs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možnosť komunikovať prostredníctvom takého informačného systému</w:t>
      </w:r>
      <w:r w:rsidR="008A329D" w:rsidRPr="006A0F4A">
        <w:rPr>
          <w:rFonts w:ascii="Arial Narrow" w:hAnsi="Arial Narrow"/>
          <w:color w:val="FF0000"/>
          <w:sz w:val="22"/>
          <w:szCs w:val="22"/>
        </w:rPr>
        <w:t xml:space="preserve">. </w:t>
      </w:r>
      <w:r w:rsidR="008A329D" w:rsidRPr="006A0F4A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008A329D" w:rsidRPr="006A0F4A">
        <w:rPr>
          <w:rFonts w:ascii="Arial Narrow" w:hAnsi="Arial Narrow"/>
          <w:b/>
          <w:sz w:val="22"/>
          <w:szCs w:val="22"/>
        </w:rPr>
        <w:t>Vykonávateľ</w:t>
      </w:r>
      <w:r w:rsidR="008A329D" w:rsidRPr="006A0F4A">
        <w:rPr>
          <w:rFonts w:ascii="Arial Narrow" w:hAnsi="Arial Narrow"/>
          <w:sz w:val="22"/>
          <w:szCs w:val="22"/>
        </w:rPr>
        <w:t xml:space="preserve"> v </w:t>
      </w:r>
      <w:r w:rsidR="008A329D" w:rsidRPr="006A0F4A">
        <w:rPr>
          <w:rFonts w:ascii="Arial Narrow" w:hAnsi="Arial Narrow"/>
          <w:b/>
          <w:sz w:val="22"/>
          <w:szCs w:val="22"/>
        </w:rPr>
        <w:t>Záväznej dokumentácii,</w:t>
      </w:r>
    </w:p>
    <w:p w14:paraId="151C8582" w14:textId="2D8FD34E" w:rsidR="008900AE" w:rsidRPr="006A0F4A" w:rsidRDefault="008900AE" w:rsidP="00CD4234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8449C4" w:rsidRPr="006A0F4A">
        <w:rPr>
          <w:rFonts w:ascii="Arial Narrow" w:hAnsi="Arial Narrow"/>
          <w:sz w:val="22"/>
          <w:szCs w:val="22"/>
        </w:rPr>
        <w:t>;</w:t>
      </w:r>
      <w:r w:rsidR="008449C4" w:rsidRPr="006A0F4A">
        <w:rPr>
          <w:rFonts w:ascii="Arial Narrow" w:hAnsi="Arial Narrow"/>
          <w:color w:val="0070C0"/>
          <w:sz w:val="22"/>
          <w:szCs w:val="22"/>
        </w:rPr>
        <w:t xml:space="preserve"> </w:t>
      </w:r>
      <w:r w:rsidR="008A329D" w:rsidRPr="006A0F4A">
        <w:rPr>
          <w:rFonts w:ascii="Arial Narrow" w:hAnsi="Arial Narrow"/>
          <w:b/>
          <w:sz w:val="22"/>
          <w:szCs w:val="22"/>
        </w:rPr>
        <w:t>Zmluvné strany</w:t>
      </w:r>
      <w:r w:rsidR="008A329D" w:rsidRPr="006A0F4A">
        <w:rPr>
          <w:rFonts w:ascii="Arial Narrow" w:hAnsi="Arial Narrow"/>
          <w:sz w:val="22"/>
          <w:szCs w:val="22"/>
        </w:rPr>
        <w:t xml:space="preserve"> sa zaväzujú používať emailové adresy oznámené podľa článku 5 ods. 5.7.1 </w:t>
      </w:r>
      <w:r w:rsidR="008A329D" w:rsidRPr="006A0F4A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8A329D" w:rsidRPr="006A0F4A">
        <w:rPr>
          <w:rFonts w:ascii="Arial Narrow" w:hAnsi="Arial Narrow"/>
          <w:sz w:val="22"/>
          <w:szCs w:val="22"/>
        </w:rPr>
        <w:t xml:space="preserve">, ak nedošlo k oznámeniu zmeny adresy spôsobom v súlade s článkom 10 </w:t>
      </w:r>
      <w:r w:rsidR="008A329D" w:rsidRPr="006A0F4A">
        <w:rPr>
          <w:rFonts w:ascii="Arial Narrow" w:hAnsi="Arial Narrow"/>
          <w:b/>
          <w:sz w:val="22"/>
          <w:szCs w:val="22"/>
        </w:rPr>
        <w:t>VZP</w:t>
      </w:r>
      <w:r w:rsidR="008A329D" w:rsidRPr="006A0F4A">
        <w:rPr>
          <w:rFonts w:ascii="Arial Narrow" w:hAnsi="Arial Narrow"/>
          <w:sz w:val="22"/>
          <w:szCs w:val="22"/>
        </w:rPr>
        <w:t>,</w:t>
      </w:r>
    </w:p>
    <w:p w14:paraId="023A8E64" w14:textId="35929B22" w:rsidR="008900AE" w:rsidRPr="006A0F4A" w:rsidRDefault="008900AE" w:rsidP="00ED3F4B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komunikácia prostredníctvom Ústredného portálu verejnej správy</w:t>
      </w:r>
      <w:r w:rsidR="00064A33" w:rsidRPr="006A0F4A">
        <w:rPr>
          <w:rFonts w:ascii="Arial Narrow" w:hAnsi="Arial Narrow"/>
          <w:sz w:val="22"/>
          <w:szCs w:val="22"/>
        </w:rPr>
        <w:t>;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sz w:val="22"/>
          <w:szCs w:val="22"/>
        </w:rPr>
        <w:t xml:space="preserve">Zmluvné strany sa zaväzujú mať zriadené a aktívne elektronické schránky </w:t>
      </w:r>
      <w:r w:rsidR="00965810" w:rsidRPr="006A0F4A">
        <w:rPr>
          <w:rFonts w:ascii="Arial Narrow" w:hAnsi="Arial Narrow"/>
          <w:sz w:val="22"/>
          <w:szCs w:val="22"/>
        </w:rPr>
        <w:t>(</w:t>
      </w:r>
      <w:r w:rsidRPr="006A0F4A">
        <w:rPr>
          <w:rFonts w:ascii="Arial Narrow" w:hAnsi="Arial Narrow"/>
          <w:sz w:val="22"/>
          <w:szCs w:val="22"/>
        </w:rPr>
        <w:t xml:space="preserve">zo strany </w:t>
      </w:r>
      <w:r w:rsidRPr="006A0F4A">
        <w:rPr>
          <w:rFonts w:ascii="Arial Narrow" w:hAnsi="Arial Narrow"/>
          <w:b/>
          <w:sz w:val="22"/>
          <w:szCs w:val="22"/>
        </w:rPr>
        <w:t xml:space="preserve">Vykonávateľa </w:t>
      </w:r>
      <w:r w:rsidRPr="006A0F4A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78A0835A" w:rsidR="008900AE" w:rsidRPr="006A0F4A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V prípade </w:t>
      </w:r>
      <w:r w:rsidR="00ED3F4B" w:rsidRPr="006A0F4A">
        <w:rPr>
          <w:rFonts w:ascii="Arial Narrow" w:hAnsi="Arial Narrow"/>
          <w:sz w:val="22"/>
          <w:szCs w:val="22"/>
        </w:rPr>
        <w:t xml:space="preserve">doručenia </w:t>
      </w:r>
      <w:r w:rsidRPr="006A0F4A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00ED3F4B" w:rsidRPr="006A0F4A">
        <w:rPr>
          <w:rFonts w:ascii="Arial Narrow" w:hAnsi="Arial Narrow"/>
          <w:b/>
          <w:sz w:val="22"/>
          <w:szCs w:val="22"/>
        </w:rPr>
        <w:t>z</w:t>
      </w:r>
      <w:r w:rsidRPr="006A0F4A">
        <w:rPr>
          <w:rFonts w:ascii="Arial Narrow" w:hAnsi="Arial Narrow"/>
          <w:b/>
          <w:sz w:val="22"/>
          <w:szCs w:val="22"/>
        </w:rPr>
        <w:t>mluvnej strane</w:t>
      </w:r>
      <w:r w:rsidRPr="006A0F4A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8A329D" w:rsidRPr="006A0F4A">
        <w:rPr>
          <w:rFonts w:ascii="Arial Narrow" w:hAnsi="Arial Narrow"/>
          <w:b/>
          <w:sz w:val="22"/>
          <w:szCs w:val="22"/>
        </w:rPr>
        <w:t xml:space="preserve">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 považuje najbližší pracovný deň bezprostredne nasledujúci po kalendárnom dni, kedy bola písomnosť uložená do elektronickej schránky druhej </w:t>
      </w:r>
      <w:r w:rsidRPr="006A0F4A">
        <w:rPr>
          <w:rFonts w:ascii="Arial Narrow" w:hAnsi="Arial Narrow"/>
          <w:b/>
          <w:sz w:val="22"/>
          <w:szCs w:val="22"/>
        </w:rPr>
        <w:t>zmluvnej strany</w:t>
      </w:r>
      <w:r w:rsidRPr="006A0F4A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57670B15" w:rsidR="008900AE" w:rsidRPr="006A0F4A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Písomnosť zasielaná druhej </w:t>
      </w:r>
      <w:r w:rsidRPr="006A0F4A">
        <w:rPr>
          <w:rFonts w:ascii="Arial Narrow" w:hAnsi="Arial Narrow"/>
          <w:b/>
          <w:sz w:val="22"/>
          <w:szCs w:val="22"/>
        </w:rPr>
        <w:t>zmluvnej strane</w:t>
      </w:r>
      <w:r w:rsidRPr="006A0F4A">
        <w:rPr>
          <w:rFonts w:ascii="Arial Narrow" w:hAnsi="Arial Narrow"/>
          <w:sz w:val="22"/>
          <w:szCs w:val="22"/>
        </w:rPr>
        <w:t xml:space="preserve"> v listinnej podobe podľa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sa považuje pre účely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za doručenú, ak dôjde do sféry dispozície druhej </w:t>
      </w:r>
      <w:r w:rsidRPr="006A0F4A">
        <w:rPr>
          <w:rFonts w:ascii="Arial Narrow" w:hAnsi="Arial Narrow"/>
          <w:b/>
          <w:sz w:val="22"/>
          <w:szCs w:val="22"/>
        </w:rPr>
        <w:t>zmluvnej strany</w:t>
      </w:r>
      <w:r w:rsidRPr="006A0F4A">
        <w:rPr>
          <w:rFonts w:ascii="Arial Narrow" w:hAnsi="Arial Narrow"/>
          <w:sz w:val="22"/>
          <w:szCs w:val="22"/>
        </w:rPr>
        <w:t xml:space="preserve"> na adrese uvedenej v záhlaví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3C9DCB97" w:rsidR="008900AE" w:rsidRPr="006A0F4A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uplynutiu úložnej (odbernej) lehoty písomnosti zasielanej poštou druhou zmluvnou stranou, ak nedôjde k jej vráteniu podľa ods.5.6.3.</w:t>
      </w:r>
      <w:r w:rsidR="00313B46" w:rsidRPr="006A0F4A">
        <w:rPr>
          <w:rFonts w:ascii="Arial Narrow" w:hAnsi="Arial Narrow"/>
          <w:sz w:val="22"/>
          <w:szCs w:val="22"/>
        </w:rPr>
        <w:t xml:space="preserve"> Zmluvy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, </w:t>
      </w:r>
    </w:p>
    <w:p w14:paraId="691C7C31" w14:textId="654463AF" w:rsidR="001828BA" w:rsidRPr="006A0F4A" w:rsidRDefault="006D1CE9" w:rsidP="006D1CE9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odopretiu prijatia písomnosti, v prípade odopretia prevzatia prítomnosti doručovanej poštou alebo osobným doručením,</w:t>
      </w:r>
    </w:p>
    <w:p w14:paraId="22DC446F" w14:textId="65BE9627" w:rsidR="00AE6B00" w:rsidRPr="006A0F4A" w:rsidRDefault="008900AE" w:rsidP="006D1CE9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lastRenderedPageBreak/>
        <w:t>vráteniu písomnosti odosielateľovi, v prípade vrátenia zásielky späť (bez ohľadu na prípadnú poznámku „adresát neznámy“)</w:t>
      </w:r>
      <w:r w:rsidR="006041D8" w:rsidRPr="006A0F4A">
        <w:rPr>
          <w:rFonts w:ascii="Arial Narrow" w:hAnsi="Arial Narrow"/>
          <w:sz w:val="22"/>
          <w:szCs w:val="22"/>
        </w:rPr>
        <w:t xml:space="preserve">, </w:t>
      </w:r>
    </w:p>
    <w:p w14:paraId="1063749D" w14:textId="54BAF1D4" w:rsidR="008900AE" w:rsidRPr="006A0F4A" w:rsidRDefault="006041D8" w:rsidP="006D1CE9">
      <w:pPr>
        <w:ind w:left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499C8743" w:rsidR="008900AE" w:rsidRPr="006A0F4A" w:rsidRDefault="008900AE" w:rsidP="00B84EFC">
      <w:pPr>
        <w:numPr>
          <w:ilvl w:val="1"/>
          <w:numId w:val="9"/>
        </w:numPr>
        <w:ind w:left="425" w:hangingChars="193" w:hanging="425"/>
        <w:jc w:val="both"/>
        <w:rPr>
          <w:rFonts w:ascii="Arial Narrow" w:hAnsi="Arial Narrow"/>
          <w:bCs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Písomnosť </w:t>
      </w:r>
      <w:r w:rsidRPr="006A0F4A">
        <w:rPr>
          <w:rFonts w:ascii="Arial Narrow" w:hAnsi="Arial Narrow"/>
          <w:bCs/>
          <w:sz w:val="22"/>
          <w:szCs w:val="22"/>
        </w:rPr>
        <w:t xml:space="preserve">alebo zásielka doručovaná prostredníctvom e-mailu bude považovaná za doručenú momentom, kedy bude elektronická správa k dispozícii, prístupná  na e-mailovom serveri slúžiacom na prijímanie elektronickej pošty </w:t>
      </w:r>
      <w:r w:rsidRPr="006A0F4A">
        <w:rPr>
          <w:rFonts w:ascii="Arial Narrow" w:hAnsi="Arial Narrow"/>
          <w:b/>
          <w:bCs/>
          <w:sz w:val="22"/>
          <w:szCs w:val="22"/>
        </w:rPr>
        <w:t>zmluvnej strany</w:t>
      </w:r>
      <w:r w:rsidRPr="006A0F4A">
        <w:rPr>
          <w:rFonts w:ascii="Arial Narrow" w:hAnsi="Arial Narrow"/>
          <w:bCs/>
          <w:sz w:val="22"/>
          <w:szCs w:val="22"/>
        </w:rPr>
        <w:t xml:space="preserve">, ktorá je adresátom, teda momentom, kedy zmluvnej strane, ktorá je odosielateľom príde potvrdenie o úspešnom doručení zásielky; </w:t>
      </w:r>
      <w:r w:rsidR="006041D8" w:rsidRPr="006A0F4A">
        <w:rPr>
          <w:rFonts w:ascii="Arial Narrow" w:hAnsi="Arial Narrow"/>
          <w:bCs/>
          <w:sz w:val="22"/>
          <w:szCs w:val="22"/>
        </w:rPr>
        <w:t>ak nie je objektívne z technických dôvodov</w:t>
      </w:r>
      <w:r w:rsidR="006041D8" w:rsidRPr="00DC3384">
        <w:rPr>
          <w:rFonts w:ascii="Arial Narrow" w:hAnsi="Arial Narrow"/>
          <w:sz w:val="22"/>
          <w:szCs w:val="22"/>
        </w:rPr>
        <w:t xml:space="preserve"> </w:t>
      </w:r>
      <w:r w:rsidR="006041D8" w:rsidRPr="006A0F4A">
        <w:rPr>
          <w:rFonts w:ascii="Arial Narrow" w:hAnsi="Arial Narrow"/>
          <w:bCs/>
          <w:sz w:val="22"/>
          <w:szCs w:val="22"/>
        </w:rPr>
        <w:t>možné nastaviť automatické potvrdenie o úspešnom doručení zásielky,</w:t>
      </w:r>
      <w:r w:rsidRPr="006A0F4A">
        <w:rPr>
          <w:rFonts w:ascii="Arial Narrow" w:hAnsi="Arial Narrow"/>
          <w:bCs/>
          <w:sz w:val="22"/>
          <w:szCs w:val="22"/>
        </w:rPr>
        <w:t xml:space="preserve"> zmluvné strany výslovne súhlasia s tým,</w:t>
      </w:r>
      <w:r w:rsidR="00ED3F4B" w:rsidRPr="006A0F4A">
        <w:rPr>
          <w:rFonts w:ascii="Arial Narrow" w:hAnsi="Arial Narrow"/>
          <w:bCs/>
          <w:sz w:val="22"/>
          <w:szCs w:val="22"/>
        </w:rPr>
        <w:t xml:space="preserve"> že</w:t>
      </w:r>
      <w:r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6041D8" w:rsidRPr="006A0F4A">
        <w:rPr>
          <w:rFonts w:ascii="Arial Narrow" w:hAnsi="Arial Narrow"/>
          <w:bCs/>
          <w:sz w:val="22"/>
          <w:szCs w:val="22"/>
        </w:rPr>
        <w:t xml:space="preserve">ich vzájomná komunikácia podľa tohto odseku nebude prebiehať prostredníctvom e-mailu. </w:t>
      </w:r>
      <w:r w:rsidRPr="006A0F4A">
        <w:rPr>
          <w:rFonts w:ascii="Arial Narrow" w:hAnsi="Arial Narrow"/>
          <w:bCs/>
          <w:sz w:val="22"/>
          <w:szCs w:val="22"/>
        </w:rPr>
        <w:t xml:space="preserve">Za účelom realizácie </w:t>
      </w:r>
      <w:r w:rsidRPr="006A0F4A">
        <w:rPr>
          <w:rFonts w:ascii="Arial Narrow" w:hAnsi="Arial Narrow"/>
          <w:sz w:val="22"/>
          <w:szCs w:val="22"/>
        </w:rPr>
        <w:t xml:space="preserve">doručovania prostredníctvom e-mailu sa </w:t>
      </w:r>
      <w:r w:rsidRPr="006A0F4A">
        <w:rPr>
          <w:rFonts w:ascii="Arial Narrow" w:hAnsi="Arial Narrow"/>
          <w:b/>
          <w:sz w:val="22"/>
          <w:szCs w:val="22"/>
        </w:rPr>
        <w:t xml:space="preserve">zmluvné strany </w:t>
      </w:r>
      <w:r w:rsidRPr="006A0F4A">
        <w:rPr>
          <w:rFonts w:ascii="Arial Narrow" w:hAnsi="Arial Narrow"/>
          <w:sz w:val="22"/>
          <w:szCs w:val="22"/>
        </w:rPr>
        <w:t xml:space="preserve"> zaväzujú: </w:t>
      </w:r>
    </w:p>
    <w:p w14:paraId="32542E96" w14:textId="77777777" w:rsidR="008900AE" w:rsidRPr="007B7364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vzájomne si písomne oznámiť svoje emailové adresy, ktoré budú v rámci tejto formy komunikácie záväzne používať, a ich aktualizáciu, pričom nesplnenie tejto povinnosti bude zaťažovať tú </w:t>
      </w:r>
      <w:r w:rsidRPr="006A0F4A">
        <w:rPr>
          <w:rFonts w:ascii="Arial Narrow" w:hAnsi="Arial Narrow"/>
          <w:b/>
          <w:sz w:val="22"/>
          <w:szCs w:val="22"/>
        </w:rPr>
        <w:t>zmluvnú stranu</w:t>
      </w:r>
      <w:r w:rsidRPr="006A0F4A">
        <w:rPr>
          <w:rFonts w:ascii="Arial Narrow" w:hAnsi="Arial Narrow"/>
          <w:sz w:val="22"/>
          <w:szCs w:val="22"/>
        </w:rPr>
        <w:t xml:space="preserve">, ktorá oznámenie aktuálnych údajov nevykonala aj v tom zmysle, že zásielka doručená na neaktuálnu e-mailovú adresu sa bude považovať na účely tejto </w:t>
      </w:r>
      <w:r w:rsidRPr="007B7364">
        <w:rPr>
          <w:rFonts w:ascii="Arial Narrow" w:hAnsi="Arial Narrow"/>
          <w:b/>
          <w:sz w:val="22"/>
          <w:szCs w:val="22"/>
        </w:rPr>
        <w:t>Zmluvy</w:t>
      </w:r>
      <w:r w:rsidRPr="007B7364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7B7364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7B7364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501F0B27" w:rsidR="008900AE" w:rsidRPr="007B7364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7B7364">
        <w:rPr>
          <w:rFonts w:ascii="Arial Narrow" w:hAnsi="Arial Narrow"/>
          <w:bCs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6A0F4A">
        <w:rPr>
          <w:rFonts w:ascii="Arial Narrow" w:hAnsi="Arial Narrow"/>
          <w:b/>
          <w:bCs/>
          <w:sz w:val="22"/>
          <w:szCs w:val="22"/>
        </w:rPr>
        <w:t>zmluvná strana</w:t>
      </w:r>
      <w:r w:rsidRPr="006A0F4A">
        <w:rPr>
          <w:rFonts w:ascii="Arial Narrow" w:hAnsi="Arial Narrow"/>
          <w:bCs/>
          <w:sz w:val="22"/>
          <w:szCs w:val="22"/>
        </w:rPr>
        <w:t xml:space="preserve">, ktorá má tento technický problém, jeho existenciu oznámi druhej </w:t>
      </w:r>
      <w:r w:rsidRPr="006A0F4A">
        <w:rPr>
          <w:rFonts w:ascii="Arial Narrow" w:hAnsi="Arial Narrow"/>
          <w:b/>
          <w:bCs/>
          <w:sz w:val="22"/>
          <w:szCs w:val="22"/>
        </w:rPr>
        <w:t>zmluvnej strane</w:t>
      </w:r>
      <w:r w:rsidRPr="006A0F4A">
        <w:rPr>
          <w:rFonts w:ascii="Arial Narrow" w:hAnsi="Arial Narrow"/>
          <w:bCs/>
          <w:sz w:val="22"/>
          <w:szCs w:val="22"/>
        </w:rPr>
        <w:t>, v dôsledku čoho sa na ňu bude aplikovať výnimka z pravidla o momente doručenia uvedená za bodkočiarkou v</w:t>
      </w:r>
      <w:r w:rsidR="00E85E89" w:rsidRPr="006A0F4A">
        <w:rPr>
          <w:rFonts w:ascii="Arial Narrow" w:hAnsi="Arial Narrow"/>
          <w:bCs/>
          <w:sz w:val="22"/>
          <w:szCs w:val="22"/>
        </w:rPr>
        <w:t xml:space="preserve"> prvej vete v </w:t>
      </w:r>
      <w:r w:rsidRPr="006A0F4A">
        <w:rPr>
          <w:rFonts w:ascii="Arial Narrow" w:hAnsi="Arial Narrow"/>
          <w:bCs/>
          <w:sz w:val="22"/>
          <w:szCs w:val="22"/>
        </w:rPr>
        <w:t>odseku 5.7.</w:t>
      </w:r>
      <w:r w:rsidR="006666F9" w:rsidRPr="006A0F4A">
        <w:rPr>
          <w:rFonts w:ascii="Arial Narrow" w:hAnsi="Arial Narrow"/>
          <w:bCs/>
          <w:sz w:val="22"/>
          <w:szCs w:val="22"/>
        </w:rPr>
        <w:t xml:space="preserve"> článku 5 </w:t>
      </w:r>
      <w:r w:rsidR="006666F9" w:rsidRPr="006A0F4A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="006666F9" w:rsidRPr="006A0F4A">
        <w:rPr>
          <w:rFonts w:ascii="Arial Narrow" w:hAnsi="Arial Narrow"/>
          <w:bCs/>
          <w:sz w:val="22"/>
          <w:szCs w:val="22"/>
        </w:rPr>
        <w:t>.</w:t>
      </w:r>
    </w:p>
    <w:p w14:paraId="4EEACC6A" w14:textId="2ABBA3CC" w:rsidR="008900AE" w:rsidRPr="00770D9B" w:rsidRDefault="008900AE" w:rsidP="00770D9B">
      <w:pPr>
        <w:pStyle w:val="Odsekzoznamu"/>
        <w:ind w:left="426"/>
        <w:jc w:val="both"/>
        <w:rPr>
          <w:rFonts w:ascii="Arial Narrow" w:hAnsi="Arial Narrow"/>
        </w:rPr>
      </w:pPr>
      <w:r w:rsidRPr="007B7364">
        <w:rPr>
          <w:rFonts w:ascii="Arial Narrow" w:hAnsi="Arial Narrow"/>
          <w:b/>
        </w:rPr>
        <w:t xml:space="preserve">Prijímateľ </w:t>
      </w:r>
      <w:r w:rsidRPr="007B7364">
        <w:rPr>
          <w:rFonts w:ascii="Arial Narrow" w:hAnsi="Arial Narrow"/>
        </w:rPr>
        <w:t xml:space="preserve">je zodpovedný za riadne označenie poštovej schránky na účely písomnej komunikácie </w:t>
      </w:r>
      <w:r w:rsidRPr="00770D9B">
        <w:rPr>
          <w:rFonts w:ascii="Arial Narrow" w:hAnsi="Arial Narrow"/>
          <w:b/>
        </w:rPr>
        <w:t>zmluvných strán</w:t>
      </w:r>
      <w:r w:rsidRPr="00770D9B">
        <w:rPr>
          <w:rFonts w:ascii="Arial Narrow" w:hAnsi="Arial Narrow"/>
        </w:rPr>
        <w:t>.</w:t>
      </w:r>
    </w:p>
    <w:p w14:paraId="04C5EAEB" w14:textId="36258E61" w:rsidR="00E37107" w:rsidRPr="006A0F4A" w:rsidRDefault="008900AE" w:rsidP="00876EEC">
      <w:pPr>
        <w:pStyle w:val="Odsekzoznamu"/>
        <w:numPr>
          <w:ilvl w:val="1"/>
          <w:numId w:val="27"/>
        </w:numPr>
        <w:spacing w:after="0"/>
        <w:ind w:left="425" w:hanging="425"/>
        <w:jc w:val="both"/>
        <w:rPr>
          <w:rFonts w:ascii="Arial Narrow" w:hAnsi="Arial Narrow"/>
        </w:rPr>
      </w:pPr>
      <w:r w:rsidRPr="007B7364">
        <w:rPr>
          <w:rFonts w:ascii="Arial Narrow" w:hAnsi="Arial Narrow"/>
          <w:b/>
        </w:rPr>
        <w:t>Zmluvné strany</w:t>
      </w:r>
      <w:r w:rsidRPr="007B7364">
        <w:rPr>
          <w:rFonts w:ascii="Arial Narrow" w:hAnsi="Arial Narrow"/>
        </w:rPr>
        <w:t xml:space="preserve"> sa zaväzujú, že vzájomná komunikácia bude prebiehať v</w:t>
      </w:r>
      <w:r w:rsidR="001C5CDD" w:rsidRPr="007B7364">
        <w:rPr>
          <w:rFonts w:ascii="Arial Narrow" w:hAnsi="Arial Narrow"/>
        </w:rPr>
        <w:t> </w:t>
      </w:r>
      <w:r w:rsidRPr="007B7364">
        <w:rPr>
          <w:rFonts w:ascii="Arial Narrow" w:hAnsi="Arial Narrow"/>
        </w:rPr>
        <w:t>slovenskom</w:t>
      </w:r>
      <w:r w:rsidR="001C5CDD" w:rsidRPr="007B7364">
        <w:rPr>
          <w:rFonts w:ascii="Arial Narrow" w:hAnsi="Arial Narrow"/>
        </w:rPr>
        <w:t xml:space="preserve"> jazyku</w:t>
      </w:r>
      <w:r w:rsidR="003C3042" w:rsidRPr="007B7364">
        <w:rPr>
          <w:rFonts w:ascii="Arial Narrow" w:hAnsi="Arial Narrow"/>
        </w:rPr>
        <w:t>.</w:t>
      </w:r>
      <w:r w:rsidRPr="007B7364">
        <w:rPr>
          <w:rFonts w:ascii="Arial Narrow" w:hAnsi="Arial Narrow"/>
        </w:rPr>
        <w:t xml:space="preserve"> </w:t>
      </w:r>
      <w:r w:rsidR="003C3042" w:rsidRPr="007B7364">
        <w:rPr>
          <w:rFonts w:ascii="Arial Narrow" w:hAnsi="Arial Narrow"/>
        </w:rPr>
        <w:t>Každá</w:t>
      </w:r>
      <w:r w:rsidRPr="007B7364">
        <w:rPr>
          <w:rFonts w:ascii="Arial Narrow" w:hAnsi="Arial Narrow"/>
        </w:rPr>
        <w:t xml:space="preserve"> dokumentácia predkladaná </w:t>
      </w:r>
      <w:r w:rsidRPr="006A0F4A">
        <w:rPr>
          <w:rFonts w:ascii="Arial Narrow" w:hAnsi="Arial Narrow"/>
          <w:b/>
        </w:rPr>
        <w:t>Prijímateľom</w:t>
      </w:r>
      <w:r w:rsidRPr="006A0F4A">
        <w:rPr>
          <w:rFonts w:ascii="Arial Narrow" w:hAnsi="Arial Narrow"/>
        </w:rPr>
        <w:t xml:space="preserve"> v súvislosti so </w:t>
      </w:r>
      <w:r w:rsidRPr="006A0F4A">
        <w:rPr>
          <w:rFonts w:ascii="Arial Narrow" w:hAnsi="Arial Narrow"/>
          <w:b/>
        </w:rPr>
        <w:t>Zmluvou</w:t>
      </w:r>
      <w:r w:rsidRPr="006A0F4A">
        <w:rPr>
          <w:rFonts w:ascii="Arial Narrow" w:hAnsi="Arial Narrow"/>
        </w:rPr>
        <w:t xml:space="preserve"> a/alebo s </w:t>
      </w:r>
      <w:r w:rsidRPr="006A0F4A">
        <w:rPr>
          <w:rFonts w:ascii="Arial Narrow" w:hAnsi="Arial Narrow"/>
          <w:b/>
        </w:rPr>
        <w:t>Projektom</w:t>
      </w:r>
      <w:r w:rsidRPr="006A0F4A">
        <w:rPr>
          <w:rFonts w:ascii="Arial Narrow" w:hAnsi="Arial Narrow"/>
        </w:rPr>
        <w:t xml:space="preserve"> bude predkladaná v</w:t>
      </w:r>
      <w:r w:rsidR="00970F2B" w:rsidRPr="006A0F4A">
        <w:rPr>
          <w:rFonts w:ascii="Arial Narrow" w:hAnsi="Arial Narrow"/>
        </w:rPr>
        <w:t> slovenskom jazyku.</w:t>
      </w:r>
    </w:p>
    <w:p w14:paraId="512CFB72" w14:textId="77777777" w:rsidR="00046488" w:rsidRPr="006A0F4A" w:rsidRDefault="00046488" w:rsidP="00AE6B00">
      <w:pPr>
        <w:pStyle w:val="Odsekzoznamu"/>
        <w:spacing w:after="0"/>
        <w:ind w:left="425"/>
        <w:jc w:val="both"/>
        <w:rPr>
          <w:rFonts w:ascii="Arial Narrow" w:hAnsi="Arial Narrow"/>
        </w:rPr>
      </w:pPr>
    </w:p>
    <w:p w14:paraId="4D1843C7" w14:textId="77777777" w:rsidR="00B84EFC" w:rsidRPr="006A0F4A" w:rsidRDefault="008900AE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Článok 6 </w:t>
      </w:r>
    </w:p>
    <w:p w14:paraId="36ECF618" w14:textId="77777777" w:rsidR="008900AE" w:rsidRPr="006A0F4A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6A0F4A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6A0F4A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7DBE2397" w14:textId="05D86488" w:rsidR="008900AE" w:rsidRPr="006A0F4A" w:rsidRDefault="008900AE" w:rsidP="00ED3F4B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Táto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006A0F4A">
        <w:rPr>
          <w:rFonts w:ascii="Arial Narrow" w:hAnsi="Arial Narrow"/>
          <w:b/>
          <w:sz w:val="22"/>
          <w:szCs w:val="22"/>
        </w:rPr>
        <w:t xml:space="preserve">zmluvnými stranami. </w:t>
      </w:r>
      <w:r w:rsidRPr="006A0F4A">
        <w:rPr>
          <w:rFonts w:ascii="Arial Narrow" w:hAnsi="Arial Narrow"/>
          <w:bCs/>
          <w:sz w:val="22"/>
          <w:szCs w:val="22"/>
        </w:rPr>
        <w:t>Táto</w:t>
      </w:r>
      <w:r w:rsidRPr="006A0F4A">
        <w:rPr>
          <w:rFonts w:ascii="Arial Narrow" w:hAnsi="Arial Narrow"/>
          <w:b/>
          <w:sz w:val="22"/>
          <w:szCs w:val="22"/>
        </w:rPr>
        <w:t xml:space="preserve"> Zmluva</w:t>
      </w:r>
      <w:r w:rsidRPr="006A0F4A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zákonov (zákon o slobode informácií) v  znení neskorších predpisov (ďalej len „</w:t>
      </w:r>
      <w:r w:rsidRPr="006A0F4A">
        <w:rPr>
          <w:rFonts w:ascii="Arial Narrow" w:hAnsi="Arial Narrow"/>
          <w:b/>
          <w:sz w:val="22"/>
          <w:szCs w:val="22"/>
        </w:rPr>
        <w:t>zákon o slobode informácií</w:t>
      </w:r>
      <w:r w:rsidRPr="006A0F4A">
        <w:rPr>
          <w:rFonts w:ascii="Arial Narrow" w:hAnsi="Arial Narrow"/>
          <w:sz w:val="22"/>
          <w:szCs w:val="22"/>
        </w:rPr>
        <w:t xml:space="preserve">“) povinne zverejňovanou zmluvou a nadobúda účinnosť </w:t>
      </w:r>
      <w:r w:rsidR="00211EFF" w:rsidRPr="006A0F4A">
        <w:rPr>
          <w:rFonts w:ascii="Arial Narrow" w:hAnsi="Arial Narrow"/>
          <w:sz w:val="22"/>
          <w:szCs w:val="22"/>
        </w:rPr>
        <w:t xml:space="preserve">kalendárnym </w:t>
      </w:r>
      <w:r w:rsidRPr="006A0F4A">
        <w:rPr>
          <w:rFonts w:ascii="Arial Narrow" w:hAnsi="Arial Narrow"/>
          <w:sz w:val="22"/>
          <w:szCs w:val="22"/>
        </w:rPr>
        <w:t>dňom nasledujúcim po</w:t>
      </w:r>
      <w:r w:rsidR="00211EFF" w:rsidRPr="006A0F4A">
        <w:rPr>
          <w:rFonts w:ascii="Arial Narrow" w:hAnsi="Arial Narrow"/>
          <w:sz w:val="22"/>
          <w:szCs w:val="22"/>
        </w:rPr>
        <w:t xml:space="preserve"> kalendárnom</w:t>
      </w:r>
      <w:r w:rsidRPr="006A0F4A">
        <w:rPr>
          <w:rFonts w:ascii="Arial Narrow" w:hAnsi="Arial Narrow"/>
          <w:sz w:val="22"/>
          <w:szCs w:val="22"/>
        </w:rPr>
        <w:t xml:space="preserve"> dni jej </w:t>
      </w:r>
      <w:r w:rsidR="00211EFF" w:rsidRPr="006A0F4A">
        <w:rPr>
          <w:rFonts w:ascii="Arial Narrow" w:hAnsi="Arial Narrow"/>
          <w:sz w:val="22"/>
          <w:szCs w:val="22"/>
        </w:rPr>
        <w:t xml:space="preserve">prvého </w:t>
      </w:r>
      <w:r w:rsidRPr="006A0F4A">
        <w:rPr>
          <w:rFonts w:ascii="Arial Narrow" w:hAnsi="Arial Narrow"/>
          <w:sz w:val="22"/>
          <w:szCs w:val="22"/>
        </w:rPr>
        <w:t xml:space="preserve">zverejnenia v Centrálnom registri zmlúv. Za súčasného rešpektovania ochrany osobnosti a osobných údajov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vyhlasujú, že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informácií, v dôsledku čoho vyjadrujú súhlas s jej zverejnením.</w:t>
      </w:r>
      <w:r w:rsidRPr="006A0F4A">
        <w:rPr>
          <w:rFonts w:ascii="Arial Narrow" w:hAnsi="Arial Narrow"/>
          <w:vanish/>
          <w:sz w:val="22"/>
          <w:szCs w:val="22"/>
        </w:rPr>
        <w:cr/>
        <w:t>.1. a bodu 5.1. tohto článku  m st moze pomenit tie cislao vzp plus o sa k tomu  na ostatne ustanovenia vzp,najma prava a</w:t>
      </w:r>
      <w:r w:rsidR="008D2E26" w:rsidRPr="006A0F4A">
        <w:rPr>
          <w:rFonts w:ascii="Arial Narrow" w:hAnsi="Arial Narrow"/>
          <w:vanish/>
          <w:sz w:val="22"/>
          <w:szCs w:val="22"/>
        </w:rPr>
        <w:t> </w:t>
      </w:r>
      <w:r w:rsidRPr="006A0F4A">
        <w:rPr>
          <w:rFonts w:ascii="Arial Narrow" w:hAnsi="Arial Narrow"/>
          <w:vanish/>
          <w:sz w:val="22"/>
          <w:szCs w:val="22"/>
        </w:rPr>
        <w:t>povin</w:t>
      </w:r>
      <w:r w:rsidR="008D2E26" w:rsidRPr="006A0F4A">
        <w:rPr>
          <w:rFonts w:ascii="Arial Narrow" w:hAnsi="Arial Narrow"/>
          <w:sz w:val="22"/>
          <w:szCs w:val="22"/>
        </w:rPr>
        <w:t xml:space="preserve"> </w:t>
      </w:r>
    </w:p>
    <w:p w14:paraId="026857FD" w14:textId="0C3EEAEA" w:rsidR="008900AE" w:rsidRPr="006A0F4A" w:rsidRDefault="008900AE" w:rsidP="00B84EFC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Túto </w:t>
      </w:r>
      <w:r w:rsidRPr="006A0F4A">
        <w:rPr>
          <w:rFonts w:ascii="Arial Narrow" w:hAnsi="Arial Narrow"/>
          <w:b/>
          <w:bCs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Pr="006A0F4A">
        <w:rPr>
          <w:rFonts w:ascii="Arial Narrow" w:hAnsi="Arial Narrow"/>
          <w:b/>
          <w:bCs/>
          <w:sz w:val="22"/>
          <w:szCs w:val="22"/>
        </w:rPr>
        <w:t>zmluvných strán</w:t>
      </w:r>
      <w:r w:rsidRPr="006A0F4A">
        <w:rPr>
          <w:rFonts w:ascii="Arial Narrow" w:hAnsi="Arial Narrow"/>
          <w:sz w:val="22"/>
          <w:szCs w:val="22"/>
        </w:rPr>
        <w:t xml:space="preserve">, pričom akékoľvek zmeny alebo doplnky musia byť vykonané vo forme písomného a očíslovaného dodatku k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, pokiaľ v 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95263D" w:rsidRPr="006A0F4A">
        <w:rPr>
          <w:rFonts w:ascii="Arial Narrow" w:hAnsi="Arial Narrow"/>
          <w:sz w:val="22"/>
          <w:szCs w:val="22"/>
        </w:rPr>
        <w:t xml:space="preserve">(najmä v článku </w:t>
      </w:r>
      <w:r w:rsidR="008D2E26" w:rsidRPr="006A0F4A">
        <w:rPr>
          <w:rFonts w:ascii="Arial Narrow" w:hAnsi="Arial Narrow"/>
          <w:sz w:val="22"/>
          <w:szCs w:val="22"/>
        </w:rPr>
        <w:t>10</w:t>
      </w:r>
      <w:r w:rsidR="0095263D" w:rsidRPr="006A0F4A">
        <w:rPr>
          <w:rFonts w:ascii="Arial Narrow" w:hAnsi="Arial Narrow"/>
          <w:sz w:val="22"/>
          <w:szCs w:val="22"/>
        </w:rPr>
        <w:t xml:space="preserve"> </w:t>
      </w:r>
      <w:r w:rsidR="0095263D" w:rsidRPr="006A0F4A">
        <w:rPr>
          <w:rFonts w:ascii="Arial Narrow" w:hAnsi="Arial Narrow"/>
          <w:b/>
          <w:bCs/>
          <w:sz w:val="22"/>
          <w:szCs w:val="22"/>
        </w:rPr>
        <w:t>VZP</w:t>
      </w:r>
      <w:r w:rsidR="0095263D" w:rsidRPr="006A0F4A">
        <w:rPr>
          <w:rFonts w:ascii="Arial Narrow" w:hAnsi="Arial Narrow"/>
          <w:sz w:val="22"/>
          <w:szCs w:val="22"/>
        </w:rPr>
        <w:t xml:space="preserve">) </w:t>
      </w:r>
      <w:r w:rsidRPr="006A0F4A">
        <w:rPr>
          <w:rFonts w:ascii="Arial Narrow" w:hAnsi="Arial Narrow"/>
          <w:sz w:val="22"/>
          <w:szCs w:val="22"/>
        </w:rPr>
        <w:t>nie je stanovené inak.</w:t>
      </w:r>
    </w:p>
    <w:p w14:paraId="52B51981" w14:textId="6103FD44" w:rsidR="008900AE" w:rsidRPr="006A0F4A" w:rsidRDefault="008900AE" w:rsidP="006D1CE9">
      <w:pPr>
        <w:numPr>
          <w:ilvl w:val="1"/>
          <w:numId w:val="11"/>
        </w:numPr>
        <w:tabs>
          <w:tab w:val="left" w:pos="426"/>
        </w:tabs>
        <w:ind w:left="454" w:hanging="454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Táto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sa uzatvára na dobu určitú a jej </w:t>
      </w:r>
      <w:r w:rsidR="009C332B" w:rsidRPr="006A0F4A">
        <w:rPr>
          <w:rFonts w:ascii="Arial Narrow" w:hAnsi="Arial Narrow"/>
          <w:sz w:val="22"/>
          <w:szCs w:val="22"/>
        </w:rPr>
        <w:t xml:space="preserve">platnosť </w:t>
      </w:r>
      <w:r w:rsidRPr="006A0F4A">
        <w:rPr>
          <w:rFonts w:ascii="Arial Narrow" w:hAnsi="Arial Narrow"/>
          <w:sz w:val="22"/>
          <w:szCs w:val="22"/>
        </w:rPr>
        <w:t>a účinnosť končí</w:t>
      </w:r>
      <w:r w:rsidR="008C0BCE" w:rsidRPr="006A0F4A">
        <w:rPr>
          <w:rFonts w:ascii="Arial Narrow" w:hAnsi="Arial Narrow"/>
          <w:sz w:val="22"/>
          <w:szCs w:val="22"/>
        </w:rPr>
        <w:t xml:space="preserve"> </w:t>
      </w:r>
      <w:r w:rsidR="006021B4" w:rsidRPr="006A0F4A">
        <w:rPr>
          <w:rFonts w:ascii="Arial Narrow" w:hAnsi="Arial Narrow"/>
          <w:sz w:val="22"/>
          <w:szCs w:val="22"/>
        </w:rPr>
        <w:t xml:space="preserve">30. kalendárny deň po predložení poslednej </w:t>
      </w:r>
      <w:r w:rsidR="006021B4" w:rsidRPr="006A0F4A">
        <w:rPr>
          <w:rFonts w:ascii="Arial Narrow" w:hAnsi="Arial Narrow"/>
          <w:b/>
          <w:sz w:val="22"/>
          <w:szCs w:val="22"/>
        </w:rPr>
        <w:t>Následnej monitorovacej správy</w:t>
      </w:r>
      <w:r w:rsidR="006021B4" w:rsidRPr="006A0F4A">
        <w:rPr>
          <w:rFonts w:ascii="Arial Narrow" w:hAnsi="Arial Narrow"/>
          <w:sz w:val="22"/>
          <w:szCs w:val="22"/>
        </w:rPr>
        <w:t xml:space="preserve">, ktorú je </w:t>
      </w:r>
      <w:r w:rsidR="006021B4" w:rsidRPr="006A0F4A">
        <w:rPr>
          <w:rFonts w:ascii="Arial Narrow" w:hAnsi="Arial Narrow"/>
          <w:b/>
          <w:sz w:val="22"/>
          <w:szCs w:val="22"/>
        </w:rPr>
        <w:t>Prijímateľ</w:t>
      </w:r>
      <w:r w:rsidR="006021B4" w:rsidRPr="006A0F4A">
        <w:rPr>
          <w:rFonts w:ascii="Arial Narrow" w:hAnsi="Arial Narrow"/>
          <w:sz w:val="22"/>
          <w:szCs w:val="22"/>
        </w:rPr>
        <w:t xml:space="preserve"> povinný predložiť </w:t>
      </w:r>
      <w:r w:rsidR="006021B4" w:rsidRPr="006A0F4A">
        <w:rPr>
          <w:rFonts w:ascii="Arial Narrow" w:hAnsi="Arial Narrow"/>
          <w:b/>
          <w:sz w:val="22"/>
          <w:szCs w:val="22"/>
        </w:rPr>
        <w:t>Vykonávateľovi</w:t>
      </w:r>
      <w:r w:rsidR="006021B4" w:rsidRPr="006A0F4A">
        <w:rPr>
          <w:rFonts w:ascii="Arial Narrow" w:hAnsi="Arial Narrow"/>
          <w:sz w:val="22"/>
          <w:szCs w:val="22"/>
        </w:rPr>
        <w:t xml:space="preserve"> v súlade s čl. 5 ods. 5 VZP, ak v tejto lehote </w:t>
      </w:r>
      <w:r w:rsidR="006021B4" w:rsidRPr="006A0F4A">
        <w:rPr>
          <w:rFonts w:ascii="Arial Narrow" w:hAnsi="Arial Narrow"/>
          <w:b/>
          <w:sz w:val="22"/>
          <w:szCs w:val="22"/>
        </w:rPr>
        <w:t>Vykonávateľ</w:t>
      </w:r>
      <w:r w:rsidR="006021B4" w:rsidRPr="006A0F4A">
        <w:rPr>
          <w:rFonts w:ascii="Arial Narrow" w:hAnsi="Arial Narrow"/>
          <w:sz w:val="22"/>
          <w:szCs w:val="22"/>
        </w:rPr>
        <w:t xml:space="preserve"> neoznámil </w:t>
      </w:r>
      <w:r w:rsidR="006021B4" w:rsidRPr="006A0F4A">
        <w:rPr>
          <w:rFonts w:ascii="Arial Narrow" w:hAnsi="Arial Narrow"/>
          <w:b/>
          <w:sz w:val="22"/>
          <w:szCs w:val="22"/>
        </w:rPr>
        <w:t>Prijímateľovi</w:t>
      </w:r>
      <w:r w:rsidR="006021B4" w:rsidRPr="006A0F4A">
        <w:rPr>
          <w:rFonts w:ascii="Arial Narrow" w:hAnsi="Arial Narrow"/>
          <w:sz w:val="22"/>
          <w:szCs w:val="22"/>
        </w:rPr>
        <w:t xml:space="preserve">, že má námietky vo vzťahu k plneniu povinností vyplývajúcich zo </w:t>
      </w:r>
      <w:r w:rsidR="006021B4" w:rsidRPr="006A0F4A">
        <w:rPr>
          <w:rFonts w:ascii="Arial Narrow" w:hAnsi="Arial Narrow"/>
          <w:b/>
          <w:sz w:val="22"/>
          <w:szCs w:val="22"/>
        </w:rPr>
        <w:t>Zmluvy</w:t>
      </w:r>
      <w:r w:rsidR="006021B4" w:rsidRPr="006A0F4A">
        <w:rPr>
          <w:rFonts w:ascii="Arial Narrow" w:hAnsi="Arial Narrow"/>
          <w:sz w:val="22"/>
          <w:szCs w:val="22"/>
        </w:rPr>
        <w:t xml:space="preserve">. V prípade, že takéto námietky </w:t>
      </w:r>
      <w:r w:rsidR="006021B4" w:rsidRPr="006A0F4A">
        <w:rPr>
          <w:rFonts w:ascii="Arial Narrow" w:hAnsi="Arial Narrow"/>
          <w:b/>
          <w:sz w:val="22"/>
          <w:szCs w:val="22"/>
        </w:rPr>
        <w:t>Prijímateľovi Vykonávateľ</w:t>
      </w:r>
      <w:r w:rsidR="006021B4" w:rsidRPr="006A0F4A">
        <w:rPr>
          <w:rFonts w:ascii="Arial Narrow" w:hAnsi="Arial Narrow"/>
          <w:sz w:val="22"/>
          <w:szCs w:val="22"/>
        </w:rPr>
        <w:t xml:space="preserve"> oznámil, účinnosť </w:t>
      </w:r>
      <w:r w:rsidR="006021B4" w:rsidRPr="006A0F4A">
        <w:rPr>
          <w:rFonts w:ascii="Arial Narrow" w:hAnsi="Arial Narrow"/>
          <w:b/>
          <w:sz w:val="22"/>
          <w:szCs w:val="22"/>
        </w:rPr>
        <w:t>Zmluvy</w:t>
      </w:r>
      <w:r w:rsidR="006021B4" w:rsidRPr="006A0F4A">
        <w:rPr>
          <w:rFonts w:ascii="Arial Narrow" w:hAnsi="Arial Narrow"/>
          <w:sz w:val="22"/>
          <w:szCs w:val="22"/>
        </w:rPr>
        <w:t xml:space="preserve"> končí</w:t>
      </w:r>
      <w:r w:rsidR="00ED3F4B" w:rsidRPr="006A0F4A">
        <w:rPr>
          <w:rFonts w:ascii="Arial Narrow" w:hAnsi="Arial Narrow"/>
          <w:sz w:val="22"/>
          <w:szCs w:val="22"/>
        </w:rPr>
        <w:t xml:space="preserve"> </w:t>
      </w:r>
      <w:r w:rsidR="006021B4" w:rsidRPr="006A0F4A">
        <w:rPr>
          <w:rFonts w:ascii="Arial Narrow" w:hAnsi="Arial Narrow"/>
          <w:sz w:val="22"/>
          <w:szCs w:val="22"/>
        </w:rPr>
        <w:t>dňom</w:t>
      </w:r>
      <w:r w:rsidR="00ED3F4B" w:rsidRPr="006A0F4A">
        <w:rPr>
          <w:rFonts w:ascii="Arial Narrow" w:hAnsi="Arial Narrow"/>
          <w:sz w:val="22"/>
          <w:szCs w:val="22"/>
        </w:rPr>
        <w:t>,</w:t>
      </w:r>
      <w:r w:rsidR="006021B4" w:rsidRPr="006A0F4A">
        <w:rPr>
          <w:rFonts w:ascii="Arial Narrow" w:hAnsi="Arial Narrow"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sz w:val="22"/>
          <w:szCs w:val="22"/>
        </w:rPr>
        <w:t>kedy</w:t>
      </w:r>
      <w:r w:rsidR="00EF70D9" w:rsidRPr="006A0F4A">
        <w:rPr>
          <w:rFonts w:ascii="Arial Narrow" w:hAnsi="Arial Narrow"/>
          <w:sz w:val="22"/>
          <w:szCs w:val="22"/>
        </w:rPr>
        <w:t xml:space="preserve"> Vykonávateľ doručí </w:t>
      </w:r>
      <w:r w:rsidR="00EF70D9" w:rsidRPr="006A0F4A">
        <w:rPr>
          <w:rFonts w:ascii="Arial Narrow" w:hAnsi="Arial Narrow"/>
          <w:b/>
          <w:sz w:val="22"/>
          <w:szCs w:val="22"/>
        </w:rPr>
        <w:t>Prijímateľovi</w:t>
      </w:r>
      <w:r w:rsidR="00EF70D9" w:rsidRPr="006A0F4A">
        <w:rPr>
          <w:rFonts w:ascii="Arial Narrow" w:hAnsi="Arial Narrow"/>
          <w:sz w:val="22"/>
          <w:szCs w:val="22"/>
        </w:rPr>
        <w:t xml:space="preserve"> oznámenie o vysporiadaní námietok</w:t>
      </w:r>
      <w:r w:rsidR="006021B4" w:rsidRPr="006A0F4A">
        <w:rPr>
          <w:rFonts w:ascii="Arial Narrow" w:hAnsi="Arial Narrow"/>
          <w:sz w:val="22"/>
          <w:szCs w:val="22"/>
        </w:rPr>
        <w:t>. Odlišne od predchádzajúcej vety končí</w:t>
      </w:r>
      <w:r w:rsidR="00A35B74" w:rsidRPr="006A0F4A">
        <w:rPr>
          <w:rFonts w:ascii="Arial Narrow" w:hAnsi="Arial Narrow"/>
          <w:sz w:val="22"/>
          <w:szCs w:val="22"/>
        </w:rPr>
        <w:t xml:space="preserve"> </w:t>
      </w:r>
      <w:r w:rsidR="00B41F56" w:rsidRPr="006A0F4A">
        <w:rPr>
          <w:rFonts w:ascii="Arial Narrow" w:hAnsi="Arial Narrow"/>
          <w:sz w:val="22"/>
          <w:szCs w:val="22"/>
        </w:rPr>
        <w:t>platnosť a</w:t>
      </w:r>
      <w:r w:rsidR="006021B4" w:rsidRPr="006A0F4A">
        <w:rPr>
          <w:rFonts w:ascii="Arial Narrow" w:hAnsi="Arial Narrow"/>
          <w:sz w:val="22"/>
          <w:szCs w:val="22"/>
        </w:rPr>
        <w:t xml:space="preserve"> účinnosť </w:t>
      </w:r>
      <w:r w:rsidR="006021B4" w:rsidRPr="006A0F4A">
        <w:rPr>
          <w:rFonts w:ascii="Arial Narrow" w:hAnsi="Arial Narrow"/>
          <w:b/>
          <w:sz w:val="22"/>
          <w:szCs w:val="22"/>
        </w:rPr>
        <w:t>Zmluvy</w:t>
      </w:r>
      <w:r w:rsidR="006021B4" w:rsidRPr="006A0F4A">
        <w:rPr>
          <w:rFonts w:ascii="Arial Narrow" w:hAnsi="Arial Narrow"/>
          <w:sz w:val="22"/>
          <w:szCs w:val="22"/>
        </w:rPr>
        <w:t xml:space="preserve"> </w:t>
      </w:r>
      <w:r w:rsidR="00600124" w:rsidRPr="006A0F4A">
        <w:rPr>
          <w:rFonts w:ascii="Arial Narrow" w:hAnsi="Arial Narrow"/>
          <w:sz w:val="22"/>
          <w:szCs w:val="22"/>
        </w:rPr>
        <w:t>podľa</w:t>
      </w:r>
      <w:r w:rsidR="006021B4" w:rsidRPr="006A0F4A">
        <w:rPr>
          <w:rFonts w:ascii="Arial Narrow" w:hAnsi="Arial Narrow"/>
          <w:sz w:val="22"/>
          <w:szCs w:val="22"/>
        </w:rPr>
        <w:t>:</w:t>
      </w:r>
    </w:p>
    <w:p w14:paraId="08A0468E" w14:textId="5E5F35E2" w:rsidR="008900AE" w:rsidRPr="006A0F4A" w:rsidRDefault="0095263D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Č</w:t>
      </w:r>
      <w:r w:rsidR="008900AE" w:rsidRPr="006A0F4A">
        <w:rPr>
          <w:rFonts w:ascii="Arial Narrow" w:hAnsi="Arial Narrow"/>
          <w:sz w:val="22"/>
          <w:szCs w:val="22"/>
        </w:rPr>
        <w:t>lánku</w:t>
      </w:r>
      <w:r w:rsidRPr="006A0F4A">
        <w:rPr>
          <w:rFonts w:ascii="Arial Narrow" w:hAnsi="Arial Narrow"/>
          <w:sz w:val="22"/>
          <w:szCs w:val="22"/>
        </w:rPr>
        <w:t xml:space="preserve"> 2 ods.</w:t>
      </w:r>
      <w:r w:rsidR="00DE28A9" w:rsidRPr="006A0F4A">
        <w:rPr>
          <w:rFonts w:ascii="Arial Narrow" w:hAnsi="Arial Narrow"/>
          <w:sz w:val="22"/>
          <w:szCs w:val="22"/>
        </w:rPr>
        <w:t xml:space="preserve"> 4, písm. g)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124D6F" w:rsidRPr="006A0F4A">
        <w:rPr>
          <w:rFonts w:ascii="Arial Narrow" w:hAnsi="Arial Narrow"/>
          <w:sz w:val="22"/>
          <w:szCs w:val="22"/>
        </w:rPr>
        <w:t xml:space="preserve">VZP, článku </w:t>
      </w:r>
      <w:r w:rsidRPr="006A0F4A">
        <w:rPr>
          <w:rFonts w:ascii="Arial Narrow" w:hAnsi="Arial Narrow"/>
          <w:sz w:val="22"/>
          <w:szCs w:val="22"/>
        </w:rPr>
        <w:t>1</w:t>
      </w:r>
      <w:r w:rsidR="00F476E5" w:rsidRPr="006A0F4A">
        <w:rPr>
          <w:rFonts w:ascii="Arial Narrow" w:hAnsi="Arial Narrow"/>
          <w:sz w:val="22"/>
          <w:szCs w:val="22"/>
        </w:rPr>
        <w:t>3</w:t>
      </w:r>
      <w:r w:rsidR="00DE28A9" w:rsidRPr="006A0F4A">
        <w:rPr>
          <w:rFonts w:ascii="Arial Narrow" w:hAnsi="Arial Narrow"/>
          <w:sz w:val="22"/>
          <w:szCs w:val="22"/>
        </w:rPr>
        <w:t xml:space="preserve"> a 14</w:t>
      </w:r>
      <w:r w:rsidR="008900AE" w:rsidRPr="006A0F4A">
        <w:rPr>
          <w:rFonts w:ascii="Arial Narrow" w:hAnsi="Arial Narrow"/>
          <w:sz w:val="22"/>
          <w:szCs w:val="22"/>
        </w:rPr>
        <w:t xml:space="preserve"> </w:t>
      </w:r>
      <w:r w:rsidR="008900AE" w:rsidRPr="006A0F4A">
        <w:rPr>
          <w:rFonts w:ascii="Arial Narrow" w:hAnsi="Arial Narrow"/>
          <w:b/>
          <w:sz w:val="22"/>
          <w:szCs w:val="22"/>
        </w:rPr>
        <w:t>VZP</w:t>
      </w:r>
      <w:r w:rsidR="008900AE" w:rsidRPr="006A0F4A">
        <w:rPr>
          <w:rFonts w:ascii="Arial Narrow" w:hAnsi="Arial Narrow"/>
          <w:sz w:val="22"/>
          <w:szCs w:val="22"/>
        </w:rPr>
        <w:t xml:space="preserve">, ktorých </w:t>
      </w:r>
      <w:r w:rsidR="00442C50" w:rsidRPr="006A0F4A">
        <w:rPr>
          <w:rFonts w:ascii="Arial Narrow" w:hAnsi="Arial Narrow"/>
          <w:sz w:val="22"/>
          <w:szCs w:val="22"/>
        </w:rPr>
        <w:t xml:space="preserve">platnosť a </w:t>
      </w:r>
      <w:r w:rsidR="008900AE" w:rsidRPr="006A0F4A">
        <w:rPr>
          <w:rFonts w:ascii="Arial Narrow" w:hAnsi="Arial Narrow"/>
          <w:sz w:val="22"/>
          <w:szCs w:val="22"/>
        </w:rPr>
        <w:t xml:space="preserve">účinnosť končí </w:t>
      </w:r>
      <w:r w:rsidR="00600124" w:rsidRPr="006A0F4A">
        <w:rPr>
          <w:rFonts w:ascii="Arial Narrow" w:hAnsi="Arial Narrow"/>
          <w:sz w:val="22"/>
          <w:szCs w:val="22"/>
        </w:rPr>
        <w:t xml:space="preserve">schválením poslednej následnej monitorovacej správy, pričom do 3 mesiacov od skončenia realizácie projektu musia byť finančné </w:t>
      </w:r>
      <w:r w:rsidR="008900AE" w:rsidRPr="006A0F4A">
        <w:rPr>
          <w:rFonts w:ascii="Arial Narrow" w:hAnsi="Arial Narrow"/>
          <w:sz w:val="22"/>
          <w:szCs w:val="22"/>
        </w:rPr>
        <w:t>vzťah</w:t>
      </w:r>
      <w:r w:rsidR="00600124" w:rsidRPr="006A0F4A">
        <w:rPr>
          <w:rFonts w:ascii="Arial Narrow" w:hAnsi="Arial Narrow"/>
          <w:sz w:val="22"/>
          <w:szCs w:val="22"/>
        </w:rPr>
        <w:t>y</w:t>
      </w:r>
      <w:r w:rsidR="008900AE" w:rsidRPr="006A0F4A">
        <w:rPr>
          <w:rFonts w:ascii="Arial Narrow" w:hAnsi="Arial Narrow"/>
          <w:sz w:val="22"/>
          <w:szCs w:val="22"/>
        </w:rPr>
        <w:t xml:space="preserve"> medzi </w:t>
      </w:r>
      <w:r w:rsidR="008900AE" w:rsidRPr="006A0F4A">
        <w:rPr>
          <w:rFonts w:ascii="Arial Narrow" w:hAnsi="Arial Narrow"/>
          <w:b/>
          <w:sz w:val="22"/>
          <w:szCs w:val="22"/>
        </w:rPr>
        <w:t xml:space="preserve">Vykonávateľom </w:t>
      </w:r>
      <w:r w:rsidR="008900AE" w:rsidRPr="006A0F4A">
        <w:rPr>
          <w:rFonts w:ascii="Arial Narrow" w:hAnsi="Arial Narrow"/>
          <w:sz w:val="22"/>
          <w:szCs w:val="22"/>
        </w:rPr>
        <w:t>a</w:t>
      </w:r>
      <w:r w:rsidR="008900AE" w:rsidRPr="006A0F4A">
        <w:rPr>
          <w:rFonts w:ascii="Arial Narrow" w:hAnsi="Arial Narrow"/>
          <w:b/>
          <w:sz w:val="22"/>
          <w:szCs w:val="22"/>
        </w:rPr>
        <w:t> Prijímateľom</w:t>
      </w:r>
      <w:r w:rsidR="008900AE" w:rsidRPr="006A0F4A">
        <w:rPr>
          <w:rFonts w:ascii="Arial Narrow" w:hAnsi="Arial Narrow"/>
          <w:sz w:val="22"/>
          <w:szCs w:val="22"/>
        </w:rPr>
        <w:t xml:space="preserve"> na základe </w:t>
      </w:r>
      <w:r w:rsidR="008900AE" w:rsidRPr="006A0F4A">
        <w:rPr>
          <w:rFonts w:ascii="Arial Narrow" w:hAnsi="Arial Narrow"/>
          <w:b/>
          <w:sz w:val="22"/>
          <w:szCs w:val="22"/>
        </w:rPr>
        <w:t>Zmluvy</w:t>
      </w:r>
      <w:r w:rsidR="00600124" w:rsidRPr="006A0F4A">
        <w:rPr>
          <w:rFonts w:ascii="Arial Narrow" w:hAnsi="Arial Narrow"/>
          <w:b/>
          <w:sz w:val="22"/>
          <w:szCs w:val="22"/>
        </w:rPr>
        <w:t xml:space="preserve"> </w:t>
      </w:r>
      <w:r w:rsidR="00600124" w:rsidRPr="006A0F4A">
        <w:rPr>
          <w:rFonts w:ascii="Arial Narrow" w:hAnsi="Arial Narrow"/>
          <w:sz w:val="22"/>
          <w:szCs w:val="22"/>
        </w:rPr>
        <w:t>vysporiadané;</w:t>
      </w:r>
    </w:p>
    <w:p w14:paraId="07BF5D27" w14:textId="05A30F59" w:rsidR="008900AE" w:rsidRPr="006A0F4A" w:rsidRDefault="008900AE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tých ustanovení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>, ktoré majú sankčný charakter pre prípad porušenia povinností vyplývajúcich pre</w:t>
      </w:r>
      <w:r w:rsidRPr="006A0F4A">
        <w:rPr>
          <w:rFonts w:ascii="Arial Narrow" w:hAnsi="Arial Narrow"/>
          <w:b/>
          <w:sz w:val="22"/>
          <w:szCs w:val="22"/>
        </w:rPr>
        <w:t xml:space="preserve"> Prijímateľa</w:t>
      </w:r>
      <w:r w:rsidRPr="006A0F4A">
        <w:rPr>
          <w:rFonts w:ascii="Arial Narrow" w:hAnsi="Arial Narrow"/>
          <w:sz w:val="22"/>
          <w:szCs w:val="22"/>
        </w:rPr>
        <w:t xml:space="preserve">, s výnimkou zmluvnej pokuty, pričom ich </w:t>
      </w:r>
      <w:r w:rsidR="000427A3" w:rsidRPr="006A0F4A">
        <w:rPr>
          <w:rFonts w:ascii="Arial Narrow" w:hAnsi="Arial Narrow"/>
          <w:sz w:val="22"/>
          <w:szCs w:val="22"/>
        </w:rPr>
        <w:t xml:space="preserve">platnosť a </w:t>
      </w:r>
      <w:r w:rsidRPr="006A0F4A">
        <w:rPr>
          <w:rFonts w:ascii="Arial Narrow" w:hAnsi="Arial Narrow"/>
          <w:sz w:val="22"/>
          <w:szCs w:val="22"/>
        </w:rPr>
        <w:t>účinnosť končí s</w:t>
      </w:r>
      <w:r w:rsidR="000427A3" w:rsidRPr="006A0F4A">
        <w:rPr>
          <w:rFonts w:ascii="Arial Narrow" w:hAnsi="Arial Narrow"/>
          <w:sz w:val="22"/>
          <w:szCs w:val="22"/>
        </w:rPr>
        <w:t xml:space="preserve"> platnosťou a </w:t>
      </w:r>
      <w:r w:rsidRPr="006A0F4A">
        <w:rPr>
          <w:rFonts w:ascii="Arial Narrow" w:hAnsi="Arial Narrow"/>
          <w:sz w:val="22"/>
          <w:szCs w:val="22"/>
        </w:rPr>
        <w:t>účinnosťou predmetných článkov</w:t>
      </w:r>
      <w:r w:rsidR="00016B5B" w:rsidRPr="006A0F4A">
        <w:rPr>
          <w:rFonts w:ascii="Arial Narrow" w:hAnsi="Arial Narrow"/>
          <w:sz w:val="22"/>
          <w:szCs w:val="22"/>
        </w:rPr>
        <w:t>.</w:t>
      </w:r>
    </w:p>
    <w:p w14:paraId="3164573C" w14:textId="77B28D00" w:rsidR="003E18F7" w:rsidRPr="006A0F4A" w:rsidRDefault="008900AE" w:rsidP="003E18F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lastRenderedPageBreak/>
        <w:t>Prijímateľ</w:t>
      </w:r>
      <w:r w:rsidRPr="006A0F4A">
        <w:rPr>
          <w:rFonts w:ascii="Arial Narrow" w:hAnsi="Arial Narrow"/>
          <w:sz w:val="22"/>
          <w:szCs w:val="22"/>
        </w:rPr>
        <w:t xml:space="preserve"> vyhlasuje, že mu nie sú známe žiadne okolnosti, ktoré by negatívne ovplyvnili jeho oprávnenosť alebo oprávnenosť</w:t>
      </w:r>
      <w:r w:rsidRPr="006A0F4A">
        <w:rPr>
          <w:rFonts w:ascii="Arial Narrow" w:hAnsi="Arial Narrow"/>
          <w:b/>
          <w:sz w:val="22"/>
          <w:szCs w:val="22"/>
        </w:rPr>
        <w:t xml:space="preserve"> Projektu </w:t>
      </w:r>
      <w:r w:rsidRPr="006A0F4A">
        <w:rPr>
          <w:rFonts w:ascii="Arial Narrow" w:hAnsi="Arial Narrow"/>
          <w:sz w:val="22"/>
          <w:szCs w:val="22"/>
        </w:rPr>
        <w:t>v zmysle podmienok</w:t>
      </w:r>
      <w:r w:rsidR="00DE28A9" w:rsidRPr="006A0F4A">
        <w:rPr>
          <w:rFonts w:ascii="Arial Narrow" w:hAnsi="Arial Narrow"/>
          <w:sz w:val="22"/>
          <w:szCs w:val="22"/>
        </w:rPr>
        <w:t xml:space="preserve"> stanovených vo</w:t>
      </w:r>
      <w:r w:rsidR="00DE28A9" w:rsidRPr="006A0F4A">
        <w:rPr>
          <w:rFonts w:ascii="Arial Narrow" w:hAnsi="Arial Narrow"/>
          <w:b/>
          <w:sz w:val="22"/>
          <w:szCs w:val="22"/>
        </w:rPr>
        <w:t xml:space="preserve"> Výzve</w:t>
      </w:r>
      <w:r w:rsidRPr="006A0F4A">
        <w:rPr>
          <w:rFonts w:ascii="Arial Narrow" w:hAnsi="Arial Narrow"/>
          <w:b/>
          <w:sz w:val="22"/>
          <w:szCs w:val="22"/>
        </w:rPr>
        <w:t xml:space="preserve">, </w:t>
      </w:r>
      <w:r w:rsidRPr="006A0F4A">
        <w:rPr>
          <w:rFonts w:ascii="Arial Narrow" w:hAnsi="Arial Narrow"/>
          <w:sz w:val="22"/>
          <w:szCs w:val="22"/>
        </w:rPr>
        <w:t>ktoré viedli ku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  <w:r w:rsidR="00041ED1" w:rsidRPr="006A0F4A">
        <w:rPr>
          <w:rFonts w:ascii="Arial Narrow" w:hAnsi="Arial Narrow"/>
          <w:b/>
          <w:sz w:val="22"/>
          <w:szCs w:val="22"/>
        </w:rPr>
        <w:t>K</w:t>
      </w:r>
      <w:r w:rsidRPr="006A0F4A">
        <w:rPr>
          <w:rFonts w:ascii="Arial Narrow" w:hAnsi="Arial Narrow"/>
          <w:b/>
          <w:sz w:val="22"/>
          <w:szCs w:val="22"/>
        </w:rPr>
        <w:t>ladn</w:t>
      </w:r>
      <w:r w:rsidR="00041ED1" w:rsidRPr="006A0F4A">
        <w:rPr>
          <w:rFonts w:ascii="Arial Narrow" w:hAnsi="Arial Narrow"/>
          <w:b/>
          <w:sz w:val="22"/>
          <w:szCs w:val="22"/>
        </w:rPr>
        <w:t>e</w:t>
      </w:r>
      <w:r w:rsidRPr="006A0F4A">
        <w:rPr>
          <w:rFonts w:ascii="Arial Narrow" w:hAnsi="Arial Narrow"/>
          <w:b/>
          <w:sz w:val="22"/>
          <w:szCs w:val="22"/>
        </w:rPr>
        <w:t xml:space="preserve"> posúden</w:t>
      </w:r>
      <w:r w:rsidR="00041ED1" w:rsidRPr="00D63608">
        <w:rPr>
          <w:rFonts w:ascii="Arial Narrow" w:hAnsi="Arial Narrow"/>
          <w:b/>
          <w:sz w:val="22"/>
          <w:szCs w:val="22"/>
        </w:rPr>
        <w:t xml:space="preserve">ej </w:t>
      </w:r>
      <w:r w:rsidR="00041ED1" w:rsidRPr="006A0F4A">
        <w:rPr>
          <w:rFonts w:ascii="Arial Narrow" w:hAnsi="Arial Narrow"/>
          <w:b/>
          <w:sz w:val="22"/>
          <w:szCs w:val="22"/>
        </w:rPr>
        <w:t>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. Nepravdivosť tohto vyhlásenia </w:t>
      </w:r>
      <w:r w:rsidRPr="006A0F4A">
        <w:rPr>
          <w:rFonts w:ascii="Arial Narrow" w:hAnsi="Arial Narrow"/>
          <w:b/>
          <w:sz w:val="22"/>
          <w:szCs w:val="22"/>
        </w:rPr>
        <w:t xml:space="preserve">Prijímateľa </w:t>
      </w:r>
      <w:r w:rsidRPr="006A0F4A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DE28A9" w:rsidRPr="006A0F4A">
        <w:rPr>
          <w:rFonts w:ascii="Arial Narrow" w:hAnsi="Arial Narrow"/>
          <w:sz w:val="22"/>
          <w:szCs w:val="22"/>
        </w:rPr>
        <w:t xml:space="preserve">podľa článku 11 </w:t>
      </w:r>
      <w:r w:rsidR="0012605E"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 xml:space="preserve">. </w:t>
      </w:r>
    </w:p>
    <w:p w14:paraId="02F8C12B" w14:textId="61726958" w:rsidR="008900AE" w:rsidRPr="006A0F4A" w:rsidRDefault="008900AE" w:rsidP="00D11238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Prijímateľ </w:t>
      </w:r>
      <w:r w:rsidRPr="006A0F4A">
        <w:rPr>
          <w:rFonts w:ascii="Arial Narrow" w:hAnsi="Arial Narrow"/>
          <w:sz w:val="22"/>
          <w:szCs w:val="22"/>
        </w:rPr>
        <w:t>vyhlasuje, že všetky vyhlásenia pripojené k</w:t>
      </w:r>
      <w:r w:rsidR="003E18F7" w:rsidRPr="006A0F4A">
        <w:rPr>
          <w:rFonts w:ascii="Arial Narrow" w:hAnsi="Arial Narrow"/>
          <w:sz w:val="22"/>
          <w:szCs w:val="22"/>
        </w:rPr>
        <w:t xml:space="preserve">u </w:t>
      </w:r>
      <w:r w:rsidR="003E18F7" w:rsidRPr="006A0F4A">
        <w:rPr>
          <w:rFonts w:ascii="Arial Narrow" w:hAnsi="Arial Narrow"/>
          <w:b/>
          <w:sz w:val="22"/>
          <w:szCs w:val="22"/>
        </w:rPr>
        <w:t>Kladne posúdenej 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 ako aj zaslané </w:t>
      </w:r>
      <w:r w:rsidRPr="006A0F4A">
        <w:rPr>
          <w:rFonts w:ascii="Arial Narrow" w:hAnsi="Arial Narrow"/>
          <w:b/>
          <w:sz w:val="22"/>
          <w:szCs w:val="22"/>
        </w:rPr>
        <w:t>Vykonávateľovi</w:t>
      </w:r>
      <w:r w:rsidRPr="006A0F4A">
        <w:rPr>
          <w:rFonts w:ascii="Arial Narrow" w:hAnsi="Arial Narrow"/>
          <w:sz w:val="22"/>
          <w:szCs w:val="22"/>
        </w:rPr>
        <w:t xml:space="preserve"> pred podpisom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sú pravdivé a zostávajú účinné pri uzatvorení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006A0F4A">
        <w:rPr>
          <w:rFonts w:ascii="Arial Narrow" w:hAnsi="Arial Narrow"/>
          <w:b/>
          <w:sz w:val="22"/>
          <w:szCs w:val="22"/>
        </w:rPr>
        <w:t xml:space="preserve">Prijímateľa </w:t>
      </w:r>
      <w:r w:rsidRPr="006A0F4A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 xml:space="preserve">Zmluvy </w:t>
      </w:r>
      <w:r w:rsidR="00405F2D" w:rsidRPr="006A0F4A">
        <w:rPr>
          <w:rFonts w:ascii="Arial Narrow" w:hAnsi="Arial Narrow"/>
          <w:sz w:val="22"/>
          <w:szCs w:val="22"/>
        </w:rPr>
        <w:t xml:space="preserve">podľa článku 11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1C174A91" w14:textId="51A09C6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Prípadné spory vyplývajúce z tejto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sa riešia prednostne </w:t>
      </w:r>
      <w:r w:rsidR="004A5F00" w:rsidRPr="006A0F4A">
        <w:rPr>
          <w:rFonts w:ascii="Arial Narrow" w:hAnsi="Arial Narrow"/>
          <w:sz w:val="22"/>
          <w:szCs w:val="22"/>
        </w:rPr>
        <w:t xml:space="preserve">dohodou alebo </w:t>
      </w:r>
      <w:r w:rsidRPr="006A0F4A">
        <w:rPr>
          <w:rFonts w:ascii="Arial Narrow" w:hAnsi="Arial Narrow"/>
          <w:sz w:val="22"/>
          <w:szCs w:val="22"/>
        </w:rPr>
        <w:t xml:space="preserve">pokusom o zmier. V prípade, ak sa </w:t>
      </w:r>
      <w:r w:rsidR="009B660A" w:rsidRPr="006A0F4A">
        <w:rPr>
          <w:rFonts w:ascii="Arial Narrow" w:hAnsi="Arial Narrow"/>
          <w:sz w:val="22"/>
          <w:szCs w:val="22"/>
        </w:rPr>
        <w:t xml:space="preserve">uvedené </w:t>
      </w:r>
      <w:r w:rsidRPr="006A0F4A">
        <w:rPr>
          <w:rFonts w:ascii="Arial Narrow" w:hAnsi="Arial Narrow"/>
          <w:sz w:val="22"/>
          <w:szCs w:val="22"/>
        </w:rPr>
        <w:t xml:space="preserve">nepodarí dosiahnuť, </w:t>
      </w:r>
      <w:r w:rsidR="00D25096" w:rsidRPr="006A0F4A">
        <w:rPr>
          <w:rFonts w:ascii="Arial Narrow" w:hAnsi="Arial Narrow"/>
          <w:sz w:val="22"/>
          <w:szCs w:val="22"/>
        </w:rPr>
        <w:t xml:space="preserve">ktorákoľvek zo </w:t>
      </w:r>
      <w:r w:rsidRPr="006A0F4A">
        <w:rPr>
          <w:rFonts w:ascii="Arial Narrow" w:hAnsi="Arial Narrow"/>
          <w:b/>
          <w:sz w:val="22"/>
          <w:szCs w:val="22"/>
        </w:rPr>
        <w:t>zmluvn</w:t>
      </w:r>
      <w:r w:rsidR="00D25096" w:rsidRPr="006A0F4A">
        <w:rPr>
          <w:rFonts w:ascii="Arial Narrow" w:hAnsi="Arial Narrow"/>
          <w:b/>
          <w:sz w:val="22"/>
          <w:szCs w:val="22"/>
        </w:rPr>
        <w:t>ých</w:t>
      </w:r>
      <w:r w:rsidRPr="006A0F4A">
        <w:rPr>
          <w:rFonts w:ascii="Arial Narrow" w:hAnsi="Arial Narrow"/>
          <w:b/>
          <w:sz w:val="22"/>
          <w:szCs w:val="22"/>
        </w:rPr>
        <w:t xml:space="preserve"> str</w:t>
      </w:r>
      <w:r w:rsidR="00D25096" w:rsidRPr="006A0F4A">
        <w:rPr>
          <w:rFonts w:ascii="Arial Narrow" w:hAnsi="Arial Narrow"/>
          <w:b/>
          <w:sz w:val="22"/>
          <w:szCs w:val="22"/>
        </w:rPr>
        <w:t>á</w:t>
      </w:r>
      <w:r w:rsidRPr="006A0F4A">
        <w:rPr>
          <w:rFonts w:ascii="Arial Narrow" w:hAnsi="Arial Narrow"/>
          <w:b/>
          <w:sz w:val="22"/>
          <w:szCs w:val="22"/>
        </w:rPr>
        <w:t>n</w:t>
      </w:r>
      <w:r w:rsidRPr="006A0F4A">
        <w:rPr>
          <w:rFonts w:ascii="Arial Narrow" w:hAnsi="Arial Narrow"/>
          <w:sz w:val="22"/>
          <w:szCs w:val="22"/>
        </w:rPr>
        <w:t xml:space="preserve"> predlož</w:t>
      </w:r>
      <w:r w:rsidR="00D25096" w:rsidRPr="006A0F4A">
        <w:rPr>
          <w:rFonts w:ascii="Arial Narrow" w:hAnsi="Arial Narrow"/>
          <w:sz w:val="22"/>
          <w:szCs w:val="22"/>
        </w:rPr>
        <w:t>í</w:t>
      </w:r>
      <w:r w:rsidRPr="006A0F4A">
        <w:rPr>
          <w:rFonts w:ascii="Arial Narrow" w:hAnsi="Arial Narrow"/>
          <w:sz w:val="22"/>
          <w:szCs w:val="22"/>
        </w:rPr>
        <w:t xml:space="preserve"> svoj spor na vecne a miestne príslušný súd v Slovenskej republike. </w:t>
      </w:r>
    </w:p>
    <w:p w14:paraId="44945C24" w14:textId="7D4048A8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Ak sa akékoľvek ustanovenie</w:t>
      </w:r>
      <w:r w:rsidRPr="006A0F4A">
        <w:rPr>
          <w:rFonts w:ascii="Arial Narrow" w:hAnsi="Arial Narrow"/>
          <w:b/>
          <w:sz w:val="22"/>
          <w:szCs w:val="22"/>
        </w:rPr>
        <w:t xml:space="preserve"> Zmluvy</w:t>
      </w:r>
      <w:r w:rsidRPr="006A0F4A">
        <w:rPr>
          <w:rFonts w:ascii="Arial Narrow" w:hAnsi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, ale iba dotknutého ustanovenia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. Zmluvné strany sa v takom prípade zaväzujú bezodkladne vzájomným rokovaním nahradiť neplatné zmluvné ustanovenie novým platným ustanovením, tak, aby zostal zachovaný účel </w:t>
      </w:r>
      <w:r w:rsidRPr="006A0F4A">
        <w:rPr>
          <w:rFonts w:ascii="Arial Narrow" w:hAnsi="Arial Narrow"/>
          <w:b/>
          <w:sz w:val="22"/>
          <w:szCs w:val="22"/>
        </w:rPr>
        <w:t xml:space="preserve">Zmluvy </w:t>
      </w:r>
      <w:r w:rsidRPr="006A0F4A">
        <w:rPr>
          <w:rFonts w:ascii="Arial Narrow" w:hAnsi="Arial Narrow"/>
          <w:sz w:val="22"/>
          <w:szCs w:val="22"/>
        </w:rPr>
        <w:t xml:space="preserve">a obsah jednotlivých ustanovení </w:t>
      </w:r>
      <w:r w:rsidRPr="006A0F4A">
        <w:rPr>
          <w:rFonts w:ascii="Arial Narrow" w:hAnsi="Arial Narrow"/>
          <w:b/>
          <w:sz w:val="22"/>
          <w:szCs w:val="22"/>
        </w:rPr>
        <w:t>Zmluvy.</w:t>
      </w:r>
    </w:p>
    <w:p w14:paraId="0A9FBC27" w14:textId="50FD9659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medzi </w:t>
      </w:r>
      <w:r w:rsidRPr="006A0F4A">
        <w:rPr>
          <w:rFonts w:ascii="Arial Narrow" w:hAnsi="Arial Narrow"/>
          <w:b/>
          <w:sz w:val="22"/>
          <w:szCs w:val="22"/>
        </w:rPr>
        <w:t xml:space="preserve">Vykonávateľom </w:t>
      </w:r>
      <w:r w:rsidRPr="006A0F4A">
        <w:rPr>
          <w:rFonts w:ascii="Arial Narrow" w:hAnsi="Arial Narrow"/>
          <w:sz w:val="22"/>
          <w:szCs w:val="22"/>
        </w:rPr>
        <w:t>a </w:t>
      </w:r>
      <w:r w:rsidRPr="006A0F4A">
        <w:rPr>
          <w:rFonts w:ascii="Arial Narrow" w:hAnsi="Arial Narrow"/>
          <w:b/>
          <w:sz w:val="22"/>
          <w:szCs w:val="22"/>
        </w:rPr>
        <w:t>Prijímateľom</w:t>
      </w:r>
      <w:r w:rsidRPr="006A0F4A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261 Obchodného zákonníka,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vykonali voľbu práva podľa §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262 odsek 1 Obchodného zákonníka a výslovne súhlasia, že ich záväzkový vzťah vyplývajúci zo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sa bude riadiť Obchodným zákonníkom tak, ako to vyplýva zo záhlavia označenia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na úvodnej strane.</w:t>
      </w:r>
      <w:r w:rsidR="002F73EC" w:rsidRPr="006A0F4A">
        <w:rPr>
          <w:rFonts w:ascii="Arial Narrow" w:hAnsi="Arial Narrow"/>
          <w:sz w:val="22"/>
          <w:szCs w:val="22"/>
        </w:rPr>
        <w:t xml:space="preserve"> Zároveň </w:t>
      </w:r>
      <w:r w:rsidR="002F73EC" w:rsidRPr="006A0F4A">
        <w:rPr>
          <w:rFonts w:ascii="Arial Narrow" w:hAnsi="Arial Narrow"/>
          <w:b/>
          <w:sz w:val="22"/>
          <w:szCs w:val="22"/>
        </w:rPr>
        <w:t>zmluvné strany</w:t>
      </w:r>
      <w:r w:rsidR="002F73EC" w:rsidRPr="006A0F4A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002F73EC" w:rsidRPr="006A0F4A">
        <w:rPr>
          <w:rFonts w:ascii="Arial Narrow" w:hAnsi="Arial Narrow"/>
          <w:b/>
          <w:sz w:val="22"/>
          <w:szCs w:val="22"/>
        </w:rPr>
        <w:t>Zmluvy</w:t>
      </w:r>
      <w:r w:rsidR="002F73EC" w:rsidRPr="006A0F4A">
        <w:rPr>
          <w:rFonts w:ascii="Arial Narrow" w:hAnsi="Arial Narrow"/>
          <w:sz w:val="22"/>
          <w:szCs w:val="22"/>
        </w:rPr>
        <w:t xml:space="preserve"> je vzťah medzi </w:t>
      </w:r>
      <w:r w:rsidR="002F73EC" w:rsidRPr="006A0F4A">
        <w:rPr>
          <w:rFonts w:ascii="Arial Narrow" w:hAnsi="Arial Narrow"/>
          <w:b/>
          <w:sz w:val="22"/>
          <w:szCs w:val="22"/>
        </w:rPr>
        <w:t>Vykonávateľom</w:t>
      </w:r>
      <w:r w:rsidR="002F73EC" w:rsidRPr="006A0F4A">
        <w:rPr>
          <w:rFonts w:ascii="Arial Narrow" w:hAnsi="Arial Narrow"/>
          <w:sz w:val="22"/>
          <w:szCs w:val="22"/>
        </w:rPr>
        <w:t xml:space="preserve"> a </w:t>
      </w:r>
      <w:r w:rsidR="002F73EC" w:rsidRPr="006A0F4A">
        <w:rPr>
          <w:rFonts w:ascii="Arial Narrow" w:hAnsi="Arial Narrow"/>
          <w:b/>
          <w:sz w:val="22"/>
          <w:szCs w:val="22"/>
        </w:rPr>
        <w:t>Prijímateľom</w:t>
      </w:r>
      <w:r w:rsidR="002F73EC" w:rsidRPr="006A0F4A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083F29DF" w:rsidR="002F73EC" w:rsidRPr="006A0F4A" w:rsidRDefault="002F73EC" w:rsidP="002F73EC">
      <w:pPr>
        <w:numPr>
          <w:ilvl w:val="1"/>
          <w:numId w:val="11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V zmysle ustanovenia § 401 Obchodného zákonníka </w:t>
      </w: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 xml:space="preserve"> týkajúce sa vrátenia poskytnutých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Zmluvné strany </w:t>
      </w:r>
      <w:r w:rsidRPr="006A0F4A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je slobodná a vážna, text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neuzatvárajú v tiesni, ani za nápadne nevýhodných podmienok a ich zmluvná voľnosť nie je inak obmedzená. Svoju vôľu byť viazané touto </w:t>
      </w:r>
      <w:r w:rsidRPr="006A0F4A">
        <w:rPr>
          <w:rFonts w:ascii="Arial Narrow" w:hAnsi="Arial Narrow"/>
          <w:b/>
          <w:sz w:val="22"/>
          <w:szCs w:val="22"/>
        </w:rPr>
        <w:t>Zmluvou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vyjadrujú svojimi podpismi na 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3DF9613D" w14:textId="64EA73DC" w:rsidR="008900AE" w:rsidRPr="006A0F4A" w:rsidRDefault="008900AE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Táto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je </w:t>
      </w:r>
      <w:r w:rsidR="00ED3F4B" w:rsidRPr="006A0F4A">
        <w:rPr>
          <w:rFonts w:ascii="Arial Narrow" w:hAnsi="Arial Narrow"/>
          <w:sz w:val="22"/>
          <w:szCs w:val="22"/>
        </w:rPr>
        <w:t xml:space="preserve">v listinnej podobe </w:t>
      </w:r>
      <w:r w:rsidRPr="006A0F4A">
        <w:rPr>
          <w:rFonts w:ascii="Arial Narrow" w:hAnsi="Arial Narrow"/>
          <w:sz w:val="22"/>
          <w:szCs w:val="22"/>
        </w:rPr>
        <w:t xml:space="preserve">vyhotovená v </w:t>
      </w:r>
      <w:r w:rsidR="00496F99" w:rsidRPr="006A0F4A">
        <w:rPr>
          <w:rFonts w:ascii="Arial Narrow" w:hAnsi="Arial Narrow"/>
          <w:sz w:val="22"/>
          <w:szCs w:val="22"/>
        </w:rPr>
        <w:t>4</w:t>
      </w:r>
      <w:r w:rsidRPr="006A0F4A">
        <w:rPr>
          <w:rFonts w:ascii="Arial Narrow" w:hAnsi="Arial Narrow"/>
          <w:sz w:val="22"/>
          <w:szCs w:val="22"/>
        </w:rPr>
        <w:t xml:space="preserve"> rovnopisoch, z </w:t>
      </w:r>
      <w:r w:rsidR="0012605E" w:rsidRPr="006A0F4A">
        <w:rPr>
          <w:rFonts w:ascii="Arial Narrow" w:hAnsi="Arial Narrow"/>
          <w:sz w:val="22"/>
          <w:szCs w:val="22"/>
        </w:rPr>
        <w:t xml:space="preserve">toho </w:t>
      </w:r>
      <w:r w:rsidR="00496F99" w:rsidRPr="006A0F4A">
        <w:rPr>
          <w:rFonts w:ascii="Arial Narrow" w:hAnsi="Arial Narrow"/>
          <w:sz w:val="22"/>
          <w:szCs w:val="22"/>
        </w:rPr>
        <w:t>1</w:t>
      </w:r>
      <w:r w:rsidRPr="006A0F4A">
        <w:rPr>
          <w:rFonts w:ascii="Arial Narrow" w:hAnsi="Arial Narrow"/>
          <w:sz w:val="22"/>
          <w:szCs w:val="22"/>
        </w:rPr>
        <w:t xml:space="preserve"> pre </w:t>
      </w:r>
      <w:r w:rsidRPr="006A0F4A">
        <w:rPr>
          <w:rFonts w:ascii="Arial Narrow" w:hAnsi="Arial Narrow"/>
          <w:b/>
          <w:sz w:val="22"/>
          <w:szCs w:val="22"/>
        </w:rPr>
        <w:t>Prijímateľa</w:t>
      </w:r>
      <w:r w:rsidRPr="006A0F4A">
        <w:rPr>
          <w:rFonts w:ascii="Arial Narrow" w:hAnsi="Arial Narrow"/>
          <w:sz w:val="22"/>
          <w:szCs w:val="22"/>
        </w:rPr>
        <w:t xml:space="preserve"> a </w:t>
      </w:r>
      <w:r w:rsidR="00496F99" w:rsidRPr="006A0F4A">
        <w:rPr>
          <w:rFonts w:ascii="Arial Narrow" w:hAnsi="Arial Narrow"/>
          <w:sz w:val="22"/>
          <w:szCs w:val="22"/>
        </w:rPr>
        <w:t>3</w:t>
      </w:r>
      <w:r w:rsidRPr="006A0F4A">
        <w:rPr>
          <w:rFonts w:ascii="Arial Narrow" w:hAnsi="Arial Narrow"/>
          <w:sz w:val="22"/>
          <w:szCs w:val="22"/>
        </w:rPr>
        <w:t xml:space="preserve"> pre </w:t>
      </w:r>
      <w:r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 xml:space="preserve">. </w:t>
      </w:r>
      <w:r w:rsidR="009432F6" w:rsidRPr="006A0F4A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listinného dodatku k Zmluve. Dohoda zmluvných strán k počtu rovnopisov sa neuplatní v prípade, ak k uzavretiu </w:t>
      </w:r>
      <w:r w:rsidR="009432F6" w:rsidRPr="006A0F4A">
        <w:rPr>
          <w:rFonts w:ascii="Arial Narrow" w:hAnsi="Arial Narrow"/>
          <w:b/>
          <w:sz w:val="22"/>
          <w:szCs w:val="22"/>
        </w:rPr>
        <w:t>Zmluvy</w:t>
      </w:r>
      <w:r w:rsidR="009432F6" w:rsidRPr="006A0F4A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00ED3F4B" w:rsidRPr="006A0F4A">
        <w:rPr>
          <w:rFonts w:ascii="Arial Narrow" w:hAnsi="Arial Narrow"/>
          <w:sz w:val="22"/>
          <w:szCs w:val="22"/>
        </w:rPr>
        <w:t>v súlade so zákonom č.</w:t>
      </w:r>
      <w:r w:rsidR="007422E6" w:rsidRPr="006A0F4A">
        <w:rPr>
          <w:rFonts w:ascii="Arial Narrow" w:hAnsi="Arial Narrow"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sz w:val="22"/>
          <w:szCs w:val="22"/>
        </w:rPr>
        <w:t xml:space="preserve">272/2016 Z. z. </w:t>
      </w:r>
      <w:r w:rsidR="00ED3F4B" w:rsidRPr="006A0F4A">
        <w:rPr>
          <w:rFonts w:ascii="Arial Narrow" w:hAnsi="Arial Narrow"/>
          <w:bCs/>
          <w:sz w:val="22"/>
          <w:szCs w:val="22"/>
        </w:rPr>
        <w:t>o dôveryhodných službách pre elektronické transakcie na vnútornom</w:t>
      </w:r>
      <w:r w:rsidR="00E37107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bCs/>
          <w:sz w:val="22"/>
          <w:szCs w:val="22"/>
        </w:rPr>
        <w:t>trhu a o zmene a doplnení niektorých zákonov</w:t>
      </w:r>
      <w:r w:rsidR="00E37107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bCs/>
          <w:sz w:val="22"/>
          <w:szCs w:val="22"/>
        </w:rPr>
        <w:t>v znení neskorších predpisov (ďalej len „zákon o dôveryhodných službách“)</w:t>
      </w:r>
      <w:r w:rsidR="00ED3F4B" w:rsidRPr="006A0F4A">
        <w:rPr>
          <w:rFonts w:ascii="Arial Narrow" w:hAnsi="Arial Narrow"/>
          <w:sz w:val="22"/>
          <w:szCs w:val="22"/>
        </w:rPr>
        <w:t xml:space="preserve">. V prípade, ak k uzavretiu </w:t>
      </w:r>
      <w:r w:rsidR="00ED3F4B" w:rsidRPr="006A0F4A">
        <w:rPr>
          <w:rFonts w:ascii="Arial Narrow" w:hAnsi="Arial Narrow"/>
          <w:b/>
          <w:sz w:val="22"/>
          <w:szCs w:val="22"/>
        </w:rPr>
        <w:t>Zmluvy</w:t>
      </w:r>
      <w:r w:rsidR="00ED3F4B" w:rsidRPr="006A0F4A">
        <w:rPr>
          <w:rFonts w:ascii="Arial Narrow" w:hAnsi="Arial Narrow"/>
          <w:sz w:val="22"/>
          <w:szCs w:val="22"/>
        </w:rPr>
        <w:t xml:space="preserve"> (resp. dodatku k nej) dochádza elektronicky, dátumy podpisov zmluvných strán sú uvedené pri kvalifikovaných elektronických podpisoch/pečatiach</w:t>
      </w:r>
      <w:r w:rsidR="00ED3F4B" w:rsidRPr="006A0F4A">
        <w:rPr>
          <w:rFonts w:ascii="Arial Narrow" w:hAnsi="Arial Narrow"/>
          <w:b/>
          <w:sz w:val="22"/>
          <w:szCs w:val="22"/>
        </w:rPr>
        <w:t xml:space="preserve"> zmluvných strán</w:t>
      </w:r>
      <w:r w:rsidR="00ED3F4B" w:rsidRPr="006A0F4A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Neoddeliteľnou súčasťou</w:t>
      </w:r>
      <w:r w:rsidRPr="006A0F4A">
        <w:rPr>
          <w:rFonts w:ascii="Arial Narrow" w:hAnsi="Arial Narrow"/>
          <w:b/>
          <w:sz w:val="22"/>
          <w:szCs w:val="22"/>
        </w:rPr>
        <w:t xml:space="preserve"> Zmluvy </w:t>
      </w:r>
      <w:r w:rsidRPr="006A0F4A">
        <w:rPr>
          <w:rFonts w:ascii="Arial Narrow" w:hAnsi="Arial Narrow"/>
          <w:sz w:val="22"/>
          <w:szCs w:val="22"/>
        </w:rPr>
        <w:t>sú</w:t>
      </w:r>
      <w:r w:rsidRPr="006A0F4A">
        <w:rPr>
          <w:rFonts w:ascii="Arial Narrow" w:hAnsi="Arial Narrow"/>
          <w:b/>
          <w:sz w:val="22"/>
          <w:szCs w:val="22"/>
        </w:rPr>
        <w:t xml:space="preserve"> Prílohy:</w:t>
      </w:r>
    </w:p>
    <w:p w14:paraId="59D4E46C" w14:textId="77777777" w:rsidR="008900AE" w:rsidRPr="006A0F4A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Príloha č. 1</w:t>
      </w:r>
      <w:r w:rsidR="00093487" w:rsidRPr="006A0F4A">
        <w:rPr>
          <w:rFonts w:ascii="Arial Narrow" w:hAnsi="Arial Narrow"/>
          <w:sz w:val="22"/>
          <w:szCs w:val="22"/>
        </w:rPr>
        <w:t xml:space="preserve">: </w:t>
      </w:r>
      <w:r w:rsidRPr="006A0F4A">
        <w:rPr>
          <w:rFonts w:ascii="Arial Narrow" w:hAnsi="Arial Narrow"/>
          <w:b/>
          <w:sz w:val="22"/>
          <w:szCs w:val="22"/>
        </w:rPr>
        <w:t>V</w:t>
      </w:r>
      <w:r w:rsidR="00093487" w:rsidRPr="006A0F4A">
        <w:rPr>
          <w:rFonts w:ascii="Arial Narrow" w:hAnsi="Arial Narrow"/>
          <w:b/>
          <w:sz w:val="22"/>
          <w:szCs w:val="22"/>
        </w:rPr>
        <w:t>šeobecné zmluvné podmienky (V</w:t>
      </w:r>
      <w:r w:rsidRPr="006A0F4A">
        <w:rPr>
          <w:rFonts w:ascii="Arial Narrow" w:hAnsi="Arial Narrow"/>
          <w:b/>
          <w:sz w:val="22"/>
          <w:szCs w:val="22"/>
        </w:rPr>
        <w:t>ZP</w:t>
      </w:r>
      <w:r w:rsidR="00093487" w:rsidRPr="006A0F4A">
        <w:rPr>
          <w:rFonts w:ascii="Arial Narrow" w:hAnsi="Arial Narrow"/>
          <w:b/>
          <w:sz w:val="22"/>
          <w:szCs w:val="22"/>
        </w:rPr>
        <w:t>)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77777777" w:rsidR="008900AE" w:rsidRPr="006A0F4A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Príloha č.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2</w:t>
      </w:r>
      <w:r w:rsidR="00093487" w:rsidRPr="006A0F4A">
        <w:rPr>
          <w:rFonts w:ascii="Arial Narrow" w:hAnsi="Arial Narrow"/>
          <w:sz w:val="22"/>
          <w:szCs w:val="22"/>
        </w:rPr>
        <w:t>:</w:t>
      </w:r>
      <w:r w:rsidRPr="006A0F4A">
        <w:rPr>
          <w:rFonts w:ascii="Arial Narrow" w:hAnsi="Arial Narrow"/>
          <w:b/>
          <w:sz w:val="22"/>
          <w:szCs w:val="22"/>
        </w:rPr>
        <w:t xml:space="preserve"> Opis Projektu  </w:t>
      </w:r>
    </w:p>
    <w:p w14:paraId="15054CB9" w14:textId="77777777" w:rsidR="00093487" w:rsidRPr="006A0F4A" w:rsidRDefault="00093487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Cs/>
          <w:sz w:val="22"/>
          <w:szCs w:val="22"/>
        </w:rPr>
        <w:t>Príloha č. 3:</w:t>
      </w:r>
      <w:r w:rsidRPr="006A0F4A">
        <w:rPr>
          <w:rFonts w:ascii="Arial Narrow" w:hAnsi="Arial Narrow"/>
          <w:b/>
          <w:sz w:val="22"/>
          <w:szCs w:val="22"/>
        </w:rPr>
        <w:t xml:space="preserve"> Finančné riadenie a monitorovanie Projektu</w:t>
      </w:r>
    </w:p>
    <w:p w14:paraId="075D1400" w14:textId="77777777" w:rsidR="008900AE" w:rsidRPr="006A0F4A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18D4FFB8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3E6306C4" w14:textId="77777777" w:rsidR="008900AE" w:rsidRPr="006A0F4A" w:rsidRDefault="008900AE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V</w:t>
      </w:r>
      <w:r w:rsidR="00093487" w:rsidRPr="006A0F4A">
        <w:rPr>
          <w:rFonts w:ascii="Arial Narrow" w:hAnsi="Arial Narrow"/>
          <w:sz w:val="22"/>
          <w:szCs w:val="22"/>
        </w:rPr>
        <w:t xml:space="preserve"> Bratislave  </w:t>
      </w:r>
      <w:r w:rsidRPr="006A0F4A">
        <w:rPr>
          <w:rFonts w:ascii="Arial Narrow" w:hAnsi="Arial Narrow"/>
          <w:sz w:val="22"/>
          <w:szCs w:val="22"/>
        </w:rPr>
        <w:t>dňa ..........................</w:t>
      </w:r>
      <w:r w:rsidRPr="006A0F4A">
        <w:rPr>
          <w:rFonts w:ascii="Arial Narrow" w:hAnsi="Arial Narrow"/>
          <w:sz w:val="22"/>
          <w:szCs w:val="22"/>
        </w:rPr>
        <w:tab/>
        <w:t>V ................................. dňa .................</w:t>
      </w:r>
    </w:p>
    <w:p w14:paraId="78076DA2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5005D749" w14:textId="77777777" w:rsidR="008900AE" w:rsidRPr="006A0F4A" w:rsidRDefault="008900AE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  <w:t>.................................................................</w:t>
      </w:r>
    </w:p>
    <w:p w14:paraId="0B20FA0B" w14:textId="77777777" w:rsidR="008900AE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6A0F4A">
        <w:rPr>
          <w:rFonts w:ascii="Arial Narrow" w:hAnsi="Arial Narrow"/>
          <w:b/>
          <w:bCs/>
          <w:i w:val="0"/>
          <w:sz w:val="22"/>
          <w:szCs w:val="22"/>
        </w:rPr>
        <w:t xml:space="preserve">Ministerstvo školstva, vedy, výskumu a športu  </w:t>
      </w: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Pr="006A0F4A">
        <w:rPr>
          <w:rFonts w:ascii="Arial Narrow" w:hAnsi="Arial Narrow"/>
          <w:b/>
          <w:bCs/>
          <w:i w:val="0"/>
          <w:sz w:val="22"/>
          <w:szCs w:val="22"/>
          <w:highlight w:val="yellow"/>
        </w:rPr>
        <w:t>názov Prijímateľa</w:t>
      </w:r>
      <w:r w:rsidRPr="006A0F4A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0B252867" w14:textId="77777777" w:rsidR="00093487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/>
          <w:bCs/>
          <w:i w:val="0"/>
          <w:sz w:val="22"/>
          <w:szCs w:val="22"/>
        </w:rPr>
      </w:pPr>
      <w:r w:rsidRPr="006A0F4A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6A0F4A">
        <w:rPr>
          <w:rFonts w:ascii="Arial Narrow" w:hAnsi="Arial Narrow"/>
          <w:b/>
          <w:bCs/>
          <w:i w:val="0"/>
          <w:sz w:val="22"/>
          <w:szCs w:val="22"/>
        </w:rPr>
        <w:t>Slovenskej republiky</w:t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ab/>
        <w:t>v zastúpení</w:t>
      </w:r>
    </w:p>
    <w:p w14:paraId="2B8BB7EF" w14:textId="77777777" w:rsidR="008900AE" w:rsidRPr="006A0F4A" w:rsidRDefault="00272721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>v zastúpení</w:t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ab/>
        <w:t xml:space="preserve"> </w:t>
      </w:r>
      <w:r w:rsidRPr="00D63608">
        <w:rPr>
          <w:rFonts w:ascii="Arial Narrow" w:hAnsi="Arial Narrow"/>
          <w:i w:val="0"/>
          <w:sz w:val="22"/>
          <w:szCs w:val="22"/>
          <w:highlight w:val="yellow"/>
        </w:rPr>
        <w:t>titul, meno a priezvisko</w:t>
      </w:r>
    </w:p>
    <w:p w14:paraId="2A1C0E5D" w14:textId="5EA2124B" w:rsidR="008900AE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0E46DE" w:rsidRPr="006A0F4A">
        <w:rPr>
          <w:rFonts w:ascii="Arial Narrow" w:hAnsi="Arial Narrow"/>
          <w:bCs/>
          <w:i w:val="0"/>
          <w:sz w:val="22"/>
          <w:szCs w:val="22"/>
        </w:rPr>
        <w:t xml:space="preserve"> Mgr. </w:t>
      </w:r>
      <w:r w:rsidR="00F87C73">
        <w:rPr>
          <w:rFonts w:ascii="Arial Narrow" w:hAnsi="Arial Narrow"/>
          <w:bCs/>
          <w:i w:val="0"/>
          <w:sz w:val="22"/>
          <w:szCs w:val="22"/>
        </w:rPr>
        <w:t xml:space="preserve">Daniel </w:t>
      </w:r>
      <w:proofErr w:type="spellStart"/>
      <w:r w:rsidR="00F87C73">
        <w:rPr>
          <w:rFonts w:ascii="Arial Narrow" w:hAnsi="Arial Narrow"/>
          <w:bCs/>
          <w:i w:val="0"/>
          <w:sz w:val="22"/>
          <w:szCs w:val="22"/>
        </w:rPr>
        <w:t>Bútora</w:t>
      </w:r>
      <w:proofErr w:type="spellEnd"/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D63608">
        <w:rPr>
          <w:rFonts w:ascii="Arial Narrow" w:hAnsi="Arial Narrow"/>
          <w:i w:val="0"/>
          <w:sz w:val="22"/>
          <w:szCs w:val="22"/>
          <w:highlight w:val="yellow"/>
        </w:rPr>
        <w:t>funkcia</w:t>
      </w:r>
    </w:p>
    <w:p w14:paraId="115FC4A7" w14:textId="77777777" w:rsidR="00093487" w:rsidRPr="006A0F4A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 xml:space="preserve">minister </w:t>
      </w:r>
    </w:p>
    <w:p w14:paraId="2207FD5B" w14:textId="77777777" w:rsidR="008900AE" w:rsidRPr="006A0F4A" w:rsidDel="009A4D0E" w:rsidRDefault="00093487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del w:id="23" w:author="Autor"/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ab/>
      </w:r>
    </w:p>
    <w:p w14:paraId="278F58DD" w14:textId="542ACDA5" w:rsidR="00D97D8F" w:rsidRPr="006A0F4A" w:rsidRDefault="00D97D8F" w:rsidP="009A4D0E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lang w:eastAsia="cs-CZ"/>
        </w:rPr>
      </w:pPr>
    </w:p>
    <w:p w14:paraId="092010FB" w14:textId="53383F02" w:rsidR="009432F6" w:rsidRPr="006A0F4A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6A0F4A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6A0F4A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6A0F4A" w:rsidSect="00381C6C">
      <w:headerReference w:type="default" r:id="rId8"/>
      <w:footerReference w:type="default" r:id="rId9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E1E49" w16cex:dateUtc="2023-07-28T09:00:00Z"/>
  <w16cex:commentExtensible w16cex:durableId="286E1F3D" w16cex:dateUtc="2023-07-28T09:04:00Z"/>
  <w16cex:commentExtensible w16cex:durableId="286E1A6E" w16cex:dateUtc="2023-07-28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53613" w14:textId="77777777" w:rsidR="000366A7" w:rsidRDefault="000366A7">
      <w:r>
        <w:separator/>
      </w:r>
    </w:p>
  </w:endnote>
  <w:endnote w:type="continuationSeparator" w:id="0">
    <w:p w14:paraId="45534109" w14:textId="77777777" w:rsidR="000366A7" w:rsidRDefault="000366A7">
      <w:r>
        <w:continuationSeparator/>
      </w:r>
    </w:p>
  </w:endnote>
  <w:endnote w:type="continuationNotice" w:id="1">
    <w:p w14:paraId="71121DBA" w14:textId="77777777" w:rsidR="000366A7" w:rsidRDefault="000366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280A6" w14:textId="21402015" w:rsidR="008900AE" w:rsidRDefault="008900AE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58434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58434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8900AE" w:rsidRDefault="00890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81EE3" w14:textId="77777777" w:rsidR="000366A7" w:rsidRDefault="000366A7">
      <w:r>
        <w:separator/>
      </w:r>
    </w:p>
  </w:footnote>
  <w:footnote w:type="continuationSeparator" w:id="0">
    <w:p w14:paraId="1D01C199" w14:textId="77777777" w:rsidR="000366A7" w:rsidRDefault="000366A7">
      <w:r>
        <w:continuationSeparator/>
      </w:r>
    </w:p>
  </w:footnote>
  <w:footnote w:type="continuationNotice" w:id="1">
    <w:p w14:paraId="5353A525" w14:textId="77777777" w:rsidR="000366A7" w:rsidRDefault="000366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1031" w14:textId="265F4EF2" w:rsidR="008900AE" w:rsidRDefault="008900AE">
    <w:pPr>
      <w:pStyle w:val="Hlavika"/>
      <w:rPr>
        <w:rFonts w:ascii="Calibri" w:hAnsi="Calibri"/>
        <w:sz w:val="22"/>
        <w:szCs w:val="22"/>
      </w:rPr>
    </w:pPr>
  </w:p>
  <w:p w14:paraId="14CF8369" w14:textId="59CF2678" w:rsidR="00BB0198" w:rsidRDefault="00BB0198" w:rsidP="00BB0198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 w:rsidRPr="003D6108">
      <w:rPr>
        <w:rFonts w:ascii="Arial Narrow" w:hAnsi="Arial Narrow"/>
        <w:sz w:val="20"/>
      </w:rPr>
      <w:t>202</w:t>
    </w:r>
    <w:r>
      <w:rPr>
        <w:rFonts w:ascii="Arial Narrow" w:hAnsi="Arial Narrow"/>
        <w:sz w:val="20"/>
      </w:rPr>
      <w:t xml:space="preserve">3                 </w:t>
    </w:r>
  </w:p>
  <w:p w14:paraId="02995BA2" w14:textId="31645183" w:rsidR="008900AE" w:rsidRDefault="00BB0198">
    <w:r>
      <w:rPr>
        <w:noProof/>
      </w:rPr>
      <w:drawing>
        <wp:anchor distT="0" distB="0" distL="114300" distR="114300" simplePos="0" relativeHeight="251659264" behindDoc="0" locked="0" layoutInCell="1" allowOverlap="1" wp14:anchorId="5A7DB4B6" wp14:editId="287D8342">
          <wp:simplePos x="0" y="0"/>
          <wp:positionH relativeFrom="margin">
            <wp:posOffset>4572000</wp:posOffset>
          </wp:positionH>
          <wp:positionV relativeFrom="paragraph">
            <wp:posOffset>46990</wp:posOffset>
          </wp:positionV>
          <wp:extent cx="1853565" cy="46355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6C48"/>
    <w:multiLevelType w:val="multilevel"/>
    <w:tmpl w:val="2A705B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5.%2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 w15:restartNumberingAfterBreak="0">
    <w:nsid w:val="076A28EA"/>
    <w:multiLevelType w:val="hybridMultilevel"/>
    <w:tmpl w:val="468AA55C"/>
    <w:lvl w:ilvl="0" w:tplc="7BD407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C03C10"/>
    <w:multiLevelType w:val="multilevel"/>
    <w:tmpl w:val="C2D27E0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A7F4B4F"/>
    <w:multiLevelType w:val="multilevel"/>
    <w:tmpl w:val="3D50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4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5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8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9" w15:restartNumberingAfterBreak="0">
    <w:nsid w:val="2105761E"/>
    <w:multiLevelType w:val="multilevel"/>
    <w:tmpl w:val="9B8E3C10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1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2" w15:restartNumberingAfterBreak="0">
    <w:nsid w:val="25C11C4E"/>
    <w:multiLevelType w:val="multilevel"/>
    <w:tmpl w:val="D5606F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64C738B"/>
    <w:multiLevelType w:val="hybridMultilevel"/>
    <w:tmpl w:val="D954FC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3310D"/>
    <w:multiLevelType w:val="multilevel"/>
    <w:tmpl w:val="E68C0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5" w15:restartNumberingAfterBreak="0">
    <w:nsid w:val="270C2F09"/>
    <w:multiLevelType w:val="multilevel"/>
    <w:tmpl w:val="6D0261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6" w15:restartNumberingAfterBreak="0">
    <w:nsid w:val="2AC617A0"/>
    <w:multiLevelType w:val="hybridMultilevel"/>
    <w:tmpl w:val="4C0E3FBA"/>
    <w:lvl w:ilvl="0" w:tplc="81401A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8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56D88"/>
    <w:multiLevelType w:val="multilevel"/>
    <w:tmpl w:val="4FFE31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3E870C11"/>
    <w:multiLevelType w:val="multilevel"/>
    <w:tmpl w:val="22FC988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D5473"/>
    <w:multiLevelType w:val="multilevel"/>
    <w:tmpl w:val="B43E56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 w15:restartNumberingAfterBreak="0">
    <w:nsid w:val="47F1281E"/>
    <w:multiLevelType w:val="multilevel"/>
    <w:tmpl w:val="5CFE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6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66F80E48"/>
    <w:multiLevelType w:val="multilevel"/>
    <w:tmpl w:val="064A91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9" w15:restartNumberingAfterBreak="0">
    <w:nsid w:val="6AC95EF2"/>
    <w:multiLevelType w:val="multilevel"/>
    <w:tmpl w:val="E6E8D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  <w:sz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0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33" w15:restartNumberingAfterBreak="0">
    <w:nsid w:val="745667EF"/>
    <w:multiLevelType w:val="multilevel"/>
    <w:tmpl w:val="E6E8D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  <w:sz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4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5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32"/>
  </w:num>
  <w:num w:numId="4">
    <w:abstractNumId w:val="9"/>
  </w:num>
  <w:num w:numId="5">
    <w:abstractNumId w:val="30"/>
  </w:num>
  <w:num w:numId="6">
    <w:abstractNumId w:val="11"/>
  </w:num>
  <w:num w:numId="7">
    <w:abstractNumId w:val="25"/>
  </w:num>
  <w:num w:numId="8">
    <w:abstractNumId w:val="15"/>
  </w:num>
  <w:num w:numId="9">
    <w:abstractNumId w:val="35"/>
  </w:num>
  <w:num w:numId="10">
    <w:abstractNumId w:val="5"/>
  </w:num>
  <w:num w:numId="11">
    <w:abstractNumId w:val="21"/>
  </w:num>
  <w:num w:numId="12">
    <w:abstractNumId w:val="34"/>
  </w:num>
  <w:num w:numId="13">
    <w:abstractNumId w:val="28"/>
  </w:num>
  <w:num w:numId="14">
    <w:abstractNumId w:val="17"/>
  </w:num>
  <w:num w:numId="15">
    <w:abstractNumId w:val="10"/>
  </w:num>
  <w:num w:numId="16">
    <w:abstractNumId w:val="3"/>
  </w:num>
  <w:num w:numId="17">
    <w:abstractNumId w:val="33"/>
  </w:num>
  <w:num w:numId="18">
    <w:abstractNumId w:val="26"/>
  </w:num>
  <w:num w:numId="19">
    <w:abstractNumId w:val="7"/>
  </w:num>
  <w:num w:numId="20">
    <w:abstractNumId w:val="4"/>
  </w:num>
  <w:num w:numId="21">
    <w:abstractNumId w:val="8"/>
  </w:num>
  <w:num w:numId="22">
    <w:abstractNumId w:val="18"/>
  </w:num>
  <w:num w:numId="23">
    <w:abstractNumId w:val="19"/>
  </w:num>
  <w:num w:numId="24">
    <w:abstractNumId w:val="31"/>
  </w:num>
  <w:num w:numId="25">
    <w:abstractNumId w:val="23"/>
  </w:num>
  <w:num w:numId="26">
    <w:abstractNumId w:val="14"/>
  </w:num>
  <w:num w:numId="27">
    <w:abstractNumId w:val="0"/>
  </w:num>
  <w:num w:numId="28">
    <w:abstractNumId w:val="27"/>
  </w:num>
  <w:num w:numId="29">
    <w:abstractNumId w:val="20"/>
  </w:num>
  <w:num w:numId="30">
    <w:abstractNumId w:val="2"/>
  </w:num>
  <w:num w:numId="31">
    <w:abstractNumId w:val="1"/>
  </w:num>
  <w:num w:numId="32">
    <w:abstractNumId w:val="16"/>
  </w:num>
  <w:num w:numId="33">
    <w:abstractNumId w:val="22"/>
  </w:num>
  <w:num w:numId="34">
    <w:abstractNumId w:val="29"/>
  </w:num>
  <w:num w:numId="35">
    <w:abstractNumId w:val="12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A55"/>
    <w:rsid w:val="00005E84"/>
    <w:rsid w:val="00006201"/>
    <w:rsid w:val="00006304"/>
    <w:rsid w:val="0000721A"/>
    <w:rsid w:val="00007444"/>
    <w:rsid w:val="000074C6"/>
    <w:rsid w:val="000079E2"/>
    <w:rsid w:val="000102EF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6B5B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1FE8"/>
    <w:rsid w:val="000221F6"/>
    <w:rsid w:val="00023DAF"/>
    <w:rsid w:val="0002451F"/>
    <w:rsid w:val="000246C5"/>
    <w:rsid w:val="00024975"/>
    <w:rsid w:val="000252D8"/>
    <w:rsid w:val="00025893"/>
    <w:rsid w:val="0002640D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6A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1ED1"/>
    <w:rsid w:val="00042108"/>
    <w:rsid w:val="000427A3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488"/>
    <w:rsid w:val="00046E77"/>
    <w:rsid w:val="00046EEC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4A33"/>
    <w:rsid w:val="0006513D"/>
    <w:rsid w:val="00065466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893"/>
    <w:rsid w:val="00067EC6"/>
    <w:rsid w:val="00070205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901B4"/>
    <w:rsid w:val="00090321"/>
    <w:rsid w:val="0009055D"/>
    <w:rsid w:val="000915B2"/>
    <w:rsid w:val="00091BBC"/>
    <w:rsid w:val="00092175"/>
    <w:rsid w:val="000921CE"/>
    <w:rsid w:val="0009225C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66EC"/>
    <w:rsid w:val="000A7033"/>
    <w:rsid w:val="000A714C"/>
    <w:rsid w:val="000A71A7"/>
    <w:rsid w:val="000B09ED"/>
    <w:rsid w:val="000B0D1F"/>
    <w:rsid w:val="000B0F76"/>
    <w:rsid w:val="000B15DA"/>
    <w:rsid w:val="000B2225"/>
    <w:rsid w:val="000B2335"/>
    <w:rsid w:val="000B2B40"/>
    <w:rsid w:val="000B2FDC"/>
    <w:rsid w:val="000B366D"/>
    <w:rsid w:val="000B37C5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D7A"/>
    <w:rsid w:val="000B7F9C"/>
    <w:rsid w:val="000C02F2"/>
    <w:rsid w:val="000C0359"/>
    <w:rsid w:val="000C04A3"/>
    <w:rsid w:val="000C0AA5"/>
    <w:rsid w:val="000C174C"/>
    <w:rsid w:val="000C22A8"/>
    <w:rsid w:val="000C27B8"/>
    <w:rsid w:val="000C3299"/>
    <w:rsid w:val="000C3831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601B"/>
    <w:rsid w:val="000C77E0"/>
    <w:rsid w:val="000D194D"/>
    <w:rsid w:val="000D196D"/>
    <w:rsid w:val="000D1C5B"/>
    <w:rsid w:val="000D1CC2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1DCB"/>
    <w:rsid w:val="000E2347"/>
    <w:rsid w:val="000E25C7"/>
    <w:rsid w:val="000E2E12"/>
    <w:rsid w:val="000E3804"/>
    <w:rsid w:val="000E3AAB"/>
    <w:rsid w:val="000E46DE"/>
    <w:rsid w:val="000E472C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4A0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0F7BC1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49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80D"/>
    <w:rsid w:val="00122D39"/>
    <w:rsid w:val="00123715"/>
    <w:rsid w:val="0012374E"/>
    <w:rsid w:val="00123A48"/>
    <w:rsid w:val="00123AB8"/>
    <w:rsid w:val="00123ABC"/>
    <w:rsid w:val="00123C69"/>
    <w:rsid w:val="00124599"/>
    <w:rsid w:val="00124956"/>
    <w:rsid w:val="00124D6F"/>
    <w:rsid w:val="0012559C"/>
    <w:rsid w:val="0012605E"/>
    <w:rsid w:val="001262A4"/>
    <w:rsid w:val="0012659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6F9"/>
    <w:rsid w:val="00163B8F"/>
    <w:rsid w:val="00163D7D"/>
    <w:rsid w:val="00164011"/>
    <w:rsid w:val="001641B1"/>
    <w:rsid w:val="001641CF"/>
    <w:rsid w:val="001642F0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A1E"/>
    <w:rsid w:val="00177B73"/>
    <w:rsid w:val="00177BB9"/>
    <w:rsid w:val="00180CC8"/>
    <w:rsid w:val="0018155B"/>
    <w:rsid w:val="00181C21"/>
    <w:rsid w:val="00181DDE"/>
    <w:rsid w:val="00181E58"/>
    <w:rsid w:val="00182165"/>
    <w:rsid w:val="001828BA"/>
    <w:rsid w:val="00182B64"/>
    <w:rsid w:val="00183059"/>
    <w:rsid w:val="001832FD"/>
    <w:rsid w:val="001833EE"/>
    <w:rsid w:val="00183F6E"/>
    <w:rsid w:val="00184E7D"/>
    <w:rsid w:val="001855D0"/>
    <w:rsid w:val="00185ABE"/>
    <w:rsid w:val="00185ACF"/>
    <w:rsid w:val="00186062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0DEC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3F7"/>
    <w:rsid w:val="00195871"/>
    <w:rsid w:val="001962A9"/>
    <w:rsid w:val="00196C78"/>
    <w:rsid w:val="00197213"/>
    <w:rsid w:val="00197264"/>
    <w:rsid w:val="00197691"/>
    <w:rsid w:val="001976EC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AFE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6D6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4B14"/>
    <w:rsid w:val="001D51D3"/>
    <w:rsid w:val="001D5A20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91C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3E21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0FD"/>
    <w:rsid w:val="001F73A6"/>
    <w:rsid w:val="001F74AC"/>
    <w:rsid w:val="001F74E4"/>
    <w:rsid w:val="001F767E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069E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1A6"/>
    <w:rsid w:val="002219F0"/>
    <w:rsid w:val="00221AA3"/>
    <w:rsid w:val="00222372"/>
    <w:rsid w:val="002225F4"/>
    <w:rsid w:val="00222B23"/>
    <w:rsid w:val="00222FB9"/>
    <w:rsid w:val="0022333E"/>
    <w:rsid w:val="00223669"/>
    <w:rsid w:val="002237E2"/>
    <w:rsid w:val="002238F9"/>
    <w:rsid w:val="00224963"/>
    <w:rsid w:val="00225351"/>
    <w:rsid w:val="00225AB8"/>
    <w:rsid w:val="0022601D"/>
    <w:rsid w:val="00227CF8"/>
    <w:rsid w:val="002304FA"/>
    <w:rsid w:val="00230CB7"/>
    <w:rsid w:val="00230CF1"/>
    <w:rsid w:val="00230ED7"/>
    <w:rsid w:val="00231D66"/>
    <w:rsid w:val="00232807"/>
    <w:rsid w:val="00232B90"/>
    <w:rsid w:val="0023304A"/>
    <w:rsid w:val="00233A79"/>
    <w:rsid w:val="00234FB3"/>
    <w:rsid w:val="002352A4"/>
    <w:rsid w:val="002352E2"/>
    <w:rsid w:val="0023540D"/>
    <w:rsid w:val="002358EA"/>
    <w:rsid w:val="00235903"/>
    <w:rsid w:val="00235B28"/>
    <w:rsid w:val="00235BE3"/>
    <w:rsid w:val="00237A20"/>
    <w:rsid w:val="00237BBB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3B14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64"/>
    <w:rsid w:val="00285182"/>
    <w:rsid w:val="002854AA"/>
    <w:rsid w:val="00285F9B"/>
    <w:rsid w:val="00286A0C"/>
    <w:rsid w:val="00287A5E"/>
    <w:rsid w:val="00290488"/>
    <w:rsid w:val="00290617"/>
    <w:rsid w:val="0029082E"/>
    <w:rsid w:val="00290C25"/>
    <w:rsid w:val="00291106"/>
    <w:rsid w:val="002913BF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58AC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9EE"/>
    <w:rsid w:val="002A5E64"/>
    <w:rsid w:val="002A68F8"/>
    <w:rsid w:val="002A7BFA"/>
    <w:rsid w:val="002A7C0D"/>
    <w:rsid w:val="002B01C5"/>
    <w:rsid w:val="002B0B5C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A30"/>
    <w:rsid w:val="002B6A64"/>
    <w:rsid w:val="002B752F"/>
    <w:rsid w:val="002B76D5"/>
    <w:rsid w:val="002B7717"/>
    <w:rsid w:val="002B7ACF"/>
    <w:rsid w:val="002C12F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B9"/>
    <w:rsid w:val="002C586F"/>
    <w:rsid w:val="002C5C02"/>
    <w:rsid w:val="002C5FE0"/>
    <w:rsid w:val="002C604F"/>
    <w:rsid w:val="002C6602"/>
    <w:rsid w:val="002C668E"/>
    <w:rsid w:val="002C6789"/>
    <w:rsid w:val="002C6CD4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973"/>
    <w:rsid w:val="002D4E01"/>
    <w:rsid w:val="002D5687"/>
    <w:rsid w:val="002D5819"/>
    <w:rsid w:val="002D6FA2"/>
    <w:rsid w:val="002D7DAF"/>
    <w:rsid w:val="002E0159"/>
    <w:rsid w:val="002E01C5"/>
    <w:rsid w:val="002E02CA"/>
    <w:rsid w:val="002E0347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3CDD"/>
    <w:rsid w:val="002F4BDC"/>
    <w:rsid w:val="002F4F3F"/>
    <w:rsid w:val="002F54E6"/>
    <w:rsid w:val="002F5AA5"/>
    <w:rsid w:val="002F6374"/>
    <w:rsid w:val="002F6DFA"/>
    <w:rsid w:val="002F73EC"/>
    <w:rsid w:val="002F75F3"/>
    <w:rsid w:val="002F78FE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46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443"/>
    <w:rsid w:val="00315890"/>
    <w:rsid w:val="00315AB7"/>
    <w:rsid w:val="00316496"/>
    <w:rsid w:val="00316852"/>
    <w:rsid w:val="003168E3"/>
    <w:rsid w:val="00316A1B"/>
    <w:rsid w:val="0031786D"/>
    <w:rsid w:val="00317A73"/>
    <w:rsid w:val="00317C64"/>
    <w:rsid w:val="00320700"/>
    <w:rsid w:val="003207E8"/>
    <w:rsid w:val="00322266"/>
    <w:rsid w:val="00322A60"/>
    <w:rsid w:val="003231D3"/>
    <w:rsid w:val="00323C08"/>
    <w:rsid w:val="0032418A"/>
    <w:rsid w:val="00324FBB"/>
    <w:rsid w:val="00325506"/>
    <w:rsid w:val="00325CF7"/>
    <w:rsid w:val="00325E0C"/>
    <w:rsid w:val="00326C75"/>
    <w:rsid w:val="00327BDE"/>
    <w:rsid w:val="00327CAE"/>
    <w:rsid w:val="00327E16"/>
    <w:rsid w:val="00330C6B"/>
    <w:rsid w:val="00331728"/>
    <w:rsid w:val="003317FC"/>
    <w:rsid w:val="003319FB"/>
    <w:rsid w:val="00332094"/>
    <w:rsid w:val="003329B9"/>
    <w:rsid w:val="003329FF"/>
    <w:rsid w:val="00332CE0"/>
    <w:rsid w:val="003333E0"/>
    <w:rsid w:val="00333AB5"/>
    <w:rsid w:val="00333CE4"/>
    <w:rsid w:val="00333E18"/>
    <w:rsid w:val="00334409"/>
    <w:rsid w:val="003347BA"/>
    <w:rsid w:val="00334A7E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A6E"/>
    <w:rsid w:val="00343D7A"/>
    <w:rsid w:val="0034497E"/>
    <w:rsid w:val="00344B90"/>
    <w:rsid w:val="00344DD4"/>
    <w:rsid w:val="0034591A"/>
    <w:rsid w:val="00345C81"/>
    <w:rsid w:val="00345EB1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DF"/>
    <w:rsid w:val="00356F49"/>
    <w:rsid w:val="00357306"/>
    <w:rsid w:val="00357D2C"/>
    <w:rsid w:val="003602DD"/>
    <w:rsid w:val="00360929"/>
    <w:rsid w:val="00361ADC"/>
    <w:rsid w:val="00362428"/>
    <w:rsid w:val="003626C1"/>
    <w:rsid w:val="00362752"/>
    <w:rsid w:val="00362A31"/>
    <w:rsid w:val="003636D3"/>
    <w:rsid w:val="00363AE2"/>
    <w:rsid w:val="00363E45"/>
    <w:rsid w:val="0036440E"/>
    <w:rsid w:val="00364EAE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3A18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2960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5F3"/>
    <w:rsid w:val="003B26EC"/>
    <w:rsid w:val="003B31ED"/>
    <w:rsid w:val="003B46F5"/>
    <w:rsid w:val="003B471A"/>
    <w:rsid w:val="003B4A00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102E"/>
    <w:rsid w:val="003C22F8"/>
    <w:rsid w:val="003C3042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1DFD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A24"/>
    <w:rsid w:val="003E2DD8"/>
    <w:rsid w:val="003E480D"/>
    <w:rsid w:val="003E570C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5A8C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CA3"/>
    <w:rsid w:val="00405F2D"/>
    <w:rsid w:val="00406103"/>
    <w:rsid w:val="00406387"/>
    <w:rsid w:val="00406DE6"/>
    <w:rsid w:val="00407DAA"/>
    <w:rsid w:val="00410615"/>
    <w:rsid w:val="00410B0E"/>
    <w:rsid w:val="00410D21"/>
    <w:rsid w:val="00411099"/>
    <w:rsid w:val="0041171F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153"/>
    <w:rsid w:val="00422EFB"/>
    <w:rsid w:val="004232C5"/>
    <w:rsid w:val="004234AE"/>
    <w:rsid w:val="0042447B"/>
    <w:rsid w:val="00424AE4"/>
    <w:rsid w:val="00424CD3"/>
    <w:rsid w:val="00424E0D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49E"/>
    <w:rsid w:val="00432614"/>
    <w:rsid w:val="00432627"/>
    <w:rsid w:val="00432F35"/>
    <w:rsid w:val="00434453"/>
    <w:rsid w:val="00434702"/>
    <w:rsid w:val="004347A3"/>
    <w:rsid w:val="00435353"/>
    <w:rsid w:val="00435468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C50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479C9"/>
    <w:rsid w:val="00450135"/>
    <w:rsid w:val="00450810"/>
    <w:rsid w:val="00450B85"/>
    <w:rsid w:val="00450BC6"/>
    <w:rsid w:val="00451214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3DE2"/>
    <w:rsid w:val="004542A3"/>
    <w:rsid w:val="00454846"/>
    <w:rsid w:val="00454D71"/>
    <w:rsid w:val="00454E50"/>
    <w:rsid w:val="00454F3F"/>
    <w:rsid w:val="004555C8"/>
    <w:rsid w:val="00455BB3"/>
    <w:rsid w:val="00455C8C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1B91"/>
    <w:rsid w:val="004628ED"/>
    <w:rsid w:val="004630DE"/>
    <w:rsid w:val="004635E1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6F"/>
    <w:rsid w:val="0047769E"/>
    <w:rsid w:val="004776A4"/>
    <w:rsid w:val="00477C6D"/>
    <w:rsid w:val="004809E5"/>
    <w:rsid w:val="00480A89"/>
    <w:rsid w:val="00480B96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9082B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A79"/>
    <w:rsid w:val="00496B71"/>
    <w:rsid w:val="00496EB7"/>
    <w:rsid w:val="00496F99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B9"/>
    <w:rsid w:val="004A5AD6"/>
    <w:rsid w:val="004A5F00"/>
    <w:rsid w:val="004A6338"/>
    <w:rsid w:val="004A68C4"/>
    <w:rsid w:val="004A6C4D"/>
    <w:rsid w:val="004A6CBB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03C9"/>
    <w:rsid w:val="004C136B"/>
    <w:rsid w:val="004C2344"/>
    <w:rsid w:val="004C25A2"/>
    <w:rsid w:val="004C26BD"/>
    <w:rsid w:val="004C30C1"/>
    <w:rsid w:val="004C3B58"/>
    <w:rsid w:val="004C3CFD"/>
    <w:rsid w:val="004C3F61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C97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24E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B1C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9B6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07A93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03C"/>
    <w:rsid w:val="0052264C"/>
    <w:rsid w:val="0052292A"/>
    <w:rsid w:val="0052292E"/>
    <w:rsid w:val="00522B53"/>
    <w:rsid w:val="00522D7E"/>
    <w:rsid w:val="00522EBF"/>
    <w:rsid w:val="005240DA"/>
    <w:rsid w:val="00524A96"/>
    <w:rsid w:val="00525059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3A3F"/>
    <w:rsid w:val="00533A48"/>
    <w:rsid w:val="00533C99"/>
    <w:rsid w:val="005340A3"/>
    <w:rsid w:val="005346E8"/>
    <w:rsid w:val="0053484B"/>
    <w:rsid w:val="00534EC9"/>
    <w:rsid w:val="005366F8"/>
    <w:rsid w:val="00536722"/>
    <w:rsid w:val="005368D3"/>
    <w:rsid w:val="00536A5F"/>
    <w:rsid w:val="00536A7C"/>
    <w:rsid w:val="00536B8C"/>
    <w:rsid w:val="00536FD3"/>
    <w:rsid w:val="00537350"/>
    <w:rsid w:val="005378BC"/>
    <w:rsid w:val="00537A7D"/>
    <w:rsid w:val="00540149"/>
    <w:rsid w:val="00540F05"/>
    <w:rsid w:val="00541739"/>
    <w:rsid w:val="0054186F"/>
    <w:rsid w:val="00541C7A"/>
    <w:rsid w:val="00541E96"/>
    <w:rsid w:val="0054239F"/>
    <w:rsid w:val="0054249C"/>
    <w:rsid w:val="00542E9F"/>
    <w:rsid w:val="00542F91"/>
    <w:rsid w:val="00543B70"/>
    <w:rsid w:val="00543D66"/>
    <w:rsid w:val="00544B47"/>
    <w:rsid w:val="0054553A"/>
    <w:rsid w:val="00545C85"/>
    <w:rsid w:val="00546DFB"/>
    <w:rsid w:val="00547883"/>
    <w:rsid w:val="00547F61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9F5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2B33"/>
    <w:rsid w:val="00563617"/>
    <w:rsid w:val="0056364F"/>
    <w:rsid w:val="00563F25"/>
    <w:rsid w:val="00563FCA"/>
    <w:rsid w:val="0056417D"/>
    <w:rsid w:val="00564F98"/>
    <w:rsid w:val="00565A67"/>
    <w:rsid w:val="00566275"/>
    <w:rsid w:val="00566446"/>
    <w:rsid w:val="005669A0"/>
    <w:rsid w:val="005677AF"/>
    <w:rsid w:val="00567B14"/>
    <w:rsid w:val="00567B1E"/>
    <w:rsid w:val="00567B9A"/>
    <w:rsid w:val="0057008D"/>
    <w:rsid w:val="00570273"/>
    <w:rsid w:val="00570C22"/>
    <w:rsid w:val="00570EFE"/>
    <w:rsid w:val="00570F85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565C"/>
    <w:rsid w:val="00575B62"/>
    <w:rsid w:val="00575E69"/>
    <w:rsid w:val="00577F70"/>
    <w:rsid w:val="00580172"/>
    <w:rsid w:val="005803A3"/>
    <w:rsid w:val="00580BA2"/>
    <w:rsid w:val="00580DA4"/>
    <w:rsid w:val="005816B1"/>
    <w:rsid w:val="0058269F"/>
    <w:rsid w:val="0058417E"/>
    <w:rsid w:val="0058434F"/>
    <w:rsid w:val="00584B24"/>
    <w:rsid w:val="00584D52"/>
    <w:rsid w:val="005855CE"/>
    <w:rsid w:val="00585D72"/>
    <w:rsid w:val="00586FE6"/>
    <w:rsid w:val="0058744E"/>
    <w:rsid w:val="005875E4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105"/>
    <w:rsid w:val="005B3855"/>
    <w:rsid w:val="005B3A23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B7F46"/>
    <w:rsid w:val="005C0647"/>
    <w:rsid w:val="005C0823"/>
    <w:rsid w:val="005C1453"/>
    <w:rsid w:val="005C1979"/>
    <w:rsid w:val="005C1A7A"/>
    <w:rsid w:val="005C1A7F"/>
    <w:rsid w:val="005C2147"/>
    <w:rsid w:val="005C2259"/>
    <w:rsid w:val="005C25E2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C4D"/>
    <w:rsid w:val="005D3ED2"/>
    <w:rsid w:val="005D43D9"/>
    <w:rsid w:val="005D4B2B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0AFC"/>
    <w:rsid w:val="005F127E"/>
    <w:rsid w:val="005F1385"/>
    <w:rsid w:val="005F1718"/>
    <w:rsid w:val="005F200C"/>
    <w:rsid w:val="005F231D"/>
    <w:rsid w:val="005F2515"/>
    <w:rsid w:val="005F25F7"/>
    <w:rsid w:val="005F32B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124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4711"/>
    <w:rsid w:val="006048C5"/>
    <w:rsid w:val="006053E6"/>
    <w:rsid w:val="0060557E"/>
    <w:rsid w:val="0060559D"/>
    <w:rsid w:val="00605B00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54B1"/>
    <w:rsid w:val="00615593"/>
    <w:rsid w:val="006157FD"/>
    <w:rsid w:val="006165C4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442"/>
    <w:rsid w:val="00635E43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47FE3"/>
    <w:rsid w:val="006502A1"/>
    <w:rsid w:val="006514D1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53D6"/>
    <w:rsid w:val="00665E42"/>
    <w:rsid w:val="00665FAF"/>
    <w:rsid w:val="0066628F"/>
    <w:rsid w:val="00666517"/>
    <w:rsid w:val="006666F9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A3D"/>
    <w:rsid w:val="0067719E"/>
    <w:rsid w:val="0067799C"/>
    <w:rsid w:val="00677ADB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224A"/>
    <w:rsid w:val="00682F55"/>
    <w:rsid w:val="00683152"/>
    <w:rsid w:val="0068375F"/>
    <w:rsid w:val="006839EB"/>
    <w:rsid w:val="006841DE"/>
    <w:rsid w:val="00684325"/>
    <w:rsid w:val="00685A74"/>
    <w:rsid w:val="00686206"/>
    <w:rsid w:val="00686AB5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BA5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0F4A"/>
    <w:rsid w:val="006A15C5"/>
    <w:rsid w:val="006A1C35"/>
    <w:rsid w:val="006A24EC"/>
    <w:rsid w:val="006A2A7E"/>
    <w:rsid w:val="006A2B24"/>
    <w:rsid w:val="006A2D3D"/>
    <w:rsid w:val="006A3251"/>
    <w:rsid w:val="006A34F5"/>
    <w:rsid w:val="006A3787"/>
    <w:rsid w:val="006A43A3"/>
    <w:rsid w:val="006A45F0"/>
    <w:rsid w:val="006A52F2"/>
    <w:rsid w:val="006A5316"/>
    <w:rsid w:val="006A5433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B76"/>
    <w:rsid w:val="006B6EAC"/>
    <w:rsid w:val="006B7584"/>
    <w:rsid w:val="006B75D6"/>
    <w:rsid w:val="006B7C52"/>
    <w:rsid w:val="006B7CF1"/>
    <w:rsid w:val="006B7F62"/>
    <w:rsid w:val="006C0557"/>
    <w:rsid w:val="006C05E9"/>
    <w:rsid w:val="006C0BC3"/>
    <w:rsid w:val="006C13B8"/>
    <w:rsid w:val="006C15D9"/>
    <w:rsid w:val="006C182D"/>
    <w:rsid w:val="006C1919"/>
    <w:rsid w:val="006C2045"/>
    <w:rsid w:val="006C20FB"/>
    <w:rsid w:val="006C23DA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581"/>
    <w:rsid w:val="006D17BF"/>
    <w:rsid w:val="006D1B79"/>
    <w:rsid w:val="006D1CE9"/>
    <w:rsid w:val="006D305E"/>
    <w:rsid w:val="006D348C"/>
    <w:rsid w:val="006D3A68"/>
    <w:rsid w:val="006D462A"/>
    <w:rsid w:val="006D4875"/>
    <w:rsid w:val="006D495E"/>
    <w:rsid w:val="006D4BBD"/>
    <w:rsid w:val="006D4BC8"/>
    <w:rsid w:val="006D52D3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2EF1"/>
    <w:rsid w:val="006F31F1"/>
    <w:rsid w:val="006F3699"/>
    <w:rsid w:val="006F3B4E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59D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679D"/>
    <w:rsid w:val="007167A6"/>
    <w:rsid w:val="007167F4"/>
    <w:rsid w:val="00717081"/>
    <w:rsid w:val="007208CC"/>
    <w:rsid w:val="00720940"/>
    <w:rsid w:val="00720B0A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C79"/>
    <w:rsid w:val="00726F96"/>
    <w:rsid w:val="00726FF0"/>
    <w:rsid w:val="0072770B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72A9"/>
    <w:rsid w:val="00737668"/>
    <w:rsid w:val="00737ED7"/>
    <w:rsid w:val="007401C3"/>
    <w:rsid w:val="007402E9"/>
    <w:rsid w:val="0074051A"/>
    <w:rsid w:val="0074088D"/>
    <w:rsid w:val="00741B36"/>
    <w:rsid w:val="007422E6"/>
    <w:rsid w:val="00742928"/>
    <w:rsid w:val="00742B1B"/>
    <w:rsid w:val="00742D08"/>
    <w:rsid w:val="007441E0"/>
    <w:rsid w:val="00744370"/>
    <w:rsid w:val="007445F0"/>
    <w:rsid w:val="00744822"/>
    <w:rsid w:val="0074493C"/>
    <w:rsid w:val="00744C5D"/>
    <w:rsid w:val="00744EDA"/>
    <w:rsid w:val="00745137"/>
    <w:rsid w:val="007461B7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73A"/>
    <w:rsid w:val="00757BF2"/>
    <w:rsid w:val="00760251"/>
    <w:rsid w:val="0076036B"/>
    <w:rsid w:val="00760976"/>
    <w:rsid w:val="0076152D"/>
    <w:rsid w:val="00761835"/>
    <w:rsid w:val="00761CCB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D9B"/>
    <w:rsid w:val="00770E9B"/>
    <w:rsid w:val="00771571"/>
    <w:rsid w:val="00771D66"/>
    <w:rsid w:val="007720CB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09FB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8783A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B7F"/>
    <w:rsid w:val="007A10AD"/>
    <w:rsid w:val="007A2474"/>
    <w:rsid w:val="007A2564"/>
    <w:rsid w:val="007A2BBA"/>
    <w:rsid w:val="007A2F7A"/>
    <w:rsid w:val="007A3193"/>
    <w:rsid w:val="007A3C10"/>
    <w:rsid w:val="007A41DB"/>
    <w:rsid w:val="007A6D43"/>
    <w:rsid w:val="007A7FF5"/>
    <w:rsid w:val="007B0A55"/>
    <w:rsid w:val="007B1061"/>
    <w:rsid w:val="007B11E2"/>
    <w:rsid w:val="007B1444"/>
    <w:rsid w:val="007B160E"/>
    <w:rsid w:val="007B1EDE"/>
    <w:rsid w:val="007B2225"/>
    <w:rsid w:val="007B2774"/>
    <w:rsid w:val="007B2DCE"/>
    <w:rsid w:val="007B31CD"/>
    <w:rsid w:val="007B3823"/>
    <w:rsid w:val="007B3BB1"/>
    <w:rsid w:val="007B3C42"/>
    <w:rsid w:val="007B3D6E"/>
    <w:rsid w:val="007B41E8"/>
    <w:rsid w:val="007B46F5"/>
    <w:rsid w:val="007B4C38"/>
    <w:rsid w:val="007B5116"/>
    <w:rsid w:val="007B5708"/>
    <w:rsid w:val="007B5AF8"/>
    <w:rsid w:val="007B68F4"/>
    <w:rsid w:val="007B736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95"/>
    <w:rsid w:val="007D53CA"/>
    <w:rsid w:val="007D5A56"/>
    <w:rsid w:val="007D6603"/>
    <w:rsid w:val="007D7316"/>
    <w:rsid w:val="007D76E2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251"/>
    <w:rsid w:val="007E2423"/>
    <w:rsid w:val="007E2560"/>
    <w:rsid w:val="007E394F"/>
    <w:rsid w:val="007E3DBC"/>
    <w:rsid w:val="007E41B2"/>
    <w:rsid w:val="007E433F"/>
    <w:rsid w:val="007E4B84"/>
    <w:rsid w:val="007E4E0E"/>
    <w:rsid w:val="007E4EA6"/>
    <w:rsid w:val="007E5089"/>
    <w:rsid w:val="007E561C"/>
    <w:rsid w:val="007E6346"/>
    <w:rsid w:val="007E6721"/>
    <w:rsid w:val="007E6DC7"/>
    <w:rsid w:val="007E7492"/>
    <w:rsid w:val="007E754B"/>
    <w:rsid w:val="007E783A"/>
    <w:rsid w:val="007E7BC4"/>
    <w:rsid w:val="007F017E"/>
    <w:rsid w:val="007F140C"/>
    <w:rsid w:val="007F18DA"/>
    <w:rsid w:val="007F1D0D"/>
    <w:rsid w:val="007F1E5C"/>
    <w:rsid w:val="007F2934"/>
    <w:rsid w:val="007F2A10"/>
    <w:rsid w:val="007F3A40"/>
    <w:rsid w:val="007F4101"/>
    <w:rsid w:val="007F50F0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4D88"/>
    <w:rsid w:val="00815796"/>
    <w:rsid w:val="00815DC5"/>
    <w:rsid w:val="00816A2D"/>
    <w:rsid w:val="00816CA9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D13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2AA3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25E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4774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2B84"/>
    <w:rsid w:val="008630AC"/>
    <w:rsid w:val="008630BB"/>
    <w:rsid w:val="00863516"/>
    <w:rsid w:val="00863704"/>
    <w:rsid w:val="00863994"/>
    <w:rsid w:val="00863DF2"/>
    <w:rsid w:val="00864DDD"/>
    <w:rsid w:val="00864FC9"/>
    <w:rsid w:val="00865155"/>
    <w:rsid w:val="0086542E"/>
    <w:rsid w:val="00865E2D"/>
    <w:rsid w:val="008673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4F61"/>
    <w:rsid w:val="008857E9"/>
    <w:rsid w:val="0088595A"/>
    <w:rsid w:val="00886854"/>
    <w:rsid w:val="00886D1E"/>
    <w:rsid w:val="0088789B"/>
    <w:rsid w:val="008900AE"/>
    <w:rsid w:val="008904BE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6C9E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35A8"/>
    <w:rsid w:val="008C396E"/>
    <w:rsid w:val="008C4668"/>
    <w:rsid w:val="008C5D04"/>
    <w:rsid w:val="008C5E4F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5B"/>
    <w:rsid w:val="008D11A7"/>
    <w:rsid w:val="008D1B70"/>
    <w:rsid w:val="008D20BF"/>
    <w:rsid w:val="008D2E26"/>
    <w:rsid w:val="008D2E77"/>
    <w:rsid w:val="008D312A"/>
    <w:rsid w:val="008D3CF8"/>
    <w:rsid w:val="008D4690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5532"/>
    <w:rsid w:val="00905563"/>
    <w:rsid w:val="00905AB4"/>
    <w:rsid w:val="00905D6A"/>
    <w:rsid w:val="00905F5F"/>
    <w:rsid w:val="00906A9B"/>
    <w:rsid w:val="00906C56"/>
    <w:rsid w:val="00906FCA"/>
    <w:rsid w:val="009073FE"/>
    <w:rsid w:val="00907585"/>
    <w:rsid w:val="00907AF4"/>
    <w:rsid w:val="00910724"/>
    <w:rsid w:val="00910DAE"/>
    <w:rsid w:val="0091192A"/>
    <w:rsid w:val="00911C8D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455"/>
    <w:rsid w:val="009216FA"/>
    <w:rsid w:val="0092212C"/>
    <w:rsid w:val="009221FE"/>
    <w:rsid w:val="009227B4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A4A"/>
    <w:rsid w:val="00930697"/>
    <w:rsid w:val="00931463"/>
    <w:rsid w:val="009319E9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4A8F"/>
    <w:rsid w:val="00935EC8"/>
    <w:rsid w:val="00936651"/>
    <w:rsid w:val="00937020"/>
    <w:rsid w:val="009374E6"/>
    <w:rsid w:val="00937B43"/>
    <w:rsid w:val="009400B9"/>
    <w:rsid w:val="0094043C"/>
    <w:rsid w:val="00940DD2"/>
    <w:rsid w:val="00940E61"/>
    <w:rsid w:val="00940F64"/>
    <w:rsid w:val="00941198"/>
    <w:rsid w:val="00941F23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3EC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3F2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810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405"/>
    <w:rsid w:val="00975A83"/>
    <w:rsid w:val="00975B72"/>
    <w:rsid w:val="009765FC"/>
    <w:rsid w:val="00976FE8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4D0E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98B"/>
    <w:rsid w:val="009B49E4"/>
    <w:rsid w:val="009B4DD1"/>
    <w:rsid w:val="009B5196"/>
    <w:rsid w:val="009B593F"/>
    <w:rsid w:val="009B660A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32B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9EE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5F3"/>
    <w:rsid w:val="009E7957"/>
    <w:rsid w:val="009E7A3F"/>
    <w:rsid w:val="009E7B88"/>
    <w:rsid w:val="009E7E0B"/>
    <w:rsid w:val="009F0296"/>
    <w:rsid w:val="009F0603"/>
    <w:rsid w:val="009F0DED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0CB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B74"/>
    <w:rsid w:val="00A35D27"/>
    <w:rsid w:val="00A3753B"/>
    <w:rsid w:val="00A377DE"/>
    <w:rsid w:val="00A37843"/>
    <w:rsid w:val="00A378C6"/>
    <w:rsid w:val="00A378EC"/>
    <w:rsid w:val="00A37F8D"/>
    <w:rsid w:val="00A4014D"/>
    <w:rsid w:val="00A4075E"/>
    <w:rsid w:val="00A4082E"/>
    <w:rsid w:val="00A4087D"/>
    <w:rsid w:val="00A40F6C"/>
    <w:rsid w:val="00A419A6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C6C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4C"/>
    <w:rsid w:val="00A50F59"/>
    <w:rsid w:val="00A51160"/>
    <w:rsid w:val="00A522CD"/>
    <w:rsid w:val="00A5232F"/>
    <w:rsid w:val="00A52378"/>
    <w:rsid w:val="00A5293B"/>
    <w:rsid w:val="00A5382B"/>
    <w:rsid w:val="00A53A6D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D74"/>
    <w:rsid w:val="00A63423"/>
    <w:rsid w:val="00A64B9B"/>
    <w:rsid w:val="00A64E17"/>
    <w:rsid w:val="00A65C2F"/>
    <w:rsid w:val="00A66A70"/>
    <w:rsid w:val="00A66EB3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68D3"/>
    <w:rsid w:val="00AA7958"/>
    <w:rsid w:val="00AA7B9C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B772C"/>
    <w:rsid w:val="00AC056F"/>
    <w:rsid w:val="00AC0604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6E36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6B00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950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6F34"/>
    <w:rsid w:val="00B074BB"/>
    <w:rsid w:val="00B102D1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216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1F56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62B"/>
    <w:rsid w:val="00B447BC"/>
    <w:rsid w:val="00B45225"/>
    <w:rsid w:val="00B454DC"/>
    <w:rsid w:val="00B45B3F"/>
    <w:rsid w:val="00B45C1D"/>
    <w:rsid w:val="00B46464"/>
    <w:rsid w:val="00B46999"/>
    <w:rsid w:val="00B46E4C"/>
    <w:rsid w:val="00B46FF7"/>
    <w:rsid w:val="00B478BA"/>
    <w:rsid w:val="00B50033"/>
    <w:rsid w:val="00B507A8"/>
    <w:rsid w:val="00B50E41"/>
    <w:rsid w:val="00B50F78"/>
    <w:rsid w:val="00B51CA0"/>
    <w:rsid w:val="00B51F19"/>
    <w:rsid w:val="00B52C8E"/>
    <w:rsid w:val="00B52D3D"/>
    <w:rsid w:val="00B530D6"/>
    <w:rsid w:val="00B5318B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BD"/>
    <w:rsid w:val="00B66FC3"/>
    <w:rsid w:val="00B670DD"/>
    <w:rsid w:val="00B67257"/>
    <w:rsid w:val="00B67AC6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6E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299"/>
    <w:rsid w:val="00B96340"/>
    <w:rsid w:val="00B965A5"/>
    <w:rsid w:val="00B96E3B"/>
    <w:rsid w:val="00B97024"/>
    <w:rsid w:val="00B975B1"/>
    <w:rsid w:val="00B977E9"/>
    <w:rsid w:val="00BA0122"/>
    <w:rsid w:val="00BA0534"/>
    <w:rsid w:val="00BA101C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198"/>
    <w:rsid w:val="00BB0256"/>
    <w:rsid w:val="00BB0573"/>
    <w:rsid w:val="00BB0739"/>
    <w:rsid w:val="00BB0D13"/>
    <w:rsid w:val="00BB1570"/>
    <w:rsid w:val="00BB15CF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24A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0E68"/>
    <w:rsid w:val="00BD224B"/>
    <w:rsid w:val="00BD22E8"/>
    <w:rsid w:val="00BD2A85"/>
    <w:rsid w:val="00BD2CE1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542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6F87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4F6B"/>
    <w:rsid w:val="00BF5156"/>
    <w:rsid w:val="00BF51B7"/>
    <w:rsid w:val="00BF5323"/>
    <w:rsid w:val="00BF6255"/>
    <w:rsid w:val="00BF676C"/>
    <w:rsid w:val="00BF71E8"/>
    <w:rsid w:val="00BF7500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A6B"/>
    <w:rsid w:val="00C13C8F"/>
    <w:rsid w:val="00C143C2"/>
    <w:rsid w:val="00C1446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C7B"/>
    <w:rsid w:val="00C21FC5"/>
    <w:rsid w:val="00C228D1"/>
    <w:rsid w:val="00C2297E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0FA"/>
    <w:rsid w:val="00C27374"/>
    <w:rsid w:val="00C300D9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B7B"/>
    <w:rsid w:val="00C44FED"/>
    <w:rsid w:val="00C463C6"/>
    <w:rsid w:val="00C468BC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891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5C0A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C17"/>
    <w:rsid w:val="00C70F5D"/>
    <w:rsid w:val="00C711CD"/>
    <w:rsid w:val="00C712E2"/>
    <w:rsid w:val="00C715F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570"/>
    <w:rsid w:val="00C91AD2"/>
    <w:rsid w:val="00C9268B"/>
    <w:rsid w:val="00C9321E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195C"/>
    <w:rsid w:val="00CA23A0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61B4"/>
    <w:rsid w:val="00CA6C43"/>
    <w:rsid w:val="00CA6F36"/>
    <w:rsid w:val="00CA7169"/>
    <w:rsid w:val="00CA724E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336"/>
    <w:rsid w:val="00CB1452"/>
    <w:rsid w:val="00CB187E"/>
    <w:rsid w:val="00CB1CC2"/>
    <w:rsid w:val="00CB24A6"/>
    <w:rsid w:val="00CB272B"/>
    <w:rsid w:val="00CB2846"/>
    <w:rsid w:val="00CB34C3"/>
    <w:rsid w:val="00CB359F"/>
    <w:rsid w:val="00CB374F"/>
    <w:rsid w:val="00CB3AEF"/>
    <w:rsid w:val="00CB4454"/>
    <w:rsid w:val="00CB50F8"/>
    <w:rsid w:val="00CB5193"/>
    <w:rsid w:val="00CB57E7"/>
    <w:rsid w:val="00CB663C"/>
    <w:rsid w:val="00CB7388"/>
    <w:rsid w:val="00CB75CB"/>
    <w:rsid w:val="00CC0477"/>
    <w:rsid w:val="00CC0AEB"/>
    <w:rsid w:val="00CC17A3"/>
    <w:rsid w:val="00CC2072"/>
    <w:rsid w:val="00CC221B"/>
    <w:rsid w:val="00CC2A0C"/>
    <w:rsid w:val="00CC336A"/>
    <w:rsid w:val="00CC37D1"/>
    <w:rsid w:val="00CC3A90"/>
    <w:rsid w:val="00CC401A"/>
    <w:rsid w:val="00CC44EC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635"/>
    <w:rsid w:val="00CD287A"/>
    <w:rsid w:val="00CD2FAE"/>
    <w:rsid w:val="00CD32EA"/>
    <w:rsid w:val="00CD342A"/>
    <w:rsid w:val="00CD38C3"/>
    <w:rsid w:val="00CD4234"/>
    <w:rsid w:val="00CD4560"/>
    <w:rsid w:val="00CD4D7F"/>
    <w:rsid w:val="00CD5BDA"/>
    <w:rsid w:val="00CD5C64"/>
    <w:rsid w:val="00CD6320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9FD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2B9B"/>
    <w:rsid w:val="00CF33E8"/>
    <w:rsid w:val="00CF468B"/>
    <w:rsid w:val="00CF4F1C"/>
    <w:rsid w:val="00CF50C7"/>
    <w:rsid w:val="00CF5217"/>
    <w:rsid w:val="00CF5C69"/>
    <w:rsid w:val="00CF657B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F3B"/>
    <w:rsid w:val="00D0412D"/>
    <w:rsid w:val="00D0511F"/>
    <w:rsid w:val="00D057BC"/>
    <w:rsid w:val="00D07E12"/>
    <w:rsid w:val="00D10081"/>
    <w:rsid w:val="00D1091E"/>
    <w:rsid w:val="00D10BEE"/>
    <w:rsid w:val="00D10D5D"/>
    <w:rsid w:val="00D11238"/>
    <w:rsid w:val="00D113F1"/>
    <w:rsid w:val="00D11706"/>
    <w:rsid w:val="00D11896"/>
    <w:rsid w:val="00D11B93"/>
    <w:rsid w:val="00D11CB8"/>
    <w:rsid w:val="00D1207D"/>
    <w:rsid w:val="00D122D0"/>
    <w:rsid w:val="00D13162"/>
    <w:rsid w:val="00D13B3F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0D0D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94D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357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02D"/>
    <w:rsid w:val="00D57681"/>
    <w:rsid w:val="00D6072B"/>
    <w:rsid w:val="00D608D6"/>
    <w:rsid w:val="00D60D89"/>
    <w:rsid w:val="00D613D6"/>
    <w:rsid w:val="00D624FD"/>
    <w:rsid w:val="00D62A82"/>
    <w:rsid w:val="00D62D3F"/>
    <w:rsid w:val="00D63608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2BBE"/>
    <w:rsid w:val="00D73143"/>
    <w:rsid w:val="00D7368C"/>
    <w:rsid w:val="00D73841"/>
    <w:rsid w:val="00D73F5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07F6"/>
    <w:rsid w:val="00D81ACD"/>
    <w:rsid w:val="00D8224D"/>
    <w:rsid w:val="00D82628"/>
    <w:rsid w:val="00D83520"/>
    <w:rsid w:val="00D83ED1"/>
    <w:rsid w:val="00D841C5"/>
    <w:rsid w:val="00D8477E"/>
    <w:rsid w:val="00D84CDA"/>
    <w:rsid w:val="00D84EA9"/>
    <w:rsid w:val="00D8545A"/>
    <w:rsid w:val="00D85461"/>
    <w:rsid w:val="00D85B31"/>
    <w:rsid w:val="00D85B8E"/>
    <w:rsid w:val="00D868AE"/>
    <w:rsid w:val="00D8749A"/>
    <w:rsid w:val="00D87E14"/>
    <w:rsid w:val="00D90297"/>
    <w:rsid w:val="00D902A6"/>
    <w:rsid w:val="00D905D6"/>
    <w:rsid w:val="00D90945"/>
    <w:rsid w:val="00D90E3F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593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047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397"/>
    <w:rsid w:val="00DB15B3"/>
    <w:rsid w:val="00DB2598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384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18B"/>
    <w:rsid w:val="00DD354C"/>
    <w:rsid w:val="00DD35D6"/>
    <w:rsid w:val="00DD3F4B"/>
    <w:rsid w:val="00DD4802"/>
    <w:rsid w:val="00DD4A7F"/>
    <w:rsid w:val="00DD4BA5"/>
    <w:rsid w:val="00DD51F4"/>
    <w:rsid w:val="00DD55C2"/>
    <w:rsid w:val="00DD581D"/>
    <w:rsid w:val="00DD6487"/>
    <w:rsid w:val="00DD67FC"/>
    <w:rsid w:val="00DD6A78"/>
    <w:rsid w:val="00DD727E"/>
    <w:rsid w:val="00DD75FB"/>
    <w:rsid w:val="00DD7FBE"/>
    <w:rsid w:val="00DE0001"/>
    <w:rsid w:val="00DE00B5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FAF"/>
    <w:rsid w:val="00E12023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0146"/>
    <w:rsid w:val="00E2115B"/>
    <w:rsid w:val="00E21487"/>
    <w:rsid w:val="00E21B11"/>
    <w:rsid w:val="00E21C96"/>
    <w:rsid w:val="00E2220A"/>
    <w:rsid w:val="00E2236A"/>
    <w:rsid w:val="00E22E50"/>
    <w:rsid w:val="00E23ACA"/>
    <w:rsid w:val="00E23C33"/>
    <w:rsid w:val="00E24532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5AC"/>
    <w:rsid w:val="00E4574D"/>
    <w:rsid w:val="00E4580B"/>
    <w:rsid w:val="00E45D1F"/>
    <w:rsid w:val="00E4609C"/>
    <w:rsid w:val="00E4658B"/>
    <w:rsid w:val="00E46B58"/>
    <w:rsid w:val="00E46CFB"/>
    <w:rsid w:val="00E4734B"/>
    <w:rsid w:val="00E5064D"/>
    <w:rsid w:val="00E50816"/>
    <w:rsid w:val="00E50A13"/>
    <w:rsid w:val="00E51024"/>
    <w:rsid w:val="00E510D7"/>
    <w:rsid w:val="00E5124D"/>
    <w:rsid w:val="00E51B1E"/>
    <w:rsid w:val="00E520C6"/>
    <w:rsid w:val="00E529BB"/>
    <w:rsid w:val="00E52D9B"/>
    <w:rsid w:val="00E5340D"/>
    <w:rsid w:val="00E53C5B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2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8FD"/>
    <w:rsid w:val="00E66EE3"/>
    <w:rsid w:val="00E67302"/>
    <w:rsid w:val="00E70450"/>
    <w:rsid w:val="00E7133A"/>
    <w:rsid w:val="00E71461"/>
    <w:rsid w:val="00E72442"/>
    <w:rsid w:val="00E72F4F"/>
    <w:rsid w:val="00E7321E"/>
    <w:rsid w:val="00E735B3"/>
    <w:rsid w:val="00E735BA"/>
    <w:rsid w:val="00E73859"/>
    <w:rsid w:val="00E73B28"/>
    <w:rsid w:val="00E74A5C"/>
    <w:rsid w:val="00E7538E"/>
    <w:rsid w:val="00E75804"/>
    <w:rsid w:val="00E75D43"/>
    <w:rsid w:val="00E75E46"/>
    <w:rsid w:val="00E7633A"/>
    <w:rsid w:val="00E7692C"/>
    <w:rsid w:val="00E76948"/>
    <w:rsid w:val="00E76EA3"/>
    <w:rsid w:val="00E77167"/>
    <w:rsid w:val="00E77D6B"/>
    <w:rsid w:val="00E77E7F"/>
    <w:rsid w:val="00E77EFE"/>
    <w:rsid w:val="00E80204"/>
    <w:rsid w:val="00E80668"/>
    <w:rsid w:val="00E809CD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E89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6FF"/>
    <w:rsid w:val="00E9388F"/>
    <w:rsid w:val="00E943A6"/>
    <w:rsid w:val="00E94548"/>
    <w:rsid w:val="00E946C7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3E2B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1BBA"/>
    <w:rsid w:val="00EC2033"/>
    <w:rsid w:val="00EC2053"/>
    <w:rsid w:val="00EC20E5"/>
    <w:rsid w:val="00EC2169"/>
    <w:rsid w:val="00EC2A41"/>
    <w:rsid w:val="00EC2BCB"/>
    <w:rsid w:val="00EC2DC6"/>
    <w:rsid w:val="00EC30A5"/>
    <w:rsid w:val="00EC31DB"/>
    <w:rsid w:val="00EC3229"/>
    <w:rsid w:val="00EC3437"/>
    <w:rsid w:val="00EC4373"/>
    <w:rsid w:val="00EC4384"/>
    <w:rsid w:val="00EC4459"/>
    <w:rsid w:val="00EC471E"/>
    <w:rsid w:val="00EC494A"/>
    <w:rsid w:val="00EC536C"/>
    <w:rsid w:val="00EC5F86"/>
    <w:rsid w:val="00EC6899"/>
    <w:rsid w:val="00EC7C46"/>
    <w:rsid w:val="00EC7E09"/>
    <w:rsid w:val="00EC7F5E"/>
    <w:rsid w:val="00ED0366"/>
    <w:rsid w:val="00ED0703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79B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16B"/>
    <w:rsid w:val="00EE1311"/>
    <w:rsid w:val="00EE208C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1067"/>
    <w:rsid w:val="00EF1828"/>
    <w:rsid w:val="00EF1E5F"/>
    <w:rsid w:val="00EF1FE4"/>
    <w:rsid w:val="00EF211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6B48"/>
    <w:rsid w:val="00F173B3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E9"/>
    <w:rsid w:val="00F2192A"/>
    <w:rsid w:val="00F21A08"/>
    <w:rsid w:val="00F223E8"/>
    <w:rsid w:val="00F23C88"/>
    <w:rsid w:val="00F240B9"/>
    <w:rsid w:val="00F24460"/>
    <w:rsid w:val="00F2491F"/>
    <w:rsid w:val="00F24A42"/>
    <w:rsid w:val="00F25417"/>
    <w:rsid w:val="00F257BB"/>
    <w:rsid w:val="00F257F1"/>
    <w:rsid w:val="00F25CA8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4EA"/>
    <w:rsid w:val="00F41DDC"/>
    <w:rsid w:val="00F41E2F"/>
    <w:rsid w:val="00F4218E"/>
    <w:rsid w:val="00F441B5"/>
    <w:rsid w:val="00F44C46"/>
    <w:rsid w:val="00F45068"/>
    <w:rsid w:val="00F450E4"/>
    <w:rsid w:val="00F452B1"/>
    <w:rsid w:val="00F45489"/>
    <w:rsid w:val="00F45A86"/>
    <w:rsid w:val="00F45FBC"/>
    <w:rsid w:val="00F45FEA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375"/>
    <w:rsid w:val="00F62824"/>
    <w:rsid w:val="00F62EFC"/>
    <w:rsid w:val="00F631BE"/>
    <w:rsid w:val="00F6366C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0F32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E8"/>
    <w:rsid w:val="00F80904"/>
    <w:rsid w:val="00F8097C"/>
    <w:rsid w:val="00F81A1C"/>
    <w:rsid w:val="00F822F5"/>
    <w:rsid w:val="00F82DD1"/>
    <w:rsid w:val="00F8302F"/>
    <w:rsid w:val="00F833D6"/>
    <w:rsid w:val="00F83B16"/>
    <w:rsid w:val="00F83C08"/>
    <w:rsid w:val="00F83EB8"/>
    <w:rsid w:val="00F849BD"/>
    <w:rsid w:val="00F8505A"/>
    <w:rsid w:val="00F856C0"/>
    <w:rsid w:val="00F8621B"/>
    <w:rsid w:val="00F86948"/>
    <w:rsid w:val="00F86E42"/>
    <w:rsid w:val="00F8708B"/>
    <w:rsid w:val="00F872E0"/>
    <w:rsid w:val="00F87C73"/>
    <w:rsid w:val="00F87E97"/>
    <w:rsid w:val="00F87FF7"/>
    <w:rsid w:val="00F9006E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9B7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A7F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88D"/>
    <w:rsid w:val="00FB7BC3"/>
    <w:rsid w:val="00FB7D67"/>
    <w:rsid w:val="00FC0026"/>
    <w:rsid w:val="00FC09B9"/>
    <w:rsid w:val="00FC0ED2"/>
    <w:rsid w:val="00FC0F2F"/>
    <w:rsid w:val="00FC105B"/>
    <w:rsid w:val="00FC1A06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5E7D"/>
    <w:rsid w:val="00FC6880"/>
    <w:rsid w:val="00FC69F4"/>
    <w:rsid w:val="00FC6A62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91F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4A55"/>
    <w:rsid w:val="00FF502F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8B5540"/>
    <w:rsid w:val="03D72210"/>
    <w:rsid w:val="09EA52B3"/>
    <w:rsid w:val="19E71FE4"/>
    <w:rsid w:val="1E727FA0"/>
    <w:rsid w:val="1FFF60E2"/>
    <w:rsid w:val="204A489E"/>
    <w:rsid w:val="219C6612"/>
    <w:rsid w:val="21D36104"/>
    <w:rsid w:val="24820C58"/>
    <w:rsid w:val="25017F64"/>
    <w:rsid w:val="2A0C02FD"/>
    <w:rsid w:val="2C0859D5"/>
    <w:rsid w:val="2C392250"/>
    <w:rsid w:val="2C590496"/>
    <w:rsid w:val="2DA264AC"/>
    <w:rsid w:val="2E4B29B8"/>
    <w:rsid w:val="2EEA1F3A"/>
    <w:rsid w:val="2F765324"/>
    <w:rsid w:val="301B4C19"/>
    <w:rsid w:val="31B61A49"/>
    <w:rsid w:val="3BA639BE"/>
    <w:rsid w:val="3D7A4888"/>
    <w:rsid w:val="41555A2B"/>
    <w:rsid w:val="4274540F"/>
    <w:rsid w:val="432D60D6"/>
    <w:rsid w:val="49570E92"/>
    <w:rsid w:val="4C2A7956"/>
    <w:rsid w:val="500F621A"/>
    <w:rsid w:val="515022CC"/>
    <w:rsid w:val="517346DE"/>
    <w:rsid w:val="55996A62"/>
    <w:rsid w:val="572F3194"/>
    <w:rsid w:val="645305A5"/>
    <w:rsid w:val="68D81FAD"/>
    <w:rsid w:val="6C8A41A9"/>
    <w:rsid w:val="6DDD5694"/>
    <w:rsid w:val="6E720521"/>
    <w:rsid w:val="715926C5"/>
    <w:rsid w:val="780A4979"/>
    <w:rsid w:val="7841565D"/>
    <w:rsid w:val="786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  <w:style w:type="character" w:customStyle="1" w:styleId="cf01">
    <w:name w:val="cf01"/>
    <w:basedOn w:val="Predvolenpsmoodseku"/>
    <w:rsid w:val="00D636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7A987-F7AD-4CFD-B5FB-89BECFE9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4458</Words>
  <Characters>25412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2023-08-22T09:08:00Z</dcterms:created>
  <dcterms:modified xsi:type="dcterms:W3CDTF">2023-08-22T09:08:00Z</dcterms:modified>
</cp:coreProperties>
</file>