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9971B" w14:textId="77777777" w:rsidR="000B43D1" w:rsidRDefault="000B43D1" w:rsidP="00131CFB">
      <w:pPr>
        <w:spacing w:after="0" w:line="240" w:lineRule="auto"/>
      </w:pPr>
      <w:r>
        <w:separator/>
      </w:r>
    </w:p>
  </w:endnote>
  <w:endnote w:type="continuationSeparator" w:id="0">
    <w:p w14:paraId="5C541E22" w14:textId="77777777" w:rsidR="000B43D1" w:rsidRDefault="000B43D1" w:rsidP="00131CFB">
      <w:pPr>
        <w:spacing w:after="0" w:line="240" w:lineRule="auto"/>
      </w:pPr>
      <w:r>
        <w:continuationSeparator/>
      </w:r>
    </w:p>
  </w:endnote>
  <w:endnote w:type="continuationNotice" w:id="1">
    <w:p w14:paraId="185157F6" w14:textId="77777777" w:rsidR="000B43D1" w:rsidRDefault="000B4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6B9BA" w14:textId="77777777" w:rsidR="00112DEA" w:rsidRDefault="00112D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041C1ACA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772704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1368" w14:textId="77777777" w:rsidR="00112DEA" w:rsidRDefault="00112D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8E0D3" w14:textId="77777777" w:rsidR="000B43D1" w:rsidRDefault="000B43D1" w:rsidP="00131CFB">
      <w:pPr>
        <w:spacing w:after="0" w:line="240" w:lineRule="auto"/>
      </w:pPr>
      <w:r>
        <w:separator/>
      </w:r>
    </w:p>
  </w:footnote>
  <w:footnote w:type="continuationSeparator" w:id="0">
    <w:p w14:paraId="04CF762B" w14:textId="77777777" w:rsidR="000B43D1" w:rsidRDefault="000B43D1" w:rsidP="00131CFB">
      <w:pPr>
        <w:spacing w:after="0" w:line="240" w:lineRule="auto"/>
      </w:pPr>
      <w:r>
        <w:continuationSeparator/>
      </w:r>
    </w:p>
  </w:footnote>
  <w:footnote w:type="continuationNotice" w:id="1">
    <w:p w14:paraId="41F7F99A" w14:textId="77777777" w:rsidR="000B43D1" w:rsidRDefault="000B43D1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29630E07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>. Tento dátum musí byť určený tak, že dĺžka lehoty na predkladanie ponúk bude minimálne 5</w:t>
      </w:r>
      <w:bookmarkStart w:id="0" w:name="_GoBack"/>
      <w:ins w:id="1" w:author="Autor">
        <w:r w:rsidR="00772704">
          <w:rPr>
            <w:rFonts w:ascii="Times New Roman" w:hAnsi="Times New Roman" w:cs="Times New Roman"/>
          </w:rPr>
          <w:t>/7</w:t>
        </w:r>
      </w:ins>
      <w:bookmarkEnd w:id="0"/>
      <w:r w:rsidRPr="00131CFB">
        <w:rPr>
          <w:rFonts w:ascii="Times New Roman" w:hAnsi="Times New Roman" w:cs="Times New Roman"/>
        </w:rPr>
        <w:t xml:space="preserve">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link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>, ale zverejňovateľ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E8DB" w14:textId="77777777" w:rsidR="00112DEA" w:rsidRDefault="00112D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23F8BEC7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del w:id="2" w:author="Autor">
      <w:r w:rsidR="009A1E26" w:rsidDel="00E2140F">
        <w:rPr>
          <w:rFonts w:ascii="Arial Narrow" w:hAnsi="Arial Narrow"/>
          <w:sz w:val="20"/>
          <w:szCs w:val="20"/>
        </w:rPr>
        <w:delText>6.</w:delText>
      </w:r>
      <w:r w:rsidR="00112DEA" w:rsidDel="00E2140F">
        <w:rPr>
          <w:rFonts w:ascii="Arial Narrow" w:hAnsi="Arial Narrow"/>
          <w:sz w:val="20"/>
          <w:szCs w:val="20"/>
        </w:rPr>
        <w:delText>1</w:delText>
      </w:r>
    </w:del>
    <w:ins w:id="3" w:author="Autor">
      <w:r w:rsidR="00E2140F">
        <w:rPr>
          <w:rFonts w:ascii="Arial Narrow" w:hAnsi="Arial Narrow"/>
          <w:sz w:val="20"/>
          <w:szCs w:val="20"/>
        </w:rPr>
        <w:t>7.0</w:t>
      </w:r>
    </w:ins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D04CB" w14:textId="77777777" w:rsidR="00112DEA" w:rsidRDefault="00112DE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24013"/>
    <w:rsid w:val="0004470F"/>
    <w:rsid w:val="00056A19"/>
    <w:rsid w:val="00075A55"/>
    <w:rsid w:val="000B43D1"/>
    <w:rsid w:val="00112DEA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10597"/>
    <w:rsid w:val="00693E60"/>
    <w:rsid w:val="006C6B13"/>
    <w:rsid w:val="006D4396"/>
    <w:rsid w:val="00717D20"/>
    <w:rsid w:val="00722BA0"/>
    <w:rsid w:val="0074244C"/>
    <w:rsid w:val="007459F4"/>
    <w:rsid w:val="0077270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A1E26"/>
    <w:rsid w:val="00A020F6"/>
    <w:rsid w:val="00A6158B"/>
    <w:rsid w:val="00AB5FCF"/>
    <w:rsid w:val="00AE16B6"/>
    <w:rsid w:val="00AF0BC3"/>
    <w:rsid w:val="00AF74E3"/>
    <w:rsid w:val="00B2208E"/>
    <w:rsid w:val="00B24BE2"/>
    <w:rsid w:val="00B76105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140F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DC615-5DFE-4C80-A076-81A6F7B5E8D4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2517F1A-E885-4EDA-8BB4-01D98B67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2020-11-23T10:01:00Z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